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0B2E3" w14:textId="395D2586" w:rsidR="0004425D" w:rsidRDefault="00236B1E" w:rsidP="00236B1E">
      <w:pPr>
        <w:pStyle w:val="TOCHeading"/>
        <w:jc w:val="center"/>
        <w:rPr>
          <w:rFonts w:ascii="Cambria" w:hAnsi="Cambria"/>
          <w:b/>
          <w:color w:val="000000" w:themeColor="text1"/>
          <w:sz w:val="36"/>
          <w:szCs w:val="36"/>
        </w:rPr>
      </w:pPr>
      <w:r w:rsidRPr="00236B1E">
        <w:rPr>
          <w:rFonts w:ascii="Cambria" w:hAnsi="Cambria"/>
          <w:b/>
          <w:color w:val="000000" w:themeColor="text1"/>
          <w:sz w:val="36"/>
          <w:szCs w:val="36"/>
        </w:rPr>
        <w:t>Is Authoritarianism Staging A Comeback?</w:t>
      </w:r>
    </w:p>
    <w:p w14:paraId="008F0A5B" w14:textId="77777777" w:rsidR="00236B1E" w:rsidRPr="00236B1E" w:rsidRDefault="00236B1E" w:rsidP="00236B1E"/>
    <w:sdt>
      <w:sdtPr>
        <w:rPr>
          <w:rFonts w:ascii="Cambria" w:eastAsiaTheme="minorHAnsi" w:hAnsi="Cambria" w:cstheme="minorBidi"/>
          <w:color w:val="auto"/>
          <w:sz w:val="22"/>
          <w:szCs w:val="22"/>
        </w:rPr>
        <w:id w:val="-374385811"/>
        <w:docPartObj>
          <w:docPartGallery w:val="Table of Contents"/>
          <w:docPartUnique/>
        </w:docPartObj>
      </w:sdtPr>
      <w:sdtEndPr>
        <w:rPr>
          <w:rFonts w:asciiTheme="minorHAnsi" w:hAnsiTheme="minorHAnsi"/>
          <w:b/>
          <w:bCs/>
          <w:noProof/>
        </w:rPr>
      </w:sdtEndPr>
      <w:sdtContent>
        <w:p w14:paraId="7493A57F" w14:textId="0B22F440" w:rsidR="0000584E" w:rsidRPr="0000584E" w:rsidRDefault="00082695" w:rsidP="0000584E">
          <w:pPr>
            <w:pStyle w:val="TOCHeading"/>
            <w:rPr>
              <w:rFonts w:ascii="Cambria" w:hAnsi="Cambria"/>
              <w:b/>
              <w:color w:val="000000" w:themeColor="text1"/>
              <w:sz w:val="28"/>
              <w:szCs w:val="28"/>
            </w:rPr>
          </w:pPr>
          <w:r w:rsidRPr="0000584E">
            <w:rPr>
              <w:rFonts w:ascii="Cambria" w:hAnsi="Cambria"/>
              <w:b/>
              <w:color w:val="000000" w:themeColor="text1"/>
              <w:sz w:val="28"/>
              <w:szCs w:val="28"/>
            </w:rPr>
            <w:t>Contents</w:t>
          </w:r>
        </w:p>
        <w:p w14:paraId="5700E150" w14:textId="77777777" w:rsidR="0000584E" w:rsidRDefault="0000584E" w:rsidP="0000584E">
          <w:pPr>
            <w:pStyle w:val="TOC1"/>
            <w:spacing w:line="360" w:lineRule="auto"/>
          </w:pPr>
        </w:p>
        <w:p w14:paraId="40C6AF88" w14:textId="77777777" w:rsidR="00CC5209" w:rsidRDefault="00082695">
          <w:pPr>
            <w:pStyle w:val="TOC1"/>
            <w:rPr>
              <w:ins w:id="0" w:author="Microsoft account" w:date="2014-10-20T11:27:00Z"/>
              <w:rFonts w:asciiTheme="minorHAnsi" w:eastAsiaTheme="minorEastAsia" w:hAnsiTheme="minorHAnsi"/>
              <w:b w:val="0"/>
              <w:color w:val="auto"/>
            </w:rPr>
          </w:pPr>
          <w:r w:rsidRPr="0000584E">
            <w:fldChar w:fldCharType="begin"/>
          </w:r>
          <w:r w:rsidRPr="0000584E">
            <w:instrText xml:space="preserve"> TOC \o "1-3" \h \z \u </w:instrText>
          </w:r>
          <w:r w:rsidRPr="0000584E">
            <w:fldChar w:fldCharType="separate"/>
          </w:r>
          <w:ins w:id="1" w:author="Microsoft account" w:date="2014-10-20T11:27:00Z">
            <w:r w:rsidR="00CC5209" w:rsidRPr="00F6721F">
              <w:rPr>
                <w:rStyle w:val="Hyperlink"/>
              </w:rPr>
              <w:fldChar w:fldCharType="begin"/>
            </w:r>
            <w:r w:rsidR="00CC5209" w:rsidRPr="00F6721F">
              <w:rPr>
                <w:rStyle w:val="Hyperlink"/>
              </w:rPr>
              <w:instrText xml:space="preserve"> </w:instrText>
            </w:r>
            <w:r w:rsidR="00CC5209">
              <w:instrText>HYPERLINK \l "_Toc401567759"</w:instrText>
            </w:r>
            <w:r w:rsidR="00CC5209" w:rsidRPr="00F6721F">
              <w:rPr>
                <w:rStyle w:val="Hyperlink"/>
              </w:rPr>
              <w:instrText xml:space="preserve"> </w:instrText>
            </w:r>
            <w:r w:rsidR="00CC5209" w:rsidRPr="00F6721F">
              <w:rPr>
                <w:rStyle w:val="Hyperlink"/>
              </w:rPr>
            </w:r>
            <w:r w:rsidR="00CC5209" w:rsidRPr="00F6721F">
              <w:rPr>
                <w:rStyle w:val="Hyperlink"/>
              </w:rPr>
              <w:fldChar w:fldCharType="separate"/>
            </w:r>
            <w:r w:rsidR="00CC5209" w:rsidRPr="00F6721F">
              <w:rPr>
                <w:rStyle w:val="Hyperlink"/>
              </w:rPr>
              <w:t>Is Authoritarianism Staging A Comeback?</w:t>
            </w:r>
            <w:r w:rsidR="00CC5209">
              <w:rPr>
                <w:webHidden/>
              </w:rPr>
              <w:tab/>
            </w:r>
            <w:r w:rsidR="00CC5209">
              <w:rPr>
                <w:webHidden/>
              </w:rPr>
              <w:fldChar w:fldCharType="begin"/>
            </w:r>
            <w:r w:rsidR="00CC5209">
              <w:rPr>
                <w:webHidden/>
              </w:rPr>
              <w:instrText xml:space="preserve"> PAGEREF _Toc401567759 \h </w:instrText>
            </w:r>
            <w:r w:rsidR="00CC5209">
              <w:rPr>
                <w:webHidden/>
              </w:rPr>
            </w:r>
          </w:ins>
          <w:r w:rsidR="00CC5209">
            <w:rPr>
              <w:webHidden/>
            </w:rPr>
            <w:fldChar w:fldCharType="separate"/>
          </w:r>
          <w:ins w:id="2" w:author="Microsoft account" w:date="2014-10-20T11:27:00Z">
            <w:r w:rsidR="00CC5209">
              <w:rPr>
                <w:webHidden/>
              </w:rPr>
              <w:t>3</w:t>
            </w:r>
            <w:r w:rsidR="00CC5209">
              <w:rPr>
                <w:webHidden/>
              </w:rPr>
              <w:fldChar w:fldCharType="end"/>
            </w:r>
            <w:r w:rsidR="00CC5209" w:rsidRPr="00F6721F">
              <w:rPr>
                <w:rStyle w:val="Hyperlink"/>
              </w:rPr>
              <w:fldChar w:fldCharType="end"/>
            </w:r>
          </w:ins>
        </w:p>
        <w:p w14:paraId="2148DE6F" w14:textId="77777777" w:rsidR="00CC5209" w:rsidRDefault="00CC5209">
          <w:pPr>
            <w:pStyle w:val="TOC1"/>
            <w:rPr>
              <w:ins w:id="3" w:author="Microsoft account" w:date="2014-10-20T11:27:00Z"/>
              <w:rFonts w:asciiTheme="minorHAnsi" w:eastAsiaTheme="minorEastAsia" w:hAnsiTheme="minorHAnsi"/>
              <w:b w:val="0"/>
              <w:color w:val="auto"/>
            </w:rPr>
          </w:pPr>
          <w:ins w:id="4" w:author="Microsoft account" w:date="2014-10-20T11:27:00Z">
            <w:r w:rsidRPr="00F6721F">
              <w:rPr>
                <w:rStyle w:val="Hyperlink"/>
              </w:rPr>
              <w:fldChar w:fldCharType="begin"/>
            </w:r>
            <w:r w:rsidRPr="00F6721F">
              <w:rPr>
                <w:rStyle w:val="Hyperlink"/>
              </w:rPr>
              <w:instrText xml:space="preserve"> </w:instrText>
            </w:r>
            <w:r>
              <w:instrText>HYPERLINK \l "_Toc401567760"</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rPr>
              <w:t>Part One – Democracy’s Prospects</w:t>
            </w:r>
            <w:r>
              <w:rPr>
                <w:webHidden/>
              </w:rPr>
              <w:tab/>
            </w:r>
            <w:r>
              <w:rPr>
                <w:webHidden/>
              </w:rPr>
              <w:fldChar w:fldCharType="begin"/>
            </w:r>
            <w:r>
              <w:rPr>
                <w:webHidden/>
              </w:rPr>
              <w:instrText xml:space="preserve"> PAGEREF _Toc401567760 \h </w:instrText>
            </w:r>
            <w:r>
              <w:rPr>
                <w:webHidden/>
              </w:rPr>
            </w:r>
          </w:ins>
          <w:r>
            <w:rPr>
              <w:webHidden/>
            </w:rPr>
            <w:fldChar w:fldCharType="separate"/>
          </w:r>
          <w:ins w:id="5" w:author="Microsoft account" w:date="2014-10-20T11:27:00Z">
            <w:r>
              <w:rPr>
                <w:webHidden/>
              </w:rPr>
              <w:t>7</w:t>
            </w:r>
            <w:r>
              <w:rPr>
                <w:webHidden/>
              </w:rPr>
              <w:fldChar w:fldCharType="end"/>
            </w:r>
            <w:r w:rsidRPr="00F6721F">
              <w:rPr>
                <w:rStyle w:val="Hyperlink"/>
              </w:rPr>
              <w:fldChar w:fldCharType="end"/>
            </w:r>
          </w:ins>
        </w:p>
        <w:p w14:paraId="0389FCA1" w14:textId="77777777" w:rsidR="00CC5209" w:rsidRDefault="00CC5209">
          <w:pPr>
            <w:pStyle w:val="TOC2"/>
            <w:rPr>
              <w:ins w:id="6" w:author="Microsoft account" w:date="2014-10-20T11:27:00Z"/>
              <w:rFonts w:asciiTheme="minorHAnsi" w:eastAsiaTheme="minorEastAsia" w:hAnsiTheme="minorHAnsi"/>
            </w:rPr>
          </w:pPr>
          <w:ins w:id="7" w:author="Microsoft account" w:date="2014-10-20T11:27:00Z">
            <w:r w:rsidRPr="00F6721F">
              <w:rPr>
                <w:rStyle w:val="Hyperlink"/>
              </w:rPr>
              <w:fldChar w:fldCharType="begin"/>
            </w:r>
            <w:r w:rsidRPr="00F6721F">
              <w:rPr>
                <w:rStyle w:val="Hyperlink"/>
              </w:rPr>
              <w:instrText xml:space="preserve"> </w:instrText>
            </w:r>
            <w:r>
              <w:instrText>HYPERLINK \l "_Toc401567761"</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b/>
              </w:rPr>
              <w:t>The Long View on Authoritarian’s Second Wind</w:t>
            </w:r>
            <w:r>
              <w:rPr>
                <w:webHidden/>
              </w:rPr>
              <w:tab/>
            </w:r>
            <w:r>
              <w:rPr>
                <w:webHidden/>
              </w:rPr>
              <w:fldChar w:fldCharType="begin"/>
            </w:r>
            <w:r>
              <w:rPr>
                <w:webHidden/>
              </w:rPr>
              <w:instrText xml:space="preserve"> PAGEREF _Toc401567761 \h </w:instrText>
            </w:r>
            <w:r>
              <w:rPr>
                <w:webHidden/>
              </w:rPr>
            </w:r>
          </w:ins>
          <w:r>
            <w:rPr>
              <w:webHidden/>
            </w:rPr>
            <w:fldChar w:fldCharType="separate"/>
          </w:r>
          <w:ins w:id="8" w:author="Microsoft account" w:date="2014-10-20T11:27:00Z">
            <w:r>
              <w:rPr>
                <w:webHidden/>
              </w:rPr>
              <w:t>9</w:t>
            </w:r>
            <w:r>
              <w:rPr>
                <w:webHidden/>
              </w:rPr>
              <w:fldChar w:fldCharType="end"/>
            </w:r>
            <w:r w:rsidRPr="00F6721F">
              <w:rPr>
                <w:rStyle w:val="Hyperlink"/>
              </w:rPr>
              <w:fldChar w:fldCharType="end"/>
            </w:r>
          </w:ins>
        </w:p>
        <w:p w14:paraId="5FAD57B8" w14:textId="77777777" w:rsidR="00CC5209" w:rsidRDefault="00CC5209">
          <w:pPr>
            <w:pStyle w:val="TOC2"/>
            <w:rPr>
              <w:ins w:id="9" w:author="Microsoft account" w:date="2014-10-20T11:27:00Z"/>
              <w:rFonts w:asciiTheme="minorHAnsi" w:eastAsiaTheme="minorEastAsia" w:hAnsiTheme="minorHAnsi"/>
            </w:rPr>
          </w:pPr>
          <w:ins w:id="10" w:author="Microsoft account" w:date="2014-10-20T11:27:00Z">
            <w:r w:rsidRPr="00F6721F">
              <w:rPr>
                <w:rStyle w:val="Hyperlink"/>
              </w:rPr>
              <w:fldChar w:fldCharType="begin"/>
            </w:r>
            <w:r w:rsidRPr="00F6721F">
              <w:rPr>
                <w:rStyle w:val="Hyperlink"/>
              </w:rPr>
              <w:instrText xml:space="preserve"> </w:instrText>
            </w:r>
            <w:r>
              <w:instrText>HYPERLINK \l "_Toc401567762"</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rFonts w:eastAsia="Calibri"/>
                <w:b/>
              </w:rPr>
              <w:t>The Pillars of Authoritarian Resilience in Central Asia</w:t>
            </w:r>
            <w:r>
              <w:rPr>
                <w:webHidden/>
              </w:rPr>
              <w:tab/>
            </w:r>
            <w:r>
              <w:rPr>
                <w:webHidden/>
              </w:rPr>
              <w:fldChar w:fldCharType="begin"/>
            </w:r>
            <w:r>
              <w:rPr>
                <w:webHidden/>
              </w:rPr>
              <w:instrText xml:space="preserve"> PAGEREF _Toc401567762 \h </w:instrText>
            </w:r>
            <w:r>
              <w:rPr>
                <w:webHidden/>
              </w:rPr>
            </w:r>
          </w:ins>
          <w:r>
            <w:rPr>
              <w:webHidden/>
            </w:rPr>
            <w:fldChar w:fldCharType="separate"/>
          </w:r>
          <w:ins w:id="11" w:author="Microsoft account" w:date="2014-10-20T11:27:00Z">
            <w:r>
              <w:rPr>
                <w:webHidden/>
              </w:rPr>
              <w:t>17</w:t>
            </w:r>
            <w:r>
              <w:rPr>
                <w:webHidden/>
              </w:rPr>
              <w:fldChar w:fldCharType="end"/>
            </w:r>
            <w:r w:rsidRPr="00F6721F">
              <w:rPr>
                <w:rStyle w:val="Hyperlink"/>
              </w:rPr>
              <w:fldChar w:fldCharType="end"/>
            </w:r>
          </w:ins>
        </w:p>
        <w:p w14:paraId="180B26A2" w14:textId="77777777" w:rsidR="00CC5209" w:rsidRDefault="00CC5209">
          <w:pPr>
            <w:pStyle w:val="TOC2"/>
            <w:rPr>
              <w:ins w:id="12" w:author="Microsoft account" w:date="2014-10-20T11:27:00Z"/>
              <w:rFonts w:asciiTheme="minorHAnsi" w:eastAsiaTheme="minorEastAsia" w:hAnsiTheme="minorHAnsi"/>
            </w:rPr>
          </w:pPr>
          <w:ins w:id="13" w:author="Microsoft account" w:date="2014-10-20T11:27:00Z">
            <w:r w:rsidRPr="00F6721F">
              <w:rPr>
                <w:rStyle w:val="Hyperlink"/>
              </w:rPr>
              <w:fldChar w:fldCharType="begin"/>
            </w:r>
            <w:r w:rsidRPr="00F6721F">
              <w:rPr>
                <w:rStyle w:val="Hyperlink"/>
              </w:rPr>
              <w:instrText xml:space="preserve"> </w:instrText>
            </w:r>
            <w:r>
              <w:instrText>HYPERLINK \l "_Toc401567763"</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b/>
              </w:rPr>
              <w:t>From People Power to Democracy Building</w:t>
            </w:r>
            <w:r>
              <w:rPr>
                <w:webHidden/>
              </w:rPr>
              <w:tab/>
            </w:r>
            <w:r>
              <w:rPr>
                <w:webHidden/>
              </w:rPr>
              <w:fldChar w:fldCharType="begin"/>
            </w:r>
            <w:r>
              <w:rPr>
                <w:webHidden/>
              </w:rPr>
              <w:instrText xml:space="preserve"> PAGEREF _Toc401567763 \h </w:instrText>
            </w:r>
            <w:r>
              <w:rPr>
                <w:webHidden/>
              </w:rPr>
            </w:r>
          </w:ins>
          <w:r>
            <w:rPr>
              <w:webHidden/>
            </w:rPr>
            <w:fldChar w:fldCharType="separate"/>
          </w:r>
          <w:ins w:id="14" w:author="Microsoft account" w:date="2014-10-20T11:27:00Z">
            <w:r>
              <w:rPr>
                <w:webHidden/>
              </w:rPr>
              <w:t>31</w:t>
            </w:r>
            <w:r>
              <w:rPr>
                <w:webHidden/>
              </w:rPr>
              <w:fldChar w:fldCharType="end"/>
            </w:r>
            <w:r w:rsidRPr="00F6721F">
              <w:rPr>
                <w:rStyle w:val="Hyperlink"/>
              </w:rPr>
              <w:fldChar w:fldCharType="end"/>
            </w:r>
          </w:ins>
        </w:p>
        <w:p w14:paraId="7ED5C0D5" w14:textId="77777777" w:rsidR="00CC5209" w:rsidRDefault="00CC5209">
          <w:pPr>
            <w:pStyle w:val="TOC1"/>
            <w:rPr>
              <w:ins w:id="15" w:author="Microsoft account" w:date="2014-10-20T11:27:00Z"/>
              <w:rFonts w:asciiTheme="minorHAnsi" w:eastAsiaTheme="minorEastAsia" w:hAnsiTheme="minorHAnsi"/>
              <w:b w:val="0"/>
              <w:color w:val="auto"/>
            </w:rPr>
          </w:pPr>
          <w:ins w:id="16" w:author="Microsoft account" w:date="2014-10-20T11:27:00Z">
            <w:r w:rsidRPr="00F6721F">
              <w:rPr>
                <w:rStyle w:val="Hyperlink"/>
              </w:rPr>
              <w:fldChar w:fldCharType="begin"/>
            </w:r>
            <w:r w:rsidRPr="00F6721F">
              <w:rPr>
                <w:rStyle w:val="Hyperlink"/>
              </w:rPr>
              <w:instrText xml:space="preserve"> </w:instrText>
            </w:r>
            <w:r>
              <w:instrText>HYPERLINK \l "_Toc401567764"</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rPr>
              <w:t>Part Two – Trends in Civil Resistance</w:t>
            </w:r>
            <w:r>
              <w:rPr>
                <w:webHidden/>
              </w:rPr>
              <w:tab/>
            </w:r>
            <w:r>
              <w:rPr>
                <w:webHidden/>
              </w:rPr>
              <w:fldChar w:fldCharType="begin"/>
            </w:r>
            <w:r>
              <w:rPr>
                <w:webHidden/>
              </w:rPr>
              <w:instrText xml:space="preserve"> PAGEREF _Toc401567764 \h </w:instrText>
            </w:r>
            <w:r>
              <w:rPr>
                <w:webHidden/>
              </w:rPr>
            </w:r>
          </w:ins>
          <w:r>
            <w:rPr>
              <w:webHidden/>
            </w:rPr>
            <w:fldChar w:fldCharType="separate"/>
          </w:r>
          <w:ins w:id="17" w:author="Microsoft account" w:date="2014-10-20T11:27:00Z">
            <w:r>
              <w:rPr>
                <w:webHidden/>
              </w:rPr>
              <w:t>49</w:t>
            </w:r>
            <w:r>
              <w:rPr>
                <w:webHidden/>
              </w:rPr>
              <w:fldChar w:fldCharType="end"/>
            </w:r>
            <w:r w:rsidRPr="00F6721F">
              <w:rPr>
                <w:rStyle w:val="Hyperlink"/>
              </w:rPr>
              <w:fldChar w:fldCharType="end"/>
            </w:r>
          </w:ins>
        </w:p>
        <w:p w14:paraId="69539D1E" w14:textId="77777777" w:rsidR="00CC5209" w:rsidRDefault="00CC5209">
          <w:pPr>
            <w:pStyle w:val="TOC2"/>
            <w:rPr>
              <w:ins w:id="18" w:author="Microsoft account" w:date="2014-10-20T11:27:00Z"/>
              <w:rFonts w:asciiTheme="minorHAnsi" w:eastAsiaTheme="minorEastAsia" w:hAnsiTheme="minorHAnsi"/>
            </w:rPr>
          </w:pPr>
          <w:ins w:id="19" w:author="Microsoft account" w:date="2014-10-20T11:27:00Z">
            <w:r w:rsidRPr="00F6721F">
              <w:rPr>
                <w:rStyle w:val="Hyperlink"/>
              </w:rPr>
              <w:fldChar w:fldCharType="begin"/>
            </w:r>
            <w:r w:rsidRPr="00F6721F">
              <w:rPr>
                <w:rStyle w:val="Hyperlink"/>
              </w:rPr>
              <w:instrText xml:space="preserve"> </w:instrText>
            </w:r>
            <w:r>
              <w:instrText>HYPERLINK \l "_Toc401567765"</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b/>
              </w:rPr>
              <w:t>Trends in Civil Resistance and Authoritarian Responses</w:t>
            </w:r>
            <w:r>
              <w:rPr>
                <w:webHidden/>
              </w:rPr>
              <w:tab/>
            </w:r>
            <w:r>
              <w:rPr>
                <w:webHidden/>
              </w:rPr>
              <w:fldChar w:fldCharType="begin"/>
            </w:r>
            <w:r>
              <w:rPr>
                <w:webHidden/>
              </w:rPr>
              <w:instrText xml:space="preserve"> PAGEREF _Toc401567765 \h </w:instrText>
            </w:r>
            <w:r>
              <w:rPr>
                <w:webHidden/>
              </w:rPr>
            </w:r>
          </w:ins>
          <w:r>
            <w:rPr>
              <w:webHidden/>
            </w:rPr>
            <w:fldChar w:fldCharType="separate"/>
          </w:r>
          <w:ins w:id="20" w:author="Microsoft account" w:date="2014-10-20T11:27:00Z">
            <w:r>
              <w:rPr>
                <w:webHidden/>
              </w:rPr>
              <w:t>51</w:t>
            </w:r>
            <w:r>
              <w:rPr>
                <w:webHidden/>
              </w:rPr>
              <w:fldChar w:fldCharType="end"/>
            </w:r>
            <w:r w:rsidRPr="00F6721F">
              <w:rPr>
                <w:rStyle w:val="Hyperlink"/>
              </w:rPr>
              <w:fldChar w:fldCharType="end"/>
            </w:r>
          </w:ins>
        </w:p>
        <w:p w14:paraId="47BF7DE9" w14:textId="77777777" w:rsidR="00CC5209" w:rsidRDefault="00CC5209">
          <w:pPr>
            <w:pStyle w:val="TOC2"/>
            <w:rPr>
              <w:ins w:id="21" w:author="Microsoft account" w:date="2014-10-20T11:27:00Z"/>
              <w:rFonts w:asciiTheme="minorHAnsi" w:eastAsiaTheme="minorEastAsia" w:hAnsiTheme="minorHAnsi"/>
            </w:rPr>
          </w:pPr>
          <w:ins w:id="22" w:author="Microsoft account" w:date="2014-10-20T11:27:00Z">
            <w:r w:rsidRPr="00F6721F">
              <w:rPr>
                <w:rStyle w:val="Hyperlink"/>
              </w:rPr>
              <w:fldChar w:fldCharType="begin"/>
            </w:r>
            <w:r w:rsidRPr="00F6721F">
              <w:rPr>
                <w:rStyle w:val="Hyperlink"/>
              </w:rPr>
              <w:instrText xml:space="preserve"> </w:instrText>
            </w:r>
            <w:r>
              <w:instrText>HYPERLINK \l "_Toc401567766"</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b/>
              </w:rPr>
              <w:t>Influencing Armed Forces to Support Democratic Transitions</w:t>
            </w:r>
            <w:r>
              <w:rPr>
                <w:webHidden/>
              </w:rPr>
              <w:tab/>
            </w:r>
            <w:r>
              <w:rPr>
                <w:webHidden/>
              </w:rPr>
              <w:fldChar w:fldCharType="begin"/>
            </w:r>
            <w:r>
              <w:rPr>
                <w:webHidden/>
              </w:rPr>
              <w:instrText xml:space="preserve"> PAGEREF _Toc401567766 \h </w:instrText>
            </w:r>
            <w:r>
              <w:rPr>
                <w:webHidden/>
              </w:rPr>
            </w:r>
          </w:ins>
          <w:r>
            <w:rPr>
              <w:webHidden/>
            </w:rPr>
            <w:fldChar w:fldCharType="separate"/>
          </w:r>
          <w:ins w:id="23" w:author="Microsoft account" w:date="2014-10-20T11:27:00Z">
            <w:r>
              <w:rPr>
                <w:webHidden/>
              </w:rPr>
              <w:t>61</w:t>
            </w:r>
            <w:r>
              <w:rPr>
                <w:webHidden/>
              </w:rPr>
              <w:fldChar w:fldCharType="end"/>
            </w:r>
            <w:r w:rsidRPr="00F6721F">
              <w:rPr>
                <w:rStyle w:val="Hyperlink"/>
              </w:rPr>
              <w:fldChar w:fldCharType="end"/>
            </w:r>
          </w:ins>
        </w:p>
        <w:p w14:paraId="184E30B5" w14:textId="77777777" w:rsidR="00CC5209" w:rsidRDefault="00CC5209">
          <w:pPr>
            <w:pStyle w:val="TOC2"/>
            <w:rPr>
              <w:ins w:id="24" w:author="Microsoft account" w:date="2014-10-20T11:27:00Z"/>
              <w:rFonts w:asciiTheme="minorHAnsi" w:eastAsiaTheme="minorEastAsia" w:hAnsiTheme="minorHAnsi"/>
            </w:rPr>
          </w:pPr>
          <w:ins w:id="25" w:author="Microsoft account" w:date="2014-10-20T11:27:00Z">
            <w:r w:rsidRPr="00F6721F">
              <w:rPr>
                <w:rStyle w:val="Hyperlink"/>
              </w:rPr>
              <w:fldChar w:fldCharType="begin"/>
            </w:r>
            <w:r w:rsidRPr="00F6721F">
              <w:rPr>
                <w:rStyle w:val="Hyperlink"/>
              </w:rPr>
              <w:instrText xml:space="preserve"> </w:instrText>
            </w:r>
            <w:r>
              <w:instrText>HYPERLINK \l "_Toc401567767"</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b/>
              </w:rPr>
              <w:t>The Checklist for Ending Tyranny</w:t>
            </w:r>
            <w:r>
              <w:rPr>
                <w:webHidden/>
              </w:rPr>
              <w:tab/>
            </w:r>
            <w:r>
              <w:rPr>
                <w:webHidden/>
              </w:rPr>
              <w:fldChar w:fldCharType="begin"/>
            </w:r>
            <w:r>
              <w:rPr>
                <w:webHidden/>
              </w:rPr>
              <w:instrText xml:space="preserve"> PAGEREF _Toc401567767 \h </w:instrText>
            </w:r>
            <w:r>
              <w:rPr>
                <w:webHidden/>
              </w:rPr>
            </w:r>
          </w:ins>
          <w:r>
            <w:rPr>
              <w:webHidden/>
            </w:rPr>
            <w:fldChar w:fldCharType="separate"/>
          </w:r>
          <w:ins w:id="26" w:author="Microsoft account" w:date="2014-10-20T11:27:00Z">
            <w:r>
              <w:rPr>
                <w:webHidden/>
              </w:rPr>
              <w:t>67</w:t>
            </w:r>
            <w:r>
              <w:rPr>
                <w:webHidden/>
              </w:rPr>
              <w:fldChar w:fldCharType="end"/>
            </w:r>
            <w:r w:rsidRPr="00F6721F">
              <w:rPr>
                <w:rStyle w:val="Hyperlink"/>
              </w:rPr>
              <w:fldChar w:fldCharType="end"/>
            </w:r>
          </w:ins>
        </w:p>
        <w:p w14:paraId="0AAF5A29" w14:textId="77777777" w:rsidR="00CC5209" w:rsidRDefault="00CC5209">
          <w:pPr>
            <w:pStyle w:val="TOC2"/>
            <w:rPr>
              <w:ins w:id="27" w:author="Microsoft account" w:date="2014-10-20T11:27:00Z"/>
              <w:rFonts w:asciiTheme="minorHAnsi" w:eastAsiaTheme="minorEastAsia" w:hAnsiTheme="minorHAnsi"/>
            </w:rPr>
          </w:pPr>
          <w:ins w:id="28" w:author="Microsoft account" w:date="2014-10-20T11:27:00Z">
            <w:r w:rsidRPr="00F6721F">
              <w:rPr>
                <w:rStyle w:val="Hyperlink"/>
              </w:rPr>
              <w:fldChar w:fldCharType="begin"/>
            </w:r>
            <w:r w:rsidRPr="00F6721F">
              <w:rPr>
                <w:rStyle w:val="Hyperlink"/>
              </w:rPr>
              <w:instrText xml:space="preserve"> </w:instrText>
            </w:r>
            <w:r>
              <w:instrText>HYPERLINK \l "_Toc401567768"</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b/>
              </w:rPr>
              <w:t>People Power Versus the Corruption – Impunity-Authoritarian Nexus</w:t>
            </w:r>
            <w:r>
              <w:rPr>
                <w:webHidden/>
              </w:rPr>
              <w:tab/>
            </w:r>
            <w:r>
              <w:rPr>
                <w:webHidden/>
              </w:rPr>
              <w:fldChar w:fldCharType="begin"/>
            </w:r>
            <w:r>
              <w:rPr>
                <w:webHidden/>
              </w:rPr>
              <w:instrText xml:space="preserve"> PAGEREF _Toc401567768 \h </w:instrText>
            </w:r>
            <w:r>
              <w:rPr>
                <w:webHidden/>
              </w:rPr>
            </w:r>
          </w:ins>
          <w:r>
            <w:rPr>
              <w:webHidden/>
            </w:rPr>
            <w:fldChar w:fldCharType="separate"/>
          </w:r>
          <w:ins w:id="29" w:author="Microsoft account" w:date="2014-10-20T11:27:00Z">
            <w:r>
              <w:rPr>
                <w:webHidden/>
              </w:rPr>
              <w:t>84</w:t>
            </w:r>
            <w:r>
              <w:rPr>
                <w:webHidden/>
              </w:rPr>
              <w:fldChar w:fldCharType="end"/>
            </w:r>
            <w:r w:rsidRPr="00F6721F">
              <w:rPr>
                <w:rStyle w:val="Hyperlink"/>
              </w:rPr>
              <w:fldChar w:fldCharType="end"/>
            </w:r>
          </w:ins>
        </w:p>
        <w:p w14:paraId="04229889" w14:textId="77777777" w:rsidR="00CC5209" w:rsidRDefault="00CC5209">
          <w:pPr>
            <w:pStyle w:val="TOC1"/>
            <w:rPr>
              <w:ins w:id="30" w:author="Microsoft account" w:date="2014-10-20T11:27:00Z"/>
              <w:rFonts w:asciiTheme="minorHAnsi" w:eastAsiaTheme="minorEastAsia" w:hAnsiTheme="minorHAnsi"/>
              <w:b w:val="0"/>
              <w:color w:val="auto"/>
            </w:rPr>
          </w:pPr>
          <w:ins w:id="31" w:author="Microsoft account" w:date="2014-10-20T11:27:00Z">
            <w:r w:rsidRPr="00F6721F">
              <w:rPr>
                <w:rStyle w:val="Hyperlink"/>
              </w:rPr>
              <w:fldChar w:fldCharType="begin"/>
            </w:r>
            <w:r w:rsidRPr="00F6721F">
              <w:rPr>
                <w:rStyle w:val="Hyperlink"/>
              </w:rPr>
              <w:instrText xml:space="preserve"> </w:instrText>
            </w:r>
            <w:r>
              <w:instrText>HYPERLINK \l "_Toc401567769"</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rPr>
              <w:t>Part Three – Case Studies of Civil Resistance</w:t>
            </w:r>
            <w:r>
              <w:rPr>
                <w:webHidden/>
              </w:rPr>
              <w:tab/>
            </w:r>
            <w:r>
              <w:rPr>
                <w:webHidden/>
              </w:rPr>
              <w:fldChar w:fldCharType="begin"/>
            </w:r>
            <w:r>
              <w:rPr>
                <w:webHidden/>
              </w:rPr>
              <w:instrText xml:space="preserve"> PAGEREF _Toc401567769 \h </w:instrText>
            </w:r>
            <w:r>
              <w:rPr>
                <w:webHidden/>
              </w:rPr>
            </w:r>
          </w:ins>
          <w:r>
            <w:rPr>
              <w:webHidden/>
            </w:rPr>
            <w:fldChar w:fldCharType="separate"/>
          </w:r>
          <w:ins w:id="32" w:author="Microsoft account" w:date="2014-10-20T11:27:00Z">
            <w:r>
              <w:rPr>
                <w:webHidden/>
              </w:rPr>
              <w:t>109</w:t>
            </w:r>
            <w:r>
              <w:rPr>
                <w:webHidden/>
              </w:rPr>
              <w:fldChar w:fldCharType="end"/>
            </w:r>
            <w:r w:rsidRPr="00F6721F">
              <w:rPr>
                <w:rStyle w:val="Hyperlink"/>
              </w:rPr>
              <w:fldChar w:fldCharType="end"/>
            </w:r>
          </w:ins>
        </w:p>
        <w:p w14:paraId="3E4277BE" w14:textId="77777777" w:rsidR="00CC5209" w:rsidRDefault="00CC5209">
          <w:pPr>
            <w:pStyle w:val="TOC2"/>
            <w:rPr>
              <w:ins w:id="33" w:author="Microsoft account" w:date="2014-10-20T11:27:00Z"/>
              <w:rFonts w:asciiTheme="minorHAnsi" w:eastAsiaTheme="minorEastAsia" w:hAnsiTheme="minorHAnsi"/>
            </w:rPr>
          </w:pPr>
          <w:ins w:id="34" w:author="Microsoft account" w:date="2014-10-20T11:27:00Z">
            <w:r w:rsidRPr="00F6721F">
              <w:rPr>
                <w:rStyle w:val="Hyperlink"/>
              </w:rPr>
              <w:fldChar w:fldCharType="begin"/>
            </w:r>
            <w:r w:rsidRPr="00F6721F">
              <w:rPr>
                <w:rStyle w:val="Hyperlink"/>
              </w:rPr>
              <w:instrText xml:space="preserve"> </w:instrText>
            </w:r>
            <w:r>
              <w:instrText>HYPERLINK \l "_Toc401567770"</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b/>
              </w:rPr>
              <w:t>It’s All About the Strategy: Civil Resistance in Bahrain and Challenges Facing Nonviolent Activism in the Gulf</w:t>
            </w:r>
            <w:r>
              <w:rPr>
                <w:webHidden/>
              </w:rPr>
              <w:tab/>
            </w:r>
            <w:r>
              <w:rPr>
                <w:webHidden/>
              </w:rPr>
              <w:fldChar w:fldCharType="begin"/>
            </w:r>
            <w:r>
              <w:rPr>
                <w:webHidden/>
              </w:rPr>
              <w:instrText xml:space="preserve"> PAGEREF _Toc401567770 \h </w:instrText>
            </w:r>
            <w:r>
              <w:rPr>
                <w:webHidden/>
              </w:rPr>
            </w:r>
          </w:ins>
          <w:r>
            <w:rPr>
              <w:webHidden/>
            </w:rPr>
            <w:fldChar w:fldCharType="separate"/>
          </w:r>
          <w:ins w:id="35" w:author="Microsoft account" w:date="2014-10-20T11:27:00Z">
            <w:r>
              <w:rPr>
                <w:webHidden/>
              </w:rPr>
              <w:t>110</w:t>
            </w:r>
            <w:r>
              <w:rPr>
                <w:webHidden/>
              </w:rPr>
              <w:fldChar w:fldCharType="end"/>
            </w:r>
            <w:r w:rsidRPr="00F6721F">
              <w:rPr>
                <w:rStyle w:val="Hyperlink"/>
              </w:rPr>
              <w:fldChar w:fldCharType="end"/>
            </w:r>
          </w:ins>
        </w:p>
        <w:p w14:paraId="16F881CD" w14:textId="77777777" w:rsidR="00CC5209" w:rsidRDefault="00CC5209">
          <w:pPr>
            <w:pStyle w:val="TOC2"/>
            <w:rPr>
              <w:ins w:id="36" w:author="Microsoft account" w:date="2014-10-20T11:27:00Z"/>
              <w:rFonts w:asciiTheme="minorHAnsi" w:eastAsiaTheme="minorEastAsia" w:hAnsiTheme="minorHAnsi"/>
            </w:rPr>
          </w:pPr>
          <w:ins w:id="37" w:author="Microsoft account" w:date="2014-10-20T11:27:00Z">
            <w:r w:rsidRPr="00F6721F">
              <w:rPr>
                <w:rStyle w:val="Hyperlink"/>
              </w:rPr>
              <w:fldChar w:fldCharType="begin"/>
            </w:r>
            <w:r w:rsidRPr="00F6721F">
              <w:rPr>
                <w:rStyle w:val="Hyperlink"/>
              </w:rPr>
              <w:instrText xml:space="preserve"> </w:instrText>
            </w:r>
            <w:r>
              <w:instrText>HYPERLINK \l "_Toc401567771"</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rFonts w:eastAsia="MS Mincho"/>
                <w:b/>
              </w:rPr>
              <w:t>Politics as Trojan Horse</w:t>
            </w:r>
            <w:r>
              <w:rPr>
                <w:webHidden/>
              </w:rPr>
              <w:tab/>
            </w:r>
            <w:r>
              <w:rPr>
                <w:webHidden/>
              </w:rPr>
              <w:fldChar w:fldCharType="begin"/>
            </w:r>
            <w:r>
              <w:rPr>
                <w:webHidden/>
              </w:rPr>
              <w:instrText xml:space="preserve"> PAGEREF _Toc401567771 \h </w:instrText>
            </w:r>
            <w:r>
              <w:rPr>
                <w:webHidden/>
              </w:rPr>
            </w:r>
          </w:ins>
          <w:r>
            <w:rPr>
              <w:webHidden/>
            </w:rPr>
            <w:fldChar w:fldCharType="separate"/>
          </w:r>
          <w:ins w:id="38" w:author="Microsoft account" w:date="2014-10-20T11:27:00Z">
            <w:r>
              <w:rPr>
                <w:webHidden/>
              </w:rPr>
              <w:t>118</w:t>
            </w:r>
            <w:r>
              <w:rPr>
                <w:webHidden/>
              </w:rPr>
              <w:fldChar w:fldCharType="end"/>
            </w:r>
            <w:r w:rsidRPr="00F6721F">
              <w:rPr>
                <w:rStyle w:val="Hyperlink"/>
              </w:rPr>
              <w:fldChar w:fldCharType="end"/>
            </w:r>
          </w:ins>
        </w:p>
        <w:p w14:paraId="56985DC7" w14:textId="77777777" w:rsidR="00CC5209" w:rsidRDefault="00CC5209">
          <w:pPr>
            <w:pStyle w:val="TOC2"/>
            <w:rPr>
              <w:ins w:id="39" w:author="Microsoft account" w:date="2014-10-20T11:27:00Z"/>
              <w:rFonts w:asciiTheme="minorHAnsi" w:eastAsiaTheme="minorEastAsia" w:hAnsiTheme="minorHAnsi"/>
            </w:rPr>
          </w:pPr>
          <w:ins w:id="40" w:author="Microsoft account" w:date="2014-10-20T11:27:00Z">
            <w:r w:rsidRPr="00F6721F">
              <w:rPr>
                <w:rStyle w:val="Hyperlink"/>
              </w:rPr>
              <w:fldChar w:fldCharType="begin"/>
            </w:r>
            <w:r w:rsidRPr="00F6721F">
              <w:rPr>
                <w:rStyle w:val="Hyperlink"/>
              </w:rPr>
              <w:instrText xml:space="preserve"> </w:instrText>
            </w:r>
            <w:r>
              <w:instrText>HYPERLINK \l "_Toc401567772"</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b/>
              </w:rPr>
              <w:t>Myopia of the Syrian Struggle and Key Lessons</w:t>
            </w:r>
            <w:r>
              <w:rPr>
                <w:webHidden/>
              </w:rPr>
              <w:tab/>
            </w:r>
            <w:r>
              <w:rPr>
                <w:webHidden/>
              </w:rPr>
              <w:fldChar w:fldCharType="begin"/>
            </w:r>
            <w:r>
              <w:rPr>
                <w:webHidden/>
              </w:rPr>
              <w:instrText xml:space="preserve"> PAGEREF _Toc401567772 \h </w:instrText>
            </w:r>
            <w:r>
              <w:rPr>
                <w:webHidden/>
              </w:rPr>
            </w:r>
          </w:ins>
          <w:r>
            <w:rPr>
              <w:webHidden/>
            </w:rPr>
            <w:fldChar w:fldCharType="separate"/>
          </w:r>
          <w:ins w:id="41" w:author="Microsoft account" w:date="2014-10-20T11:27:00Z">
            <w:r>
              <w:rPr>
                <w:webHidden/>
              </w:rPr>
              <w:t>126</w:t>
            </w:r>
            <w:r>
              <w:rPr>
                <w:webHidden/>
              </w:rPr>
              <w:fldChar w:fldCharType="end"/>
            </w:r>
            <w:r w:rsidRPr="00F6721F">
              <w:rPr>
                <w:rStyle w:val="Hyperlink"/>
              </w:rPr>
              <w:fldChar w:fldCharType="end"/>
            </w:r>
          </w:ins>
        </w:p>
        <w:p w14:paraId="2E527FFF" w14:textId="77777777" w:rsidR="00CC5209" w:rsidRDefault="00CC5209">
          <w:pPr>
            <w:pStyle w:val="TOC1"/>
            <w:rPr>
              <w:ins w:id="42" w:author="Microsoft account" w:date="2014-10-20T11:27:00Z"/>
              <w:rFonts w:asciiTheme="minorHAnsi" w:eastAsiaTheme="minorEastAsia" w:hAnsiTheme="minorHAnsi"/>
              <w:b w:val="0"/>
              <w:color w:val="auto"/>
            </w:rPr>
          </w:pPr>
          <w:ins w:id="43" w:author="Microsoft account" w:date="2014-10-20T11:27:00Z">
            <w:r w:rsidRPr="00F6721F">
              <w:rPr>
                <w:rStyle w:val="Hyperlink"/>
              </w:rPr>
              <w:fldChar w:fldCharType="begin"/>
            </w:r>
            <w:r w:rsidRPr="00F6721F">
              <w:rPr>
                <w:rStyle w:val="Hyperlink"/>
              </w:rPr>
              <w:instrText xml:space="preserve"> </w:instrText>
            </w:r>
            <w:r>
              <w:instrText>HYPERLINK \l "_Toc401567773"</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rFonts w:eastAsia="Cambria"/>
              </w:rPr>
              <w:t>Part Four – Outside Actors’ Role in Civil Resistance</w:t>
            </w:r>
            <w:r>
              <w:rPr>
                <w:webHidden/>
              </w:rPr>
              <w:tab/>
            </w:r>
            <w:r>
              <w:rPr>
                <w:webHidden/>
              </w:rPr>
              <w:fldChar w:fldCharType="begin"/>
            </w:r>
            <w:r>
              <w:rPr>
                <w:webHidden/>
              </w:rPr>
              <w:instrText xml:space="preserve"> PAGEREF _Toc401567773 \h </w:instrText>
            </w:r>
            <w:r>
              <w:rPr>
                <w:webHidden/>
              </w:rPr>
            </w:r>
          </w:ins>
          <w:r>
            <w:rPr>
              <w:webHidden/>
            </w:rPr>
            <w:fldChar w:fldCharType="separate"/>
          </w:r>
          <w:ins w:id="44" w:author="Microsoft account" w:date="2014-10-20T11:27:00Z">
            <w:r>
              <w:rPr>
                <w:webHidden/>
              </w:rPr>
              <w:t>138</w:t>
            </w:r>
            <w:r>
              <w:rPr>
                <w:webHidden/>
              </w:rPr>
              <w:fldChar w:fldCharType="end"/>
            </w:r>
            <w:r w:rsidRPr="00F6721F">
              <w:rPr>
                <w:rStyle w:val="Hyperlink"/>
              </w:rPr>
              <w:fldChar w:fldCharType="end"/>
            </w:r>
          </w:ins>
        </w:p>
        <w:p w14:paraId="2E053846" w14:textId="77777777" w:rsidR="00CC5209" w:rsidRDefault="00CC5209">
          <w:pPr>
            <w:pStyle w:val="TOC2"/>
            <w:rPr>
              <w:ins w:id="45" w:author="Microsoft account" w:date="2014-10-20T11:27:00Z"/>
              <w:rFonts w:asciiTheme="minorHAnsi" w:eastAsiaTheme="minorEastAsia" w:hAnsiTheme="minorHAnsi"/>
            </w:rPr>
          </w:pPr>
          <w:ins w:id="46" w:author="Microsoft account" w:date="2014-10-20T11:27:00Z">
            <w:r w:rsidRPr="00F6721F">
              <w:rPr>
                <w:rStyle w:val="Hyperlink"/>
              </w:rPr>
              <w:fldChar w:fldCharType="begin"/>
            </w:r>
            <w:r w:rsidRPr="00F6721F">
              <w:rPr>
                <w:rStyle w:val="Hyperlink"/>
              </w:rPr>
              <w:instrText xml:space="preserve"> </w:instrText>
            </w:r>
            <w:r>
              <w:instrText>HYPERLINK \l "_Toc401567774"</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rFonts w:eastAsia="MS Mincho"/>
                <w:b/>
              </w:rPr>
              <w:t>International Legal Basis of Support for Nonviolent Activists and Movements</w:t>
            </w:r>
            <w:r>
              <w:rPr>
                <w:webHidden/>
              </w:rPr>
              <w:tab/>
            </w:r>
            <w:r>
              <w:rPr>
                <w:webHidden/>
              </w:rPr>
              <w:fldChar w:fldCharType="begin"/>
            </w:r>
            <w:r>
              <w:rPr>
                <w:webHidden/>
              </w:rPr>
              <w:instrText xml:space="preserve"> PAGEREF _Toc401567774 \h </w:instrText>
            </w:r>
            <w:r>
              <w:rPr>
                <w:webHidden/>
              </w:rPr>
            </w:r>
          </w:ins>
          <w:r>
            <w:rPr>
              <w:webHidden/>
            </w:rPr>
            <w:fldChar w:fldCharType="separate"/>
          </w:r>
          <w:ins w:id="47" w:author="Microsoft account" w:date="2014-10-20T11:27:00Z">
            <w:r>
              <w:rPr>
                <w:webHidden/>
              </w:rPr>
              <w:t>140</w:t>
            </w:r>
            <w:r>
              <w:rPr>
                <w:webHidden/>
              </w:rPr>
              <w:fldChar w:fldCharType="end"/>
            </w:r>
            <w:r w:rsidRPr="00F6721F">
              <w:rPr>
                <w:rStyle w:val="Hyperlink"/>
              </w:rPr>
              <w:fldChar w:fldCharType="end"/>
            </w:r>
          </w:ins>
        </w:p>
        <w:p w14:paraId="194C98B8" w14:textId="77777777" w:rsidR="00CC5209" w:rsidRDefault="00CC5209">
          <w:pPr>
            <w:pStyle w:val="TOC2"/>
            <w:rPr>
              <w:ins w:id="48" w:author="Microsoft account" w:date="2014-10-20T11:27:00Z"/>
              <w:rFonts w:asciiTheme="minorHAnsi" w:eastAsiaTheme="minorEastAsia" w:hAnsiTheme="minorHAnsi"/>
            </w:rPr>
          </w:pPr>
          <w:ins w:id="49" w:author="Microsoft account" w:date="2014-10-20T11:27:00Z">
            <w:r w:rsidRPr="00F6721F">
              <w:rPr>
                <w:rStyle w:val="Hyperlink"/>
              </w:rPr>
              <w:fldChar w:fldCharType="begin"/>
            </w:r>
            <w:r w:rsidRPr="00F6721F">
              <w:rPr>
                <w:rStyle w:val="Hyperlink"/>
              </w:rPr>
              <w:instrText xml:space="preserve"> </w:instrText>
            </w:r>
            <w:r>
              <w:instrText>HYPERLINK \l "_Toc401567775"</w:instrText>
            </w:r>
            <w:r w:rsidRPr="00F6721F">
              <w:rPr>
                <w:rStyle w:val="Hyperlink"/>
              </w:rPr>
              <w:instrText xml:space="preserve"> </w:instrText>
            </w:r>
            <w:r w:rsidRPr="00F6721F">
              <w:rPr>
                <w:rStyle w:val="Hyperlink"/>
              </w:rPr>
            </w:r>
            <w:r w:rsidRPr="00F6721F">
              <w:rPr>
                <w:rStyle w:val="Hyperlink"/>
              </w:rPr>
              <w:fldChar w:fldCharType="separate"/>
            </w:r>
            <w:r w:rsidRPr="00F6721F">
              <w:rPr>
                <w:rStyle w:val="Hyperlink"/>
                <w:b/>
              </w:rPr>
              <w:t>Checklist for External Assistance to Nonviolent Movements</w:t>
            </w:r>
            <w:r>
              <w:rPr>
                <w:webHidden/>
              </w:rPr>
              <w:tab/>
            </w:r>
            <w:r>
              <w:rPr>
                <w:webHidden/>
              </w:rPr>
              <w:fldChar w:fldCharType="begin"/>
            </w:r>
            <w:r>
              <w:rPr>
                <w:webHidden/>
              </w:rPr>
              <w:instrText xml:space="preserve"> PAGEREF _Toc401567775 \h </w:instrText>
            </w:r>
            <w:r>
              <w:rPr>
                <w:webHidden/>
              </w:rPr>
            </w:r>
          </w:ins>
          <w:r>
            <w:rPr>
              <w:webHidden/>
            </w:rPr>
            <w:fldChar w:fldCharType="separate"/>
          </w:r>
          <w:ins w:id="50" w:author="Microsoft account" w:date="2014-10-20T11:27:00Z">
            <w:r>
              <w:rPr>
                <w:webHidden/>
              </w:rPr>
              <w:t>183</w:t>
            </w:r>
            <w:r>
              <w:rPr>
                <w:webHidden/>
              </w:rPr>
              <w:fldChar w:fldCharType="end"/>
            </w:r>
            <w:r w:rsidRPr="00F6721F">
              <w:rPr>
                <w:rStyle w:val="Hyperlink"/>
              </w:rPr>
              <w:fldChar w:fldCharType="end"/>
            </w:r>
          </w:ins>
        </w:p>
        <w:p w14:paraId="19FC57B0" w14:textId="77777777" w:rsidR="00082695" w:rsidRPr="0000584E" w:rsidDel="00CC5209" w:rsidRDefault="00082695" w:rsidP="0000584E">
          <w:pPr>
            <w:pStyle w:val="TOC1"/>
            <w:spacing w:line="360" w:lineRule="auto"/>
            <w:rPr>
              <w:del w:id="51" w:author="Microsoft account" w:date="2014-10-20T11:27:00Z"/>
              <w:rFonts w:eastAsiaTheme="minorEastAsia"/>
              <w:b w:val="0"/>
              <w:color w:val="auto"/>
            </w:rPr>
          </w:pPr>
          <w:del w:id="52" w:author="Microsoft account" w:date="2014-10-20T11:27:00Z">
            <w:r w:rsidRPr="00CC5209" w:rsidDel="00CC5209">
              <w:rPr>
                <w:rPrChange w:id="53" w:author="Microsoft account" w:date="2014-10-20T11:27:00Z">
                  <w:rPr>
                    <w:rStyle w:val="Hyperlink"/>
                  </w:rPr>
                </w:rPrChange>
              </w:rPr>
              <w:lastRenderedPageBreak/>
              <w:delText>Is Authoritarianism Staging A Comeback?</w:delText>
            </w:r>
            <w:r w:rsidRPr="0000584E" w:rsidDel="00CC5209">
              <w:rPr>
                <w:webHidden/>
              </w:rPr>
              <w:tab/>
              <w:delText>4</w:delText>
            </w:r>
          </w:del>
        </w:p>
        <w:p w14:paraId="00BCB4B6" w14:textId="77777777" w:rsidR="00082695" w:rsidRPr="0000584E" w:rsidDel="00CC5209" w:rsidRDefault="00082695" w:rsidP="0000584E">
          <w:pPr>
            <w:pStyle w:val="TOC1"/>
            <w:spacing w:line="360" w:lineRule="auto"/>
            <w:rPr>
              <w:del w:id="54" w:author="Microsoft account" w:date="2014-10-20T11:27:00Z"/>
              <w:rFonts w:eastAsiaTheme="minorEastAsia"/>
              <w:b w:val="0"/>
              <w:color w:val="auto"/>
            </w:rPr>
          </w:pPr>
          <w:del w:id="55" w:author="Microsoft account" w:date="2014-10-20T11:27:00Z">
            <w:r w:rsidRPr="00CC5209" w:rsidDel="00CC5209">
              <w:rPr>
                <w:rPrChange w:id="56" w:author="Microsoft account" w:date="2014-10-20T11:27:00Z">
                  <w:rPr>
                    <w:rStyle w:val="Hyperlink"/>
                  </w:rPr>
                </w:rPrChange>
              </w:rPr>
              <w:delText>Part One – Democracy’s Prospects</w:delText>
            </w:r>
            <w:r w:rsidRPr="0000584E" w:rsidDel="00CC5209">
              <w:rPr>
                <w:webHidden/>
              </w:rPr>
              <w:tab/>
              <w:delText>8</w:delText>
            </w:r>
          </w:del>
        </w:p>
        <w:p w14:paraId="626D5F51" w14:textId="07DB356D" w:rsidR="00082695" w:rsidRPr="0000584E" w:rsidDel="00CC5209" w:rsidRDefault="00082695" w:rsidP="0000584E">
          <w:pPr>
            <w:pStyle w:val="TOC2"/>
            <w:spacing w:line="360" w:lineRule="auto"/>
            <w:rPr>
              <w:del w:id="57" w:author="Microsoft account" w:date="2014-10-20T11:27:00Z"/>
              <w:rFonts w:eastAsiaTheme="minorEastAsia"/>
            </w:rPr>
          </w:pPr>
          <w:del w:id="58" w:author="Microsoft account" w:date="2014-10-20T11:27:00Z">
            <w:r w:rsidRPr="00CC5209" w:rsidDel="00CC5209">
              <w:rPr>
                <w:rPrChange w:id="59" w:author="Microsoft account" w:date="2014-10-20T11:27:00Z">
                  <w:rPr>
                    <w:rStyle w:val="Hyperlink"/>
                  </w:rPr>
                </w:rPrChange>
              </w:rPr>
              <w:delText>The Long View on Authoritarian’s Second Win</w:delText>
            </w:r>
            <w:r w:rsidR="0000584E" w:rsidRPr="00CC5209" w:rsidDel="00CC5209">
              <w:rPr>
                <w:rPrChange w:id="60" w:author="Microsoft account" w:date="2014-10-20T11:27:00Z">
                  <w:rPr>
                    <w:rStyle w:val="Hyperlink"/>
                  </w:rPr>
                </w:rPrChange>
              </w:rPr>
              <w:delText xml:space="preserve">d    </w:delText>
            </w:r>
            <w:r w:rsidRPr="00CC5209" w:rsidDel="00CC5209">
              <w:rPr>
                <w:i/>
                <w:rPrChange w:id="61" w:author="Microsoft account" w:date="2014-10-20T11:27:00Z">
                  <w:rPr>
                    <w:rStyle w:val="Hyperlink"/>
                    <w:i/>
                  </w:rPr>
                </w:rPrChange>
              </w:rPr>
              <w:delText>Mathew Burrows</w:delText>
            </w:r>
            <w:r w:rsidRPr="0000584E" w:rsidDel="00CC5209">
              <w:rPr>
                <w:webHidden/>
              </w:rPr>
              <w:tab/>
              <w:delText>10</w:delText>
            </w:r>
          </w:del>
        </w:p>
        <w:p w14:paraId="18EE7EEC" w14:textId="76DB2A2D" w:rsidR="00082695" w:rsidRPr="0000584E" w:rsidDel="00CC5209" w:rsidRDefault="00082695" w:rsidP="0000584E">
          <w:pPr>
            <w:pStyle w:val="TOC2"/>
            <w:spacing w:line="360" w:lineRule="auto"/>
            <w:rPr>
              <w:del w:id="62" w:author="Microsoft account" w:date="2014-10-20T11:27:00Z"/>
              <w:rFonts w:eastAsiaTheme="minorEastAsia"/>
            </w:rPr>
          </w:pPr>
          <w:del w:id="63" w:author="Microsoft account" w:date="2014-10-20T11:27:00Z">
            <w:r w:rsidRPr="00CC5209" w:rsidDel="00CC5209">
              <w:rPr>
                <w:rFonts w:eastAsia="Calibri"/>
                <w:rPrChange w:id="64" w:author="Microsoft account" w:date="2014-10-20T11:27:00Z">
                  <w:rPr>
                    <w:rStyle w:val="Hyperlink"/>
                    <w:rFonts w:eastAsia="Calibri"/>
                  </w:rPr>
                </w:rPrChange>
              </w:rPr>
              <w:delText>The Pillars of Authoritarian Resilience in Central Asia</w:delText>
            </w:r>
            <w:r w:rsidRPr="0000584E" w:rsidDel="00CC5209">
              <w:delText xml:space="preserve"> </w:delText>
            </w:r>
            <w:r w:rsidR="0000584E" w:rsidRPr="0000584E" w:rsidDel="00CC5209">
              <w:delText xml:space="preserve">   </w:delText>
            </w:r>
            <w:r w:rsidRPr="00CC5209" w:rsidDel="00CC5209">
              <w:rPr>
                <w:rFonts w:eastAsia="Calibri"/>
                <w:i/>
                <w:rPrChange w:id="65" w:author="Microsoft account" w:date="2014-10-20T11:27:00Z">
                  <w:rPr>
                    <w:rStyle w:val="Hyperlink"/>
                    <w:rFonts w:eastAsia="Calibri"/>
                    <w:i/>
                  </w:rPr>
                </w:rPrChange>
              </w:rPr>
              <w:delText>Regine A. Spector</w:delText>
            </w:r>
          </w:del>
          <w:ins w:id="66" w:author="karl@grindal.org" w:date="2014-10-18T15:45:00Z">
            <w:del w:id="67" w:author="Microsoft account" w:date="2014-10-20T11:27:00Z">
              <w:r w:rsidR="006109EE" w:rsidRPr="00CC5209" w:rsidDel="00CC5209">
                <w:rPr>
                  <w:rFonts w:eastAsia="Calibri"/>
                  <w:i/>
                  <w:rPrChange w:id="68" w:author="Microsoft account" w:date="2014-10-20T11:27:00Z">
                    <w:rPr>
                      <w:rStyle w:val="Hyperlink"/>
                      <w:rFonts w:eastAsia="Calibri"/>
                      <w:i/>
                    </w:rPr>
                  </w:rPrChange>
                </w:rPr>
                <w:fldChar w:fldCharType="begin"/>
              </w:r>
              <w:r w:rsidR="006109EE" w:rsidDel="00CC5209">
                <w:delInstrText xml:space="preserve"> XE "</w:delInstrText>
              </w:r>
            </w:del>
          </w:ins>
          <w:del w:id="69" w:author="Microsoft account" w:date="2014-10-20T11:24:00Z">
            <w:r w:rsidR="006109EE" w:rsidRPr="006109EE" w:rsidDel="00CC5209">
              <w:rPr>
                <w:rFonts w:cs="Times New Roman"/>
                <w:b/>
                <w:color w:val="000000" w:themeColor="text1"/>
              </w:rPr>
              <w:delInstrText xml:space="preserve">Regine A. </w:delInstrText>
            </w:r>
          </w:del>
          <w:del w:id="70" w:author="Microsoft account" w:date="2014-10-20T11:27:00Z">
            <w:r w:rsidR="006109EE" w:rsidRPr="00CC5209" w:rsidDel="00CC5209">
              <w:rPr>
                <w:rFonts w:cs="Times New Roman"/>
                <w:color w:val="000000" w:themeColor="text1"/>
                <w:rPrChange w:id="71" w:author="Microsoft account" w:date="2014-10-20T11:24:00Z">
                  <w:rPr>
                    <w:rFonts w:cs="Times New Roman"/>
                    <w:b/>
                    <w:color w:val="000000" w:themeColor="text1"/>
                  </w:rPr>
                </w:rPrChange>
              </w:rPr>
              <w:delInstrText>Spector</w:delInstrText>
            </w:r>
          </w:del>
          <w:ins w:id="72" w:author="karl@grindal.org" w:date="2014-10-18T15:45:00Z">
            <w:del w:id="73" w:author="Microsoft account" w:date="2014-10-20T11:27:00Z">
              <w:r w:rsidR="006109EE" w:rsidDel="00CC5209">
                <w:delInstrText xml:space="preserve">" </w:delInstrText>
              </w:r>
              <w:r w:rsidR="006109EE" w:rsidRPr="00CC5209" w:rsidDel="00CC5209">
                <w:rPr>
                  <w:rFonts w:eastAsia="Calibri"/>
                  <w:i/>
                  <w:rPrChange w:id="74" w:author="Microsoft account" w:date="2014-10-20T11:27:00Z">
                    <w:rPr>
                      <w:rStyle w:val="Hyperlink"/>
                      <w:rFonts w:eastAsia="Calibri"/>
                      <w:i/>
                    </w:rPr>
                  </w:rPrChange>
                </w:rPr>
                <w:fldChar w:fldCharType="end"/>
              </w:r>
            </w:del>
          </w:ins>
          <w:del w:id="75" w:author="Microsoft account" w:date="2014-10-20T11:27:00Z">
            <w:r w:rsidRPr="0000584E" w:rsidDel="00CC5209">
              <w:rPr>
                <w:webHidden/>
              </w:rPr>
              <w:tab/>
              <w:delText>18</w:delText>
            </w:r>
          </w:del>
        </w:p>
        <w:p w14:paraId="1087D02C" w14:textId="6642A92C" w:rsidR="00082695" w:rsidDel="00CC5209" w:rsidRDefault="00082695" w:rsidP="0000584E">
          <w:pPr>
            <w:pStyle w:val="TOC2"/>
            <w:spacing w:line="360" w:lineRule="auto"/>
            <w:rPr>
              <w:del w:id="76" w:author="Microsoft account" w:date="2014-10-20T11:27:00Z"/>
            </w:rPr>
          </w:pPr>
          <w:del w:id="77" w:author="Microsoft account" w:date="2014-10-20T11:27:00Z">
            <w:r w:rsidRPr="00CC5209" w:rsidDel="00CC5209">
              <w:rPr>
                <w:rPrChange w:id="78" w:author="Microsoft account" w:date="2014-10-20T11:27:00Z">
                  <w:rPr>
                    <w:rStyle w:val="Hyperlink"/>
                  </w:rPr>
                </w:rPrChange>
              </w:rPr>
              <w:delText>From People Power to Democracy Building</w:delText>
            </w:r>
            <w:r w:rsidR="0000584E" w:rsidRPr="00CC5209" w:rsidDel="00CC5209">
              <w:rPr>
                <w:rPrChange w:id="79" w:author="Microsoft account" w:date="2014-10-20T11:27:00Z">
                  <w:rPr>
                    <w:rStyle w:val="Hyperlink"/>
                  </w:rPr>
                </w:rPrChange>
              </w:rPr>
              <w:delText xml:space="preserve">    </w:delText>
            </w:r>
            <w:r w:rsidRPr="00CC5209" w:rsidDel="00CC5209">
              <w:rPr>
                <w:i/>
                <w:rPrChange w:id="80" w:author="Microsoft account" w:date="2014-10-20T11:27:00Z">
                  <w:rPr>
                    <w:rStyle w:val="Hyperlink"/>
                    <w:i/>
                  </w:rPr>
                </w:rPrChange>
              </w:rPr>
              <w:delText>Larry Diamond</w:delText>
            </w:r>
          </w:del>
          <w:ins w:id="81" w:author="karl@grindal.org" w:date="2014-10-18T15:45:00Z">
            <w:del w:id="82" w:author="Microsoft account" w:date="2014-10-20T11:27:00Z">
              <w:r w:rsidR="006109EE" w:rsidRPr="00CC5209" w:rsidDel="00CC5209">
                <w:rPr>
                  <w:i/>
                  <w:rPrChange w:id="83" w:author="Microsoft account" w:date="2014-10-20T11:27:00Z">
                    <w:rPr>
                      <w:rStyle w:val="Hyperlink"/>
                      <w:i/>
                    </w:rPr>
                  </w:rPrChange>
                </w:rPr>
                <w:fldChar w:fldCharType="begin"/>
              </w:r>
              <w:r w:rsidR="006109EE" w:rsidDel="00CC5209">
                <w:delInstrText xml:space="preserve"> XE "</w:delInstrText>
              </w:r>
            </w:del>
          </w:ins>
          <w:del w:id="84" w:author="Microsoft account" w:date="2014-10-20T11:25:00Z">
            <w:r w:rsidR="006109EE" w:rsidRPr="00CC5209" w:rsidDel="00CC5209">
              <w:rPr>
                <w:rFonts w:cs="Times New Roman"/>
                <w:color w:val="000000" w:themeColor="text1"/>
                <w:rPrChange w:id="85" w:author="Microsoft account" w:date="2014-10-20T11:25:00Z">
                  <w:rPr>
                    <w:rFonts w:cs="Times New Roman"/>
                    <w:b/>
                    <w:color w:val="000000" w:themeColor="text1"/>
                  </w:rPr>
                </w:rPrChange>
              </w:rPr>
              <w:delInstrText>Larry</w:delInstrText>
            </w:r>
          </w:del>
          <w:del w:id="86" w:author="Microsoft account" w:date="2014-10-20T11:27:00Z">
            <w:r w:rsidR="006109EE" w:rsidRPr="00CC5209" w:rsidDel="00CC5209">
              <w:rPr>
                <w:rFonts w:cs="Times New Roman"/>
                <w:color w:val="000000" w:themeColor="text1"/>
                <w:rPrChange w:id="87" w:author="Microsoft account" w:date="2014-10-20T11:25:00Z">
                  <w:rPr>
                    <w:rFonts w:cs="Times New Roman"/>
                    <w:b/>
                    <w:color w:val="000000" w:themeColor="text1"/>
                  </w:rPr>
                </w:rPrChange>
              </w:rPr>
              <w:delInstrText xml:space="preserve"> Diamond</w:delInstrText>
            </w:r>
          </w:del>
          <w:ins w:id="88" w:author="karl@grindal.org" w:date="2014-10-18T15:45:00Z">
            <w:del w:id="89" w:author="Microsoft account" w:date="2014-10-20T11:27:00Z">
              <w:r w:rsidR="006109EE" w:rsidDel="00CC5209">
                <w:delInstrText xml:space="preserve">" </w:delInstrText>
              </w:r>
              <w:r w:rsidR="006109EE" w:rsidRPr="00CC5209" w:rsidDel="00CC5209">
                <w:rPr>
                  <w:i/>
                  <w:rPrChange w:id="90" w:author="Microsoft account" w:date="2014-10-20T11:27:00Z">
                    <w:rPr>
                      <w:rStyle w:val="Hyperlink"/>
                      <w:i/>
                    </w:rPr>
                  </w:rPrChange>
                </w:rPr>
                <w:fldChar w:fldCharType="end"/>
              </w:r>
            </w:del>
          </w:ins>
          <w:del w:id="91" w:author="Microsoft account" w:date="2014-10-20T11:27:00Z">
            <w:r w:rsidRPr="0000584E" w:rsidDel="00CC5209">
              <w:rPr>
                <w:webHidden/>
              </w:rPr>
              <w:tab/>
              <w:delText>32</w:delText>
            </w:r>
          </w:del>
        </w:p>
        <w:p w14:paraId="3DF5FDFC" w14:textId="64392F04" w:rsidR="003A75B1" w:rsidRPr="003A75B1" w:rsidDel="00CC5209" w:rsidRDefault="003A75B1" w:rsidP="003A75B1">
          <w:pPr>
            <w:rPr>
              <w:del w:id="92" w:author="Microsoft account" w:date="2014-10-20T11:27:00Z"/>
              <w:noProof/>
            </w:rPr>
          </w:pPr>
          <w:del w:id="93" w:author="Microsoft account" w:date="2014-10-20T11:27:00Z">
            <w:r w:rsidDel="00CC5209">
              <w:rPr>
                <w:noProof/>
              </w:rPr>
              <w:delText xml:space="preserve">    </w:delText>
            </w:r>
            <w:r w:rsidRPr="003A75B1" w:rsidDel="00CC5209">
              <w:rPr>
                <w:rFonts w:ascii="Cambria" w:hAnsi="Cambria"/>
                <w:noProof/>
              </w:rPr>
              <w:delText xml:space="preserve"> Authoritarian Use of Social Media</w:delText>
            </w:r>
            <w:r w:rsidDel="00CC5209">
              <w:rPr>
                <w:noProof/>
              </w:rPr>
              <w:delText xml:space="preserve">  </w:delText>
            </w:r>
            <w:r w:rsidRPr="00CF16B1" w:rsidDel="00CC5209">
              <w:rPr>
                <w:rFonts w:ascii="Cambria" w:hAnsi="Cambria"/>
                <w:i/>
                <w:noProof/>
              </w:rPr>
              <w:delText>Zeynep Tufekci</w:delText>
            </w:r>
          </w:del>
          <w:ins w:id="94" w:author="karl@grindal.org" w:date="2014-10-18T15:46:00Z">
            <w:del w:id="95" w:author="Microsoft account" w:date="2014-10-20T11:27:00Z">
              <w:r w:rsidR="006109EE" w:rsidDel="00CC5209">
                <w:rPr>
                  <w:rFonts w:ascii="Cambria" w:hAnsi="Cambria"/>
                  <w:i/>
                  <w:noProof/>
                </w:rPr>
                <w:fldChar w:fldCharType="begin"/>
              </w:r>
              <w:r w:rsidR="006109EE" w:rsidDel="00CC5209">
                <w:rPr>
                  <w:noProof/>
                </w:rPr>
                <w:delInstrText xml:space="preserve"> XE "</w:delInstrText>
              </w:r>
            </w:del>
          </w:ins>
          <w:del w:id="96" w:author="Microsoft account" w:date="2014-10-20T11:27:00Z">
            <w:r w:rsidR="006109EE" w:rsidRPr="00A73D77" w:rsidDel="00CC5209">
              <w:rPr>
                <w:rFonts w:ascii="Cambria" w:hAnsi="Cambria" w:cs="Times New Roman"/>
                <w:b/>
                <w:noProof/>
                <w:color w:val="000000" w:themeColor="text1"/>
              </w:rPr>
              <w:delInstrText>Zeynep Tufekci</w:delInstrText>
            </w:r>
          </w:del>
          <w:ins w:id="97" w:author="karl@grindal.org" w:date="2014-10-18T15:46:00Z">
            <w:del w:id="98" w:author="Microsoft account" w:date="2014-10-20T11:27:00Z">
              <w:r w:rsidR="006109EE" w:rsidDel="00CC5209">
                <w:rPr>
                  <w:noProof/>
                </w:rPr>
                <w:delInstrText xml:space="preserve">" </w:delInstrText>
              </w:r>
              <w:r w:rsidR="006109EE" w:rsidDel="00CC5209">
                <w:rPr>
                  <w:rFonts w:ascii="Cambria" w:hAnsi="Cambria"/>
                  <w:i/>
                  <w:noProof/>
                </w:rPr>
                <w:fldChar w:fldCharType="end"/>
              </w:r>
            </w:del>
          </w:ins>
          <w:del w:id="99" w:author="Microsoft account" w:date="2014-10-20T11:27:00Z">
            <w:r w:rsidDel="00CC5209">
              <w:rPr>
                <w:noProof/>
              </w:rPr>
              <w:delText>… ……………………………………………………………………..xx</w:delText>
            </w:r>
          </w:del>
        </w:p>
        <w:p w14:paraId="4549D072" w14:textId="77777777" w:rsidR="00082695" w:rsidRPr="0000584E" w:rsidDel="00CC5209" w:rsidRDefault="00082695" w:rsidP="0000584E">
          <w:pPr>
            <w:pStyle w:val="TOC1"/>
            <w:spacing w:line="360" w:lineRule="auto"/>
            <w:rPr>
              <w:del w:id="100" w:author="Microsoft account" w:date="2014-10-20T11:27:00Z"/>
              <w:rFonts w:eastAsiaTheme="minorEastAsia"/>
              <w:b w:val="0"/>
              <w:color w:val="auto"/>
            </w:rPr>
          </w:pPr>
          <w:del w:id="101" w:author="Microsoft account" w:date="2014-10-20T11:27:00Z">
            <w:r w:rsidRPr="00CC5209" w:rsidDel="00CC5209">
              <w:rPr>
                <w:rPrChange w:id="102" w:author="Microsoft account" w:date="2014-10-20T11:27:00Z">
                  <w:rPr>
                    <w:rStyle w:val="Hyperlink"/>
                  </w:rPr>
                </w:rPrChange>
              </w:rPr>
              <w:delText>Part Two – Trends in Civil Resistance</w:delText>
            </w:r>
            <w:r w:rsidRPr="0000584E" w:rsidDel="00CC5209">
              <w:rPr>
                <w:webHidden/>
              </w:rPr>
              <w:tab/>
              <w:delText>42</w:delText>
            </w:r>
          </w:del>
        </w:p>
        <w:p w14:paraId="3BCE828D" w14:textId="34C98CE1" w:rsidR="00082695" w:rsidRPr="0000584E" w:rsidDel="00CC5209" w:rsidRDefault="00082695" w:rsidP="0000584E">
          <w:pPr>
            <w:pStyle w:val="TOC2"/>
            <w:spacing w:line="360" w:lineRule="auto"/>
            <w:rPr>
              <w:del w:id="103" w:author="Microsoft account" w:date="2014-10-20T11:27:00Z"/>
              <w:rFonts w:eastAsiaTheme="minorEastAsia"/>
            </w:rPr>
          </w:pPr>
          <w:del w:id="104" w:author="Microsoft account" w:date="2014-10-20T11:27:00Z">
            <w:r w:rsidRPr="00CC5209" w:rsidDel="00CC5209">
              <w:rPr>
                <w:rPrChange w:id="105" w:author="Microsoft account" w:date="2014-10-20T11:27:00Z">
                  <w:rPr>
                    <w:rStyle w:val="Hyperlink"/>
                  </w:rPr>
                </w:rPrChange>
              </w:rPr>
              <w:delText>Trends in Civil Resistance and Authoritarian Responses</w:delText>
            </w:r>
            <w:r w:rsidRPr="0000584E" w:rsidDel="00CC5209">
              <w:delText xml:space="preserve"> </w:delText>
            </w:r>
            <w:r w:rsidR="0000584E" w:rsidRPr="0000584E" w:rsidDel="00CC5209">
              <w:delText xml:space="preserve">   </w:delText>
            </w:r>
            <w:r w:rsidRPr="00CC5209" w:rsidDel="00CC5209">
              <w:rPr>
                <w:i/>
                <w:rPrChange w:id="106" w:author="Microsoft account" w:date="2014-10-20T11:27:00Z">
                  <w:rPr>
                    <w:rStyle w:val="Hyperlink"/>
                    <w:i/>
                  </w:rPr>
                </w:rPrChange>
              </w:rPr>
              <w:delText>Erica Chenoweth</w:delText>
            </w:r>
          </w:del>
          <w:ins w:id="107" w:author="karl@grindal.org" w:date="2014-10-18T15:46:00Z">
            <w:del w:id="108" w:author="Microsoft account" w:date="2014-10-20T11:27:00Z">
              <w:r w:rsidR="006109EE" w:rsidRPr="00CC5209" w:rsidDel="00CC5209">
                <w:rPr>
                  <w:i/>
                  <w:rPrChange w:id="109" w:author="Microsoft account" w:date="2014-10-20T11:27:00Z">
                    <w:rPr>
                      <w:rStyle w:val="Hyperlink"/>
                      <w:i/>
                    </w:rPr>
                  </w:rPrChange>
                </w:rPr>
                <w:fldChar w:fldCharType="begin"/>
              </w:r>
              <w:r w:rsidR="006109EE" w:rsidDel="00CC5209">
                <w:delInstrText xml:space="preserve"> XE "</w:delInstrText>
              </w:r>
            </w:del>
          </w:ins>
          <w:del w:id="110" w:author="Microsoft account" w:date="2014-10-20T11:27:00Z">
            <w:r w:rsidR="006109EE" w:rsidRPr="00D82790" w:rsidDel="00CC5209">
              <w:rPr>
                <w:rFonts w:cs="Times New Roman"/>
                <w:b/>
                <w:color w:val="000000" w:themeColor="text1"/>
              </w:rPr>
              <w:delInstrText>Erica Chenoweth</w:delInstrText>
            </w:r>
          </w:del>
          <w:ins w:id="111" w:author="karl@grindal.org" w:date="2014-10-18T15:46:00Z">
            <w:del w:id="112" w:author="Microsoft account" w:date="2014-10-20T11:27:00Z">
              <w:r w:rsidR="006109EE" w:rsidDel="00CC5209">
                <w:delInstrText xml:space="preserve">" </w:delInstrText>
              </w:r>
              <w:r w:rsidR="006109EE" w:rsidRPr="00CC5209" w:rsidDel="00CC5209">
                <w:rPr>
                  <w:i/>
                  <w:rPrChange w:id="113" w:author="Microsoft account" w:date="2014-10-20T11:27:00Z">
                    <w:rPr>
                      <w:rStyle w:val="Hyperlink"/>
                      <w:i/>
                    </w:rPr>
                  </w:rPrChange>
                </w:rPr>
                <w:fldChar w:fldCharType="end"/>
              </w:r>
            </w:del>
          </w:ins>
          <w:del w:id="114" w:author="Microsoft account" w:date="2014-10-20T11:27:00Z">
            <w:r w:rsidRPr="0000584E" w:rsidDel="00CC5209">
              <w:rPr>
                <w:webHidden/>
              </w:rPr>
              <w:tab/>
              <w:delText>44</w:delText>
            </w:r>
          </w:del>
        </w:p>
        <w:p w14:paraId="7C732C97" w14:textId="1A801ACA" w:rsidR="00082695" w:rsidRPr="0000584E" w:rsidDel="00CC5209" w:rsidRDefault="00082695" w:rsidP="0000584E">
          <w:pPr>
            <w:pStyle w:val="TOC2"/>
            <w:spacing w:line="360" w:lineRule="auto"/>
            <w:rPr>
              <w:del w:id="115" w:author="Microsoft account" w:date="2014-10-20T11:27:00Z"/>
              <w:rFonts w:eastAsiaTheme="minorEastAsia"/>
            </w:rPr>
          </w:pPr>
          <w:del w:id="116" w:author="Microsoft account" w:date="2014-10-20T11:27:00Z">
            <w:r w:rsidRPr="00CC5209" w:rsidDel="00CC5209">
              <w:rPr>
                <w:rPrChange w:id="117" w:author="Microsoft account" w:date="2014-10-20T11:27:00Z">
                  <w:rPr>
                    <w:rStyle w:val="Hyperlink"/>
                  </w:rPr>
                </w:rPrChange>
              </w:rPr>
              <w:delText>Influencing Armed Forces to Support Democratic Transitions</w:delText>
            </w:r>
            <w:r w:rsidRPr="0000584E" w:rsidDel="00CC5209">
              <w:delText xml:space="preserve"> </w:delText>
            </w:r>
            <w:r w:rsidR="0000584E" w:rsidRPr="0000584E" w:rsidDel="00CC5209">
              <w:delText xml:space="preserve">   </w:delText>
            </w:r>
            <w:r w:rsidRPr="00CC5209" w:rsidDel="00CC5209">
              <w:rPr>
                <w:i/>
                <w:rPrChange w:id="118" w:author="Microsoft account" w:date="2014-10-20T11:27:00Z">
                  <w:rPr>
                    <w:rStyle w:val="Hyperlink"/>
                    <w:i/>
                    <w:u w:val="none"/>
                  </w:rPr>
                </w:rPrChange>
              </w:rPr>
              <w:delText>Dennis Blair</w:delText>
            </w:r>
          </w:del>
          <w:ins w:id="119" w:author="karl@grindal.org" w:date="2014-10-18T15:46:00Z">
            <w:del w:id="120" w:author="Microsoft account" w:date="2014-10-20T11:27:00Z">
              <w:r w:rsidR="006109EE" w:rsidRPr="00CC5209" w:rsidDel="00CC5209">
                <w:rPr>
                  <w:i/>
                  <w:rPrChange w:id="121" w:author="Microsoft account" w:date="2014-10-20T11:27:00Z">
                    <w:rPr>
                      <w:rStyle w:val="Hyperlink"/>
                      <w:i/>
                      <w:u w:val="none"/>
                    </w:rPr>
                  </w:rPrChange>
                </w:rPr>
                <w:fldChar w:fldCharType="begin"/>
              </w:r>
              <w:r w:rsidR="006109EE" w:rsidDel="00CC5209">
                <w:delInstrText xml:space="preserve"> XE "</w:delInstrText>
              </w:r>
            </w:del>
          </w:ins>
          <w:del w:id="122" w:author="Microsoft account" w:date="2014-10-20T11:27:00Z">
            <w:r w:rsidR="006109EE" w:rsidRPr="00D82790" w:rsidDel="00CC5209">
              <w:rPr>
                <w:rFonts w:cs="Times New Roman"/>
                <w:b/>
                <w:color w:val="000000" w:themeColor="text1"/>
              </w:rPr>
              <w:delInstrText>Dennis Blair</w:delInstrText>
            </w:r>
          </w:del>
          <w:ins w:id="123" w:author="karl@grindal.org" w:date="2014-10-18T15:46:00Z">
            <w:del w:id="124" w:author="Microsoft account" w:date="2014-10-20T11:27:00Z">
              <w:r w:rsidR="006109EE" w:rsidDel="00CC5209">
                <w:delInstrText xml:space="preserve">" </w:delInstrText>
              </w:r>
              <w:r w:rsidR="006109EE" w:rsidRPr="00CC5209" w:rsidDel="00CC5209">
                <w:rPr>
                  <w:i/>
                  <w:rPrChange w:id="125" w:author="Microsoft account" w:date="2014-10-20T11:27:00Z">
                    <w:rPr>
                      <w:rStyle w:val="Hyperlink"/>
                      <w:i/>
                      <w:u w:val="none"/>
                    </w:rPr>
                  </w:rPrChange>
                </w:rPr>
                <w:fldChar w:fldCharType="end"/>
              </w:r>
            </w:del>
          </w:ins>
          <w:del w:id="126" w:author="Microsoft account" w:date="2014-10-20T11:27:00Z">
            <w:r w:rsidRPr="0000584E" w:rsidDel="00CC5209">
              <w:rPr>
                <w:webHidden/>
              </w:rPr>
              <w:tab/>
              <w:delText>54</w:delText>
            </w:r>
          </w:del>
        </w:p>
        <w:p w14:paraId="6982A719" w14:textId="00C35B09" w:rsidR="00082695" w:rsidRPr="0000584E" w:rsidDel="00CC5209" w:rsidRDefault="00082695" w:rsidP="0000584E">
          <w:pPr>
            <w:pStyle w:val="TOC2"/>
            <w:spacing w:line="360" w:lineRule="auto"/>
            <w:rPr>
              <w:del w:id="127" w:author="Microsoft account" w:date="2014-10-20T11:27:00Z"/>
              <w:rFonts w:eastAsiaTheme="minorEastAsia"/>
            </w:rPr>
          </w:pPr>
          <w:del w:id="128" w:author="Microsoft account" w:date="2014-10-20T11:27:00Z">
            <w:r w:rsidRPr="00CC5209" w:rsidDel="00CC5209">
              <w:rPr>
                <w:rPrChange w:id="129" w:author="Microsoft account" w:date="2014-10-20T11:27:00Z">
                  <w:rPr>
                    <w:rStyle w:val="Hyperlink"/>
                  </w:rPr>
                </w:rPrChange>
              </w:rPr>
              <w:delText>The Checklist for Ending Tyranny</w:delText>
            </w:r>
            <w:r w:rsidRPr="0000584E" w:rsidDel="00CC5209">
              <w:delText xml:space="preserve"> </w:delText>
            </w:r>
            <w:r w:rsidR="0000584E" w:rsidRPr="0000584E" w:rsidDel="00CC5209">
              <w:delText xml:space="preserve">   </w:delText>
            </w:r>
            <w:r w:rsidRPr="00CC5209" w:rsidDel="00CC5209">
              <w:rPr>
                <w:i/>
                <w:rPrChange w:id="130" w:author="Microsoft account" w:date="2014-10-20T11:27:00Z">
                  <w:rPr>
                    <w:rStyle w:val="Hyperlink"/>
                    <w:i/>
                  </w:rPr>
                </w:rPrChange>
              </w:rPr>
              <w:delText>Peter Ackerman</w:delText>
            </w:r>
          </w:del>
          <w:ins w:id="131" w:author="karl@grindal.org" w:date="2014-10-18T15:46:00Z">
            <w:del w:id="132" w:author="Microsoft account" w:date="2014-10-20T11:27:00Z">
              <w:r w:rsidR="006109EE" w:rsidRPr="00CC5209" w:rsidDel="00CC5209">
                <w:rPr>
                  <w:i/>
                  <w:rPrChange w:id="133" w:author="Microsoft account" w:date="2014-10-20T11:27:00Z">
                    <w:rPr>
                      <w:rStyle w:val="Hyperlink"/>
                      <w:i/>
                    </w:rPr>
                  </w:rPrChange>
                </w:rPr>
                <w:fldChar w:fldCharType="begin"/>
              </w:r>
              <w:r w:rsidR="006109EE" w:rsidDel="00CC5209">
                <w:delInstrText xml:space="preserve"> XE "</w:delInstrText>
              </w:r>
            </w:del>
          </w:ins>
          <w:del w:id="134" w:author="Microsoft account" w:date="2014-10-20T11:27:00Z">
            <w:r w:rsidR="006109EE" w:rsidRPr="00D82790" w:rsidDel="00CC5209">
              <w:rPr>
                <w:rFonts w:cs="Times New Roman"/>
                <w:b/>
                <w:color w:val="000000" w:themeColor="text1"/>
              </w:rPr>
              <w:delInstrText>Peter Ackerman</w:delInstrText>
            </w:r>
          </w:del>
          <w:ins w:id="135" w:author="karl@grindal.org" w:date="2014-10-18T15:46:00Z">
            <w:del w:id="136" w:author="Microsoft account" w:date="2014-10-20T11:27:00Z">
              <w:r w:rsidR="006109EE" w:rsidDel="00CC5209">
                <w:delInstrText xml:space="preserve">" </w:delInstrText>
              </w:r>
              <w:r w:rsidR="006109EE" w:rsidRPr="00CC5209" w:rsidDel="00CC5209">
                <w:rPr>
                  <w:i/>
                  <w:rPrChange w:id="137" w:author="Microsoft account" w:date="2014-10-20T11:27:00Z">
                    <w:rPr>
                      <w:rStyle w:val="Hyperlink"/>
                      <w:i/>
                    </w:rPr>
                  </w:rPrChange>
                </w:rPr>
                <w:fldChar w:fldCharType="end"/>
              </w:r>
            </w:del>
          </w:ins>
          <w:del w:id="138" w:author="Microsoft account" w:date="2014-10-20T11:27:00Z">
            <w:r w:rsidRPr="00CC5209" w:rsidDel="00CC5209">
              <w:rPr>
                <w:i/>
                <w:rPrChange w:id="139" w:author="Microsoft account" w:date="2014-10-20T11:27:00Z">
                  <w:rPr>
                    <w:rStyle w:val="Hyperlink"/>
                    <w:i/>
                  </w:rPr>
                </w:rPrChange>
              </w:rPr>
              <w:delText>, Hardy Merriman</w:delText>
            </w:r>
          </w:del>
          <w:ins w:id="140" w:author="karl@grindal.org" w:date="2014-10-18T15:46:00Z">
            <w:del w:id="141" w:author="Microsoft account" w:date="2014-10-20T11:27:00Z">
              <w:r w:rsidR="006109EE" w:rsidRPr="00CC5209" w:rsidDel="00CC5209">
                <w:rPr>
                  <w:i/>
                  <w:rPrChange w:id="142" w:author="Microsoft account" w:date="2014-10-20T11:27:00Z">
                    <w:rPr>
                      <w:rStyle w:val="Hyperlink"/>
                      <w:i/>
                    </w:rPr>
                  </w:rPrChange>
                </w:rPr>
                <w:fldChar w:fldCharType="begin"/>
              </w:r>
              <w:r w:rsidR="006109EE" w:rsidDel="00CC5209">
                <w:delInstrText xml:space="preserve"> XE "</w:delInstrText>
              </w:r>
            </w:del>
          </w:ins>
          <w:del w:id="143" w:author="Microsoft account" w:date="2014-10-20T11:27:00Z">
            <w:r w:rsidR="006109EE" w:rsidRPr="00D82790" w:rsidDel="00CC5209">
              <w:rPr>
                <w:rFonts w:cs="Times New Roman"/>
                <w:b/>
                <w:color w:val="000000" w:themeColor="text1"/>
              </w:rPr>
              <w:delInstrText>Hardy Merriman</w:delInstrText>
            </w:r>
          </w:del>
          <w:ins w:id="144" w:author="karl@grindal.org" w:date="2014-10-18T15:46:00Z">
            <w:del w:id="145" w:author="Microsoft account" w:date="2014-10-20T11:27:00Z">
              <w:r w:rsidR="006109EE" w:rsidDel="00CC5209">
                <w:delInstrText xml:space="preserve">" </w:delInstrText>
              </w:r>
              <w:r w:rsidR="006109EE" w:rsidRPr="00CC5209" w:rsidDel="00CC5209">
                <w:rPr>
                  <w:i/>
                  <w:rPrChange w:id="146" w:author="Microsoft account" w:date="2014-10-20T11:27:00Z">
                    <w:rPr>
                      <w:rStyle w:val="Hyperlink"/>
                      <w:i/>
                    </w:rPr>
                  </w:rPrChange>
                </w:rPr>
                <w:fldChar w:fldCharType="end"/>
              </w:r>
            </w:del>
          </w:ins>
          <w:del w:id="147" w:author="Microsoft account" w:date="2014-10-20T11:27:00Z">
            <w:r w:rsidRPr="0000584E" w:rsidDel="00CC5209">
              <w:rPr>
                <w:webHidden/>
              </w:rPr>
              <w:tab/>
              <w:delText>60</w:delText>
            </w:r>
          </w:del>
        </w:p>
        <w:p w14:paraId="545148DE" w14:textId="7C1CFBDF" w:rsidR="00082695" w:rsidRPr="0000584E" w:rsidDel="00CC5209" w:rsidRDefault="00082695" w:rsidP="0000584E">
          <w:pPr>
            <w:pStyle w:val="TOC2"/>
            <w:spacing w:line="360" w:lineRule="auto"/>
            <w:rPr>
              <w:del w:id="148" w:author="Microsoft account" w:date="2014-10-20T11:27:00Z"/>
              <w:rFonts w:eastAsiaTheme="minorEastAsia"/>
            </w:rPr>
          </w:pPr>
          <w:del w:id="149" w:author="Microsoft account" w:date="2014-10-20T11:27:00Z">
            <w:r w:rsidRPr="00CC5209" w:rsidDel="00CC5209">
              <w:rPr>
                <w:rPrChange w:id="150" w:author="Microsoft account" w:date="2014-10-20T11:27:00Z">
                  <w:rPr>
                    <w:rStyle w:val="Hyperlink"/>
                  </w:rPr>
                </w:rPrChange>
              </w:rPr>
              <w:delText>People Power Versus the Corruption – Impunity-Authoritarian Nexus</w:delText>
            </w:r>
            <w:r w:rsidRPr="0000584E" w:rsidDel="00CC5209">
              <w:delText xml:space="preserve"> </w:delText>
            </w:r>
            <w:r w:rsidR="0000584E" w:rsidRPr="0000584E" w:rsidDel="00CC5209">
              <w:delText xml:space="preserve">   </w:delText>
            </w:r>
            <w:r w:rsidRPr="00CC5209" w:rsidDel="00CC5209">
              <w:rPr>
                <w:i/>
                <w:rPrChange w:id="151" w:author="Microsoft account" w:date="2014-10-20T11:27:00Z">
                  <w:rPr>
                    <w:rStyle w:val="Hyperlink"/>
                    <w:i/>
                  </w:rPr>
                </w:rPrChange>
              </w:rPr>
              <w:delText>Shaazka Beyerle</w:delText>
            </w:r>
          </w:del>
          <w:ins w:id="152" w:author="karl@grindal.org" w:date="2014-10-18T15:46:00Z">
            <w:del w:id="153" w:author="Microsoft account" w:date="2014-10-20T11:27:00Z">
              <w:r w:rsidR="006109EE" w:rsidRPr="00CC5209" w:rsidDel="00CC5209">
                <w:rPr>
                  <w:i/>
                  <w:rPrChange w:id="154" w:author="Microsoft account" w:date="2014-10-20T11:27:00Z">
                    <w:rPr>
                      <w:rStyle w:val="Hyperlink"/>
                      <w:i/>
                    </w:rPr>
                  </w:rPrChange>
                </w:rPr>
                <w:fldChar w:fldCharType="begin"/>
              </w:r>
              <w:r w:rsidR="006109EE" w:rsidDel="00CC5209">
                <w:delInstrText xml:space="preserve"> XE "</w:delInstrText>
              </w:r>
            </w:del>
          </w:ins>
          <w:del w:id="155" w:author="Microsoft account" w:date="2014-10-20T11:27:00Z">
            <w:r w:rsidR="006109EE" w:rsidRPr="00D82790" w:rsidDel="00CC5209">
              <w:rPr>
                <w:rFonts w:cs="Times New Roman"/>
                <w:b/>
                <w:color w:val="000000" w:themeColor="text1"/>
              </w:rPr>
              <w:delInstrText>Shaazka Beyerle</w:delInstrText>
            </w:r>
          </w:del>
          <w:ins w:id="156" w:author="karl@grindal.org" w:date="2014-10-18T15:46:00Z">
            <w:del w:id="157" w:author="Microsoft account" w:date="2014-10-20T11:27:00Z">
              <w:r w:rsidR="006109EE" w:rsidDel="00CC5209">
                <w:delInstrText xml:space="preserve">" </w:delInstrText>
              </w:r>
              <w:r w:rsidR="006109EE" w:rsidRPr="00CC5209" w:rsidDel="00CC5209">
                <w:rPr>
                  <w:i/>
                  <w:rPrChange w:id="158" w:author="Microsoft account" w:date="2014-10-20T11:27:00Z">
                    <w:rPr>
                      <w:rStyle w:val="Hyperlink"/>
                      <w:i/>
                    </w:rPr>
                  </w:rPrChange>
                </w:rPr>
                <w:fldChar w:fldCharType="end"/>
              </w:r>
            </w:del>
          </w:ins>
          <w:del w:id="159" w:author="Microsoft account" w:date="2014-10-20T11:27:00Z">
            <w:r w:rsidRPr="0000584E" w:rsidDel="00CC5209">
              <w:rPr>
                <w:webHidden/>
              </w:rPr>
              <w:tab/>
              <w:delText>75</w:delText>
            </w:r>
          </w:del>
        </w:p>
        <w:p w14:paraId="4D653DDF" w14:textId="77777777" w:rsidR="00082695" w:rsidRPr="0000584E" w:rsidDel="00CC5209" w:rsidRDefault="00082695" w:rsidP="0000584E">
          <w:pPr>
            <w:pStyle w:val="TOC1"/>
            <w:spacing w:line="360" w:lineRule="auto"/>
            <w:rPr>
              <w:del w:id="160" w:author="Microsoft account" w:date="2014-10-20T11:27:00Z"/>
              <w:rFonts w:eastAsiaTheme="minorEastAsia"/>
              <w:b w:val="0"/>
              <w:color w:val="auto"/>
            </w:rPr>
          </w:pPr>
          <w:del w:id="161" w:author="Microsoft account" w:date="2014-10-20T11:27:00Z">
            <w:r w:rsidRPr="00CC5209" w:rsidDel="00CC5209">
              <w:rPr>
                <w:rPrChange w:id="162" w:author="Microsoft account" w:date="2014-10-20T11:27:00Z">
                  <w:rPr>
                    <w:rStyle w:val="Hyperlink"/>
                  </w:rPr>
                </w:rPrChange>
              </w:rPr>
              <w:delText>Part Three – Case Studies of Civil Resistance</w:delText>
            </w:r>
            <w:r w:rsidRPr="0000584E" w:rsidDel="00CC5209">
              <w:rPr>
                <w:webHidden/>
              </w:rPr>
              <w:tab/>
              <w:delText>100</w:delText>
            </w:r>
          </w:del>
        </w:p>
        <w:p w14:paraId="400369F4" w14:textId="33257E9E" w:rsidR="00082695" w:rsidRPr="0000584E" w:rsidDel="00CC5209" w:rsidRDefault="00082695" w:rsidP="0000584E">
          <w:pPr>
            <w:pStyle w:val="TOC2"/>
            <w:spacing w:line="360" w:lineRule="auto"/>
            <w:rPr>
              <w:del w:id="163" w:author="Microsoft account" w:date="2014-10-20T11:27:00Z"/>
              <w:rFonts w:eastAsiaTheme="minorEastAsia"/>
            </w:rPr>
          </w:pPr>
          <w:del w:id="164" w:author="Microsoft account" w:date="2014-10-20T11:27:00Z">
            <w:r w:rsidRPr="00CC5209" w:rsidDel="00CC5209">
              <w:rPr>
                <w:rPrChange w:id="165" w:author="Microsoft account" w:date="2014-10-20T11:27:00Z">
                  <w:rPr>
                    <w:rStyle w:val="Hyperlink"/>
                  </w:rPr>
                </w:rPrChange>
              </w:rPr>
              <w:delText>It’s All About the Strategy: Civil Resistance in Bahrain and Challenges Facing Nonviolent Activism in the Gulf</w:delText>
            </w:r>
            <w:r w:rsidR="0000584E" w:rsidRPr="00CC5209" w:rsidDel="00CC5209">
              <w:rPr>
                <w:rPrChange w:id="166" w:author="Microsoft account" w:date="2014-10-20T11:27:00Z">
                  <w:rPr>
                    <w:rStyle w:val="Hyperlink"/>
                  </w:rPr>
                </w:rPrChange>
              </w:rPr>
              <w:delText xml:space="preserve">   </w:delText>
            </w:r>
            <w:r w:rsidRPr="0000584E" w:rsidDel="00CC5209">
              <w:delText xml:space="preserve"> </w:delText>
            </w:r>
            <w:r w:rsidRPr="00CC5209" w:rsidDel="00CC5209">
              <w:rPr>
                <w:i/>
                <w:rPrChange w:id="167" w:author="Microsoft account" w:date="2014-10-20T11:27:00Z">
                  <w:rPr>
                    <w:rStyle w:val="Hyperlink"/>
                    <w:i/>
                  </w:rPr>
                </w:rPrChange>
              </w:rPr>
              <w:delText>Nada Alwadi</w:delText>
            </w:r>
          </w:del>
          <w:ins w:id="168" w:author="karl@grindal.org" w:date="2014-10-18T15:46:00Z">
            <w:del w:id="169" w:author="Microsoft account" w:date="2014-10-20T11:27:00Z">
              <w:r w:rsidR="006109EE" w:rsidRPr="00CC5209" w:rsidDel="00CC5209">
                <w:rPr>
                  <w:i/>
                  <w:rPrChange w:id="170" w:author="Microsoft account" w:date="2014-10-20T11:27:00Z">
                    <w:rPr>
                      <w:rStyle w:val="Hyperlink"/>
                      <w:i/>
                    </w:rPr>
                  </w:rPrChange>
                </w:rPr>
                <w:fldChar w:fldCharType="begin"/>
              </w:r>
              <w:r w:rsidR="006109EE" w:rsidDel="00CC5209">
                <w:delInstrText xml:space="preserve"> XE "</w:delInstrText>
              </w:r>
            </w:del>
          </w:ins>
          <w:del w:id="171" w:author="Microsoft account" w:date="2014-10-20T11:27:00Z">
            <w:r w:rsidR="006109EE" w:rsidRPr="00D82790" w:rsidDel="00CC5209">
              <w:rPr>
                <w:rFonts w:cs="Times New Roman"/>
                <w:b/>
                <w:color w:val="000000" w:themeColor="text1"/>
              </w:rPr>
              <w:delInstrText>Nada Alwadi</w:delInstrText>
            </w:r>
          </w:del>
          <w:ins w:id="172" w:author="karl@grindal.org" w:date="2014-10-18T15:46:00Z">
            <w:del w:id="173" w:author="Microsoft account" w:date="2014-10-20T11:27:00Z">
              <w:r w:rsidR="006109EE" w:rsidDel="00CC5209">
                <w:delInstrText xml:space="preserve">" </w:delInstrText>
              </w:r>
              <w:r w:rsidR="006109EE" w:rsidRPr="00CC5209" w:rsidDel="00CC5209">
                <w:rPr>
                  <w:i/>
                  <w:rPrChange w:id="174" w:author="Microsoft account" w:date="2014-10-20T11:27:00Z">
                    <w:rPr>
                      <w:rStyle w:val="Hyperlink"/>
                      <w:i/>
                    </w:rPr>
                  </w:rPrChange>
                </w:rPr>
                <w:fldChar w:fldCharType="end"/>
              </w:r>
            </w:del>
          </w:ins>
          <w:del w:id="175" w:author="Microsoft account" w:date="2014-10-20T11:27:00Z">
            <w:r w:rsidRPr="0000584E" w:rsidDel="00CC5209">
              <w:rPr>
                <w:webHidden/>
              </w:rPr>
              <w:tab/>
              <w:delText>101</w:delText>
            </w:r>
          </w:del>
        </w:p>
        <w:p w14:paraId="5E049C97" w14:textId="675335EA" w:rsidR="00082695" w:rsidRPr="0000584E" w:rsidDel="00CC5209" w:rsidRDefault="00082695" w:rsidP="0000584E">
          <w:pPr>
            <w:pStyle w:val="TOC2"/>
            <w:spacing w:line="360" w:lineRule="auto"/>
            <w:rPr>
              <w:del w:id="176" w:author="Microsoft account" w:date="2014-10-20T11:27:00Z"/>
              <w:rFonts w:eastAsiaTheme="minorEastAsia"/>
              <w:b/>
            </w:rPr>
          </w:pPr>
          <w:del w:id="177" w:author="Microsoft account" w:date="2014-10-20T11:27:00Z">
            <w:r w:rsidRPr="00CC5209" w:rsidDel="00CC5209">
              <w:rPr>
                <w:rFonts w:eastAsia="MS Mincho"/>
                <w:rPrChange w:id="178" w:author="Microsoft account" w:date="2014-10-20T11:27:00Z">
                  <w:rPr>
                    <w:rStyle w:val="Hyperlink"/>
                    <w:rFonts w:eastAsia="MS Mincho"/>
                  </w:rPr>
                </w:rPrChange>
              </w:rPr>
              <w:delText>Politics as Trojan Horse</w:delText>
            </w:r>
            <w:r w:rsidRPr="0000584E" w:rsidDel="00CC5209">
              <w:delText xml:space="preserve"> </w:delText>
            </w:r>
            <w:r w:rsidR="0000584E" w:rsidRPr="0000584E" w:rsidDel="00CC5209">
              <w:delText xml:space="preserve">   </w:delText>
            </w:r>
            <w:r w:rsidRPr="00CC5209" w:rsidDel="00CC5209">
              <w:rPr>
                <w:rFonts w:eastAsia="MS Mincho"/>
                <w:i/>
                <w:rPrChange w:id="179" w:author="Microsoft account" w:date="2014-10-20T11:27:00Z">
                  <w:rPr>
                    <w:rStyle w:val="Hyperlink"/>
                    <w:rFonts w:eastAsia="MS Mincho"/>
                    <w:i/>
                  </w:rPr>
                </w:rPrChange>
              </w:rPr>
              <w:delText>Howard Barrell</w:delText>
            </w:r>
          </w:del>
          <w:ins w:id="180" w:author="karl@grindal.org" w:date="2014-10-18T15:47:00Z">
            <w:del w:id="181" w:author="Microsoft account" w:date="2014-10-20T11:27:00Z">
              <w:r w:rsidR="006109EE" w:rsidRPr="00CC5209" w:rsidDel="00CC5209">
                <w:rPr>
                  <w:rFonts w:eastAsia="MS Mincho"/>
                  <w:i/>
                  <w:rPrChange w:id="182" w:author="Microsoft account" w:date="2014-10-20T11:27:00Z">
                    <w:rPr>
                      <w:rStyle w:val="Hyperlink"/>
                      <w:rFonts w:eastAsia="MS Mincho"/>
                      <w:i/>
                    </w:rPr>
                  </w:rPrChange>
                </w:rPr>
                <w:fldChar w:fldCharType="begin"/>
              </w:r>
              <w:r w:rsidR="006109EE" w:rsidDel="00CC5209">
                <w:delInstrText xml:space="preserve"> XE "</w:delInstrText>
              </w:r>
            </w:del>
          </w:ins>
          <w:del w:id="183" w:author="Microsoft account" w:date="2014-10-20T11:27:00Z">
            <w:r w:rsidR="006109EE" w:rsidRPr="00D82790" w:rsidDel="00CC5209">
              <w:rPr>
                <w:rFonts w:cs="Times New Roman"/>
                <w:b/>
                <w:color w:val="000000" w:themeColor="text1"/>
              </w:rPr>
              <w:delInstrText>Howard Barrell</w:delInstrText>
            </w:r>
          </w:del>
          <w:ins w:id="184" w:author="karl@grindal.org" w:date="2014-10-18T15:47:00Z">
            <w:del w:id="185" w:author="Microsoft account" w:date="2014-10-20T11:27:00Z">
              <w:r w:rsidR="006109EE" w:rsidDel="00CC5209">
                <w:delInstrText xml:space="preserve">" </w:delInstrText>
              </w:r>
              <w:r w:rsidR="006109EE" w:rsidRPr="00CC5209" w:rsidDel="00CC5209">
                <w:rPr>
                  <w:rFonts w:eastAsia="MS Mincho"/>
                  <w:i/>
                  <w:rPrChange w:id="186" w:author="Microsoft account" w:date="2014-10-20T11:27:00Z">
                    <w:rPr>
                      <w:rStyle w:val="Hyperlink"/>
                      <w:rFonts w:eastAsia="MS Mincho"/>
                      <w:i/>
                    </w:rPr>
                  </w:rPrChange>
                </w:rPr>
                <w:fldChar w:fldCharType="end"/>
              </w:r>
            </w:del>
          </w:ins>
          <w:del w:id="187" w:author="Microsoft account" w:date="2014-10-20T11:27:00Z">
            <w:r w:rsidRPr="0000584E" w:rsidDel="00CC5209">
              <w:rPr>
                <w:b/>
                <w:webHidden/>
              </w:rPr>
              <w:tab/>
              <w:delText>109</w:delText>
            </w:r>
          </w:del>
        </w:p>
        <w:p w14:paraId="71F83CB8" w14:textId="488711AB" w:rsidR="00082695" w:rsidRPr="0000584E" w:rsidDel="00CC5209" w:rsidRDefault="00082695" w:rsidP="0000584E">
          <w:pPr>
            <w:pStyle w:val="TOC2"/>
            <w:spacing w:line="360" w:lineRule="auto"/>
            <w:rPr>
              <w:del w:id="188" w:author="Microsoft account" w:date="2014-10-20T11:27:00Z"/>
              <w:rFonts w:eastAsiaTheme="minorEastAsia"/>
            </w:rPr>
          </w:pPr>
          <w:del w:id="189" w:author="Microsoft account" w:date="2014-10-20T11:27:00Z">
            <w:r w:rsidRPr="00CC5209" w:rsidDel="00CC5209">
              <w:rPr>
                <w:rPrChange w:id="190" w:author="Microsoft account" w:date="2014-10-20T11:27:00Z">
                  <w:rPr>
                    <w:rStyle w:val="Hyperlink"/>
                  </w:rPr>
                </w:rPrChange>
              </w:rPr>
              <w:delText>Myopia of the Syrian Struggle and Key Lessons</w:delText>
            </w:r>
            <w:r w:rsidRPr="0000584E" w:rsidDel="00CC5209">
              <w:delText xml:space="preserve"> </w:delText>
            </w:r>
            <w:r w:rsidR="0000584E" w:rsidRPr="0000584E" w:rsidDel="00CC5209">
              <w:delText xml:space="preserve">   </w:delText>
            </w:r>
            <w:r w:rsidRPr="00CC5209" w:rsidDel="00CC5209">
              <w:rPr>
                <w:i/>
                <w:rPrChange w:id="191" w:author="Microsoft account" w:date="2014-10-20T11:27:00Z">
                  <w:rPr>
                    <w:rStyle w:val="Hyperlink"/>
                    <w:i/>
                  </w:rPr>
                </w:rPrChange>
              </w:rPr>
              <w:delText>Maciej Bartkowski</w:delText>
            </w:r>
          </w:del>
          <w:ins w:id="192" w:author="karl@grindal.org" w:date="2014-10-18T15:47:00Z">
            <w:del w:id="193" w:author="Microsoft account" w:date="2014-10-20T11:27:00Z">
              <w:r w:rsidR="006109EE" w:rsidRPr="00CC5209" w:rsidDel="00CC5209">
                <w:rPr>
                  <w:i/>
                  <w:rPrChange w:id="194" w:author="Microsoft account" w:date="2014-10-20T11:27:00Z">
                    <w:rPr>
                      <w:rStyle w:val="Hyperlink"/>
                      <w:i/>
                    </w:rPr>
                  </w:rPrChange>
                </w:rPr>
                <w:fldChar w:fldCharType="begin"/>
              </w:r>
              <w:r w:rsidR="006109EE" w:rsidDel="00CC5209">
                <w:delInstrText xml:space="preserve"> XE "</w:delInstrText>
              </w:r>
            </w:del>
          </w:ins>
          <w:del w:id="195" w:author="Microsoft account" w:date="2014-10-20T11:27:00Z">
            <w:r w:rsidR="006109EE" w:rsidRPr="00D82790" w:rsidDel="00CC5209">
              <w:rPr>
                <w:rFonts w:cs="Times New Roman"/>
                <w:b/>
                <w:color w:val="000000" w:themeColor="text1"/>
              </w:rPr>
              <w:delInstrText>Maciej Bartkowski</w:delInstrText>
            </w:r>
          </w:del>
          <w:ins w:id="196" w:author="karl@grindal.org" w:date="2014-10-18T15:47:00Z">
            <w:del w:id="197" w:author="Microsoft account" w:date="2014-10-20T11:27:00Z">
              <w:r w:rsidR="006109EE" w:rsidDel="00CC5209">
                <w:delInstrText xml:space="preserve">" </w:delInstrText>
              </w:r>
              <w:r w:rsidR="006109EE" w:rsidRPr="00CC5209" w:rsidDel="00CC5209">
                <w:rPr>
                  <w:i/>
                  <w:rPrChange w:id="198" w:author="Microsoft account" w:date="2014-10-20T11:27:00Z">
                    <w:rPr>
                      <w:rStyle w:val="Hyperlink"/>
                      <w:i/>
                    </w:rPr>
                  </w:rPrChange>
                </w:rPr>
                <w:fldChar w:fldCharType="end"/>
              </w:r>
            </w:del>
          </w:ins>
          <w:del w:id="199" w:author="Microsoft account" w:date="2014-10-20T11:27:00Z">
            <w:r w:rsidRPr="00CC5209" w:rsidDel="00CC5209">
              <w:rPr>
                <w:i/>
                <w:rPrChange w:id="200" w:author="Microsoft account" w:date="2014-10-20T11:27:00Z">
                  <w:rPr>
                    <w:rStyle w:val="Hyperlink"/>
                    <w:i/>
                  </w:rPr>
                </w:rPrChange>
              </w:rPr>
              <w:delText>, Julia Taleb</w:delText>
            </w:r>
          </w:del>
          <w:ins w:id="201" w:author="karl@grindal.org" w:date="2014-10-18T15:47:00Z">
            <w:del w:id="202" w:author="Microsoft account" w:date="2014-10-20T11:27:00Z">
              <w:r w:rsidR="006109EE" w:rsidRPr="00CC5209" w:rsidDel="00CC5209">
                <w:rPr>
                  <w:i/>
                  <w:rPrChange w:id="203" w:author="Microsoft account" w:date="2014-10-20T11:27:00Z">
                    <w:rPr>
                      <w:rStyle w:val="Hyperlink"/>
                      <w:i/>
                    </w:rPr>
                  </w:rPrChange>
                </w:rPr>
                <w:fldChar w:fldCharType="begin"/>
              </w:r>
              <w:r w:rsidR="006109EE" w:rsidDel="00CC5209">
                <w:delInstrText xml:space="preserve"> XE "</w:delInstrText>
              </w:r>
            </w:del>
          </w:ins>
          <w:del w:id="204" w:author="Microsoft account" w:date="2014-10-20T11:27:00Z">
            <w:r w:rsidR="006109EE" w:rsidRPr="00D82790" w:rsidDel="00CC5209">
              <w:rPr>
                <w:rFonts w:cs="Times New Roman"/>
                <w:b/>
                <w:color w:val="000000" w:themeColor="text1"/>
              </w:rPr>
              <w:delInstrText>Julia Taleb</w:delInstrText>
            </w:r>
          </w:del>
          <w:ins w:id="205" w:author="karl@grindal.org" w:date="2014-10-18T15:47:00Z">
            <w:del w:id="206" w:author="Microsoft account" w:date="2014-10-20T11:27:00Z">
              <w:r w:rsidR="006109EE" w:rsidDel="00CC5209">
                <w:delInstrText xml:space="preserve">" </w:delInstrText>
              </w:r>
              <w:r w:rsidR="006109EE" w:rsidRPr="00CC5209" w:rsidDel="00CC5209">
                <w:rPr>
                  <w:i/>
                  <w:rPrChange w:id="207" w:author="Microsoft account" w:date="2014-10-20T11:27:00Z">
                    <w:rPr>
                      <w:rStyle w:val="Hyperlink"/>
                      <w:i/>
                    </w:rPr>
                  </w:rPrChange>
                </w:rPr>
                <w:fldChar w:fldCharType="end"/>
              </w:r>
            </w:del>
          </w:ins>
          <w:del w:id="208" w:author="Microsoft account" w:date="2014-10-20T11:27:00Z">
            <w:r w:rsidRPr="0000584E" w:rsidDel="00CC5209">
              <w:rPr>
                <w:webHidden/>
              </w:rPr>
              <w:tab/>
              <w:delText>117</w:delText>
            </w:r>
          </w:del>
        </w:p>
        <w:p w14:paraId="5B3E6650" w14:textId="77777777" w:rsidR="00082695" w:rsidRPr="0000584E" w:rsidDel="00CC5209" w:rsidRDefault="00082695" w:rsidP="0000584E">
          <w:pPr>
            <w:pStyle w:val="TOC1"/>
            <w:spacing w:line="360" w:lineRule="auto"/>
            <w:rPr>
              <w:del w:id="209" w:author="Microsoft account" w:date="2014-10-20T11:27:00Z"/>
              <w:rFonts w:eastAsiaTheme="minorEastAsia"/>
              <w:b w:val="0"/>
              <w:color w:val="auto"/>
            </w:rPr>
          </w:pPr>
          <w:del w:id="210" w:author="Microsoft account" w:date="2014-10-20T11:27:00Z">
            <w:r w:rsidRPr="00CC5209" w:rsidDel="00CC5209">
              <w:rPr>
                <w:rFonts w:eastAsia="Cambria"/>
                <w:rPrChange w:id="211" w:author="Microsoft account" w:date="2014-10-20T11:27:00Z">
                  <w:rPr>
                    <w:rStyle w:val="Hyperlink"/>
                    <w:rFonts w:eastAsia="Cambria"/>
                  </w:rPr>
                </w:rPrChange>
              </w:rPr>
              <w:delText>Part Four – Outside Actors’ Role in Civil Resistance</w:delText>
            </w:r>
            <w:r w:rsidRPr="0000584E" w:rsidDel="00CC5209">
              <w:rPr>
                <w:webHidden/>
              </w:rPr>
              <w:tab/>
              <w:delText>129</w:delText>
            </w:r>
          </w:del>
        </w:p>
        <w:p w14:paraId="03E7F47E" w14:textId="34ED279C" w:rsidR="00082695" w:rsidRPr="0000584E" w:rsidDel="00CC5209" w:rsidRDefault="00082695" w:rsidP="0000584E">
          <w:pPr>
            <w:pStyle w:val="TOC2"/>
            <w:spacing w:line="360" w:lineRule="auto"/>
            <w:rPr>
              <w:del w:id="212" w:author="Microsoft account" w:date="2014-10-20T11:27:00Z"/>
              <w:rStyle w:val="Hyperlink"/>
            </w:rPr>
          </w:pPr>
          <w:del w:id="213" w:author="Microsoft account" w:date="2014-10-20T11:27:00Z">
            <w:r w:rsidRPr="00CC5209" w:rsidDel="00CC5209">
              <w:rPr>
                <w:rFonts w:eastAsia="MS Mincho"/>
                <w:rPrChange w:id="214" w:author="Microsoft account" w:date="2014-10-20T11:27:00Z">
                  <w:rPr>
                    <w:rStyle w:val="Hyperlink"/>
                    <w:rFonts w:eastAsia="MS Mincho"/>
                  </w:rPr>
                </w:rPrChange>
              </w:rPr>
              <w:delText xml:space="preserve">International Legal Basis of Support for Nonviolent </w:delText>
            </w:r>
            <w:r w:rsidRPr="00CC5209" w:rsidDel="00CC5209">
              <w:rPr>
                <w:rFonts w:eastAsia="MS Mincho"/>
                <w:rPrChange w:id="215" w:author="Microsoft account" w:date="2014-10-20T11:27:00Z">
                  <w:rPr>
                    <w:rStyle w:val="Hyperlink"/>
                    <w:rFonts w:eastAsia="MS Mincho"/>
                  </w:rPr>
                </w:rPrChange>
              </w:rPr>
              <w:br/>
              <w:delText>Activists and Movements</w:delText>
            </w:r>
            <w:r w:rsidRPr="0000584E" w:rsidDel="00CC5209">
              <w:delText xml:space="preserve"> </w:delText>
            </w:r>
            <w:r w:rsidR="0000584E" w:rsidRPr="0000584E" w:rsidDel="00CC5209">
              <w:delText xml:space="preserve">   </w:delText>
            </w:r>
            <w:r w:rsidRPr="00CC5209" w:rsidDel="00CC5209">
              <w:rPr>
                <w:rFonts w:eastAsia="MS Mincho"/>
                <w:i/>
                <w:rPrChange w:id="216" w:author="Microsoft account" w:date="2014-10-20T11:27:00Z">
                  <w:rPr>
                    <w:rStyle w:val="Hyperlink"/>
                    <w:rFonts w:eastAsia="MS Mincho"/>
                    <w:i/>
                  </w:rPr>
                </w:rPrChange>
              </w:rPr>
              <w:delText>Elizabeth A. Wilson</w:delText>
            </w:r>
          </w:del>
          <w:ins w:id="217" w:author="karl@grindal.org" w:date="2014-10-18T15:47:00Z">
            <w:del w:id="218" w:author="Microsoft account" w:date="2014-10-20T11:27:00Z">
              <w:r w:rsidR="006109EE" w:rsidRPr="00CC5209" w:rsidDel="00CC5209">
                <w:rPr>
                  <w:rFonts w:eastAsia="MS Mincho"/>
                  <w:i/>
                  <w:rPrChange w:id="219" w:author="Microsoft account" w:date="2014-10-20T11:27:00Z">
                    <w:rPr>
                      <w:rStyle w:val="Hyperlink"/>
                      <w:rFonts w:eastAsia="MS Mincho"/>
                      <w:i/>
                    </w:rPr>
                  </w:rPrChange>
                </w:rPr>
                <w:fldChar w:fldCharType="begin"/>
              </w:r>
              <w:r w:rsidR="006109EE" w:rsidDel="00CC5209">
                <w:delInstrText xml:space="preserve"> XE "</w:delInstrText>
              </w:r>
            </w:del>
          </w:ins>
          <w:del w:id="220" w:author="Microsoft account" w:date="2014-10-20T11:27:00Z">
            <w:r w:rsidR="006109EE" w:rsidRPr="00D82790" w:rsidDel="00CC5209">
              <w:rPr>
                <w:rFonts w:cs="Times New Roman"/>
                <w:b/>
                <w:color w:val="000000" w:themeColor="text1"/>
              </w:rPr>
              <w:delInstrText>Elizabeth A. Wilson</w:delInstrText>
            </w:r>
          </w:del>
          <w:ins w:id="221" w:author="karl@grindal.org" w:date="2014-10-18T15:47:00Z">
            <w:del w:id="222" w:author="Microsoft account" w:date="2014-10-20T11:27:00Z">
              <w:r w:rsidR="006109EE" w:rsidDel="00CC5209">
                <w:delInstrText xml:space="preserve">" </w:delInstrText>
              </w:r>
              <w:r w:rsidR="006109EE" w:rsidRPr="00CC5209" w:rsidDel="00CC5209">
                <w:rPr>
                  <w:rFonts w:eastAsia="MS Mincho"/>
                  <w:i/>
                  <w:rPrChange w:id="223" w:author="Microsoft account" w:date="2014-10-20T11:27:00Z">
                    <w:rPr>
                      <w:rStyle w:val="Hyperlink"/>
                      <w:rFonts w:eastAsia="MS Mincho"/>
                      <w:i/>
                    </w:rPr>
                  </w:rPrChange>
                </w:rPr>
                <w:fldChar w:fldCharType="end"/>
              </w:r>
            </w:del>
          </w:ins>
          <w:del w:id="224" w:author="Microsoft account" w:date="2014-10-20T11:27:00Z">
            <w:r w:rsidRPr="0000584E" w:rsidDel="00CC5209">
              <w:rPr>
                <w:webHidden/>
              </w:rPr>
              <w:tab/>
              <w:delText>130</w:delText>
            </w:r>
          </w:del>
        </w:p>
        <w:p w14:paraId="47F93227" w14:textId="257D2222" w:rsidR="00082695" w:rsidRPr="0000584E" w:rsidDel="00CC5209" w:rsidRDefault="00082695" w:rsidP="0003035B">
          <w:pPr>
            <w:spacing w:line="240" w:lineRule="auto"/>
            <w:ind w:firstLine="220"/>
            <w:rPr>
              <w:del w:id="225" w:author="Microsoft account" w:date="2014-10-20T11:27:00Z"/>
              <w:rFonts w:ascii="Cambria" w:hAnsi="Cambria"/>
              <w:i/>
              <w:noProof/>
            </w:rPr>
          </w:pPr>
          <w:del w:id="226" w:author="Microsoft account" w:date="2014-10-20T11:27:00Z">
            <w:r w:rsidRPr="0000584E" w:rsidDel="00CC5209">
              <w:rPr>
                <w:rFonts w:ascii="Cambria" w:hAnsi="Cambria"/>
                <w:noProof/>
              </w:rPr>
              <w:delText>Bringing Down the Dictators: The Utility of Smart Sanctions</w:delText>
            </w:r>
            <w:r w:rsidR="0000584E" w:rsidRPr="0000584E" w:rsidDel="00CC5209">
              <w:rPr>
                <w:rFonts w:ascii="Cambria" w:hAnsi="Cambria"/>
                <w:noProof/>
              </w:rPr>
              <w:delText xml:space="preserve">   </w:delText>
            </w:r>
            <w:r w:rsidRPr="0000584E" w:rsidDel="00CC5209">
              <w:rPr>
                <w:rFonts w:ascii="Cambria" w:hAnsi="Cambria"/>
                <w:noProof/>
              </w:rPr>
              <w:delText xml:space="preserve"> </w:delText>
            </w:r>
            <w:r w:rsidRPr="0000584E" w:rsidDel="00CC5209">
              <w:rPr>
                <w:rFonts w:ascii="Cambria" w:hAnsi="Cambria"/>
                <w:i/>
                <w:noProof/>
              </w:rPr>
              <w:delText>George A. Lopez</w:delText>
            </w:r>
          </w:del>
          <w:ins w:id="227" w:author="karl@grindal.org" w:date="2014-10-18T15:47:00Z">
            <w:del w:id="228" w:author="Microsoft account" w:date="2014-10-20T11:27:00Z">
              <w:r w:rsidR="006109EE" w:rsidDel="00CC5209">
                <w:rPr>
                  <w:rFonts w:ascii="Cambria" w:hAnsi="Cambria"/>
                  <w:i/>
                  <w:noProof/>
                </w:rPr>
                <w:fldChar w:fldCharType="begin"/>
              </w:r>
              <w:r w:rsidR="006109EE" w:rsidDel="00CC5209">
                <w:rPr>
                  <w:noProof/>
                </w:rPr>
                <w:delInstrText xml:space="preserve"> XE "</w:delInstrText>
              </w:r>
            </w:del>
          </w:ins>
          <w:del w:id="229" w:author="Microsoft account" w:date="2014-10-20T11:27:00Z">
            <w:r w:rsidR="006109EE" w:rsidRPr="00DE639F" w:rsidDel="00CC5209">
              <w:rPr>
                <w:rFonts w:ascii="Cambria" w:hAnsi="Cambria" w:cs="Times New Roman"/>
                <w:b/>
                <w:noProof/>
                <w:color w:val="000000" w:themeColor="text1"/>
              </w:rPr>
              <w:delInstrText>George A. Lopez</w:delInstrText>
            </w:r>
          </w:del>
          <w:ins w:id="230" w:author="karl@grindal.org" w:date="2014-10-18T15:47:00Z">
            <w:del w:id="231" w:author="Microsoft account" w:date="2014-10-20T11:27:00Z">
              <w:r w:rsidR="006109EE" w:rsidDel="00CC5209">
                <w:rPr>
                  <w:noProof/>
                </w:rPr>
                <w:delInstrText xml:space="preserve">" </w:delInstrText>
              </w:r>
              <w:r w:rsidR="006109EE" w:rsidDel="00CC5209">
                <w:rPr>
                  <w:rFonts w:ascii="Cambria" w:hAnsi="Cambria"/>
                  <w:i/>
                  <w:noProof/>
                </w:rPr>
                <w:fldChar w:fldCharType="end"/>
              </w:r>
            </w:del>
          </w:ins>
          <w:del w:id="232" w:author="Microsoft account" w:date="2014-10-20T11:27:00Z">
            <w:r w:rsidR="0000584E" w:rsidRPr="0000584E" w:rsidDel="00CC5209">
              <w:rPr>
                <w:rFonts w:ascii="Cambria" w:hAnsi="Cambria"/>
                <w:noProof/>
              </w:rPr>
              <w:delText>………………………141</w:delText>
            </w:r>
          </w:del>
        </w:p>
        <w:p w14:paraId="5E044DCC" w14:textId="04C1CDCE" w:rsidR="00082695" w:rsidRPr="0000584E" w:rsidDel="00CC5209" w:rsidRDefault="0000584E" w:rsidP="0003035B">
          <w:pPr>
            <w:spacing w:before="100" w:beforeAutospacing="1" w:after="100" w:afterAutospacing="1" w:line="360" w:lineRule="auto"/>
            <w:ind w:left="220"/>
            <w:rPr>
              <w:del w:id="233" w:author="Microsoft account" w:date="2014-10-20T11:27:00Z"/>
              <w:rFonts w:ascii="Cambria" w:eastAsia="Calibri" w:hAnsi="Cambria" w:cs="Times New Roman"/>
              <w:noProof/>
              <w:color w:val="000000" w:themeColor="text1"/>
            </w:rPr>
          </w:pPr>
          <w:del w:id="234" w:author="Microsoft account" w:date="2014-10-20T11:27:00Z">
            <w:r w:rsidRPr="0000584E" w:rsidDel="00CC5209">
              <w:rPr>
                <w:rFonts w:ascii="Cambria" w:eastAsia="Calibri" w:hAnsi="Cambria" w:cs="Times New Roman"/>
                <w:noProof/>
                <w:color w:val="000000" w:themeColor="text1"/>
              </w:rPr>
              <w:delText xml:space="preserve">A Diplomat’s Handbook for </w:delText>
            </w:r>
            <w:r w:rsidR="00082695" w:rsidRPr="0000584E" w:rsidDel="00CC5209">
              <w:rPr>
                <w:rFonts w:ascii="Cambria" w:eastAsia="Calibri" w:hAnsi="Cambria" w:cs="Times New Roman"/>
                <w:noProof/>
                <w:color w:val="000000" w:themeColor="text1"/>
              </w:rPr>
              <w:delText>Democracy</w:delText>
            </w:r>
            <w:r w:rsidRPr="0000584E" w:rsidDel="00CC5209">
              <w:rPr>
                <w:rFonts w:ascii="Cambria" w:eastAsia="Calibri" w:hAnsi="Cambria" w:cs="Times New Roman"/>
                <w:noProof/>
                <w:color w:val="000000" w:themeColor="text1"/>
              </w:rPr>
              <w:br/>
            </w:r>
            <w:r w:rsidR="00082695" w:rsidRPr="0000584E" w:rsidDel="00CC5209">
              <w:rPr>
                <w:rFonts w:ascii="Cambria" w:eastAsia="Calibri" w:hAnsi="Cambria" w:cs="Times New Roman"/>
                <w:noProof/>
                <w:color w:val="000000" w:themeColor="text1"/>
              </w:rPr>
              <w:delText xml:space="preserve"> Development Support </w:delText>
            </w:r>
            <w:r w:rsidRPr="0000584E" w:rsidDel="00CC5209">
              <w:rPr>
                <w:rFonts w:ascii="Cambria" w:eastAsia="Calibri" w:hAnsi="Cambria" w:cs="Times New Roman"/>
                <w:noProof/>
                <w:color w:val="000000" w:themeColor="text1"/>
              </w:rPr>
              <w:delText xml:space="preserve">     </w:delText>
            </w:r>
            <w:r w:rsidR="00082695" w:rsidRPr="0000584E" w:rsidDel="00CC5209">
              <w:rPr>
                <w:rFonts w:ascii="Cambria" w:eastAsia="Calibri" w:hAnsi="Cambria" w:cs="Times New Roman"/>
                <w:i/>
                <w:noProof/>
                <w:color w:val="000000" w:themeColor="text1"/>
              </w:rPr>
              <w:delText>Jeremy Kinsman</w:delText>
            </w:r>
          </w:del>
          <w:ins w:id="235" w:author="karl@grindal.org" w:date="2014-10-18T15:47:00Z">
            <w:del w:id="236" w:author="Microsoft account" w:date="2014-10-20T11:27:00Z">
              <w:r w:rsidR="006109EE" w:rsidDel="00CC5209">
                <w:rPr>
                  <w:rFonts w:ascii="Cambria" w:eastAsia="Calibri" w:hAnsi="Cambria" w:cs="Times New Roman"/>
                  <w:i/>
                  <w:noProof/>
                  <w:color w:val="000000" w:themeColor="text1"/>
                </w:rPr>
                <w:fldChar w:fldCharType="begin"/>
              </w:r>
              <w:r w:rsidR="006109EE" w:rsidDel="00CC5209">
                <w:rPr>
                  <w:noProof/>
                </w:rPr>
                <w:delInstrText xml:space="preserve"> XE "</w:delInstrText>
              </w:r>
            </w:del>
          </w:ins>
          <w:del w:id="237" w:author="Microsoft account" w:date="2014-10-20T11:27:00Z">
            <w:r w:rsidR="006109EE" w:rsidRPr="00B60E06" w:rsidDel="00CC5209">
              <w:rPr>
                <w:rFonts w:ascii="Cambria" w:hAnsi="Cambria" w:cs="Times New Roman"/>
                <w:b/>
                <w:noProof/>
                <w:color w:val="000000" w:themeColor="text1"/>
              </w:rPr>
              <w:delInstrText>Jeremy Kinsman</w:delInstrText>
            </w:r>
          </w:del>
          <w:ins w:id="238" w:author="karl@grindal.org" w:date="2014-10-18T15:47:00Z">
            <w:del w:id="239" w:author="Microsoft account" w:date="2014-10-20T11:27:00Z">
              <w:r w:rsidR="006109EE" w:rsidDel="00CC5209">
                <w:rPr>
                  <w:noProof/>
                </w:rPr>
                <w:delInstrText xml:space="preserve">" </w:delInstrText>
              </w:r>
              <w:r w:rsidR="006109EE" w:rsidDel="00CC5209">
                <w:rPr>
                  <w:rFonts w:ascii="Cambria" w:eastAsia="Calibri" w:hAnsi="Cambria" w:cs="Times New Roman"/>
                  <w:i/>
                  <w:noProof/>
                  <w:color w:val="000000" w:themeColor="text1"/>
                </w:rPr>
                <w:fldChar w:fldCharType="end"/>
              </w:r>
            </w:del>
          </w:ins>
          <w:del w:id="240" w:author="Microsoft account" w:date="2014-10-20T11:27:00Z">
            <w:r w:rsidR="00082695" w:rsidRPr="0000584E" w:rsidDel="00CC5209">
              <w:rPr>
                <w:rFonts w:ascii="Cambria" w:eastAsia="Calibri" w:hAnsi="Cambria" w:cs="Times New Roman"/>
                <w:i/>
                <w:noProof/>
                <w:color w:val="000000" w:themeColor="text1"/>
              </w:rPr>
              <w:delText>,</w:delText>
            </w:r>
            <w:r w:rsidRPr="0000584E" w:rsidDel="00CC5209">
              <w:rPr>
                <w:rFonts w:ascii="Cambria" w:eastAsia="Calibri" w:hAnsi="Cambria" w:cs="Times New Roman"/>
                <w:i/>
                <w:noProof/>
                <w:color w:val="000000" w:themeColor="text1"/>
              </w:rPr>
              <w:delText xml:space="preserve"> </w:delText>
            </w:r>
            <w:r w:rsidR="00082695" w:rsidRPr="0000584E" w:rsidDel="00CC5209">
              <w:rPr>
                <w:rFonts w:ascii="Cambria" w:eastAsia="Calibri" w:hAnsi="Cambria" w:cs="Times New Roman"/>
                <w:i/>
                <w:noProof/>
                <w:color w:val="000000" w:themeColor="text1"/>
              </w:rPr>
              <w:delText>Kurt Bassuener</w:delText>
            </w:r>
          </w:del>
          <w:ins w:id="241" w:author="karl@grindal.org" w:date="2014-10-18T15:47:00Z">
            <w:del w:id="242" w:author="Microsoft account" w:date="2014-10-20T11:27:00Z">
              <w:r w:rsidR="006109EE" w:rsidDel="00CC5209">
                <w:rPr>
                  <w:rFonts w:ascii="Cambria" w:eastAsia="Calibri" w:hAnsi="Cambria" w:cs="Times New Roman"/>
                  <w:i/>
                  <w:noProof/>
                  <w:color w:val="000000" w:themeColor="text1"/>
                </w:rPr>
                <w:fldChar w:fldCharType="begin"/>
              </w:r>
              <w:r w:rsidR="006109EE" w:rsidDel="00CC5209">
                <w:rPr>
                  <w:noProof/>
                </w:rPr>
                <w:delInstrText xml:space="preserve"> XE "</w:delInstrText>
              </w:r>
            </w:del>
          </w:ins>
          <w:del w:id="243" w:author="Microsoft account" w:date="2014-10-20T11:27:00Z">
            <w:r w:rsidR="006109EE" w:rsidRPr="00314185" w:rsidDel="00CC5209">
              <w:rPr>
                <w:rFonts w:ascii="Cambria" w:hAnsi="Cambria" w:cs="Times New Roman"/>
                <w:b/>
                <w:noProof/>
                <w:color w:val="000000" w:themeColor="text1"/>
              </w:rPr>
              <w:delInstrText>Kurt Bassuener</w:delInstrText>
            </w:r>
          </w:del>
          <w:ins w:id="244" w:author="karl@grindal.org" w:date="2014-10-18T15:47:00Z">
            <w:del w:id="245" w:author="Microsoft account" w:date="2014-10-20T11:27:00Z">
              <w:r w:rsidR="006109EE" w:rsidDel="00CC5209">
                <w:rPr>
                  <w:noProof/>
                </w:rPr>
                <w:delInstrText xml:space="preserve">" </w:delInstrText>
              </w:r>
              <w:r w:rsidR="006109EE" w:rsidDel="00CC5209">
                <w:rPr>
                  <w:rFonts w:ascii="Cambria" w:eastAsia="Calibri" w:hAnsi="Cambria" w:cs="Times New Roman"/>
                  <w:i/>
                  <w:noProof/>
                  <w:color w:val="000000" w:themeColor="text1"/>
                </w:rPr>
                <w:fldChar w:fldCharType="end"/>
              </w:r>
            </w:del>
          </w:ins>
          <w:del w:id="246" w:author="Microsoft account" w:date="2014-10-20T11:27:00Z">
            <w:r w:rsidRPr="0000584E" w:rsidDel="00CC5209">
              <w:rPr>
                <w:rFonts w:ascii="Cambria" w:eastAsia="Calibri" w:hAnsi="Cambria" w:cs="Times New Roman"/>
                <w:i/>
                <w:noProof/>
                <w:color w:val="000000" w:themeColor="text1"/>
              </w:rPr>
              <w:delText>……………………………………………..………..155</w:delText>
            </w:r>
          </w:del>
        </w:p>
        <w:p w14:paraId="749B28B0" w14:textId="539A6941" w:rsidR="00082695" w:rsidRPr="0000584E" w:rsidDel="00CC5209" w:rsidRDefault="00082695" w:rsidP="0000584E">
          <w:pPr>
            <w:pStyle w:val="TOC2"/>
            <w:spacing w:line="360" w:lineRule="auto"/>
            <w:rPr>
              <w:del w:id="247" w:author="Microsoft account" w:date="2014-10-20T11:27:00Z"/>
              <w:rFonts w:eastAsiaTheme="minorEastAsia"/>
            </w:rPr>
          </w:pPr>
          <w:del w:id="248" w:author="Microsoft account" w:date="2014-10-20T11:27:00Z">
            <w:r w:rsidRPr="00CC5209" w:rsidDel="00CC5209">
              <w:rPr>
                <w:rPrChange w:id="249" w:author="Microsoft account" w:date="2014-10-20T11:27:00Z">
                  <w:rPr>
                    <w:rStyle w:val="Hyperlink"/>
                  </w:rPr>
                </w:rPrChange>
              </w:rPr>
              <w:delText>Checklist for External Assistance to Nonviolent Movements</w:delText>
            </w:r>
            <w:r w:rsidR="0000584E" w:rsidRPr="0000584E" w:rsidDel="00CC5209">
              <w:rPr>
                <w:rFonts w:cs="Times New Roman"/>
                <w:i/>
                <w:color w:val="000000" w:themeColor="text1"/>
              </w:rPr>
              <w:delText xml:space="preserve">    Maria J.  Stephan</w:delText>
            </w:r>
          </w:del>
          <w:ins w:id="250" w:author="karl@grindal.org" w:date="2014-10-18T15:47:00Z">
            <w:del w:id="251" w:author="Microsoft account" w:date="2014-10-20T11:27:00Z">
              <w:r w:rsidR="006109EE" w:rsidDel="00CC5209">
                <w:rPr>
                  <w:rFonts w:cs="Times New Roman"/>
                  <w:i/>
                  <w:color w:val="000000" w:themeColor="text1"/>
                </w:rPr>
                <w:fldChar w:fldCharType="begin"/>
              </w:r>
              <w:r w:rsidR="006109EE" w:rsidDel="00CC5209">
                <w:delInstrText xml:space="preserve"> XE "</w:delInstrText>
              </w:r>
            </w:del>
          </w:ins>
          <w:del w:id="252" w:author="Microsoft account" w:date="2014-10-20T11:27:00Z">
            <w:r w:rsidR="006109EE" w:rsidRPr="00D82790" w:rsidDel="00CC5209">
              <w:rPr>
                <w:rFonts w:cs="Times New Roman"/>
                <w:b/>
                <w:color w:val="000000" w:themeColor="text1"/>
              </w:rPr>
              <w:delInstrText>Maria J.  Stephan</w:delInstrText>
            </w:r>
          </w:del>
          <w:ins w:id="253" w:author="karl@grindal.org" w:date="2014-10-18T15:47:00Z">
            <w:del w:id="254" w:author="Microsoft account" w:date="2014-10-20T11:27:00Z">
              <w:r w:rsidR="006109EE" w:rsidDel="00CC5209">
                <w:delInstrText xml:space="preserve">" </w:delInstrText>
              </w:r>
              <w:r w:rsidR="006109EE" w:rsidDel="00CC5209">
                <w:rPr>
                  <w:rFonts w:cs="Times New Roman"/>
                  <w:i/>
                  <w:color w:val="000000" w:themeColor="text1"/>
                </w:rPr>
                <w:fldChar w:fldCharType="end"/>
              </w:r>
            </w:del>
          </w:ins>
          <w:del w:id="255" w:author="Microsoft account" w:date="2014-10-20T11:27:00Z">
            <w:r w:rsidRPr="0000584E" w:rsidDel="00CC5209">
              <w:rPr>
                <w:webHidden/>
              </w:rPr>
              <w:tab/>
              <w:delText>160</w:delText>
            </w:r>
          </w:del>
        </w:p>
        <w:p w14:paraId="4DC6BBFC" w14:textId="7F74DA80" w:rsidR="00082695" w:rsidRDefault="00082695" w:rsidP="0000584E">
          <w:pPr>
            <w:spacing w:line="360" w:lineRule="auto"/>
          </w:pPr>
          <w:r w:rsidRPr="0000584E">
            <w:rPr>
              <w:rFonts w:ascii="Cambria" w:hAnsi="Cambria"/>
              <w:b/>
              <w:bCs/>
              <w:noProof/>
            </w:rPr>
            <w:fldChar w:fldCharType="end"/>
          </w:r>
        </w:p>
      </w:sdtContent>
    </w:sdt>
    <w:p w14:paraId="05883526" w14:textId="4F0740DA" w:rsidR="0000584E" w:rsidRPr="00FE3B28" w:rsidRDefault="0000584E" w:rsidP="00FE3B28">
      <w:pPr>
        <w:rPr>
          <w:rFonts w:ascii="Cambria" w:eastAsia="Times New Roman" w:hAnsi="Cambria" w:cs="Times New Roman"/>
          <w:b/>
          <w:sz w:val="32"/>
          <w:szCs w:val="32"/>
        </w:rPr>
      </w:pPr>
      <w:r>
        <w:rPr>
          <w:rFonts w:ascii="Cambria" w:hAnsi="Cambria"/>
          <w:b/>
          <w:sz w:val="32"/>
          <w:szCs w:val="32"/>
        </w:rPr>
        <w:br w:type="page"/>
      </w:r>
    </w:p>
    <w:p w14:paraId="74D49B54" w14:textId="0A3099C8" w:rsidR="000337C9" w:rsidRPr="00FC030C" w:rsidRDefault="000337C9" w:rsidP="00FC030C">
      <w:pPr>
        <w:pStyle w:val="Title"/>
        <w:outlineLvl w:val="0"/>
        <w:rPr>
          <w:rFonts w:ascii="Cambria" w:hAnsi="Cambria"/>
          <w:b/>
          <w:sz w:val="32"/>
          <w:szCs w:val="32"/>
        </w:rPr>
      </w:pPr>
      <w:bookmarkStart w:id="256" w:name="_Toc401567759"/>
      <w:r w:rsidRPr="00FC030C">
        <w:rPr>
          <w:rFonts w:ascii="Cambria" w:hAnsi="Cambria"/>
          <w:b/>
          <w:sz w:val="32"/>
          <w:szCs w:val="32"/>
        </w:rPr>
        <w:lastRenderedPageBreak/>
        <w:t>Is Authoritarianism</w:t>
      </w:r>
      <w:r w:rsidR="00F8289D" w:rsidRPr="00FC030C">
        <w:rPr>
          <w:rFonts w:ascii="Cambria" w:hAnsi="Cambria"/>
          <w:b/>
          <w:sz w:val="32"/>
          <w:szCs w:val="32"/>
        </w:rPr>
        <w:t xml:space="preserve"> Staging</w:t>
      </w:r>
      <w:r w:rsidRPr="00FC030C">
        <w:rPr>
          <w:rFonts w:ascii="Cambria" w:hAnsi="Cambria"/>
          <w:b/>
          <w:sz w:val="32"/>
          <w:szCs w:val="32"/>
        </w:rPr>
        <w:t xml:space="preserve"> A Comeback?</w:t>
      </w:r>
      <w:bookmarkEnd w:id="256"/>
    </w:p>
    <w:p w14:paraId="1B57ED10" w14:textId="77777777" w:rsidR="000337C9" w:rsidRPr="00EA0F8A" w:rsidRDefault="000337C9" w:rsidP="00EA0F8A">
      <w:pPr>
        <w:spacing w:before="100" w:beforeAutospacing="1" w:after="100" w:afterAutospacing="1" w:line="360" w:lineRule="auto"/>
        <w:jc w:val="both"/>
        <w:rPr>
          <w:rFonts w:ascii="Cambria" w:hAnsi="Cambria"/>
          <w:color w:val="000000" w:themeColor="text1"/>
        </w:rPr>
      </w:pPr>
    </w:p>
    <w:p w14:paraId="172E48EB" w14:textId="7381F393" w:rsidR="00005E7C" w:rsidRPr="00EA0F8A" w:rsidRDefault="00220B66"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Samuel Huntington</w:t>
      </w:r>
      <w:ins w:id="257" w:author="karl@grindal.org" w:date="2014-10-18T15:43:00Z">
        <w:r w:rsidR="006109EE">
          <w:rPr>
            <w:rFonts w:ascii="Cambria" w:hAnsi="Cambria" w:cs="Times New Roman"/>
            <w:color w:val="000000" w:themeColor="text1"/>
          </w:rPr>
          <w:fldChar w:fldCharType="begin"/>
        </w:r>
        <w:r w:rsidR="006109EE">
          <w:instrText xml:space="preserve"> XE "</w:instrText>
        </w:r>
      </w:ins>
      <w:r w:rsidR="006109EE" w:rsidRPr="0035395D">
        <w:rPr>
          <w:rFonts w:ascii="Cambria" w:hAnsi="Cambria" w:cs="Times New Roman"/>
          <w:color w:val="000000" w:themeColor="text1"/>
        </w:rPr>
        <w:instrText>Samuel Huntington</w:instrText>
      </w:r>
      <w:ins w:id="258" w:author="karl@grindal.org" w:date="2014-10-18T15:43:00Z">
        <w:r w:rsidR="006109EE">
          <w:instrText xml:space="preserve">" </w:instrText>
        </w:r>
        <w:r w:rsidR="006109EE">
          <w:rPr>
            <w:rFonts w:ascii="Cambria" w:hAnsi="Cambria" w:cs="Times New Roman"/>
            <w:color w:val="000000" w:themeColor="text1"/>
          </w:rPr>
          <w:fldChar w:fldCharType="end"/>
        </w:r>
      </w:ins>
      <w:r w:rsidRPr="00EA0F8A">
        <w:rPr>
          <w:rFonts w:ascii="Cambria" w:hAnsi="Cambria" w:cs="Times New Roman"/>
          <w:color w:val="000000" w:themeColor="text1"/>
        </w:rPr>
        <w:t>, the late Harvard political scientist, famously talked about democratization as a series of forward wave motions that were accompanied by receding ones.  Scholars label the burst of democratization in Latin America, Asia, and Eastern Europe in the 1980s</w:t>
      </w:r>
      <w:r w:rsidR="0092209B">
        <w:rPr>
          <w:rFonts w:ascii="Cambria" w:hAnsi="Cambria" w:cs="Times New Roman"/>
          <w:color w:val="000000" w:themeColor="text1"/>
        </w:rPr>
        <w:t xml:space="preserve"> and 1990s</w:t>
      </w:r>
      <w:r w:rsidRPr="00EA0F8A">
        <w:rPr>
          <w:rFonts w:ascii="Cambria" w:hAnsi="Cambria" w:cs="Times New Roman"/>
          <w:color w:val="000000" w:themeColor="text1"/>
        </w:rPr>
        <w:t xml:space="preserve"> as the Third Wave</w:t>
      </w:r>
      <w:ins w:id="259" w:author="karl@grindal.org" w:date="2014-10-18T15:44:00Z">
        <w:r w:rsidR="006109EE">
          <w:rPr>
            <w:rFonts w:ascii="Cambria" w:hAnsi="Cambria" w:cs="Times New Roman"/>
            <w:color w:val="000000" w:themeColor="text1"/>
          </w:rPr>
          <w:fldChar w:fldCharType="begin"/>
        </w:r>
        <w:r w:rsidR="006109EE">
          <w:instrText xml:space="preserve"> XE "</w:instrText>
        </w:r>
      </w:ins>
      <w:r w:rsidR="006109EE" w:rsidRPr="003C3A6C">
        <w:rPr>
          <w:rFonts w:ascii="Cambria" w:hAnsi="Cambria" w:cs="Times New Roman"/>
          <w:color w:val="000000" w:themeColor="text1"/>
        </w:rPr>
        <w:instrText>Third Wave</w:instrText>
      </w:r>
      <w:ins w:id="260" w:author="karl@grindal.org" w:date="2014-10-18T15:44:00Z">
        <w:r w:rsidR="006109EE">
          <w:instrText xml:space="preserve">" </w:instrText>
        </w:r>
        <w:r w:rsidR="006109EE">
          <w:rPr>
            <w:rFonts w:ascii="Cambria" w:hAnsi="Cambria" w:cs="Times New Roman"/>
            <w:color w:val="000000" w:themeColor="text1"/>
          </w:rPr>
          <w:fldChar w:fldCharType="end"/>
        </w:r>
      </w:ins>
      <w:r w:rsidRPr="00EA0F8A">
        <w:rPr>
          <w:rFonts w:ascii="Cambria" w:hAnsi="Cambria" w:cs="Times New Roman"/>
          <w:color w:val="000000" w:themeColor="text1"/>
        </w:rPr>
        <w:t xml:space="preserve">.  </w:t>
      </w:r>
      <w:r w:rsidR="00511ED7" w:rsidRPr="00EA0F8A">
        <w:rPr>
          <w:rFonts w:ascii="Cambria" w:hAnsi="Cambria" w:cs="Times New Roman"/>
          <w:color w:val="000000" w:themeColor="text1"/>
        </w:rPr>
        <w:t>The recent uprisings in Tunisia and Egypt in 2011</w:t>
      </w:r>
      <w:r w:rsidR="004261C7" w:rsidRPr="00EA0F8A">
        <w:rPr>
          <w:rFonts w:ascii="Cambria" w:hAnsi="Cambria" w:cs="Times New Roman"/>
          <w:color w:val="000000" w:themeColor="text1"/>
        </w:rPr>
        <w:t xml:space="preserve"> and </w:t>
      </w:r>
      <w:r w:rsidR="00511ED7" w:rsidRPr="00EA0F8A">
        <w:rPr>
          <w:rFonts w:ascii="Cambria" w:hAnsi="Cambria" w:cs="Times New Roman"/>
          <w:color w:val="000000" w:themeColor="text1"/>
        </w:rPr>
        <w:t xml:space="preserve">regime changes in Myanmar and Ukraine in 2014 </w:t>
      </w:r>
      <w:r w:rsidR="004261C7" w:rsidRPr="00EA0F8A">
        <w:rPr>
          <w:rFonts w:ascii="Cambria" w:hAnsi="Cambria" w:cs="Times New Roman"/>
          <w:color w:val="000000" w:themeColor="text1"/>
        </w:rPr>
        <w:t xml:space="preserve">have been seen by some as a </w:t>
      </w:r>
      <w:r w:rsidR="00511ED7" w:rsidRPr="00EA0F8A">
        <w:rPr>
          <w:rFonts w:ascii="Cambria" w:hAnsi="Cambria" w:cs="Times New Roman"/>
          <w:color w:val="000000" w:themeColor="text1"/>
        </w:rPr>
        <w:t>possibl</w:t>
      </w:r>
      <w:r w:rsidR="004261C7" w:rsidRPr="00EA0F8A">
        <w:rPr>
          <w:rFonts w:ascii="Cambria" w:hAnsi="Cambria" w:cs="Times New Roman"/>
          <w:color w:val="000000" w:themeColor="text1"/>
        </w:rPr>
        <w:t>e</w:t>
      </w:r>
      <w:r w:rsidR="00511ED7" w:rsidRPr="00EA0F8A">
        <w:rPr>
          <w:rFonts w:ascii="Cambria" w:hAnsi="Cambria" w:cs="Times New Roman"/>
          <w:color w:val="000000" w:themeColor="text1"/>
        </w:rPr>
        <w:t xml:space="preserve"> Fourth Wave.  At the same time, </w:t>
      </w:r>
      <w:r w:rsidR="00705C09" w:rsidRPr="00EA0F8A">
        <w:rPr>
          <w:rFonts w:ascii="Cambria" w:hAnsi="Cambria" w:cs="Times New Roman"/>
          <w:color w:val="000000" w:themeColor="text1"/>
        </w:rPr>
        <w:t>for the eighth year in a row, Freedom House</w:t>
      </w:r>
      <w:ins w:id="261" w:author="karl@grindal.org" w:date="2014-10-18T15:43:00Z">
        <w:r w:rsidR="006109EE">
          <w:rPr>
            <w:rFonts w:ascii="Cambria" w:hAnsi="Cambria" w:cs="Times New Roman"/>
            <w:color w:val="000000" w:themeColor="text1"/>
          </w:rPr>
          <w:fldChar w:fldCharType="begin"/>
        </w:r>
        <w:r w:rsidR="006109EE">
          <w:instrText xml:space="preserve"> XE "</w:instrText>
        </w:r>
      </w:ins>
      <w:r w:rsidR="006109EE" w:rsidRPr="00AD3C9A">
        <w:rPr>
          <w:rFonts w:ascii="Cambria" w:hAnsi="Cambria" w:cs="Times New Roman"/>
          <w:color w:val="000000" w:themeColor="text1"/>
        </w:rPr>
        <w:instrText>Freedom House</w:instrText>
      </w:r>
      <w:ins w:id="262" w:author="karl@grindal.org" w:date="2014-10-18T15:43:00Z">
        <w:r w:rsidR="006109EE">
          <w:instrText xml:space="preserve">" </w:instrText>
        </w:r>
        <w:r w:rsidR="006109EE">
          <w:rPr>
            <w:rFonts w:ascii="Cambria" w:hAnsi="Cambria" w:cs="Times New Roman"/>
            <w:color w:val="000000" w:themeColor="text1"/>
          </w:rPr>
          <w:fldChar w:fldCharType="end"/>
        </w:r>
      </w:ins>
      <w:r w:rsidR="00705C09" w:rsidRPr="00EA0F8A">
        <w:rPr>
          <w:rFonts w:ascii="Cambria" w:hAnsi="Cambria" w:cs="Times New Roman"/>
          <w:color w:val="000000" w:themeColor="text1"/>
        </w:rPr>
        <w:t xml:space="preserve"> announced in its 2014 </w:t>
      </w:r>
      <w:r w:rsidR="00705C09" w:rsidRPr="00EA0F8A">
        <w:rPr>
          <w:rFonts w:ascii="Cambria" w:hAnsi="Cambria" w:cs="Times New Roman"/>
          <w:i/>
          <w:color w:val="000000" w:themeColor="text1"/>
        </w:rPr>
        <w:t>Freedom in the World</w:t>
      </w:r>
      <w:r w:rsidR="00705C09" w:rsidRPr="00EA0F8A">
        <w:rPr>
          <w:rFonts w:ascii="Cambria" w:hAnsi="Cambria" w:cs="Times New Roman"/>
          <w:color w:val="000000" w:themeColor="text1"/>
        </w:rPr>
        <w:t xml:space="preserve"> report that more countries registered declines in political rights and civil liberties than gains. Even as the number of electoral democracies in the world increased, </w:t>
      </w:r>
      <w:r w:rsidR="00DA2B53" w:rsidRPr="00EA0F8A">
        <w:rPr>
          <w:rFonts w:ascii="Cambria" w:hAnsi="Cambria" w:cs="Times New Roman"/>
          <w:color w:val="000000" w:themeColor="text1"/>
        </w:rPr>
        <w:t>there were “serious setbacks to democratic rights in other large, politically influential countries, including Russia, Azerbaijan, Turkey, Venezuela, and Indonesia.”</w:t>
      </w:r>
      <w:r w:rsidR="00BA421F" w:rsidRPr="00EA0F8A">
        <w:rPr>
          <w:rStyle w:val="FootnoteReference"/>
          <w:rFonts w:ascii="Cambria" w:hAnsi="Cambria" w:cs="Times New Roman"/>
          <w:color w:val="000000" w:themeColor="text1"/>
        </w:rPr>
        <w:footnoteReference w:id="1"/>
      </w:r>
      <w:r w:rsidR="00BA421F" w:rsidRPr="00EA0F8A">
        <w:rPr>
          <w:rFonts w:ascii="Cambria" w:hAnsi="Cambria" w:cs="Times New Roman"/>
          <w:color w:val="000000" w:themeColor="text1"/>
        </w:rPr>
        <w:t xml:space="preserve">  “Thirty-five percent of the world's population, living in 25 percent of the polities on the planet, found themselves in countries that aren't free. As we enter a year in which </w:t>
      </w:r>
      <w:hyperlink r:id="rId8" w:history="1">
        <w:r w:rsidR="00BA421F" w:rsidRPr="00EA0F8A">
          <w:rPr>
            <w:rStyle w:val="Hyperlink"/>
            <w:rFonts w:ascii="Cambria" w:hAnsi="Cambria" w:cs="Times New Roman"/>
            <w:color w:val="000000" w:themeColor="text1"/>
            <w:u w:val="none"/>
          </w:rPr>
          <w:t>more people will vote in elections than ever before</w:t>
        </w:r>
      </w:hyperlink>
      <w:r w:rsidR="00BA421F" w:rsidRPr="00EA0F8A">
        <w:rPr>
          <w:rFonts w:ascii="Cambria" w:hAnsi="Cambria" w:cs="Times New Roman"/>
          <w:color w:val="000000" w:themeColor="text1"/>
        </w:rPr>
        <w:t>, democracy appears to be in a holding pattern around the world—if not outright retreat.”</w:t>
      </w:r>
      <w:bookmarkStart w:id="265" w:name="_Ref389489334"/>
      <w:r w:rsidR="00BA421F" w:rsidRPr="00EA0F8A">
        <w:rPr>
          <w:rStyle w:val="FootnoteReference"/>
          <w:rFonts w:ascii="Cambria" w:hAnsi="Cambria" w:cs="Times New Roman"/>
          <w:color w:val="000000" w:themeColor="text1"/>
        </w:rPr>
        <w:footnoteReference w:id="2"/>
      </w:r>
      <w:bookmarkEnd w:id="265"/>
      <w:r w:rsidR="00BA421F" w:rsidRPr="00EA0F8A">
        <w:rPr>
          <w:rFonts w:ascii="Cambria" w:hAnsi="Cambria" w:cs="Times New Roman"/>
          <w:color w:val="000000" w:themeColor="text1"/>
        </w:rPr>
        <w:t xml:space="preserve"> </w:t>
      </w:r>
    </w:p>
    <w:p w14:paraId="65B02B7F" w14:textId="0CA12BCE" w:rsidR="00BA421F" w:rsidRPr="00EA0F8A" w:rsidRDefault="00BA421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There is controversy over how far the recent backsliding repeats earlier patterns of “two steps forward, one step back.”  Jay Ulfelder</w:t>
      </w:r>
      <w:ins w:id="266" w:author="karl@grindal.org" w:date="2014-10-18T15:44:00Z">
        <w:r w:rsidR="006109EE">
          <w:rPr>
            <w:rFonts w:ascii="Cambria" w:hAnsi="Cambria" w:cs="Times New Roman"/>
            <w:color w:val="000000" w:themeColor="text1"/>
          </w:rPr>
          <w:fldChar w:fldCharType="begin"/>
        </w:r>
        <w:r w:rsidR="006109EE">
          <w:instrText xml:space="preserve"> XE "</w:instrText>
        </w:r>
      </w:ins>
      <w:r w:rsidR="006109EE" w:rsidRPr="00691400">
        <w:rPr>
          <w:rFonts w:ascii="Cambria" w:hAnsi="Cambria" w:cs="Times New Roman"/>
          <w:color w:val="000000" w:themeColor="text1"/>
        </w:rPr>
        <w:instrText>Jay Ulfelder</w:instrText>
      </w:r>
      <w:ins w:id="267" w:author="karl@grindal.org" w:date="2014-10-18T15:44:00Z">
        <w:r w:rsidR="006109EE">
          <w:instrText xml:space="preserve">" </w:instrText>
        </w:r>
        <w:r w:rsidR="006109EE">
          <w:rPr>
            <w:rFonts w:ascii="Cambria" w:hAnsi="Cambria" w:cs="Times New Roman"/>
            <w:color w:val="000000" w:themeColor="text1"/>
          </w:rPr>
          <w:fldChar w:fldCharType="end"/>
        </w:r>
      </w:ins>
      <w:r w:rsidRPr="00EA0F8A">
        <w:rPr>
          <w:rFonts w:ascii="Cambria" w:hAnsi="Cambria" w:cs="Times New Roman"/>
          <w:color w:val="000000" w:themeColor="text1"/>
        </w:rPr>
        <w:t xml:space="preserve">, a political scientist, believes what we are seeing </w:t>
      </w:r>
      <w:r w:rsidR="004261C7" w:rsidRPr="00EA0F8A">
        <w:rPr>
          <w:rFonts w:ascii="Cambria" w:hAnsi="Cambria" w:cs="Times New Roman"/>
          <w:color w:val="000000" w:themeColor="text1"/>
        </w:rPr>
        <w:t xml:space="preserve">is a normal </w:t>
      </w:r>
      <w:r w:rsidRPr="00EA0F8A">
        <w:rPr>
          <w:rFonts w:ascii="Cambria" w:hAnsi="Cambria" w:cs="Times New Roman"/>
          <w:color w:val="000000" w:themeColor="text1"/>
        </w:rPr>
        <w:t>part of that wave motion.  “The slippage we’ve seen in the past several years is happening where and when we would have expected it to happen, given that so many of those democracies were “born” in a wave of transitions that occurred in the early 1990s.  If those reversals were to continue until they had reversed most or all of the post-Cold War</w:t>
      </w:r>
      <w:ins w:id="268" w:author="karl@grindal.org" w:date="2014-10-18T15:44:00Z">
        <w:r w:rsidR="006109EE">
          <w:rPr>
            <w:rFonts w:ascii="Cambria" w:hAnsi="Cambria" w:cs="Times New Roman"/>
            <w:color w:val="000000" w:themeColor="text1"/>
          </w:rPr>
          <w:fldChar w:fldCharType="begin"/>
        </w:r>
        <w:r w:rsidR="006109EE">
          <w:instrText xml:space="preserve"> XE "</w:instrText>
        </w:r>
      </w:ins>
      <w:r w:rsidR="006109EE" w:rsidRPr="003B2430">
        <w:rPr>
          <w:rFonts w:ascii="Cambria" w:hAnsi="Cambria" w:cs="Times New Roman"/>
          <w:color w:val="000000" w:themeColor="text1"/>
        </w:rPr>
        <w:instrText>Cold War</w:instrText>
      </w:r>
      <w:ins w:id="269" w:author="karl@grindal.org" w:date="2014-10-18T15:44:00Z">
        <w:r w:rsidR="006109EE">
          <w:instrText xml:space="preserve">" </w:instrText>
        </w:r>
        <w:r w:rsidR="006109EE">
          <w:rPr>
            <w:rFonts w:ascii="Cambria" w:hAnsi="Cambria" w:cs="Times New Roman"/>
            <w:color w:val="000000" w:themeColor="text1"/>
          </w:rPr>
          <w:fldChar w:fldCharType="end"/>
        </w:r>
      </w:ins>
      <w:r w:rsidRPr="00EA0F8A">
        <w:rPr>
          <w:rFonts w:ascii="Cambria" w:hAnsi="Cambria" w:cs="Times New Roman"/>
          <w:color w:val="000000" w:themeColor="text1"/>
        </w:rPr>
        <w:t xml:space="preserve"> gains, then we should be both surprised and alarmed.</w:t>
      </w:r>
      <w:r w:rsidR="004261C7" w:rsidRPr="00EA0F8A">
        <w:rPr>
          <w:rFonts w:ascii="Cambria" w:hAnsi="Cambria" w:cs="Times New Roman"/>
          <w:color w:val="000000" w:themeColor="text1"/>
        </w:rPr>
        <w:t>”</w:t>
      </w:r>
      <w:bookmarkStart w:id="270" w:name="_Ref389489323"/>
      <w:r w:rsidRPr="00EA0F8A">
        <w:rPr>
          <w:rStyle w:val="FootnoteReference"/>
          <w:rFonts w:ascii="Cambria" w:hAnsi="Cambria" w:cs="Times New Roman"/>
          <w:color w:val="000000" w:themeColor="text1"/>
        </w:rPr>
        <w:footnoteReference w:id="3"/>
      </w:r>
      <w:bookmarkEnd w:id="270"/>
    </w:p>
    <w:p w14:paraId="328195F5"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This collection of essays is organized around this central question of what future for authoritarianism?  Are we at an inflection point where authoritarianism will regain more territory than is usual during these periods of democratic backsliding, undermining what has been a long </w:t>
      </w:r>
      <w:r w:rsidRPr="00EA0F8A">
        <w:rPr>
          <w:rFonts w:ascii="Cambria" w:hAnsi="Cambria" w:cs="Times New Roman"/>
          <w:color w:val="000000" w:themeColor="text1"/>
        </w:rPr>
        <w:lastRenderedPageBreak/>
        <w:t xml:space="preserve">term trend towards democratization over the past several decades.  Are there deeper, structural trends like the growth of the global middle class and hyper-connectivity that should give us confidence about the </w:t>
      </w:r>
      <w:r w:rsidR="004261C7" w:rsidRPr="00EA0F8A">
        <w:rPr>
          <w:rFonts w:ascii="Cambria" w:hAnsi="Cambria" w:cs="Times New Roman"/>
          <w:color w:val="000000" w:themeColor="text1"/>
        </w:rPr>
        <w:t>long term</w:t>
      </w:r>
      <w:r w:rsidRPr="00EA0F8A">
        <w:rPr>
          <w:rFonts w:ascii="Cambria" w:hAnsi="Cambria" w:cs="Times New Roman"/>
          <w:color w:val="000000" w:themeColor="text1"/>
        </w:rPr>
        <w:t xml:space="preserve"> health of the democratization?  Finally, in reversing the current backsliding and re-accelerating towards democratization, what kind of civil resistance efforts have or will work and why against authoritarianism.</w:t>
      </w:r>
    </w:p>
    <w:p w14:paraId="3062A448"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Our bias is to believe that the stalling of democratization is temporary, but </w:t>
      </w:r>
      <w:r w:rsidR="004261C7" w:rsidRPr="00EA0F8A">
        <w:rPr>
          <w:rFonts w:ascii="Cambria" w:hAnsi="Cambria" w:cs="Times New Roman"/>
          <w:color w:val="000000" w:themeColor="text1"/>
        </w:rPr>
        <w:t xml:space="preserve">as many of the authors underline in this volume </w:t>
      </w:r>
      <w:r w:rsidRPr="00EA0F8A">
        <w:rPr>
          <w:rFonts w:ascii="Cambria" w:hAnsi="Cambria" w:cs="Times New Roman"/>
          <w:color w:val="000000" w:themeColor="text1"/>
        </w:rPr>
        <w:t xml:space="preserve">authoritarians are also </w:t>
      </w:r>
      <w:r w:rsidR="004261C7" w:rsidRPr="00EA0F8A">
        <w:rPr>
          <w:rFonts w:ascii="Cambria" w:hAnsi="Cambria" w:cs="Times New Roman"/>
          <w:color w:val="000000" w:themeColor="text1"/>
        </w:rPr>
        <w:t xml:space="preserve">increasingly </w:t>
      </w:r>
      <w:r w:rsidRPr="00EA0F8A">
        <w:rPr>
          <w:rFonts w:ascii="Cambria" w:hAnsi="Cambria" w:cs="Times New Roman"/>
          <w:color w:val="000000" w:themeColor="text1"/>
        </w:rPr>
        <w:t xml:space="preserve">adept in countering opposition.  Outside actors have to be more aggressive in supporting nonviolent civil resistance groups but civil resistance groups have to learn the lessons of others’ attempts that failed because they opted for violence.     </w:t>
      </w:r>
    </w:p>
    <w:p w14:paraId="5345348C" w14:textId="7F4A3087" w:rsidR="00BA421F" w:rsidRPr="00CC5209" w:rsidRDefault="00BA421F" w:rsidP="008F2AA6">
      <w:pPr>
        <w:spacing w:before="100" w:beforeAutospacing="1" w:after="100" w:afterAutospacing="1" w:line="360" w:lineRule="auto"/>
        <w:jc w:val="both"/>
        <w:rPr>
          <w:rPrChange w:id="271" w:author="Microsoft account" w:date="2014-10-20T11:27:00Z">
            <w:rPr>
              <w:rFonts w:ascii="Cambria" w:hAnsi="Cambria" w:cs="Times New Roman"/>
              <w:color w:val="000000" w:themeColor="text1"/>
            </w:rPr>
          </w:rPrChange>
        </w:rPr>
      </w:pPr>
      <w:r w:rsidRPr="00EA0F8A">
        <w:rPr>
          <w:rFonts w:ascii="Cambria" w:hAnsi="Cambria" w:cs="Times New Roman"/>
          <w:color w:val="000000" w:themeColor="text1"/>
        </w:rPr>
        <w:t xml:space="preserve">Part I </w:t>
      </w:r>
      <w:r w:rsidR="00484B3E" w:rsidRPr="00EA0F8A">
        <w:rPr>
          <w:rFonts w:ascii="Cambria" w:hAnsi="Cambria" w:cs="Times New Roman"/>
          <w:color w:val="000000" w:themeColor="text1"/>
        </w:rPr>
        <w:t xml:space="preserve">provides from different angles a long term prognosis of democratic prospects.  Up first, </w:t>
      </w:r>
      <w:r w:rsidR="00577740" w:rsidRPr="00577740">
        <w:rPr>
          <w:rFonts w:ascii="Cambria" w:hAnsi="Cambria" w:cs="Times New Roman"/>
          <w:b/>
          <w:color w:val="000000" w:themeColor="text1"/>
        </w:rPr>
        <w:t>Mat Burrows</w:t>
      </w:r>
      <w:ins w:id="272" w:author="karl@grindal.org" w:date="2014-10-18T15:44:00Z">
        <w:r w:rsidR="006109EE">
          <w:rPr>
            <w:rFonts w:ascii="Cambria" w:hAnsi="Cambria" w:cs="Times New Roman"/>
            <w:b/>
            <w:color w:val="000000" w:themeColor="text1"/>
          </w:rPr>
          <w:fldChar w:fldCharType="begin"/>
        </w:r>
        <w:r w:rsidR="006109EE">
          <w:instrText xml:space="preserve"> XE "</w:instrText>
        </w:r>
      </w:ins>
      <w:r w:rsidR="006109EE" w:rsidRPr="001A7012">
        <w:rPr>
          <w:rFonts w:ascii="Cambria" w:hAnsi="Cambria" w:cs="Times New Roman"/>
          <w:b/>
          <w:color w:val="000000" w:themeColor="text1"/>
        </w:rPr>
        <w:instrText>Mat Burrows</w:instrText>
      </w:r>
      <w:ins w:id="273" w:author="karl@grindal.org" w:date="2014-10-18T15:44:00Z">
        <w:r w:rsidR="006109EE">
          <w:instrText xml:space="preserve">" </w:instrText>
        </w:r>
        <w:r w:rsidR="006109EE">
          <w:rPr>
            <w:rFonts w:ascii="Cambria" w:hAnsi="Cambria" w:cs="Times New Roman"/>
            <w:b/>
            <w:color w:val="000000" w:themeColor="text1"/>
          </w:rPr>
          <w:fldChar w:fldCharType="end"/>
        </w:r>
      </w:ins>
      <w:r w:rsidR="00577740">
        <w:rPr>
          <w:rFonts w:ascii="Cambria" w:hAnsi="Cambria" w:cs="Times New Roman"/>
          <w:color w:val="000000" w:themeColor="text1"/>
        </w:rPr>
        <w:t xml:space="preserve">, Director of Strategic Foresight, </w:t>
      </w:r>
      <w:r w:rsidRPr="00EA0F8A">
        <w:rPr>
          <w:rFonts w:ascii="Cambria" w:hAnsi="Cambria" w:cs="Times New Roman"/>
          <w:color w:val="000000" w:themeColor="text1"/>
        </w:rPr>
        <w:t>draw</w:t>
      </w:r>
      <w:r w:rsidR="00577740">
        <w:rPr>
          <w:rFonts w:ascii="Cambria" w:hAnsi="Cambria" w:cs="Times New Roman"/>
          <w:color w:val="000000" w:themeColor="text1"/>
        </w:rPr>
        <w:t>s</w:t>
      </w:r>
      <w:r w:rsidRPr="00EA0F8A">
        <w:rPr>
          <w:rFonts w:ascii="Cambria" w:hAnsi="Cambria" w:cs="Times New Roman"/>
          <w:color w:val="000000" w:themeColor="text1"/>
        </w:rPr>
        <w:t xml:space="preserve"> </w:t>
      </w:r>
      <w:r w:rsidR="00484B3E" w:rsidRPr="00EA0F8A">
        <w:rPr>
          <w:rFonts w:ascii="Cambria" w:hAnsi="Cambria" w:cs="Times New Roman"/>
          <w:color w:val="000000" w:themeColor="text1"/>
        </w:rPr>
        <w:t xml:space="preserve">on the </w:t>
      </w:r>
      <w:r w:rsidRPr="00577740">
        <w:rPr>
          <w:rFonts w:ascii="Cambria" w:hAnsi="Cambria" w:cs="Times New Roman"/>
          <w:color w:val="000000" w:themeColor="text1"/>
        </w:rPr>
        <w:t>Atlantic Council</w:t>
      </w:r>
      <w:ins w:id="274" w:author="karl@grindal.org" w:date="2014-10-19T20:04:00Z">
        <w:r w:rsidR="00473552">
          <w:rPr>
            <w:rFonts w:ascii="Cambria" w:hAnsi="Cambria" w:cs="Times New Roman"/>
            <w:color w:val="000000" w:themeColor="text1"/>
          </w:rPr>
          <w:fldChar w:fldCharType="begin"/>
        </w:r>
        <w:r w:rsidR="00473552">
          <w:instrText xml:space="preserve"> XE "</w:instrText>
        </w:r>
      </w:ins>
      <w:r w:rsidR="00473552" w:rsidRPr="00B66374">
        <w:rPr>
          <w:rFonts w:ascii="Cambria" w:hAnsi="Cambria" w:cs="Times New Roman"/>
          <w:color w:val="000000" w:themeColor="text1"/>
        </w:rPr>
        <w:instrText>Atlantic Council</w:instrText>
      </w:r>
      <w:ins w:id="275" w:author="karl@grindal.org" w:date="2014-10-19T20:04:00Z">
        <w:r w:rsidR="00473552">
          <w:instrText xml:space="preserve">" </w:instrText>
        </w:r>
        <w:r w:rsidR="00473552">
          <w:rPr>
            <w:rFonts w:ascii="Cambria" w:hAnsi="Cambria" w:cs="Times New Roman"/>
            <w:color w:val="000000" w:themeColor="text1"/>
          </w:rPr>
          <w:fldChar w:fldCharType="end"/>
        </w:r>
      </w:ins>
      <w:r w:rsidRPr="00577740">
        <w:rPr>
          <w:rFonts w:ascii="Cambria" w:hAnsi="Cambria" w:cs="Times New Roman"/>
          <w:color w:val="000000" w:themeColor="text1"/>
        </w:rPr>
        <w:t>’s</w:t>
      </w:r>
      <w:r w:rsidRPr="00EA0F8A">
        <w:rPr>
          <w:rFonts w:ascii="Cambria" w:hAnsi="Cambria" w:cs="Times New Roman"/>
          <w:color w:val="000000" w:themeColor="text1"/>
        </w:rPr>
        <w:t xml:space="preserve"> work with the </w:t>
      </w:r>
      <w:r w:rsidRPr="00577740">
        <w:rPr>
          <w:rFonts w:ascii="Cambria" w:hAnsi="Cambria" w:cs="Times New Roman"/>
          <w:color w:val="000000" w:themeColor="text1"/>
        </w:rPr>
        <w:t>National Intelligence Council</w:t>
      </w:r>
      <w:ins w:id="276" w:author="karl@grindal.org" w:date="2014-10-19T20:04:00Z">
        <w:r w:rsidR="00473552">
          <w:rPr>
            <w:rFonts w:ascii="Cambria" w:hAnsi="Cambria" w:cs="Times New Roman"/>
            <w:color w:val="000000" w:themeColor="text1"/>
          </w:rPr>
          <w:fldChar w:fldCharType="begin"/>
        </w:r>
        <w:r w:rsidR="00473552">
          <w:instrText xml:space="preserve"> XE "</w:instrText>
        </w:r>
      </w:ins>
      <w:r w:rsidR="00473552" w:rsidRPr="00B941E1">
        <w:rPr>
          <w:rFonts w:ascii="Cambria" w:hAnsi="Cambria" w:cs="Times New Roman"/>
          <w:color w:val="000000" w:themeColor="text1"/>
        </w:rPr>
        <w:instrText>National Intelligence Council</w:instrText>
      </w:r>
      <w:ins w:id="277" w:author="karl@grindal.org" w:date="2014-10-19T20:04:00Z">
        <w:r w:rsidR="00473552">
          <w:instrText xml:space="preserve">" </w:instrText>
        </w:r>
        <w:r w:rsidR="00473552">
          <w:rPr>
            <w:rFonts w:ascii="Cambria" w:hAnsi="Cambria" w:cs="Times New Roman"/>
            <w:color w:val="000000" w:themeColor="text1"/>
          </w:rPr>
          <w:fldChar w:fldCharType="end"/>
        </w:r>
      </w:ins>
      <w:r w:rsidR="00577740">
        <w:rPr>
          <w:rFonts w:ascii="Cambria" w:hAnsi="Cambria" w:cs="Times New Roman"/>
          <w:color w:val="000000" w:themeColor="text1"/>
        </w:rPr>
        <w:t>’s</w:t>
      </w:r>
      <w:r w:rsidRPr="00EA0F8A">
        <w:rPr>
          <w:rFonts w:ascii="Cambria" w:hAnsi="Cambria" w:cs="Times New Roman"/>
          <w:color w:val="000000" w:themeColor="text1"/>
        </w:rPr>
        <w:t xml:space="preserve"> global trends project and look at various political, social and economic factors that help explain current patterns of democratic backsliding and smarter authoritarians.  </w:t>
      </w:r>
      <w:r w:rsidRPr="00EA0F8A">
        <w:rPr>
          <w:rFonts w:ascii="Cambria" w:hAnsi="Cambria" w:cs="Times New Roman"/>
          <w:b/>
          <w:color w:val="000000" w:themeColor="text1"/>
        </w:rPr>
        <w:t>Regine A. Spector</w:t>
      </w:r>
      <w:ins w:id="278" w:author="karl@grindal.org" w:date="2014-10-18T15:45:00Z">
        <w:r w:rsidR="006109EE">
          <w:rPr>
            <w:rFonts w:ascii="Cambria" w:hAnsi="Cambria" w:cs="Times New Roman"/>
            <w:b/>
            <w:color w:val="000000" w:themeColor="text1"/>
          </w:rPr>
          <w:fldChar w:fldCharType="begin"/>
        </w:r>
        <w:r w:rsidR="006109EE">
          <w:instrText xml:space="preserve"> XE "</w:instrText>
        </w:r>
      </w:ins>
      <w:ins w:id="279" w:author="Microsoft account" w:date="2014-10-20T11:25:00Z">
        <w:r w:rsidR="00CC5209" w:rsidRPr="00CC5209">
          <w:instrText xml:space="preserve"> Spector, Regine A.</w:instrText>
        </w:r>
      </w:ins>
      <w:del w:id="280" w:author="Microsoft account" w:date="2014-10-20T11:25:00Z">
        <w:r w:rsidR="006109EE" w:rsidRPr="005F65C1" w:rsidDel="00CC5209">
          <w:rPr>
            <w:rFonts w:ascii="Cambria" w:hAnsi="Cambria" w:cs="Times New Roman"/>
            <w:b/>
            <w:color w:val="000000" w:themeColor="text1"/>
          </w:rPr>
          <w:delInstrText>Regine A. Spector</w:delInstrText>
        </w:r>
      </w:del>
      <w:ins w:id="281" w:author="karl@grindal.org" w:date="2014-10-18T15:45:00Z">
        <w:r w:rsidR="006109EE">
          <w:instrText xml:space="preserve">" </w:instrText>
        </w:r>
        <w:r w:rsidR="006109EE">
          <w:rPr>
            <w:rFonts w:ascii="Cambria" w:hAnsi="Cambria" w:cs="Times New Roman"/>
            <w:b/>
            <w:color w:val="000000" w:themeColor="text1"/>
          </w:rPr>
          <w:fldChar w:fldCharType="end"/>
        </w:r>
      </w:ins>
      <w:r w:rsidRPr="00EA0F8A">
        <w:rPr>
          <w:rFonts w:ascii="Cambria" w:hAnsi="Cambria" w:cs="Times New Roman"/>
          <w:color w:val="000000" w:themeColor="text1"/>
        </w:rPr>
        <w:t xml:space="preserve">, political science professor at the University of Massachusetts at Amherst, provides a case study of the relative resilience of Central Asian authoritarian regimes where many of the leaders have shown themselves to be “adaptable autocrats.”  </w:t>
      </w:r>
      <w:r w:rsidRPr="0092209B">
        <w:rPr>
          <w:rFonts w:ascii="Cambria" w:hAnsi="Cambria" w:cs="Times New Roman"/>
          <w:b/>
          <w:color w:val="000000" w:themeColor="text1"/>
        </w:rPr>
        <w:t>Larry Diamond</w:t>
      </w:r>
      <w:ins w:id="282" w:author="karl@grindal.org" w:date="2014-10-18T15:45:00Z">
        <w:r w:rsidR="006109EE">
          <w:rPr>
            <w:rFonts w:ascii="Cambria" w:hAnsi="Cambria" w:cs="Times New Roman"/>
            <w:b/>
            <w:color w:val="000000" w:themeColor="text1"/>
          </w:rPr>
          <w:fldChar w:fldCharType="begin"/>
        </w:r>
        <w:r w:rsidR="006109EE">
          <w:instrText xml:space="preserve"> XE "</w:instrText>
        </w:r>
      </w:ins>
      <w:ins w:id="283" w:author="Microsoft account" w:date="2014-10-20T11:26:00Z">
        <w:r w:rsidR="00CC5209" w:rsidRPr="00CC5209">
          <w:instrText>Diamond, Larry</w:instrText>
        </w:r>
      </w:ins>
      <w:del w:id="284" w:author="Microsoft account" w:date="2014-10-20T11:26:00Z">
        <w:r w:rsidR="006109EE" w:rsidRPr="00F774BE" w:rsidDel="00CC5209">
          <w:rPr>
            <w:rFonts w:ascii="Cambria" w:hAnsi="Cambria" w:cs="Times New Roman"/>
            <w:b/>
            <w:color w:val="000000" w:themeColor="text1"/>
          </w:rPr>
          <w:delInstrText>Larry Diamond</w:delInstrText>
        </w:r>
      </w:del>
      <w:ins w:id="285" w:author="karl@grindal.org" w:date="2014-10-18T15:45:00Z">
        <w:r w:rsidR="006109EE">
          <w:instrText xml:space="preserve">" </w:instrText>
        </w:r>
        <w:r w:rsidR="006109EE">
          <w:rPr>
            <w:rFonts w:ascii="Cambria" w:hAnsi="Cambria" w:cs="Times New Roman"/>
            <w:b/>
            <w:color w:val="000000" w:themeColor="text1"/>
          </w:rPr>
          <w:fldChar w:fldCharType="end"/>
        </w:r>
      </w:ins>
      <w:r w:rsidR="006006DB" w:rsidRPr="00EA0F8A">
        <w:rPr>
          <w:rFonts w:ascii="Cambria" w:hAnsi="Cambria" w:cs="Times New Roman"/>
          <w:color w:val="000000" w:themeColor="text1"/>
        </w:rPr>
        <w:t xml:space="preserve">, longtime democracy </w:t>
      </w:r>
      <w:r w:rsidR="0092209B">
        <w:rPr>
          <w:rFonts w:ascii="Cambria" w:hAnsi="Cambria" w:cs="Times New Roman"/>
          <w:color w:val="000000" w:themeColor="text1"/>
        </w:rPr>
        <w:t>expert</w:t>
      </w:r>
      <w:r w:rsidR="006006DB" w:rsidRPr="00EA0F8A">
        <w:rPr>
          <w:rFonts w:ascii="Cambria" w:hAnsi="Cambria" w:cs="Times New Roman"/>
          <w:color w:val="000000" w:themeColor="text1"/>
        </w:rPr>
        <w:t xml:space="preserve"> at Stanford University, explains why “democracy is a tough system to institutionalize and sustain.”  </w:t>
      </w:r>
      <w:r w:rsidRPr="008F2AA6">
        <w:rPr>
          <w:rFonts w:ascii="Cambria" w:hAnsi="Cambria" w:cs="Times New Roman"/>
          <w:b/>
          <w:color w:val="000000" w:themeColor="text1"/>
        </w:rPr>
        <w:t>Zeynep Tufekci</w:t>
      </w:r>
      <w:ins w:id="286" w:author="karl@grindal.org" w:date="2014-10-18T15:46:00Z">
        <w:r w:rsidR="006109EE">
          <w:rPr>
            <w:rFonts w:ascii="Cambria" w:hAnsi="Cambria" w:cs="Times New Roman"/>
            <w:b/>
            <w:color w:val="000000" w:themeColor="text1"/>
          </w:rPr>
          <w:fldChar w:fldCharType="begin"/>
        </w:r>
        <w:r w:rsidR="006109EE">
          <w:instrText xml:space="preserve"> XE "</w:instrText>
        </w:r>
      </w:ins>
      <w:r w:rsidR="006109EE" w:rsidRPr="00A73D77">
        <w:rPr>
          <w:rFonts w:ascii="Cambria" w:hAnsi="Cambria" w:cs="Times New Roman"/>
          <w:b/>
          <w:color w:val="000000" w:themeColor="text1"/>
        </w:rPr>
        <w:instrText>Zeynep Tufekci</w:instrText>
      </w:r>
      <w:ins w:id="287" w:author="karl@grindal.org" w:date="2014-10-18T15:46:00Z">
        <w:r w:rsidR="006109EE">
          <w:instrText xml:space="preserve">" </w:instrText>
        </w:r>
        <w:r w:rsidR="006109EE">
          <w:rPr>
            <w:rFonts w:ascii="Cambria" w:hAnsi="Cambria" w:cs="Times New Roman"/>
            <w:b/>
            <w:color w:val="000000" w:themeColor="text1"/>
          </w:rPr>
          <w:fldChar w:fldCharType="end"/>
        </w:r>
      </w:ins>
      <w:r w:rsidRPr="008F2AA6">
        <w:rPr>
          <w:rFonts w:ascii="Cambria" w:hAnsi="Cambria" w:cs="Times New Roman"/>
          <w:color w:val="000000" w:themeColor="text1"/>
        </w:rPr>
        <w:t xml:space="preserve"> </w:t>
      </w:r>
      <w:r w:rsidR="006006DB" w:rsidRPr="008F2AA6">
        <w:rPr>
          <w:rFonts w:ascii="Cambria" w:hAnsi="Cambria" w:cs="Times New Roman"/>
          <w:color w:val="000000" w:themeColor="text1"/>
        </w:rPr>
        <w:t xml:space="preserve">of the University of North Carolina at Raleigh shows how </w:t>
      </w:r>
      <w:r w:rsidRPr="008F2AA6">
        <w:rPr>
          <w:rFonts w:ascii="Cambria" w:hAnsi="Cambria" w:cs="Times New Roman"/>
          <w:color w:val="000000" w:themeColor="text1"/>
        </w:rPr>
        <w:t>authoritarians have used social media to be more adaptable</w:t>
      </w:r>
      <w:r w:rsidR="006006DB" w:rsidRPr="008F2AA6">
        <w:rPr>
          <w:rFonts w:ascii="Cambria" w:hAnsi="Cambria" w:cs="Times New Roman"/>
          <w:color w:val="000000" w:themeColor="text1"/>
        </w:rPr>
        <w:t xml:space="preserve"> and agile in countering the opposition.  </w:t>
      </w:r>
      <w:r w:rsidRPr="00EA0F8A">
        <w:rPr>
          <w:rFonts w:ascii="Cambria" w:hAnsi="Cambria" w:cs="Times New Roman"/>
          <w:color w:val="000000" w:themeColor="text1"/>
        </w:rPr>
        <w:t xml:space="preserve">  </w:t>
      </w:r>
    </w:p>
    <w:p w14:paraId="20FDC943" w14:textId="55FC9074" w:rsidR="00BA421F" w:rsidRPr="00EA0F8A" w:rsidRDefault="00BA421F" w:rsidP="00536351">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Part II examines trends in civil resistance.  </w:t>
      </w:r>
      <w:r w:rsidRPr="00EA0F8A">
        <w:rPr>
          <w:rFonts w:ascii="Cambria" w:hAnsi="Cambria" w:cs="Times New Roman"/>
          <w:b/>
          <w:color w:val="000000" w:themeColor="text1"/>
        </w:rPr>
        <w:t>Erica Chenoweth</w:t>
      </w:r>
      <w:ins w:id="288" w:author="Microsoft account" w:date="2014-10-20T16:27:00Z">
        <w:r w:rsidR="008F1491">
          <w:rPr>
            <w:rFonts w:ascii="Cambria" w:hAnsi="Cambria" w:cs="Times New Roman"/>
            <w:b/>
            <w:color w:val="000000" w:themeColor="text1"/>
          </w:rPr>
          <w:fldChar w:fldCharType="begin"/>
        </w:r>
        <w:r w:rsidR="008F1491">
          <w:instrText xml:space="preserve"> XE "</w:instrText>
        </w:r>
        <w:r w:rsidR="008F1491" w:rsidRPr="00405134">
          <w:rPr>
            <w:rFonts w:ascii="Cambria" w:hAnsi="Cambria" w:cs="Times New Roman"/>
            <w:color w:val="000000" w:themeColor="text1"/>
            <w:rPrChange w:id="289" w:author="Microsoft account" w:date="2014-10-20T16:27:00Z">
              <w:rPr>
                <w:rFonts w:ascii="Cambria" w:hAnsi="Cambria" w:cs="Times New Roman"/>
                <w:b/>
                <w:color w:val="000000" w:themeColor="text1"/>
              </w:rPr>
            </w:rPrChange>
          </w:rPr>
          <w:instrText>Chenoweth, Erica</w:instrText>
        </w:r>
        <w:r w:rsidR="008F1491">
          <w:instrText xml:space="preserve">" </w:instrText>
        </w:r>
        <w:r w:rsidR="008F1491">
          <w:rPr>
            <w:rFonts w:ascii="Cambria" w:hAnsi="Cambria" w:cs="Times New Roman"/>
            <w:b/>
            <w:color w:val="000000" w:themeColor="text1"/>
          </w:rPr>
          <w:fldChar w:fldCharType="end"/>
        </w:r>
      </w:ins>
      <w:ins w:id="290" w:author="karl@grindal.org" w:date="2014-10-18T15:46:00Z">
        <w:del w:id="291" w:author="Microsoft account" w:date="2014-10-20T16:22:00Z">
          <w:r w:rsidR="006109EE" w:rsidDel="008F1491">
            <w:rPr>
              <w:rFonts w:ascii="Cambria" w:hAnsi="Cambria" w:cs="Times New Roman"/>
              <w:b/>
              <w:color w:val="000000" w:themeColor="text1"/>
            </w:rPr>
            <w:fldChar w:fldCharType="begin"/>
          </w:r>
          <w:r w:rsidR="006109EE" w:rsidDel="008F1491">
            <w:delInstrText xml:space="preserve"> XE "</w:delInstrText>
          </w:r>
        </w:del>
      </w:ins>
      <w:del w:id="292" w:author="Microsoft account" w:date="2014-10-20T16:22:00Z">
        <w:r w:rsidR="006109EE" w:rsidRPr="00057E1A" w:rsidDel="008F1491">
          <w:rPr>
            <w:rFonts w:ascii="Cambria" w:hAnsi="Cambria" w:cs="Times New Roman"/>
            <w:b/>
            <w:color w:val="000000" w:themeColor="text1"/>
          </w:rPr>
          <w:delInstrText>Erica Chenoweth</w:delInstrText>
        </w:r>
      </w:del>
      <w:ins w:id="293" w:author="karl@grindal.org" w:date="2014-10-18T15:46:00Z">
        <w:del w:id="294" w:author="Microsoft account" w:date="2014-10-20T16:22:00Z">
          <w:r w:rsidR="006109EE" w:rsidDel="008F1491">
            <w:delInstrText xml:space="preserve">" </w:delInstrText>
          </w:r>
          <w:r w:rsidR="006109EE" w:rsidDel="008F1491">
            <w:rPr>
              <w:rFonts w:ascii="Cambria" w:hAnsi="Cambria" w:cs="Times New Roman"/>
              <w:b/>
              <w:color w:val="000000" w:themeColor="text1"/>
            </w:rPr>
            <w:fldChar w:fldCharType="end"/>
          </w:r>
        </w:del>
      </w:ins>
      <w:r w:rsidRPr="00EA0F8A">
        <w:rPr>
          <w:rFonts w:ascii="Cambria" w:hAnsi="Cambria" w:cs="Times New Roman"/>
          <w:color w:val="000000" w:themeColor="text1"/>
        </w:rPr>
        <w:t>, University of Denver professor and co-author of award-winning book on civil resistance discusse</w:t>
      </w:r>
      <w:r w:rsidR="00484B3E" w:rsidRPr="00EA0F8A">
        <w:rPr>
          <w:rFonts w:ascii="Cambria" w:hAnsi="Cambria" w:cs="Times New Roman"/>
          <w:color w:val="000000" w:themeColor="text1"/>
        </w:rPr>
        <w:t>s</w:t>
      </w:r>
      <w:r w:rsidRPr="00EA0F8A">
        <w:rPr>
          <w:rFonts w:ascii="Cambria" w:hAnsi="Cambria" w:cs="Times New Roman"/>
          <w:color w:val="000000" w:themeColor="text1"/>
        </w:rPr>
        <w:t xml:space="preserve"> why nonviolent resistance campaigns are becoming more frequent in recent years, but not necessarily more effective.  </w:t>
      </w:r>
      <w:r w:rsidRPr="00EA0F8A">
        <w:rPr>
          <w:rFonts w:ascii="Cambria" w:hAnsi="Cambria" w:cs="Times New Roman"/>
          <w:b/>
          <w:color w:val="000000" w:themeColor="text1"/>
        </w:rPr>
        <w:t>Dennis Blair</w:t>
      </w:r>
      <w:ins w:id="295" w:author="Microsoft account" w:date="2014-10-20T16:19:00Z">
        <w:r w:rsidR="008F1491">
          <w:rPr>
            <w:rFonts w:ascii="Cambria" w:hAnsi="Cambria" w:cs="Times New Roman"/>
            <w:b/>
            <w:color w:val="000000" w:themeColor="text1"/>
          </w:rPr>
          <w:fldChar w:fldCharType="begin"/>
        </w:r>
        <w:r w:rsidR="008F1491">
          <w:instrText xml:space="preserve"> XE "</w:instrText>
        </w:r>
        <w:r w:rsidR="008F1491" w:rsidRPr="00BE3371">
          <w:rPr>
            <w:rFonts w:ascii="Cambria" w:hAnsi="Cambria" w:cs="Times New Roman"/>
            <w:color w:val="000000" w:themeColor="text1"/>
            <w:rPrChange w:id="296" w:author="Microsoft account" w:date="2014-10-20T16:19:00Z">
              <w:rPr>
                <w:rFonts w:ascii="Cambria" w:hAnsi="Cambria" w:cs="Times New Roman"/>
                <w:b/>
                <w:color w:val="000000" w:themeColor="text1"/>
              </w:rPr>
            </w:rPrChange>
          </w:rPr>
          <w:instrText>Blair, Admiral Dennis</w:instrText>
        </w:r>
        <w:r w:rsidR="008F1491">
          <w:instrText xml:space="preserve">" </w:instrText>
        </w:r>
        <w:r w:rsidR="008F1491">
          <w:rPr>
            <w:rFonts w:ascii="Cambria" w:hAnsi="Cambria" w:cs="Times New Roman"/>
            <w:b/>
            <w:color w:val="000000" w:themeColor="text1"/>
          </w:rPr>
          <w:fldChar w:fldCharType="end"/>
        </w:r>
      </w:ins>
      <w:ins w:id="297" w:author="karl@grindal.org" w:date="2014-10-18T15:46:00Z">
        <w:del w:id="298" w:author="Microsoft account" w:date="2014-10-20T16:17:00Z">
          <w:r w:rsidR="006109EE" w:rsidDel="008F1491">
            <w:rPr>
              <w:rFonts w:ascii="Cambria" w:hAnsi="Cambria" w:cs="Times New Roman"/>
              <w:b/>
              <w:color w:val="000000" w:themeColor="text1"/>
            </w:rPr>
            <w:fldChar w:fldCharType="begin"/>
          </w:r>
          <w:r w:rsidR="006109EE" w:rsidDel="008F1491">
            <w:delInstrText xml:space="preserve"> XE "</w:delInstrText>
          </w:r>
        </w:del>
      </w:ins>
      <w:del w:id="299" w:author="Microsoft account" w:date="2014-10-20T16:17:00Z">
        <w:r w:rsidR="006109EE" w:rsidRPr="00164593" w:rsidDel="008F1491">
          <w:rPr>
            <w:rFonts w:ascii="Cambria" w:hAnsi="Cambria" w:cs="Times New Roman"/>
            <w:b/>
            <w:color w:val="000000" w:themeColor="text1"/>
          </w:rPr>
          <w:delInstrText>Dennis Blair</w:delInstrText>
        </w:r>
      </w:del>
      <w:ins w:id="300" w:author="karl@grindal.org" w:date="2014-10-18T15:46:00Z">
        <w:del w:id="301" w:author="Microsoft account" w:date="2014-10-20T16:17:00Z">
          <w:r w:rsidR="006109EE" w:rsidDel="008F1491">
            <w:delInstrText xml:space="preserve">" </w:delInstrText>
          </w:r>
          <w:r w:rsidR="006109EE" w:rsidDel="008F1491">
            <w:rPr>
              <w:rFonts w:ascii="Cambria" w:hAnsi="Cambria" w:cs="Times New Roman"/>
              <w:b/>
              <w:color w:val="000000" w:themeColor="text1"/>
            </w:rPr>
            <w:fldChar w:fldCharType="end"/>
          </w:r>
        </w:del>
      </w:ins>
      <w:r w:rsidRPr="00EA0F8A">
        <w:rPr>
          <w:rFonts w:ascii="Cambria" w:hAnsi="Cambria" w:cs="Times New Roman"/>
          <w:color w:val="000000" w:themeColor="text1"/>
        </w:rPr>
        <w:t xml:space="preserve">, former PACOM Commander and Director of National Intelligence, believes there are many opportunities for the armed forces of the established democracies to affect the thinking of their counterparts in authoritarian regimes.  </w:t>
      </w:r>
      <w:r w:rsidRPr="00EA0F8A">
        <w:rPr>
          <w:rFonts w:ascii="Cambria" w:hAnsi="Cambria" w:cs="Times New Roman"/>
          <w:b/>
          <w:color w:val="000000" w:themeColor="text1"/>
        </w:rPr>
        <w:t>Peter Ackerman</w:t>
      </w:r>
      <w:ins w:id="302" w:author="karl@grindal.org" w:date="2014-10-18T15:46:00Z">
        <w:r w:rsidR="006109EE">
          <w:rPr>
            <w:rFonts w:ascii="Cambria" w:hAnsi="Cambria" w:cs="Times New Roman"/>
            <w:b/>
            <w:color w:val="000000" w:themeColor="text1"/>
          </w:rPr>
          <w:fldChar w:fldCharType="begin"/>
        </w:r>
        <w:r w:rsidR="006109EE">
          <w:instrText xml:space="preserve"> XE "</w:instrText>
        </w:r>
      </w:ins>
      <w:r w:rsidR="006109EE" w:rsidRPr="00D06C3A">
        <w:rPr>
          <w:rFonts w:ascii="Cambria" w:hAnsi="Cambria" w:cs="Times New Roman"/>
          <w:b/>
          <w:color w:val="000000" w:themeColor="text1"/>
        </w:rPr>
        <w:instrText>Peter Ackerman</w:instrText>
      </w:r>
      <w:ins w:id="303" w:author="karl@grindal.org" w:date="2014-10-18T15:46:00Z">
        <w:r w:rsidR="006109EE">
          <w:instrText xml:space="preserve">" </w:instrText>
        </w:r>
        <w:r w:rsidR="006109EE">
          <w:rPr>
            <w:rFonts w:ascii="Cambria" w:hAnsi="Cambria" w:cs="Times New Roman"/>
            <w:b/>
            <w:color w:val="000000" w:themeColor="text1"/>
          </w:rPr>
          <w:fldChar w:fldCharType="end"/>
        </w:r>
      </w:ins>
      <w:r w:rsidRPr="00EA0F8A">
        <w:rPr>
          <w:rFonts w:ascii="Cambria" w:hAnsi="Cambria" w:cs="Times New Roman"/>
          <w:color w:val="000000" w:themeColor="text1"/>
        </w:rPr>
        <w:t xml:space="preserve">, </w:t>
      </w:r>
      <w:r w:rsidR="00577740">
        <w:rPr>
          <w:rFonts w:ascii="Cambria" w:hAnsi="Cambria" w:cs="Times New Roman"/>
          <w:color w:val="000000" w:themeColor="text1"/>
        </w:rPr>
        <w:t xml:space="preserve">founding chair of the International Center for Nonviolent Conflict </w:t>
      </w:r>
      <w:r w:rsidRPr="00EA0F8A">
        <w:rPr>
          <w:rFonts w:ascii="Cambria" w:hAnsi="Cambria" w:cs="Times New Roman"/>
          <w:color w:val="000000" w:themeColor="text1"/>
        </w:rPr>
        <w:t xml:space="preserve">and </w:t>
      </w:r>
      <w:r w:rsidRPr="00EA0F8A">
        <w:rPr>
          <w:rFonts w:ascii="Cambria" w:hAnsi="Cambria" w:cs="Times New Roman"/>
          <w:b/>
          <w:color w:val="000000" w:themeColor="text1"/>
        </w:rPr>
        <w:t>Hardy Merriman</w:t>
      </w:r>
      <w:ins w:id="304" w:author="karl@grindal.org" w:date="2014-10-18T15:46:00Z">
        <w:r w:rsidR="006109EE">
          <w:rPr>
            <w:rFonts w:ascii="Cambria" w:hAnsi="Cambria" w:cs="Times New Roman"/>
            <w:b/>
            <w:color w:val="000000" w:themeColor="text1"/>
          </w:rPr>
          <w:fldChar w:fldCharType="begin"/>
        </w:r>
        <w:r w:rsidR="006109EE">
          <w:instrText xml:space="preserve"> XE "</w:instrText>
        </w:r>
      </w:ins>
      <w:r w:rsidR="006109EE" w:rsidRPr="00914DD7">
        <w:rPr>
          <w:rFonts w:ascii="Cambria" w:hAnsi="Cambria" w:cs="Times New Roman"/>
          <w:b/>
          <w:color w:val="000000" w:themeColor="text1"/>
        </w:rPr>
        <w:instrText>Hardy Merriman</w:instrText>
      </w:r>
      <w:ins w:id="305" w:author="karl@grindal.org" w:date="2014-10-18T15:46:00Z">
        <w:r w:rsidR="006109EE">
          <w:instrText xml:space="preserve">" </w:instrText>
        </w:r>
        <w:r w:rsidR="006109EE">
          <w:rPr>
            <w:rFonts w:ascii="Cambria" w:hAnsi="Cambria" w:cs="Times New Roman"/>
            <w:b/>
            <w:color w:val="000000" w:themeColor="text1"/>
          </w:rPr>
          <w:fldChar w:fldCharType="end"/>
        </w:r>
      </w:ins>
      <w:r w:rsidRPr="00EA0F8A">
        <w:rPr>
          <w:rFonts w:ascii="Cambria" w:hAnsi="Cambria" w:cs="Times New Roman"/>
          <w:color w:val="000000" w:themeColor="text1"/>
        </w:rPr>
        <w:t xml:space="preserve">, </w:t>
      </w:r>
      <w:r w:rsidR="00577740">
        <w:rPr>
          <w:rFonts w:ascii="Cambria" w:hAnsi="Cambria" w:cs="Times New Roman"/>
          <w:color w:val="000000" w:themeColor="text1"/>
        </w:rPr>
        <w:t>ICNC’s Vice-President and Director b</w:t>
      </w:r>
      <w:r w:rsidRPr="00EA0F8A">
        <w:rPr>
          <w:rFonts w:ascii="Cambria" w:hAnsi="Cambria" w:cs="Times New Roman"/>
          <w:color w:val="000000" w:themeColor="text1"/>
        </w:rPr>
        <w:t xml:space="preserve">elieve the skills of civil resistance groups are on balance more important than conditions in </w:t>
      </w:r>
      <w:r w:rsidRPr="00EA0F8A">
        <w:rPr>
          <w:rFonts w:ascii="Cambria" w:hAnsi="Cambria" w:cs="Times New Roman"/>
          <w:color w:val="000000" w:themeColor="text1"/>
        </w:rPr>
        <w:lastRenderedPageBreak/>
        <w:t xml:space="preserve">determining outcomes.  </w:t>
      </w:r>
      <w:r w:rsidRPr="00EA0F8A">
        <w:rPr>
          <w:rFonts w:ascii="Cambria" w:hAnsi="Cambria" w:cs="Times New Roman"/>
          <w:b/>
          <w:color w:val="000000" w:themeColor="text1"/>
        </w:rPr>
        <w:t>Shaazka Beyerle</w:t>
      </w:r>
      <w:ins w:id="306" w:author="karl@grindal.org" w:date="2014-10-18T15:46:00Z">
        <w:r w:rsidR="006109EE">
          <w:rPr>
            <w:rFonts w:ascii="Cambria" w:hAnsi="Cambria" w:cs="Times New Roman"/>
            <w:b/>
            <w:color w:val="000000" w:themeColor="text1"/>
          </w:rPr>
          <w:fldChar w:fldCharType="begin"/>
        </w:r>
        <w:r w:rsidR="006109EE">
          <w:instrText xml:space="preserve"> XE "</w:instrText>
        </w:r>
      </w:ins>
      <w:r w:rsidR="006109EE" w:rsidRPr="00C0695D">
        <w:rPr>
          <w:rFonts w:ascii="Cambria" w:hAnsi="Cambria" w:cs="Times New Roman"/>
          <w:b/>
          <w:color w:val="000000" w:themeColor="text1"/>
        </w:rPr>
        <w:instrText>Shaazka Beyerle</w:instrText>
      </w:r>
      <w:ins w:id="307" w:author="karl@grindal.org" w:date="2014-10-18T15:46:00Z">
        <w:r w:rsidR="006109EE">
          <w:instrText xml:space="preserve">" </w:instrText>
        </w:r>
        <w:r w:rsidR="006109EE">
          <w:rPr>
            <w:rFonts w:ascii="Cambria" w:hAnsi="Cambria" w:cs="Times New Roman"/>
            <w:b/>
            <w:color w:val="000000" w:themeColor="text1"/>
          </w:rPr>
          <w:fldChar w:fldCharType="end"/>
        </w:r>
      </w:ins>
      <w:r w:rsidRPr="00EA0F8A">
        <w:rPr>
          <w:rFonts w:ascii="Cambria" w:hAnsi="Cambria" w:cs="Times New Roman"/>
          <w:color w:val="000000" w:themeColor="text1"/>
        </w:rPr>
        <w:t xml:space="preserve">, visiting scholar at John Hopkins’ School of Advanced International Studies examines how corruption, often the glue holding the regime together, is also its Achilles’ heel, engendering widespread public outrage and dissent.       </w:t>
      </w:r>
    </w:p>
    <w:p w14:paraId="431EC01E" w14:textId="35A1C0A0" w:rsidR="00BA421F" w:rsidRPr="00EA0F8A" w:rsidRDefault="00BA421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Part III offers several case studies of civil resistance</w:t>
      </w:r>
      <w:r w:rsidR="0003035B">
        <w:rPr>
          <w:rFonts w:ascii="Cambria" w:hAnsi="Cambria" w:cs="Times New Roman"/>
          <w:color w:val="000000" w:themeColor="text1"/>
        </w:rPr>
        <w:t>, providing</w:t>
      </w:r>
      <w:r w:rsidRPr="00EA0F8A">
        <w:rPr>
          <w:rFonts w:ascii="Cambria" w:hAnsi="Cambria" w:cs="Times New Roman"/>
          <w:color w:val="000000" w:themeColor="text1"/>
        </w:rPr>
        <w:t xml:space="preserve"> concrete examples of what tactics ha</w:t>
      </w:r>
      <w:r w:rsidR="0003035B">
        <w:rPr>
          <w:rFonts w:ascii="Cambria" w:hAnsi="Cambria" w:cs="Times New Roman"/>
          <w:color w:val="000000" w:themeColor="text1"/>
        </w:rPr>
        <w:t>ve</w:t>
      </w:r>
      <w:r w:rsidRPr="00EA0F8A">
        <w:rPr>
          <w:rFonts w:ascii="Cambria" w:hAnsi="Cambria" w:cs="Times New Roman"/>
          <w:color w:val="000000" w:themeColor="text1"/>
        </w:rPr>
        <w:t xml:space="preserve"> worked in building up opposition and overcoming pressures from authoritarians.  </w:t>
      </w:r>
      <w:r w:rsidRPr="00EA0F8A">
        <w:rPr>
          <w:rFonts w:ascii="Cambria" w:hAnsi="Cambria" w:cs="Times New Roman"/>
          <w:b/>
          <w:color w:val="000000" w:themeColor="text1"/>
        </w:rPr>
        <w:t>Nada Alwadi</w:t>
      </w:r>
      <w:ins w:id="308" w:author="Microsoft account" w:date="2014-10-20T16:37:00Z">
        <w:r w:rsidR="008F1491">
          <w:rPr>
            <w:rFonts w:ascii="Cambria" w:hAnsi="Cambria" w:cs="Times New Roman"/>
            <w:b/>
            <w:color w:val="000000" w:themeColor="text1"/>
          </w:rPr>
          <w:fldChar w:fldCharType="begin"/>
        </w:r>
        <w:r w:rsidR="008F1491">
          <w:instrText xml:space="preserve"> XE "</w:instrText>
        </w:r>
      </w:ins>
      <w:r w:rsidR="008F1491" w:rsidRPr="00841D1B">
        <w:rPr>
          <w:rFonts w:ascii="Cambria" w:hAnsi="Cambria" w:cs="Times New Roman"/>
          <w:color w:val="000000" w:themeColor="text1"/>
          <w:rPrChange w:id="309" w:author="Microsoft account" w:date="2014-10-20T16:37:00Z">
            <w:rPr>
              <w:rFonts w:ascii="Cambria" w:hAnsi="Cambria" w:cs="Times New Roman"/>
              <w:b/>
              <w:color w:val="000000" w:themeColor="text1"/>
            </w:rPr>
          </w:rPrChange>
        </w:rPr>
        <w:instrText>Alwadi</w:instrText>
      </w:r>
      <w:ins w:id="310" w:author="Microsoft account" w:date="2014-10-20T16:37:00Z">
        <w:r w:rsidR="008F1491" w:rsidRPr="00841D1B">
          <w:rPr>
            <w:rFonts w:ascii="Cambria" w:hAnsi="Cambria" w:cs="Times New Roman"/>
            <w:color w:val="000000" w:themeColor="text1"/>
            <w:rPrChange w:id="311" w:author="Microsoft account" w:date="2014-10-20T16:37:00Z">
              <w:rPr>
                <w:rFonts w:ascii="Cambria" w:hAnsi="Cambria" w:cs="Times New Roman"/>
                <w:color w:val="000000" w:themeColor="text1"/>
              </w:rPr>
            </w:rPrChange>
          </w:rPr>
          <w:instrText>, Nada</w:instrText>
        </w:r>
        <w:r w:rsidR="008F1491">
          <w:instrText xml:space="preserve">" </w:instrText>
        </w:r>
        <w:r w:rsidR="008F1491">
          <w:rPr>
            <w:rFonts w:ascii="Cambria" w:hAnsi="Cambria" w:cs="Times New Roman"/>
            <w:b/>
            <w:color w:val="000000" w:themeColor="text1"/>
          </w:rPr>
          <w:fldChar w:fldCharType="end"/>
        </w:r>
      </w:ins>
      <w:ins w:id="312" w:author="karl@grindal.org" w:date="2014-10-18T15:46:00Z">
        <w:del w:id="313" w:author="Microsoft account" w:date="2014-10-20T16:36:00Z">
          <w:r w:rsidR="006109EE" w:rsidDel="008F1491">
            <w:rPr>
              <w:rFonts w:ascii="Cambria" w:hAnsi="Cambria" w:cs="Times New Roman"/>
              <w:b/>
              <w:color w:val="000000" w:themeColor="text1"/>
            </w:rPr>
            <w:fldChar w:fldCharType="begin"/>
          </w:r>
          <w:r w:rsidR="006109EE" w:rsidDel="008F1491">
            <w:delInstrText xml:space="preserve"> XE "</w:delInstrText>
          </w:r>
        </w:del>
      </w:ins>
      <w:del w:id="314" w:author="Microsoft account" w:date="2014-10-20T16:36:00Z">
        <w:r w:rsidR="006109EE" w:rsidRPr="006F27CE" w:rsidDel="008F1491">
          <w:rPr>
            <w:rFonts w:ascii="Cambria" w:hAnsi="Cambria" w:cs="Times New Roman"/>
            <w:b/>
            <w:color w:val="000000" w:themeColor="text1"/>
          </w:rPr>
          <w:delInstrText>Nada Alwadi</w:delInstrText>
        </w:r>
      </w:del>
      <w:ins w:id="315" w:author="karl@grindal.org" w:date="2014-10-18T15:46:00Z">
        <w:del w:id="316" w:author="Microsoft account" w:date="2014-10-20T16:36:00Z">
          <w:r w:rsidR="006109EE" w:rsidDel="008F1491">
            <w:delInstrText xml:space="preserve">" </w:delInstrText>
          </w:r>
          <w:r w:rsidR="006109EE" w:rsidDel="008F1491">
            <w:rPr>
              <w:rFonts w:ascii="Cambria" w:hAnsi="Cambria" w:cs="Times New Roman"/>
              <w:b/>
              <w:color w:val="000000" w:themeColor="text1"/>
            </w:rPr>
            <w:fldChar w:fldCharType="end"/>
          </w:r>
        </w:del>
      </w:ins>
      <w:r w:rsidRPr="00EA0F8A">
        <w:rPr>
          <w:rFonts w:ascii="Cambria" w:hAnsi="Cambria" w:cs="Times New Roman"/>
          <w:color w:val="000000" w:themeColor="text1"/>
        </w:rPr>
        <w:t>, a Bahraini independent journalist, details how the civil resistance in Bahrain in 2011 lacked a unified strategy</w:t>
      </w:r>
      <w:r w:rsidR="001618B0" w:rsidRPr="00EA0F8A">
        <w:rPr>
          <w:rFonts w:ascii="Cambria" w:hAnsi="Cambria" w:cs="Times New Roman"/>
          <w:color w:val="000000" w:themeColor="text1"/>
        </w:rPr>
        <w:t xml:space="preserve">, leading </w:t>
      </w:r>
      <w:r w:rsidRPr="00EA0F8A">
        <w:rPr>
          <w:rFonts w:ascii="Cambria" w:hAnsi="Cambria" w:cs="Times New Roman"/>
          <w:color w:val="000000" w:themeColor="text1"/>
        </w:rPr>
        <w:t xml:space="preserve">the movement to take premature actions—such as calls for widespread civil disobedience—that its supporters in the broader public were not prepared for.  </w:t>
      </w:r>
      <w:r w:rsidRPr="00EA0F8A">
        <w:rPr>
          <w:rFonts w:ascii="Cambria" w:hAnsi="Cambria" w:cs="Times New Roman"/>
          <w:b/>
          <w:color w:val="000000" w:themeColor="text1"/>
        </w:rPr>
        <w:t>Howard Barrell</w:t>
      </w:r>
      <w:ins w:id="317" w:author="karl@grindal.org" w:date="2014-10-18T15:47:00Z">
        <w:r w:rsidR="006109EE">
          <w:rPr>
            <w:rFonts w:ascii="Cambria" w:hAnsi="Cambria" w:cs="Times New Roman"/>
            <w:b/>
            <w:color w:val="000000" w:themeColor="text1"/>
          </w:rPr>
          <w:fldChar w:fldCharType="begin"/>
        </w:r>
        <w:r w:rsidR="006109EE">
          <w:instrText xml:space="preserve"> XE "</w:instrText>
        </w:r>
      </w:ins>
      <w:r w:rsidR="006109EE" w:rsidRPr="00941F88">
        <w:rPr>
          <w:rFonts w:ascii="Cambria" w:hAnsi="Cambria" w:cs="Times New Roman"/>
          <w:b/>
          <w:color w:val="000000" w:themeColor="text1"/>
        </w:rPr>
        <w:instrText>Howard Barrell</w:instrText>
      </w:r>
      <w:ins w:id="318" w:author="karl@grindal.org" w:date="2014-10-18T15:47:00Z">
        <w:r w:rsidR="006109EE">
          <w:instrText xml:space="preserve">" </w:instrText>
        </w:r>
        <w:r w:rsidR="006109EE">
          <w:rPr>
            <w:rFonts w:ascii="Cambria" w:hAnsi="Cambria" w:cs="Times New Roman"/>
            <w:b/>
            <w:color w:val="000000" w:themeColor="text1"/>
          </w:rPr>
          <w:fldChar w:fldCharType="end"/>
        </w:r>
      </w:ins>
      <w:r w:rsidRPr="00EA0F8A">
        <w:rPr>
          <w:rFonts w:ascii="Cambria" w:hAnsi="Cambria" w:cs="Times New Roman"/>
          <w:color w:val="000000" w:themeColor="text1"/>
        </w:rPr>
        <w:t xml:space="preserve">, a former journalist and ANC activist, examines how political mobilization by political means can help achieve the encirclement not merely from without but also from within.  </w:t>
      </w:r>
      <w:r w:rsidRPr="00EA0F8A">
        <w:rPr>
          <w:rFonts w:ascii="Cambria" w:hAnsi="Cambria" w:cs="Times New Roman"/>
          <w:b/>
          <w:color w:val="000000" w:themeColor="text1"/>
        </w:rPr>
        <w:t>Maciej Bartkowski</w:t>
      </w:r>
      <w:ins w:id="319" w:author="karl@grindal.org" w:date="2014-10-18T15:47:00Z">
        <w:r w:rsidR="006109EE">
          <w:rPr>
            <w:rFonts w:ascii="Cambria" w:hAnsi="Cambria" w:cs="Times New Roman"/>
            <w:b/>
            <w:color w:val="000000" w:themeColor="text1"/>
          </w:rPr>
          <w:fldChar w:fldCharType="begin"/>
        </w:r>
        <w:r w:rsidR="006109EE">
          <w:instrText xml:space="preserve"> XE "</w:instrText>
        </w:r>
      </w:ins>
      <w:r w:rsidR="006109EE" w:rsidRPr="00C31E80">
        <w:rPr>
          <w:rFonts w:ascii="Cambria" w:hAnsi="Cambria" w:cs="Times New Roman"/>
          <w:b/>
          <w:color w:val="000000" w:themeColor="text1"/>
        </w:rPr>
        <w:instrText>Maciej Bartkowski</w:instrText>
      </w:r>
      <w:ins w:id="320" w:author="karl@grindal.org" w:date="2014-10-18T15:47:00Z">
        <w:r w:rsidR="006109EE">
          <w:instrText xml:space="preserve">" </w:instrText>
        </w:r>
        <w:r w:rsidR="006109EE">
          <w:rPr>
            <w:rFonts w:ascii="Cambria" w:hAnsi="Cambria" w:cs="Times New Roman"/>
            <w:b/>
            <w:color w:val="000000" w:themeColor="text1"/>
          </w:rPr>
          <w:fldChar w:fldCharType="end"/>
        </w:r>
      </w:ins>
      <w:r w:rsidR="00577740">
        <w:rPr>
          <w:rFonts w:ascii="Cambria" w:hAnsi="Cambria" w:cs="Times New Roman"/>
          <w:b/>
          <w:color w:val="000000" w:themeColor="text1"/>
        </w:rPr>
        <w:t xml:space="preserve">, </w:t>
      </w:r>
      <w:r w:rsidR="00577740" w:rsidRPr="00577740">
        <w:rPr>
          <w:rFonts w:ascii="Cambria" w:hAnsi="Cambria" w:cs="Times New Roman"/>
          <w:color w:val="000000" w:themeColor="text1"/>
        </w:rPr>
        <w:t>ICNC’s Senior Director for Education and Research and adjunct professor at Johns Hopkins University</w:t>
      </w:r>
      <w:r w:rsidR="00577740">
        <w:rPr>
          <w:rFonts w:ascii="Cambria" w:hAnsi="Cambria" w:cs="Times New Roman"/>
          <w:b/>
          <w:color w:val="000000" w:themeColor="text1"/>
        </w:rPr>
        <w:t xml:space="preserve"> </w:t>
      </w:r>
      <w:r w:rsidRPr="00EA0F8A">
        <w:rPr>
          <w:rFonts w:ascii="Cambria" w:hAnsi="Cambria" w:cs="Times New Roman"/>
          <w:color w:val="000000" w:themeColor="text1"/>
        </w:rPr>
        <w:t xml:space="preserve">and </w:t>
      </w:r>
      <w:r w:rsidRPr="00EA0F8A">
        <w:rPr>
          <w:rFonts w:ascii="Cambria" w:hAnsi="Cambria" w:cs="Times New Roman"/>
          <w:b/>
          <w:color w:val="000000" w:themeColor="text1"/>
        </w:rPr>
        <w:t>Julia Taleb</w:t>
      </w:r>
      <w:ins w:id="321" w:author="karl@grindal.org" w:date="2014-10-18T15:47:00Z">
        <w:r w:rsidR="006109EE">
          <w:rPr>
            <w:rFonts w:ascii="Cambria" w:hAnsi="Cambria" w:cs="Times New Roman"/>
            <w:b/>
            <w:color w:val="000000" w:themeColor="text1"/>
          </w:rPr>
          <w:fldChar w:fldCharType="begin"/>
        </w:r>
        <w:r w:rsidR="006109EE">
          <w:instrText xml:space="preserve"> XE "</w:instrText>
        </w:r>
      </w:ins>
      <w:r w:rsidR="006109EE" w:rsidRPr="00CD5897">
        <w:rPr>
          <w:rFonts w:ascii="Cambria" w:hAnsi="Cambria" w:cs="Times New Roman"/>
          <w:b/>
          <w:color w:val="000000" w:themeColor="text1"/>
        </w:rPr>
        <w:instrText>Julia Taleb</w:instrText>
      </w:r>
      <w:ins w:id="322" w:author="karl@grindal.org" w:date="2014-10-18T15:47:00Z">
        <w:r w:rsidR="006109EE">
          <w:instrText xml:space="preserve">" </w:instrText>
        </w:r>
        <w:r w:rsidR="006109EE">
          <w:rPr>
            <w:rFonts w:ascii="Cambria" w:hAnsi="Cambria" w:cs="Times New Roman"/>
            <w:b/>
            <w:color w:val="000000" w:themeColor="text1"/>
          </w:rPr>
          <w:fldChar w:fldCharType="end"/>
        </w:r>
      </w:ins>
      <w:r w:rsidRPr="00EA0F8A">
        <w:rPr>
          <w:rFonts w:ascii="Cambria" w:hAnsi="Cambria" w:cs="Times New Roman"/>
          <w:color w:val="000000" w:themeColor="text1"/>
        </w:rPr>
        <w:t xml:space="preserve">, </w:t>
      </w:r>
      <w:r w:rsidR="00577740">
        <w:rPr>
          <w:rFonts w:ascii="Cambria" w:hAnsi="Cambria" w:cs="Times New Roman"/>
          <w:color w:val="000000" w:themeColor="text1"/>
        </w:rPr>
        <w:t xml:space="preserve">independent journalist with </w:t>
      </w:r>
      <w:r w:rsidR="0092209B">
        <w:rPr>
          <w:rFonts w:ascii="Cambria" w:hAnsi="Cambria" w:cs="Times New Roman"/>
          <w:color w:val="000000" w:themeColor="text1"/>
        </w:rPr>
        <w:t xml:space="preserve">a </w:t>
      </w:r>
      <w:r w:rsidR="00577740">
        <w:rPr>
          <w:rFonts w:ascii="Cambria" w:hAnsi="Cambria" w:cs="Times New Roman"/>
          <w:color w:val="000000" w:themeColor="text1"/>
        </w:rPr>
        <w:t>focus on the Middle East</w:t>
      </w:r>
      <w:r w:rsidRPr="00EA0F8A">
        <w:rPr>
          <w:rFonts w:ascii="Cambria" w:hAnsi="Cambria" w:cs="Times New Roman"/>
          <w:color w:val="000000" w:themeColor="text1"/>
        </w:rPr>
        <w:t xml:space="preserve"> examine the fatal and short-sighted decision by the Syrian opposition to turn to violence despite the success of nonviolent civil resistance movement in gaining public support, government concessions and growing number of defections.   </w:t>
      </w:r>
    </w:p>
    <w:p w14:paraId="28C31B4F" w14:textId="0FA73129" w:rsidR="000A4B44" w:rsidRPr="000A4B44" w:rsidRDefault="00BA421F" w:rsidP="000A4B44">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Part IV looks at the role of outside actors in helping civil resistance to topple authoritarian leaders.  </w:t>
      </w:r>
      <w:r w:rsidRPr="00EA0F8A">
        <w:rPr>
          <w:rFonts w:ascii="Cambria" w:hAnsi="Cambria" w:cs="Times New Roman"/>
          <w:b/>
          <w:color w:val="000000" w:themeColor="text1"/>
        </w:rPr>
        <w:t>Elizabeth A. Wilson</w:t>
      </w:r>
      <w:ins w:id="323" w:author="karl@grindal.org" w:date="2014-10-18T15:47:00Z">
        <w:r w:rsidR="006109EE">
          <w:rPr>
            <w:rFonts w:ascii="Cambria" w:hAnsi="Cambria" w:cs="Times New Roman"/>
            <w:b/>
            <w:color w:val="000000" w:themeColor="text1"/>
          </w:rPr>
          <w:fldChar w:fldCharType="begin"/>
        </w:r>
        <w:r w:rsidR="006109EE">
          <w:instrText xml:space="preserve"> XE "</w:instrText>
        </w:r>
      </w:ins>
      <w:r w:rsidR="006109EE" w:rsidRPr="00694B8F">
        <w:rPr>
          <w:rFonts w:ascii="Cambria" w:hAnsi="Cambria" w:cs="Times New Roman"/>
          <w:b/>
          <w:color w:val="000000" w:themeColor="text1"/>
        </w:rPr>
        <w:instrText>Elizabeth A. Wilson</w:instrText>
      </w:r>
      <w:ins w:id="324" w:author="karl@grindal.org" w:date="2014-10-18T15:47:00Z">
        <w:r w:rsidR="006109EE">
          <w:instrText xml:space="preserve">" </w:instrText>
        </w:r>
        <w:r w:rsidR="006109EE">
          <w:rPr>
            <w:rFonts w:ascii="Cambria" w:hAnsi="Cambria" w:cs="Times New Roman"/>
            <w:b/>
            <w:color w:val="000000" w:themeColor="text1"/>
          </w:rPr>
          <w:fldChar w:fldCharType="end"/>
        </w:r>
      </w:ins>
      <w:r w:rsidR="000A4B44">
        <w:rPr>
          <w:rFonts w:ascii="Cambria" w:hAnsi="Cambria" w:cs="Times New Roman"/>
          <w:b/>
          <w:color w:val="000000" w:themeColor="text1"/>
        </w:rPr>
        <w:t xml:space="preserve">, </w:t>
      </w:r>
      <w:r w:rsidR="000A4B44" w:rsidRPr="000A4B44">
        <w:rPr>
          <w:rFonts w:ascii="Cambria" w:hAnsi="Cambria" w:cs="Times New Roman"/>
          <w:color w:val="000000" w:themeColor="text1"/>
        </w:rPr>
        <w:t>human rights law professor at Seton Hall University</w:t>
      </w:r>
      <w:r w:rsidR="000A4B44">
        <w:rPr>
          <w:rFonts w:ascii="Cambria" w:hAnsi="Cambria" w:cs="Times New Roman"/>
          <w:color w:val="000000" w:themeColor="text1"/>
        </w:rPr>
        <w:t>,</w:t>
      </w:r>
      <w:r w:rsidRPr="00EA0F8A">
        <w:rPr>
          <w:rFonts w:ascii="Cambria" w:hAnsi="Cambria" w:cs="Times New Roman"/>
          <w:color w:val="000000" w:themeColor="text1"/>
        </w:rPr>
        <w:t xml:space="preserve"> examines the international legal basis for outside s</w:t>
      </w:r>
      <w:r w:rsidR="0000584E">
        <w:rPr>
          <w:rFonts w:ascii="Cambria" w:hAnsi="Cambria" w:cs="Times New Roman"/>
          <w:color w:val="000000" w:themeColor="text1"/>
        </w:rPr>
        <w:t>upport to nonviolent movements.</w:t>
      </w:r>
      <w:r w:rsidRPr="00EA0F8A">
        <w:rPr>
          <w:rFonts w:ascii="Cambria" w:hAnsi="Cambria" w:cs="Times New Roman"/>
          <w:color w:val="000000" w:themeColor="text1"/>
        </w:rPr>
        <w:t xml:space="preserve"> </w:t>
      </w:r>
      <w:r w:rsidR="008B6BEF" w:rsidRPr="008B6BEF">
        <w:rPr>
          <w:rFonts w:ascii="Cambria" w:hAnsi="Cambria" w:cs="Times New Roman"/>
          <w:b/>
          <w:color w:val="000000" w:themeColor="text1"/>
        </w:rPr>
        <w:t>Jeremy Kinsman</w:t>
      </w:r>
      <w:ins w:id="325" w:author="karl@grindal.org" w:date="2014-10-18T15:47:00Z">
        <w:r w:rsidR="006109EE">
          <w:rPr>
            <w:rFonts w:ascii="Cambria" w:hAnsi="Cambria" w:cs="Times New Roman"/>
            <w:b/>
            <w:color w:val="000000" w:themeColor="text1"/>
          </w:rPr>
          <w:fldChar w:fldCharType="begin"/>
        </w:r>
        <w:r w:rsidR="006109EE">
          <w:instrText xml:space="preserve"> XE "</w:instrText>
        </w:r>
      </w:ins>
      <w:r w:rsidR="006109EE" w:rsidRPr="00B60E06">
        <w:rPr>
          <w:rFonts w:ascii="Cambria" w:hAnsi="Cambria" w:cs="Times New Roman"/>
          <w:b/>
          <w:color w:val="000000" w:themeColor="text1"/>
        </w:rPr>
        <w:instrText>Jeremy Kinsman</w:instrText>
      </w:r>
      <w:ins w:id="326" w:author="karl@grindal.org" w:date="2014-10-18T15:47:00Z">
        <w:r w:rsidR="006109EE">
          <w:instrText xml:space="preserve">" </w:instrText>
        </w:r>
        <w:r w:rsidR="006109EE">
          <w:rPr>
            <w:rFonts w:ascii="Cambria" w:hAnsi="Cambria" w:cs="Times New Roman"/>
            <w:b/>
            <w:color w:val="000000" w:themeColor="text1"/>
          </w:rPr>
          <w:fldChar w:fldCharType="end"/>
        </w:r>
      </w:ins>
      <w:r w:rsidR="008B6BEF">
        <w:rPr>
          <w:rFonts w:ascii="Cambria" w:hAnsi="Cambria" w:cs="Times New Roman"/>
          <w:color w:val="000000" w:themeColor="text1"/>
        </w:rPr>
        <w:t xml:space="preserve">, former Canadian diplomat and </w:t>
      </w:r>
      <w:r w:rsidR="008B6BEF" w:rsidRPr="008B6BEF">
        <w:rPr>
          <w:rFonts w:ascii="Cambria" w:hAnsi="Cambria" w:cs="Times New Roman"/>
          <w:b/>
          <w:color w:val="000000" w:themeColor="text1"/>
        </w:rPr>
        <w:t>Kurt Bassuener</w:t>
      </w:r>
      <w:ins w:id="327" w:author="karl@grindal.org" w:date="2014-10-18T15:47:00Z">
        <w:r w:rsidR="006109EE">
          <w:rPr>
            <w:rFonts w:ascii="Cambria" w:hAnsi="Cambria" w:cs="Times New Roman"/>
            <w:b/>
            <w:color w:val="000000" w:themeColor="text1"/>
          </w:rPr>
          <w:fldChar w:fldCharType="begin"/>
        </w:r>
        <w:r w:rsidR="006109EE">
          <w:instrText xml:space="preserve"> XE "</w:instrText>
        </w:r>
      </w:ins>
      <w:r w:rsidR="006109EE" w:rsidRPr="00314185">
        <w:rPr>
          <w:rFonts w:ascii="Cambria" w:hAnsi="Cambria" w:cs="Times New Roman"/>
          <w:b/>
          <w:color w:val="000000" w:themeColor="text1"/>
        </w:rPr>
        <w:instrText>Kurt Bassuener</w:instrText>
      </w:r>
      <w:ins w:id="328" w:author="karl@grindal.org" w:date="2014-10-18T15:47:00Z">
        <w:r w:rsidR="006109EE">
          <w:instrText xml:space="preserve">" </w:instrText>
        </w:r>
        <w:r w:rsidR="006109EE">
          <w:rPr>
            <w:rFonts w:ascii="Cambria" w:hAnsi="Cambria" w:cs="Times New Roman"/>
            <w:b/>
            <w:color w:val="000000" w:themeColor="text1"/>
          </w:rPr>
          <w:fldChar w:fldCharType="end"/>
        </w:r>
      </w:ins>
      <w:r w:rsidR="008B6BEF">
        <w:rPr>
          <w:rFonts w:ascii="Cambria" w:hAnsi="Cambria" w:cs="Times New Roman"/>
          <w:color w:val="000000" w:themeColor="text1"/>
        </w:rPr>
        <w:t xml:space="preserve">, independent policy analyst living in Sarajevo </w:t>
      </w:r>
      <w:r w:rsidRPr="00EA0F8A">
        <w:rPr>
          <w:rFonts w:ascii="Cambria" w:hAnsi="Cambria" w:cs="Times New Roman"/>
          <w:color w:val="000000" w:themeColor="text1"/>
        </w:rPr>
        <w:t xml:space="preserve">illustrate critical ways that foreign diplomats have played </w:t>
      </w:r>
      <w:r w:rsidR="001618B0" w:rsidRPr="00EA0F8A">
        <w:rPr>
          <w:rFonts w:ascii="Cambria" w:hAnsi="Cambria" w:cs="Times New Roman"/>
          <w:color w:val="000000" w:themeColor="text1"/>
        </w:rPr>
        <w:t>to create space for civil resistance</w:t>
      </w:r>
      <w:r w:rsidRPr="00EA0F8A">
        <w:rPr>
          <w:rFonts w:ascii="Cambria" w:hAnsi="Cambria" w:cs="Times New Roman"/>
          <w:color w:val="000000" w:themeColor="text1"/>
        </w:rPr>
        <w:t xml:space="preserve">.  </w:t>
      </w:r>
      <w:r w:rsidR="008F2AA6" w:rsidRPr="008F2AA6">
        <w:rPr>
          <w:rFonts w:ascii="Cambria" w:hAnsi="Cambria" w:cs="Times New Roman"/>
          <w:b/>
          <w:color w:val="000000" w:themeColor="text1"/>
        </w:rPr>
        <w:t>George A. Lopez</w:t>
      </w:r>
      <w:ins w:id="329" w:author="karl@grindal.org" w:date="2014-10-18T15:47:00Z">
        <w:r w:rsidR="006109EE">
          <w:rPr>
            <w:rFonts w:ascii="Cambria" w:hAnsi="Cambria" w:cs="Times New Roman"/>
            <w:b/>
            <w:color w:val="000000" w:themeColor="text1"/>
          </w:rPr>
          <w:fldChar w:fldCharType="begin"/>
        </w:r>
        <w:r w:rsidR="006109EE">
          <w:instrText xml:space="preserve"> XE "</w:instrText>
        </w:r>
      </w:ins>
      <w:r w:rsidR="006109EE" w:rsidRPr="00DE639F">
        <w:rPr>
          <w:rFonts w:ascii="Cambria" w:hAnsi="Cambria" w:cs="Times New Roman"/>
          <w:b/>
          <w:color w:val="000000" w:themeColor="text1"/>
        </w:rPr>
        <w:instrText>George A. Lopez</w:instrText>
      </w:r>
      <w:ins w:id="330" w:author="karl@grindal.org" w:date="2014-10-18T15:47:00Z">
        <w:r w:rsidR="006109EE">
          <w:instrText xml:space="preserve">" </w:instrText>
        </w:r>
        <w:r w:rsidR="006109EE">
          <w:rPr>
            <w:rFonts w:ascii="Cambria" w:hAnsi="Cambria" w:cs="Times New Roman"/>
            <w:b/>
            <w:color w:val="000000" w:themeColor="text1"/>
          </w:rPr>
          <w:fldChar w:fldCharType="end"/>
        </w:r>
      </w:ins>
      <w:r w:rsidR="008F2AA6">
        <w:rPr>
          <w:rFonts w:ascii="Cambria" w:hAnsi="Cambria" w:cs="Times New Roman"/>
          <w:color w:val="000000" w:themeColor="text1"/>
        </w:rPr>
        <w:t>, Vice-President of US Institute for Peace</w:t>
      </w:r>
      <w:ins w:id="331" w:author="karl@grindal.org" w:date="2014-10-19T20:04:00Z">
        <w:r w:rsidR="00473552">
          <w:rPr>
            <w:rFonts w:ascii="Cambria" w:hAnsi="Cambria" w:cs="Times New Roman"/>
            <w:color w:val="000000" w:themeColor="text1"/>
          </w:rPr>
          <w:fldChar w:fldCharType="begin"/>
        </w:r>
        <w:r w:rsidR="00473552">
          <w:instrText xml:space="preserve"> XE "</w:instrText>
        </w:r>
      </w:ins>
      <w:r w:rsidR="00473552" w:rsidRPr="007D4C21">
        <w:rPr>
          <w:rFonts w:ascii="Cambria" w:hAnsi="Cambria" w:cs="Times New Roman"/>
          <w:color w:val="000000" w:themeColor="text1"/>
        </w:rPr>
        <w:instrText>US Institute for Peace</w:instrText>
      </w:r>
      <w:ins w:id="332" w:author="karl@grindal.org" w:date="2014-10-19T20:04:00Z">
        <w:r w:rsidR="00473552">
          <w:instrText xml:space="preserve">" </w:instrText>
        </w:r>
        <w:r w:rsidR="00473552">
          <w:rPr>
            <w:rFonts w:ascii="Cambria" w:hAnsi="Cambria" w:cs="Times New Roman"/>
            <w:color w:val="000000" w:themeColor="text1"/>
          </w:rPr>
          <w:fldChar w:fldCharType="end"/>
        </w:r>
      </w:ins>
      <w:r w:rsidR="008F2AA6">
        <w:rPr>
          <w:rFonts w:ascii="Cambria" w:hAnsi="Cambria" w:cs="Times New Roman"/>
          <w:color w:val="000000" w:themeColor="text1"/>
        </w:rPr>
        <w:t xml:space="preserve"> makes the argument that “</w:t>
      </w:r>
      <w:r w:rsidR="008F2AA6" w:rsidRPr="008F2AA6">
        <w:rPr>
          <w:rFonts w:ascii="Cambria" w:hAnsi="Cambria" w:cs="Times New Roman"/>
          <w:color w:val="000000" w:themeColor="text1"/>
        </w:rPr>
        <w:t>smart sanctions</w:t>
      </w:r>
      <w:r w:rsidR="008F2AA6">
        <w:rPr>
          <w:rFonts w:ascii="Cambria" w:hAnsi="Cambria" w:cs="Times New Roman"/>
          <w:color w:val="000000" w:themeColor="text1"/>
        </w:rPr>
        <w:t>”</w:t>
      </w:r>
      <w:r w:rsidR="008F2AA6" w:rsidRPr="008F2AA6">
        <w:rPr>
          <w:rFonts w:ascii="Cambria" w:hAnsi="Cambria" w:cs="Times New Roman"/>
          <w:color w:val="000000" w:themeColor="text1"/>
        </w:rPr>
        <w:t xml:space="preserve"> provides an array of coercive measures to the international community that have proven somewhat effective in particular cases of massive rights abuses and on-going atrocities.  </w:t>
      </w:r>
      <w:r w:rsidR="000A4B44" w:rsidRPr="000A4B44">
        <w:rPr>
          <w:rFonts w:ascii="Cambria" w:hAnsi="Cambria" w:cs="Times New Roman"/>
          <w:b/>
          <w:color w:val="000000" w:themeColor="text1"/>
        </w:rPr>
        <w:t xml:space="preserve">Maria J. </w:t>
      </w:r>
      <w:r w:rsidR="00577740">
        <w:rPr>
          <w:rFonts w:ascii="Cambria" w:hAnsi="Cambria" w:cs="Times New Roman"/>
          <w:b/>
          <w:color w:val="000000" w:themeColor="text1"/>
        </w:rPr>
        <w:t xml:space="preserve"> </w:t>
      </w:r>
      <w:r w:rsidR="000A4B44" w:rsidRPr="000A4B44">
        <w:rPr>
          <w:rFonts w:ascii="Cambria" w:hAnsi="Cambria" w:cs="Times New Roman"/>
          <w:b/>
          <w:color w:val="000000" w:themeColor="text1"/>
        </w:rPr>
        <w:t>Stephan</w:t>
      </w:r>
      <w:ins w:id="333" w:author="karl@grindal.org" w:date="2014-10-18T15:47:00Z">
        <w:r w:rsidR="006109EE">
          <w:rPr>
            <w:rFonts w:ascii="Cambria" w:hAnsi="Cambria" w:cs="Times New Roman"/>
            <w:b/>
            <w:color w:val="000000" w:themeColor="text1"/>
          </w:rPr>
          <w:fldChar w:fldCharType="begin"/>
        </w:r>
        <w:r w:rsidR="006109EE">
          <w:instrText xml:space="preserve"> XE "</w:instrText>
        </w:r>
      </w:ins>
      <w:r w:rsidR="006109EE" w:rsidRPr="005B2386">
        <w:rPr>
          <w:rFonts w:ascii="Cambria" w:hAnsi="Cambria" w:cs="Times New Roman"/>
          <w:b/>
          <w:color w:val="000000" w:themeColor="text1"/>
        </w:rPr>
        <w:instrText>Maria J.  Stephan</w:instrText>
      </w:r>
      <w:ins w:id="334" w:author="karl@grindal.org" w:date="2014-10-18T15:47:00Z">
        <w:r w:rsidR="006109EE">
          <w:instrText xml:space="preserve">" </w:instrText>
        </w:r>
        <w:r w:rsidR="006109EE">
          <w:rPr>
            <w:rFonts w:ascii="Cambria" w:hAnsi="Cambria" w:cs="Times New Roman"/>
            <w:b/>
            <w:color w:val="000000" w:themeColor="text1"/>
          </w:rPr>
          <w:fldChar w:fldCharType="end"/>
        </w:r>
      </w:ins>
      <w:r w:rsidR="000A4B44">
        <w:rPr>
          <w:rFonts w:ascii="Cambria" w:hAnsi="Cambria" w:cs="Times New Roman"/>
          <w:color w:val="000000" w:themeColor="text1"/>
        </w:rPr>
        <w:t>, Senior Policy Fellow at US Institute of Peace, concludes by providing a c</w:t>
      </w:r>
      <w:r w:rsidR="000A4B44" w:rsidRPr="000A4B44">
        <w:rPr>
          <w:rFonts w:ascii="Cambria" w:hAnsi="Cambria" w:cs="Times New Roman"/>
          <w:color w:val="000000" w:themeColor="text1"/>
        </w:rPr>
        <w:t xml:space="preserve">hecklist for </w:t>
      </w:r>
      <w:r w:rsidR="000A4B44">
        <w:rPr>
          <w:rFonts w:ascii="Cambria" w:hAnsi="Cambria" w:cs="Times New Roman"/>
          <w:color w:val="000000" w:themeColor="text1"/>
        </w:rPr>
        <w:t>e</w:t>
      </w:r>
      <w:r w:rsidR="000A4B44" w:rsidRPr="000A4B44">
        <w:rPr>
          <w:rFonts w:ascii="Cambria" w:hAnsi="Cambria" w:cs="Times New Roman"/>
          <w:color w:val="000000" w:themeColor="text1"/>
        </w:rPr>
        <w:t xml:space="preserve">xternal </w:t>
      </w:r>
      <w:r w:rsidR="000A4B44">
        <w:rPr>
          <w:rFonts w:ascii="Cambria" w:hAnsi="Cambria" w:cs="Times New Roman"/>
          <w:color w:val="000000" w:themeColor="text1"/>
        </w:rPr>
        <w:t>a</w:t>
      </w:r>
      <w:r w:rsidR="000A4B44" w:rsidRPr="000A4B44">
        <w:rPr>
          <w:rFonts w:ascii="Cambria" w:hAnsi="Cambria" w:cs="Times New Roman"/>
          <w:color w:val="000000" w:themeColor="text1"/>
        </w:rPr>
        <w:t xml:space="preserve">ssistance to </w:t>
      </w:r>
      <w:r w:rsidR="000A4B44">
        <w:rPr>
          <w:rFonts w:ascii="Cambria" w:hAnsi="Cambria" w:cs="Times New Roman"/>
          <w:color w:val="000000" w:themeColor="text1"/>
        </w:rPr>
        <w:t>n</w:t>
      </w:r>
      <w:r w:rsidR="000A4B44" w:rsidRPr="000A4B44">
        <w:rPr>
          <w:rFonts w:ascii="Cambria" w:hAnsi="Cambria" w:cs="Times New Roman"/>
          <w:color w:val="000000" w:themeColor="text1"/>
        </w:rPr>
        <w:t xml:space="preserve">onviolent </w:t>
      </w:r>
      <w:r w:rsidR="000A4B44">
        <w:rPr>
          <w:rFonts w:ascii="Cambria" w:hAnsi="Cambria" w:cs="Times New Roman"/>
          <w:color w:val="000000" w:themeColor="text1"/>
        </w:rPr>
        <w:t>m</w:t>
      </w:r>
      <w:r w:rsidR="000A4B44" w:rsidRPr="000A4B44">
        <w:rPr>
          <w:rFonts w:ascii="Cambria" w:hAnsi="Cambria" w:cs="Times New Roman"/>
          <w:color w:val="000000" w:themeColor="text1"/>
        </w:rPr>
        <w:t>ovements</w:t>
      </w:r>
      <w:r w:rsidR="000A4B44">
        <w:rPr>
          <w:rFonts w:ascii="Cambria" w:hAnsi="Cambria" w:cs="Times New Roman"/>
          <w:color w:val="000000" w:themeColor="text1"/>
        </w:rPr>
        <w:t xml:space="preserve">.  </w:t>
      </w:r>
    </w:p>
    <w:p w14:paraId="5FFB7978" w14:textId="77777777" w:rsidR="000A4B44" w:rsidRPr="000A4B44" w:rsidRDefault="000A4B44" w:rsidP="000A4B44">
      <w:pPr>
        <w:spacing w:before="100" w:beforeAutospacing="1" w:after="100" w:afterAutospacing="1" w:line="360" w:lineRule="auto"/>
        <w:jc w:val="both"/>
        <w:rPr>
          <w:rFonts w:ascii="Cambria" w:hAnsi="Cambria" w:cs="Times New Roman"/>
          <w:color w:val="000000" w:themeColor="text1"/>
        </w:rPr>
      </w:pPr>
    </w:p>
    <w:p w14:paraId="4D6FCD48" w14:textId="77777777" w:rsidR="000A4B44" w:rsidRPr="000A4B44" w:rsidRDefault="000A4B44" w:rsidP="000A4B44">
      <w:pPr>
        <w:spacing w:before="100" w:beforeAutospacing="1" w:after="100" w:afterAutospacing="1" w:line="360" w:lineRule="auto"/>
        <w:jc w:val="both"/>
        <w:rPr>
          <w:rFonts w:ascii="Cambria" w:hAnsi="Cambria" w:cs="Times New Roman"/>
          <w:color w:val="000000" w:themeColor="text1"/>
        </w:rPr>
      </w:pPr>
    </w:p>
    <w:p w14:paraId="2BD7EBE9"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highlight w:val="yellow"/>
        </w:rPr>
      </w:pPr>
      <w:r w:rsidRPr="00EA0F8A">
        <w:rPr>
          <w:rFonts w:ascii="Cambria" w:hAnsi="Cambria" w:cs="Times New Roman"/>
          <w:color w:val="000000" w:themeColor="text1"/>
          <w:highlight w:val="yellow"/>
        </w:rPr>
        <w:lastRenderedPageBreak/>
        <w:br w:type="page"/>
      </w:r>
    </w:p>
    <w:p w14:paraId="15820A63" w14:textId="2A9CDD6C" w:rsidR="00D14BB8" w:rsidRDefault="00D14BB8">
      <w:pPr>
        <w:rPr>
          <w:rFonts w:ascii="Cambria" w:hAnsi="Cambria" w:cs="Times New Roman"/>
          <w:color w:val="000000" w:themeColor="text1"/>
        </w:rPr>
      </w:pPr>
      <w:r>
        <w:rPr>
          <w:rFonts w:ascii="Cambria" w:hAnsi="Cambria" w:cs="Times New Roman"/>
          <w:color w:val="000000" w:themeColor="text1"/>
        </w:rPr>
        <w:lastRenderedPageBreak/>
        <w:br w:type="page"/>
      </w:r>
    </w:p>
    <w:p w14:paraId="5EE731DA"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rPr>
      </w:pPr>
    </w:p>
    <w:p w14:paraId="38D5290B" w14:textId="77777777" w:rsidR="00BA421F" w:rsidRPr="00EA0F8A" w:rsidRDefault="00BA421F" w:rsidP="00FC030C">
      <w:pPr>
        <w:pStyle w:val="Heading1"/>
        <w:rPr>
          <w:rFonts w:ascii="Cambria" w:hAnsi="Cambria"/>
          <w:color w:val="000000" w:themeColor="text1"/>
        </w:rPr>
      </w:pPr>
    </w:p>
    <w:p w14:paraId="2BC7D919" w14:textId="0D4AFE47" w:rsidR="00484B3E" w:rsidRPr="00FC030C" w:rsidRDefault="00BA421F" w:rsidP="00FC030C">
      <w:pPr>
        <w:pStyle w:val="Heading1"/>
        <w:jc w:val="center"/>
        <w:rPr>
          <w:rFonts w:ascii="Cambria" w:hAnsi="Cambria"/>
          <w:b w:val="0"/>
          <w:color w:val="000000" w:themeColor="text1"/>
          <w:sz w:val="52"/>
          <w:szCs w:val="52"/>
        </w:rPr>
      </w:pPr>
      <w:bookmarkStart w:id="335" w:name="_Toc401567760"/>
      <w:r w:rsidRPr="00FC030C">
        <w:rPr>
          <w:rFonts w:ascii="Cambria" w:hAnsi="Cambria"/>
          <w:b w:val="0"/>
          <w:color w:val="000000" w:themeColor="text1"/>
          <w:sz w:val="52"/>
          <w:szCs w:val="52"/>
        </w:rPr>
        <w:t>Part One</w:t>
      </w:r>
      <w:r w:rsidR="00FC030C" w:rsidRPr="00FC030C">
        <w:rPr>
          <w:rFonts w:ascii="Cambria" w:hAnsi="Cambria"/>
          <w:b w:val="0"/>
          <w:color w:val="000000" w:themeColor="text1"/>
          <w:sz w:val="52"/>
          <w:szCs w:val="52"/>
        </w:rPr>
        <w:t xml:space="preserve"> – </w:t>
      </w:r>
      <w:r w:rsidR="00484B3E" w:rsidRPr="00FC030C">
        <w:rPr>
          <w:rFonts w:ascii="Cambria" w:hAnsi="Cambria"/>
          <w:b w:val="0"/>
          <w:color w:val="000000" w:themeColor="text1"/>
          <w:sz w:val="52"/>
          <w:szCs w:val="52"/>
        </w:rPr>
        <w:t>Democracy’s Prospects</w:t>
      </w:r>
      <w:bookmarkEnd w:id="335"/>
    </w:p>
    <w:p w14:paraId="2CE05652"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 </w:t>
      </w:r>
    </w:p>
    <w:p w14:paraId="355C5125"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br w:type="page"/>
      </w:r>
    </w:p>
    <w:p w14:paraId="31A1CB9D" w14:textId="77777777" w:rsidR="00BA421F" w:rsidRPr="00EA0F8A" w:rsidRDefault="00BA421F" w:rsidP="00EA0F8A">
      <w:pPr>
        <w:spacing w:before="100" w:beforeAutospacing="1" w:after="100" w:afterAutospacing="1" w:line="360" w:lineRule="auto"/>
        <w:ind w:left="360"/>
        <w:jc w:val="both"/>
        <w:rPr>
          <w:rFonts w:ascii="Cambria" w:hAnsi="Cambria" w:cs="Times New Roman"/>
          <w:b/>
          <w:color w:val="000000" w:themeColor="text1"/>
        </w:rPr>
      </w:pPr>
    </w:p>
    <w:p w14:paraId="45AD928A" w14:textId="43B49FF2" w:rsidR="00D14BB8" w:rsidRDefault="00D14BB8">
      <w:pPr>
        <w:rPr>
          <w:rFonts w:ascii="Cambria" w:eastAsia="Times New Roman" w:hAnsi="Cambria" w:cs="Times New Roman"/>
          <w:b/>
          <w:color w:val="000000" w:themeColor="text1"/>
          <w:sz w:val="32"/>
          <w:szCs w:val="24"/>
        </w:rPr>
      </w:pPr>
      <w:r>
        <w:rPr>
          <w:rFonts w:ascii="Cambria" w:hAnsi="Cambria"/>
          <w:b/>
          <w:color w:val="000000" w:themeColor="text1"/>
          <w:sz w:val="32"/>
        </w:rPr>
        <w:br w:type="page"/>
      </w:r>
    </w:p>
    <w:p w14:paraId="0368D4C5" w14:textId="77777777" w:rsidR="00FC030C" w:rsidRDefault="00FC030C" w:rsidP="00EA0F8A">
      <w:pPr>
        <w:pStyle w:val="Title"/>
        <w:spacing w:before="100" w:beforeAutospacing="1" w:after="100" w:afterAutospacing="1"/>
        <w:rPr>
          <w:rFonts w:ascii="Cambria" w:hAnsi="Cambria"/>
          <w:b/>
          <w:color w:val="000000" w:themeColor="text1"/>
          <w:sz w:val="32"/>
        </w:rPr>
        <w:sectPr w:rsidR="00FC030C">
          <w:footerReference w:type="default" r:id="rId9"/>
          <w:footnotePr>
            <w:numRestart w:val="eachSect"/>
          </w:footnotePr>
          <w:pgSz w:w="12240" w:h="15840"/>
          <w:pgMar w:top="1440" w:right="1440" w:bottom="1440" w:left="1440" w:header="720" w:footer="720" w:gutter="0"/>
          <w:cols w:space="720"/>
          <w:docGrid w:linePitch="360"/>
        </w:sectPr>
      </w:pPr>
    </w:p>
    <w:p w14:paraId="270D1157" w14:textId="312DD0BC" w:rsidR="00211422" w:rsidRPr="00EA0F8A" w:rsidRDefault="00211422" w:rsidP="00EA0F8A">
      <w:pPr>
        <w:pStyle w:val="Title"/>
        <w:spacing w:before="100" w:beforeAutospacing="1" w:after="100" w:afterAutospacing="1"/>
        <w:rPr>
          <w:rFonts w:ascii="Cambria" w:hAnsi="Cambria"/>
          <w:b/>
          <w:color w:val="000000" w:themeColor="text1"/>
          <w:sz w:val="32"/>
        </w:rPr>
        <w:sectPr w:rsidR="00211422" w:rsidRPr="00EA0F8A" w:rsidSect="00FC030C">
          <w:footnotePr>
            <w:numRestart w:val="eachSect"/>
          </w:footnotePr>
          <w:type w:val="continuous"/>
          <w:pgSz w:w="12240" w:h="15840"/>
          <w:pgMar w:top="1440" w:right="1440" w:bottom="1440" w:left="1440" w:header="720" w:footer="720" w:gutter="0"/>
          <w:cols w:space="720"/>
          <w:docGrid w:linePitch="360"/>
        </w:sectPr>
      </w:pPr>
    </w:p>
    <w:p w14:paraId="3B5EFF23" w14:textId="77777777" w:rsidR="00BA421F" w:rsidRPr="00EA0F8A" w:rsidRDefault="00BA421F" w:rsidP="00FC030C">
      <w:pPr>
        <w:pStyle w:val="Title"/>
        <w:spacing w:before="100" w:beforeAutospacing="1" w:after="100" w:afterAutospacing="1"/>
        <w:outlineLvl w:val="1"/>
        <w:rPr>
          <w:rFonts w:ascii="Cambria" w:hAnsi="Cambria"/>
          <w:b/>
          <w:color w:val="000000" w:themeColor="text1"/>
          <w:sz w:val="32"/>
        </w:rPr>
      </w:pPr>
      <w:bookmarkStart w:id="336" w:name="_Toc401567761"/>
      <w:r w:rsidRPr="00EA0F8A">
        <w:rPr>
          <w:rFonts w:ascii="Cambria" w:hAnsi="Cambria"/>
          <w:b/>
          <w:color w:val="000000" w:themeColor="text1"/>
          <w:sz w:val="32"/>
        </w:rPr>
        <w:lastRenderedPageBreak/>
        <w:t>The Long View on Authoritarian’s Second Wind</w:t>
      </w:r>
      <w:bookmarkEnd w:id="336"/>
    </w:p>
    <w:p w14:paraId="466EB4F6" w14:textId="77777777" w:rsidR="00137A37" w:rsidRPr="00EA0F8A" w:rsidRDefault="00137A37" w:rsidP="00EA0F8A">
      <w:pPr>
        <w:spacing w:before="100" w:beforeAutospacing="1" w:after="100" w:afterAutospacing="1" w:line="240" w:lineRule="auto"/>
        <w:jc w:val="both"/>
        <w:rPr>
          <w:rFonts w:ascii="Cambria" w:hAnsi="Cambria" w:cs="Times New Roman"/>
          <w:color w:val="000000" w:themeColor="text1"/>
        </w:rPr>
      </w:pPr>
    </w:p>
    <w:p w14:paraId="202113A4" w14:textId="77777777" w:rsidR="00BA421F" w:rsidRPr="00BF6C23" w:rsidRDefault="00BA421F" w:rsidP="00BF6C23">
      <w:pPr>
        <w:pStyle w:val="NoSpacing"/>
        <w:spacing w:line="360" w:lineRule="auto"/>
        <w:rPr>
          <w:rFonts w:ascii="Cambria" w:hAnsi="Cambria"/>
        </w:rPr>
      </w:pPr>
      <w:r w:rsidRPr="00BF6C23">
        <w:rPr>
          <w:rFonts w:ascii="Cambria" w:hAnsi="Cambria"/>
        </w:rPr>
        <w:t>Mathew Burrows</w:t>
      </w:r>
    </w:p>
    <w:p w14:paraId="2FFB3EFD" w14:textId="77777777" w:rsidR="00BA421F" w:rsidRPr="00BF6C23" w:rsidRDefault="00BA421F" w:rsidP="00BF6C23">
      <w:pPr>
        <w:pStyle w:val="NoSpacing"/>
        <w:spacing w:line="360" w:lineRule="auto"/>
        <w:rPr>
          <w:rFonts w:ascii="Cambria" w:hAnsi="Cambria"/>
        </w:rPr>
      </w:pPr>
      <w:r w:rsidRPr="00BF6C23">
        <w:rPr>
          <w:rFonts w:ascii="Cambria" w:hAnsi="Cambria"/>
        </w:rPr>
        <w:t>Director, Strategic Foresight Initiative</w:t>
      </w:r>
    </w:p>
    <w:p w14:paraId="54AC4387" w14:textId="28F8F692" w:rsidR="00BA421F" w:rsidRPr="00BF6C23" w:rsidRDefault="00211422" w:rsidP="00BF6C23">
      <w:pPr>
        <w:pStyle w:val="NoSpacing"/>
        <w:spacing w:line="360" w:lineRule="auto"/>
        <w:rPr>
          <w:rFonts w:ascii="Cambria" w:hAnsi="Cambria"/>
        </w:rPr>
      </w:pPr>
      <w:r w:rsidRPr="00BF6C23">
        <w:rPr>
          <w:rFonts w:ascii="Cambria" w:hAnsi="Cambria"/>
        </w:rPr>
        <w:t>Atlantic Council</w:t>
      </w:r>
      <w:ins w:id="337" w:author="karl@grindal.org" w:date="2014-10-19T20:04:00Z">
        <w:r w:rsidR="00473552">
          <w:rPr>
            <w:rFonts w:ascii="Cambria" w:hAnsi="Cambria"/>
          </w:rPr>
          <w:fldChar w:fldCharType="begin"/>
        </w:r>
        <w:r w:rsidR="00473552">
          <w:instrText xml:space="preserve"> XE "</w:instrText>
        </w:r>
      </w:ins>
      <w:r w:rsidR="00473552" w:rsidRPr="00D82790">
        <w:rPr>
          <w:rFonts w:ascii="Cambria" w:hAnsi="Cambria" w:cs="Times New Roman"/>
          <w:color w:val="000000" w:themeColor="text1"/>
        </w:rPr>
        <w:instrText>Atlantic Council</w:instrText>
      </w:r>
      <w:ins w:id="338" w:author="karl@grindal.org" w:date="2014-10-19T20:04:00Z">
        <w:r w:rsidR="00473552">
          <w:instrText xml:space="preserve">" </w:instrText>
        </w:r>
        <w:r w:rsidR="00473552">
          <w:rPr>
            <w:rFonts w:ascii="Cambria" w:hAnsi="Cambria"/>
          </w:rPr>
          <w:fldChar w:fldCharType="end"/>
        </w:r>
      </w:ins>
    </w:p>
    <w:p w14:paraId="6FA78727" w14:textId="77777777" w:rsidR="00211422" w:rsidRPr="00EA0F8A" w:rsidRDefault="00211422" w:rsidP="00EA0F8A">
      <w:pPr>
        <w:spacing w:before="100" w:beforeAutospacing="1" w:after="100" w:afterAutospacing="1" w:line="240" w:lineRule="auto"/>
        <w:jc w:val="both"/>
        <w:rPr>
          <w:rFonts w:ascii="Cambria" w:hAnsi="Cambria" w:cs="Times New Roman"/>
          <w:color w:val="000000" w:themeColor="text1"/>
        </w:rPr>
      </w:pPr>
    </w:p>
    <w:p w14:paraId="08F8DFB4" w14:textId="17C7BFCC" w:rsidR="00137A37" w:rsidRPr="00EA0F8A" w:rsidRDefault="00BA421F" w:rsidP="00554302">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rPr>
        <w:t xml:space="preserve">Taking the long view, democracy has done pretty </w:t>
      </w:r>
      <w:r w:rsidR="0003035B">
        <w:rPr>
          <w:rFonts w:ascii="Cambria" w:hAnsi="Cambria" w:cs="Times New Roman"/>
          <w:color w:val="000000" w:themeColor="text1"/>
        </w:rPr>
        <w:t>well</w:t>
      </w:r>
      <w:r w:rsidRPr="00EA0F8A">
        <w:rPr>
          <w:rFonts w:ascii="Cambria" w:hAnsi="Cambria" w:cs="Times New Roman"/>
          <w:color w:val="000000" w:themeColor="text1"/>
        </w:rPr>
        <w:t xml:space="preserve"> over the past couple decades.   According to Freedom House’s</w:t>
      </w:r>
      <w:ins w:id="339" w:author="karl@grindal.org" w:date="2014-10-18T15:48:00Z">
        <w:r w:rsidR="006109EE">
          <w:rPr>
            <w:rFonts w:ascii="Cambria" w:hAnsi="Cambria" w:cs="Times New Roman"/>
            <w:color w:val="000000" w:themeColor="text1"/>
          </w:rPr>
          <w:fldChar w:fldCharType="begin"/>
        </w:r>
        <w:r w:rsidR="006109EE">
          <w:instrText xml:space="preserve"> XE "</w:instrText>
        </w:r>
      </w:ins>
      <w:r w:rsidR="006109EE" w:rsidRPr="00B4546E">
        <w:rPr>
          <w:rFonts w:ascii="Cambria" w:hAnsi="Cambria" w:cs="Times New Roman"/>
          <w:color w:val="000000" w:themeColor="text1"/>
        </w:rPr>
        <w:instrText>Freedom House</w:instrText>
      </w:r>
      <w:ins w:id="340" w:author="karl@grindal.org" w:date="2014-10-18T15:48:00Z">
        <w:r w:rsidR="006109EE">
          <w:instrText xml:space="preserve">" </w:instrText>
        </w:r>
        <w:r w:rsidR="006109EE">
          <w:rPr>
            <w:rFonts w:ascii="Cambria" w:hAnsi="Cambria" w:cs="Times New Roman"/>
            <w:color w:val="000000" w:themeColor="text1"/>
          </w:rPr>
          <w:fldChar w:fldCharType="end"/>
        </w:r>
      </w:ins>
      <w:r w:rsidRPr="00EA0F8A">
        <w:rPr>
          <w:rFonts w:ascii="Cambria" w:hAnsi="Cambria" w:cs="Times New Roman"/>
          <w:color w:val="000000" w:themeColor="text1"/>
        </w:rPr>
        <w:t xml:space="preserve"> 2014 report, “t</w:t>
      </w:r>
      <w:r w:rsidRPr="00EA0F8A">
        <w:rPr>
          <w:rFonts w:ascii="Cambria" w:hAnsi="Cambria" w:cs="Times New Roman"/>
          <w:color w:val="000000" w:themeColor="text1"/>
          <w:lang w:val="en"/>
        </w:rPr>
        <w:t xml:space="preserve">he state of freedom reached its nadir in 1975, when 40 countries, just 25 percent of the world’s independent states, were ranked as Free, compared with 65 countries, or 41 percent, ranked as Not Free.” </w:t>
      </w:r>
      <w:r w:rsidR="002A03B2" w:rsidRPr="00EA0F8A">
        <w:rPr>
          <w:rFonts w:ascii="Cambria" w:hAnsi="Cambria" w:cs="Times New Roman"/>
          <w:color w:val="000000" w:themeColor="text1"/>
          <w:lang w:val="en"/>
        </w:rPr>
        <w:t>In 1975, d</w:t>
      </w:r>
      <w:r w:rsidRPr="00EA0F8A">
        <w:rPr>
          <w:rFonts w:ascii="Cambria" w:hAnsi="Cambria" w:cs="Times New Roman"/>
          <w:color w:val="000000" w:themeColor="text1"/>
          <w:lang w:val="en"/>
        </w:rPr>
        <w:t xml:space="preserve">emocracy was largely limited to Western Europe and North America and with Communism seemingly entrenched, there </w:t>
      </w:r>
      <w:r w:rsidR="00211422" w:rsidRPr="00EA0F8A">
        <w:rPr>
          <w:rFonts w:ascii="Cambria" w:hAnsi="Cambria" w:cs="Times New Roman"/>
          <w:color w:val="000000" w:themeColor="text1"/>
          <w:lang w:val="en"/>
        </w:rPr>
        <w:t>was little cause for optimism.</w:t>
      </w:r>
    </w:p>
    <w:p w14:paraId="4EAAABAB" w14:textId="1126FDED" w:rsidR="00137A37"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However, the next couple decades were to see democratization in in South Korea, Taiwan, and other Asian states; the fall of military dictatorships in Africa and Latin America and then the end of communism in Eastern Europe and the break</w:t>
      </w:r>
      <w:r w:rsidR="00211422" w:rsidRPr="00EA0F8A">
        <w:rPr>
          <w:rFonts w:ascii="Cambria" w:hAnsi="Cambria" w:cs="Times New Roman"/>
          <w:color w:val="000000" w:themeColor="text1"/>
          <w:lang w:val="en"/>
        </w:rPr>
        <w:t>up of the Soviet</w:t>
      </w:r>
      <w:ins w:id="341" w:author="karl@grindal.org" w:date="2014-10-19T19:13:00Z">
        <w:r w:rsidR="001D601C">
          <w:rPr>
            <w:rFonts w:ascii="Cambria" w:hAnsi="Cambria" w:cs="Times New Roman"/>
            <w:color w:val="000000" w:themeColor="text1"/>
            <w:lang w:val="en"/>
          </w:rPr>
          <w:fldChar w:fldCharType="begin"/>
        </w:r>
        <w:r w:rsidR="001D601C">
          <w:instrText xml:space="preserve"> XE "</w:instrText>
        </w:r>
      </w:ins>
      <w:r w:rsidR="001D601C" w:rsidRPr="00EF73BB">
        <w:rPr>
          <w:rFonts w:ascii="Cambria" w:hAnsi="Cambria" w:cs="Times New Roman"/>
          <w:color w:val="000000" w:themeColor="text1"/>
        </w:rPr>
        <w:instrText>Soviet</w:instrText>
      </w:r>
      <w:ins w:id="342" w:author="karl@grindal.org" w:date="2014-10-19T19:13:00Z">
        <w:r w:rsidR="001D601C">
          <w:instrText xml:space="preserve">" </w:instrText>
        </w:r>
        <w:r w:rsidR="001D601C">
          <w:rPr>
            <w:rFonts w:ascii="Cambria" w:hAnsi="Cambria" w:cs="Times New Roman"/>
            <w:color w:val="000000" w:themeColor="text1"/>
            <w:lang w:val="en"/>
          </w:rPr>
          <w:fldChar w:fldCharType="end"/>
        </w:r>
      </w:ins>
      <w:r w:rsidR="00211422" w:rsidRPr="00EA0F8A">
        <w:rPr>
          <w:rFonts w:ascii="Cambria" w:hAnsi="Cambria" w:cs="Times New Roman"/>
          <w:color w:val="000000" w:themeColor="text1"/>
          <w:lang w:val="en"/>
        </w:rPr>
        <w:t xml:space="preserve"> Union</w:t>
      </w:r>
      <w:ins w:id="343" w:author="karl@grindal.org" w:date="2014-10-18T15:51:00Z">
        <w:r w:rsidR="007602D7">
          <w:rPr>
            <w:rFonts w:ascii="Cambria" w:hAnsi="Cambria" w:cs="Times New Roman"/>
            <w:color w:val="000000" w:themeColor="text1"/>
            <w:lang w:val="en"/>
          </w:rPr>
          <w:fldChar w:fldCharType="begin"/>
        </w:r>
        <w:r w:rsidR="007602D7">
          <w:instrText xml:space="preserve"> XE "</w:instrText>
        </w:r>
      </w:ins>
      <w:r w:rsidR="007602D7" w:rsidRPr="004F406C">
        <w:rPr>
          <w:rFonts w:ascii="Cambria" w:eastAsia="Calibri" w:hAnsi="Cambria" w:cs="Times New Roman"/>
          <w:color w:val="000000" w:themeColor="text1"/>
        </w:rPr>
        <w:instrText>Soviet Union</w:instrText>
      </w:r>
      <w:ins w:id="344" w:author="karl@grindal.org" w:date="2014-10-18T15:51:00Z">
        <w:r w:rsidR="007602D7">
          <w:instrText xml:space="preserve">" </w:instrText>
        </w:r>
        <w:r w:rsidR="007602D7">
          <w:rPr>
            <w:rFonts w:ascii="Cambria" w:hAnsi="Cambria" w:cs="Times New Roman"/>
            <w:color w:val="000000" w:themeColor="text1"/>
            <w:lang w:val="en"/>
          </w:rPr>
          <w:fldChar w:fldCharType="end"/>
        </w:r>
      </w:ins>
      <w:r w:rsidR="00211422" w:rsidRPr="00EA0F8A">
        <w:rPr>
          <w:rFonts w:ascii="Cambria" w:hAnsi="Cambria" w:cs="Times New Roman"/>
          <w:color w:val="000000" w:themeColor="text1"/>
          <w:lang w:val="en"/>
        </w:rPr>
        <w:t xml:space="preserve"> itself.</w:t>
      </w:r>
      <w:r w:rsidRPr="00EA0F8A">
        <w:rPr>
          <w:rFonts w:ascii="Cambria" w:hAnsi="Cambria" w:cs="Times New Roman"/>
          <w:color w:val="000000" w:themeColor="text1"/>
          <w:lang w:val="en"/>
        </w:rPr>
        <w:br/>
        <w:t xml:space="preserve">By 2000, “the number of countries designated as Free had surged to 86, or 45 percent of the total, while the number of Not Free states had declined to 48, or 25 percent.” Few of the countries that moved toward democracy in 1980-2000 sank back into authoritarian rule. Europe’s post-communist countries have maintained a high standard of rights and liberties, in part due to the EU’s imposition of </w:t>
      </w:r>
      <w:r w:rsidR="0003035B">
        <w:rPr>
          <w:rFonts w:ascii="Cambria" w:hAnsi="Cambria" w:cs="Times New Roman"/>
          <w:color w:val="000000" w:themeColor="text1"/>
          <w:lang w:val="en"/>
        </w:rPr>
        <w:t xml:space="preserve">a </w:t>
      </w:r>
      <w:r w:rsidRPr="00EA0F8A">
        <w:rPr>
          <w:rFonts w:ascii="Cambria" w:hAnsi="Cambria" w:cs="Times New Roman"/>
          <w:color w:val="000000" w:themeColor="text1"/>
          <w:lang w:val="en"/>
        </w:rPr>
        <w:t>democracy criteria for new member states. There have been problems in Latin America—most prominently in Venezuela—but on balance the region has experienced the longest period of stable democracy in its history.  In the early part of the twenty-first century, the Middle East remained the only major part of the world that had been relatively untouched</w:t>
      </w:r>
      <w:r w:rsidR="002A03B2" w:rsidRPr="00EA0F8A">
        <w:rPr>
          <w:rFonts w:ascii="Cambria" w:hAnsi="Cambria" w:cs="Times New Roman"/>
          <w:color w:val="000000" w:themeColor="text1"/>
          <w:lang w:val="en"/>
        </w:rPr>
        <w:t xml:space="preserve"> by democracy</w:t>
      </w:r>
      <w:r w:rsidR="00211422" w:rsidRPr="00EA0F8A">
        <w:rPr>
          <w:rFonts w:ascii="Cambria" w:hAnsi="Cambria" w:cs="Times New Roman"/>
          <w:color w:val="000000" w:themeColor="text1"/>
          <w:lang w:val="en"/>
        </w:rPr>
        <w:t>.</w:t>
      </w:r>
      <w:r w:rsidRPr="00EA0F8A">
        <w:rPr>
          <w:rFonts w:ascii="Cambria" w:hAnsi="Cambria" w:cs="Times New Roman"/>
          <w:color w:val="000000" w:themeColor="text1"/>
          <w:lang w:val="en"/>
        </w:rPr>
        <w:br/>
        <w:t>Since then, the outlook has been more challenging.  The color revolutions in Ukraine, Georgia and parts of Central Asia gave hope that authoritarian regimes there were seeing their last days.  Instead, with the possible exception of Kyrgyzstan, most authoritarians survived and grew smarter.  The 2011 Arab Spring</w:t>
      </w:r>
      <w:ins w:id="345" w:author="karl@grindal.org" w:date="2014-10-18T15:48:00Z">
        <w:r w:rsidR="006109EE">
          <w:rPr>
            <w:rFonts w:ascii="Cambria" w:hAnsi="Cambria" w:cs="Times New Roman"/>
            <w:color w:val="000000" w:themeColor="text1"/>
            <w:lang w:val="en"/>
          </w:rPr>
          <w:fldChar w:fldCharType="begin"/>
        </w:r>
        <w:r w:rsidR="006109EE">
          <w:instrText xml:space="preserve"> XE "</w:instrText>
        </w:r>
      </w:ins>
      <w:r w:rsidR="006109EE" w:rsidRPr="00155179">
        <w:rPr>
          <w:rFonts w:ascii="Cambria" w:hAnsi="Cambria" w:cs="Times New Roman"/>
          <w:color w:val="000000" w:themeColor="text1"/>
          <w:lang w:val="en"/>
        </w:rPr>
        <w:instrText>Arab Spring</w:instrText>
      </w:r>
      <w:ins w:id="346" w:author="karl@grindal.org" w:date="2014-10-18T15:48:00Z">
        <w:r w:rsidR="006109EE">
          <w:instrText xml:space="preserve">" </w:instrText>
        </w:r>
        <w:r w:rsidR="006109EE">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raised hopes for establishment of a number of budding democracies in the Middle East.  Egypt—which could have been the most important trendsetter—is </w:t>
      </w:r>
      <w:r w:rsidRPr="00EA0F8A">
        <w:rPr>
          <w:rFonts w:ascii="Cambria" w:hAnsi="Cambria" w:cs="Times New Roman"/>
          <w:color w:val="000000" w:themeColor="text1"/>
          <w:lang w:val="en"/>
        </w:rPr>
        <w:lastRenderedPageBreak/>
        <w:t xml:space="preserve">reverting back; Syria looks set to be pulled apart by civil war leaving Tunisia as the only possible new </w:t>
      </w:r>
      <w:r w:rsidR="00211422" w:rsidRPr="00EA0F8A">
        <w:rPr>
          <w:rFonts w:ascii="Cambria" w:hAnsi="Cambria" w:cs="Times New Roman"/>
          <w:color w:val="000000" w:themeColor="text1"/>
          <w:lang w:val="en"/>
        </w:rPr>
        <w:t>member of the democracy club.</w:t>
      </w:r>
    </w:p>
    <w:p w14:paraId="0488B091" w14:textId="2561C466"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The past eight years have been the longest stretch of reported deterioration since Freedom House</w:t>
      </w:r>
      <w:ins w:id="347" w:author="karl@grindal.org" w:date="2014-10-18T15:54:00Z">
        <w:r w:rsidR="007602D7">
          <w:rPr>
            <w:rFonts w:ascii="Cambria" w:hAnsi="Cambria" w:cs="Times New Roman"/>
            <w:color w:val="000000" w:themeColor="text1"/>
            <w:lang w:val="en"/>
          </w:rPr>
          <w:fldChar w:fldCharType="begin"/>
        </w:r>
        <w:r w:rsidR="007602D7">
          <w:instrText xml:space="preserve"> XE "</w:instrText>
        </w:r>
      </w:ins>
      <w:r w:rsidR="007602D7" w:rsidRPr="00E20F17">
        <w:rPr>
          <w:rFonts w:ascii="Cambria" w:hAnsi="Cambria"/>
        </w:rPr>
        <w:instrText>Freedom House</w:instrText>
      </w:r>
      <w:ins w:id="348" w:author="karl@grindal.org" w:date="2014-10-18T15:54:00Z">
        <w:r w:rsidR="007602D7">
          <w:instrText xml:space="preserve">" </w:instrText>
        </w:r>
        <w:r w:rsidR="007602D7">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began tracking 1972.  The march of democracy has met with a wall of resistance in three major settings: China, Eurasia, and most of the Middle East.  Are the past eight years a blip or a new trendsetter?  </w:t>
      </w:r>
    </w:p>
    <w:p w14:paraId="0AEA5E4E" w14:textId="07CD8D6F"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My work at the National Intelligence Council</w:t>
      </w:r>
      <w:ins w:id="349" w:author="karl@grindal.org" w:date="2014-10-19T20:04:00Z">
        <w:r w:rsidR="00473552">
          <w:rPr>
            <w:rFonts w:ascii="Cambria" w:hAnsi="Cambria" w:cs="Times New Roman"/>
            <w:color w:val="000000" w:themeColor="text1"/>
            <w:lang w:val="en"/>
          </w:rPr>
          <w:fldChar w:fldCharType="begin"/>
        </w:r>
        <w:r w:rsidR="00473552">
          <w:instrText xml:space="preserve"> XE "</w:instrText>
        </w:r>
      </w:ins>
      <w:r w:rsidR="00473552" w:rsidRPr="00B941E1">
        <w:rPr>
          <w:rFonts w:ascii="Cambria" w:hAnsi="Cambria" w:cs="Times New Roman"/>
          <w:color w:val="000000" w:themeColor="text1"/>
        </w:rPr>
        <w:instrText>National Intelligence Council</w:instrText>
      </w:r>
      <w:ins w:id="350" w:author="karl@grindal.org" w:date="2014-10-19T20:04:00Z">
        <w:r w:rsidR="00473552">
          <w:instrText xml:space="preserve">" </w:instrText>
        </w:r>
        <w:r w:rsidR="00473552">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on global trends would suggest both good and bad news on this score.  On the good news side, there is increasingly today a broad global consensus about the legitimacy, at least in principle, of liberal democracy.</w:t>
      </w:r>
      <w:r w:rsidRPr="00EA0F8A">
        <w:rPr>
          <w:rFonts w:ascii="Cambria" w:hAnsi="Cambria" w:cs="Times New Roman"/>
          <w:color w:val="000000" w:themeColor="text1"/>
          <w:vertAlign w:val="superscript"/>
          <w:lang w:val="en"/>
        </w:rPr>
        <w:footnoteReference w:id="4"/>
      </w:r>
      <w:r w:rsidRPr="00EA0F8A">
        <w:rPr>
          <w:rFonts w:ascii="Cambria" w:hAnsi="Cambria" w:cs="Times New Roman"/>
          <w:color w:val="000000" w:themeColor="text1"/>
          <w:lang w:val="en"/>
        </w:rPr>
        <w:t xml:space="preserve">  We live in the most democratic and least authoritarian world in the history of the modern state system.  Even in China, party intellectuals talk about democracy as being China’s ultimate destiny.  </w:t>
      </w:r>
    </w:p>
    <w:p w14:paraId="5C308F94" w14:textId="76358270"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At the same time, advances towards democracy may resemble a zigzag motion where democratization is taking time to root itself.  A key difference now from past decades is that with the emerging multipolar world, non-Western countries are moving into global leadership roles and, some like China remain authoritarian </w:t>
      </w:r>
      <w:r w:rsidR="002A03B2" w:rsidRPr="00EA0F8A">
        <w:rPr>
          <w:rFonts w:ascii="Cambria" w:hAnsi="Cambria" w:cs="Times New Roman"/>
          <w:color w:val="000000" w:themeColor="text1"/>
          <w:lang w:val="en"/>
        </w:rPr>
        <w:t>while</w:t>
      </w:r>
      <w:r w:rsidRPr="00EA0F8A">
        <w:rPr>
          <w:rFonts w:ascii="Cambria" w:hAnsi="Cambria" w:cs="Times New Roman"/>
          <w:color w:val="000000" w:themeColor="text1"/>
          <w:lang w:val="en"/>
        </w:rPr>
        <w:t xml:space="preserve"> other</w:t>
      </w:r>
      <w:r w:rsidR="002A03B2" w:rsidRPr="00EA0F8A">
        <w:rPr>
          <w:rFonts w:ascii="Cambria" w:hAnsi="Cambria" w:cs="Times New Roman"/>
          <w:color w:val="000000" w:themeColor="text1"/>
          <w:lang w:val="en"/>
        </w:rPr>
        <w:t xml:space="preserve"> emerging powers</w:t>
      </w:r>
      <w:r w:rsidRPr="00EA0F8A">
        <w:rPr>
          <w:rFonts w:ascii="Cambria" w:hAnsi="Cambria" w:cs="Times New Roman"/>
          <w:color w:val="000000" w:themeColor="text1"/>
          <w:lang w:val="en"/>
        </w:rPr>
        <w:t xml:space="preserve"> are trying to consolidate their democracy.  In an age which puts so much stress on economic development, historic examples would suggest democracy is not that vital.  Developing states that had sustained rapid growth in the post-war period were most often either authoritarian or one party.</w:t>
      </w:r>
      <w:r w:rsidRPr="00EA0F8A">
        <w:rPr>
          <w:rFonts w:ascii="Cambria" w:hAnsi="Cambria" w:cs="Times New Roman"/>
          <w:color w:val="000000" w:themeColor="text1"/>
          <w:vertAlign w:val="superscript"/>
          <w:lang w:val="en"/>
        </w:rPr>
        <w:footnoteReference w:id="5"/>
      </w:r>
      <w:r w:rsidRPr="00EA0F8A">
        <w:rPr>
          <w:rFonts w:ascii="Cambria" w:hAnsi="Cambria" w:cs="Times New Roman"/>
          <w:color w:val="000000" w:themeColor="text1"/>
          <w:lang w:val="en"/>
        </w:rPr>
        <w:t xml:space="preserve">  The path forward is not as clear cut as it may have seemed in 1989 with the fall of the Berlin Wall</w:t>
      </w:r>
      <w:ins w:id="353" w:author="karl@grindal.org" w:date="2014-10-19T19:58:00Z">
        <w:r w:rsidR="004308CB">
          <w:rPr>
            <w:rFonts w:ascii="Cambria" w:hAnsi="Cambria" w:cs="Times New Roman"/>
            <w:color w:val="000000" w:themeColor="text1"/>
            <w:lang w:val="en"/>
          </w:rPr>
          <w:fldChar w:fldCharType="begin"/>
        </w:r>
        <w:r w:rsidR="004308CB">
          <w:instrText xml:space="preserve"> XE "</w:instrText>
        </w:r>
      </w:ins>
      <w:r w:rsidR="004308CB" w:rsidRPr="009B3756">
        <w:rPr>
          <w:rFonts w:ascii="Cambria" w:eastAsia="Calibri" w:hAnsi="Cambria" w:cs="Times New Roman"/>
          <w:color w:val="000000" w:themeColor="text1"/>
        </w:rPr>
        <w:instrText>Berlin Wall</w:instrText>
      </w:r>
      <w:ins w:id="354" w:author="karl@grindal.org" w:date="2014-10-19T19:58:00Z">
        <w:r w:rsidR="004308CB">
          <w:instrText xml:space="preserve">" </w:instrText>
        </w:r>
        <w:r w:rsidR="004308CB">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and democracy enjoying one of its biggest surges.        </w:t>
      </w:r>
    </w:p>
    <w:p w14:paraId="4E011847" w14:textId="77777777" w:rsidR="00BA421F" w:rsidRPr="00EA0F8A" w:rsidRDefault="00BA421F" w:rsidP="00EA0F8A">
      <w:pPr>
        <w:spacing w:before="100" w:beforeAutospacing="1" w:after="100" w:afterAutospacing="1" w:line="360" w:lineRule="auto"/>
        <w:jc w:val="both"/>
        <w:rPr>
          <w:rFonts w:ascii="Cambria" w:hAnsi="Cambria" w:cs="Times New Roman"/>
          <w:b/>
          <w:color w:val="000000" w:themeColor="text1"/>
          <w:lang w:val="en"/>
        </w:rPr>
      </w:pPr>
      <w:r w:rsidRPr="00EA0F8A">
        <w:rPr>
          <w:rFonts w:ascii="Cambria" w:hAnsi="Cambria" w:cs="Times New Roman"/>
          <w:b/>
          <w:color w:val="000000" w:themeColor="text1"/>
          <w:lang w:val="en"/>
        </w:rPr>
        <w:t>Trends favoring Democracy…</w:t>
      </w:r>
    </w:p>
    <w:p w14:paraId="1B0D2AC5" w14:textId="2E8488AF"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Democracy has always had a close linkage with growing middle classes.  Over the past couple of decades, the global middle classes has been growing spectacularly—more than at any time in history.  Middle classes most everywhere in the developing world are exploding both in absolute numbers and as a percentage of the population that can claim middle-class status.  Even the more </w:t>
      </w:r>
      <w:r w:rsidRPr="00EA0F8A">
        <w:rPr>
          <w:rFonts w:ascii="Cambria" w:hAnsi="Cambria" w:cs="Times New Roman"/>
          <w:color w:val="000000" w:themeColor="text1"/>
          <w:lang w:val="en"/>
        </w:rPr>
        <w:lastRenderedPageBreak/>
        <w:t>conservative models see a rise in the global total of those living in the middle class from the current 1 billion to over 2 billion</w:t>
      </w:r>
      <w:r w:rsidR="002609B2" w:rsidRPr="00EA0F8A">
        <w:rPr>
          <w:rFonts w:ascii="Cambria" w:hAnsi="Cambria" w:cs="Times New Roman"/>
          <w:color w:val="000000" w:themeColor="text1"/>
          <w:lang w:val="en"/>
        </w:rPr>
        <w:t xml:space="preserve"> in the next 15 years</w:t>
      </w:r>
      <w:r w:rsidR="0003035B">
        <w:rPr>
          <w:rFonts w:ascii="Cambria" w:hAnsi="Cambria" w:cs="Times New Roman"/>
          <w:color w:val="000000" w:themeColor="text1"/>
          <w:lang w:val="en"/>
        </w:rPr>
        <w:t>.</w:t>
      </w:r>
      <w:r w:rsidRPr="00EA0F8A">
        <w:rPr>
          <w:rFonts w:ascii="Cambria" w:hAnsi="Cambria" w:cs="Times New Roman"/>
          <w:color w:val="000000" w:themeColor="text1"/>
          <w:lang w:val="en"/>
        </w:rPr>
        <w:t xml:space="preserve"> </w:t>
      </w:r>
      <w:r w:rsidR="002A03B2" w:rsidRPr="00EA0F8A">
        <w:rPr>
          <w:rFonts w:ascii="Cambria" w:hAnsi="Cambria" w:cs="Times New Roman"/>
          <w:color w:val="000000" w:themeColor="text1"/>
          <w:lang w:val="en"/>
        </w:rPr>
        <w:t>Other</w:t>
      </w:r>
      <w:r w:rsidR="0003035B">
        <w:rPr>
          <w:rFonts w:ascii="Cambria" w:hAnsi="Cambria" w:cs="Times New Roman"/>
          <w:color w:val="000000" w:themeColor="text1"/>
          <w:lang w:val="en"/>
        </w:rPr>
        <w:t xml:space="preserve"> estimates</w:t>
      </w:r>
      <w:r w:rsidR="002A03B2" w:rsidRPr="00EA0F8A">
        <w:rPr>
          <w:rFonts w:ascii="Cambria" w:hAnsi="Cambria" w:cs="Times New Roman"/>
          <w:color w:val="000000" w:themeColor="text1"/>
          <w:lang w:val="en"/>
        </w:rPr>
        <w:t xml:space="preserve"> are even more optimistic, forecasting that over half of the world’s population will be middle class by 2030.  </w:t>
      </w:r>
      <w:r w:rsidRPr="00EA0F8A">
        <w:rPr>
          <w:rFonts w:ascii="Cambria" w:hAnsi="Cambria" w:cs="Times New Roman"/>
          <w:color w:val="000000" w:themeColor="text1"/>
          <w:lang w:val="en"/>
        </w:rPr>
        <w:t xml:space="preserve">The bulk of this new middle class is happening in developing states where democracy is not </w:t>
      </w:r>
      <w:r w:rsidR="002A03B2" w:rsidRPr="00EA0F8A">
        <w:rPr>
          <w:rFonts w:ascii="Cambria" w:hAnsi="Cambria" w:cs="Times New Roman"/>
          <w:color w:val="000000" w:themeColor="text1"/>
          <w:lang w:val="en"/>
        </w:rPr>
        <w:t>necessarily</w:t>
      </w:r>
      <w:r w:rsidRPr="00EA0F8A">
        <w:rPr>
          <w:rFonts w:ascii="Cambria" w:hAnsi="Cambria" w:cs="Times New Roman"/>
          <w:color w:val="000000" w:themeColor="text1"/>
          <w:lang w:val="en"/>
        </w:rPr>
        <w:t xml:space="preserve"> well-rooted.  </w:t>
      </w:r>
    </w:p>
    <w:p w14:paraId="632E8C46"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Education is increasingly critical for human and material development and, like the growth of the global middle class, is largely a good news story.  We have seen the developing world catch up with advanced nations and the gender gap begin to close with young girls getting the same education opportunities as young boys.  </w:t>
      </w:r>
    </w:p>
    <w:p w14:paraId="0BC848ED" w14:textId="23938C36"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Insecurity and conflict have often retarded democratic development; one has only to think of John Hobbes</w:t>
      </w:r>
      <w:ins w:id="355" w:author="karl@grindal.org" w:date="2014-10-18T15:48:00Z">
        <w:r w:rsidR="007602D7">
          <w:rPr>
            <w:rFonts w:ascii="Cambria" w:hAnsi="Cambria" w:cs="Times New Roman"/>
            <w:color w:val="000000" w:themeColor="text1"/>
            <w:lang w:val="en"/>
          </w:rPr>
          <w:fldChar w:fldCharType="begin"/>
        </w:r>
        <w:r w:rsidR="007602D7">
          <w:instrText xml:space="preserve"> XE "</w:instrText>
        </w:r>
      </w:ins>
      <w:r w:rsidR="007602D7" w:rsidRPr="00D11910">
        <w:rPr>
          <w:rFonts w:ascii="Cambria" w:hAnsi="Cambria" w:cs="Times New Roman"/>
          <w:color w:val="000000" w:themeColor="text1"/>
          <w:lang w:val="en"/>
        </w:rPr>
        <w:instrText>John Hobbes</w:instrText>
      </w:r>
      <w:ins w:id="356" w:author="karl@grindal.org" w:date="2014-10-18T15:48:00Z">
        <w:r w:rsidR="007602D7">
          <w:instrText xml:space="preserve">" </w:instrText>
        </w:r>
        <w:r w:rsidR="007602D7">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famous treatise on </w:t>
      </w:r>
      <w:r w:rsidRPr="0003035B">
        <w:rPr>
          <w:rFonts w:ascii="Cambria" w:hAnsi="Cambria" w:cs="Times New Roman"/>
          <w:i/>
          <w:color w:val="000000" w:themeColor="text1"/>
          <w:lang w:val="en"/>
        </w:rPr>
        <w:t>Levithan</w:t>
      </w:r>
      <w:r w:rsidRPr="00EA0F8A">
        <w:rPr>
          <w:rFonts w:ascii="Cambria" w:hAnsi="Cambria" w:cs="Times New Roman"/>
          <w:color w:val="000000" w:themeColor="text1"/>
          <w:lang w:val="en"/>
        </w:rPr>
        <w:t xml:space="preserve"> in which citizens trade disorder for a strong state that can protect them against violence.   Civil conflicts are also debilitating because they tend to last a long time.  The average intrastate conflict that began between 1970 and 1999 continued without a one-year break in fatalities for about six years.  </w:t>
      </w:r>
    </w:p>
    <w:p w14:paraId="1DA26A5E" w14:textId="2D7C7AD1"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Conflict has been decreasing </w:t>
      </w:r>
      <w:r w:rsidR="002A03B2" w:rsidRPr="00EA0F8A">
        <w:rPr>
          <w:rFonts w:ascii="Cambria" w:hAnsi="Cambria" w:cs="Times New Roman"/>
          <w:color w:val="000000" w:themeColor="text1"/>
          <w:lang w:val="en"/>
        </w:rPr>
        <w:t xml:space="preserve">over the past several decades </w:t>
      </w:r>
      <w:r w:rsidRPr="00EA0F8A">
        <w:rPr>
          <w:rFonts w:ascii="Cambria" w:hAnsi="Cambria" w:cs="Times New Roman"/>
          <w:color w:val="000000" w:themeColor="text1"/>
          <w:lang w:val="en"/>
        </w:rPr>
        <w:t xml:space="preserve">and there </w:t>
      </w:r>
      <w:r w:rsidR="002A03B2" w:rsidRPr="00EA0F8A">
        <w:rPr>
          <w:rFonts w:ascii="Cambria" w:hAnsi="Cambria" w:cs="Times New Roman"/>
          <w:color w:val="000000" w:themeColor="text1"/>
          <w:lang w:val="en"/>
        </w:rPr>
        <w:t xml:space="preserve">is some reason that </w:t>
      </w:r>
      <w:r w:rsidR="0003035B">
        <w:rPr>
          <w:rFonts w:ascii="Cambria" w:hAnsi="Cambria" w:cs="Times New Roman"/>
          <w:color w:val="000000" w:themeColor="text1"/>
          <w:lang w:val="en"/>
        </w:rPr>
        <w:t xml:space="preserve">over the long term </w:t>
      </w:r>
      <w:r w:rsidR="002A03B2" w:rsidRPr="00EA0F8A">
        <w:rPr>
          <w:rFonts w:ascii="Cambria" w:hAnsi="Cambria" w:cs="Times New Roman"/>
          <w:color w:val="000000" w:themeColor="text1"/>
          <w:lang w:val="en"/>
        </w:rPr>
        <w:t xml:space="preserve">this trend could </w:t>
      </w:r>
      <w:r w:rsidRPr="00EA0F8A">
        <w:rPr>
          <w:rFonts w:ascii="Cambria" w:hAnsi="Cambria" w:cs="Times New Roman"/>
          <w:color w:val="000000" w:themeColor="text1"/>
          <w:lang w:val="en"/>
        </w:rPr>
        <w:t>continue.  There is a high correlation between civil conflict and countries with youth bulges.  With global aging, there will be fewer countries with large proportions of their populations below the age of 25.  Today more than 80 countries have populations with a median age of 25 years or less.  Roughly 80 percent of all armed civil and ethnic conflicts have originated in countries with youthful populations.  Due to fertility decline, the tally of countries with youthful populations is projected to fall to about 50 by 2030.  We have to be careful in our projections because there has been a gradual increase in intrastate conflict with more mature country-level populations that contain a politically dissonant, youthful ethnic minority.</w:t>
      </w:r>
      <w:r w:rsidR="002A03B2" w:rsidRPr="00EA0F8A">
        <w:rPr>
          <w:rFonts w:ascii="Cambria" w:hAnsi="Cambria" w:cs="Times New Roman"/>
          <w:color w:val="000000" w:themeColor="text1"/>
          <w:lang w:val="en"/>
        </w:rPr>
        <w:t xml:space="preserve">  Moreover, for the next two decades, the regions—such as Middle East, sub-Saharan Africa and Central Asia—where democracy is not well-rooted are also those with continuing large youth bulges.   </w:t>
      </w:r>
      <w:r w:rsidRPr="00EA0F8A">
        <w:rPr>
          <w:rFonts w:ascii="Cambria" w:hAnsi="Cambria" w:cs="Times New Roman"/>
          <w:color w:val="000000" w:themeColor="text1"/>
          <w:lang w:val="en"/>
        </w:rPr>
        <w:t xml:space="preserve">  </w:t>
      </w:r>
    </w:p>
    <w:p w14:paraId="7AD74973" w14:textId="77777777" w:rsidR="00BA421F" w:rsidRPr="00EA0F8A" w:rsidRDefault="00BA421F" w:rsidP="00EA0F8A">
      <w:pPr>
        <w:spacing w:before="100" w:beforeAutospacing="1" w:after="100" w:afterAutospacing="1" w:line="360" w:lineRule="auto"/>
        <w:jc w:val="both"/>
        <w:rPr>
          <w:rFonts w:ascii="Cambria" w:hAnsi="Cambria" w:cs="Times New Roman"/>
          <w:b/>
          <w:color w:val="000000" w:themeColor="text1"/>
          <w:lang w:val="en"/>
        </w:rPr>
      </w:pPr>
      <w:r w:rsidRPr="00EA0F8A">
        <w:rPr>
          <w:rFonts w:ascii="Cambria" w:hAnsi="Cambria" w:cs="Times New Roman"/>
          <w:b/>
          <w:color w:val="000000" w:themeColor="text1"/>
          <w:lang w:val="en"/>
        </w:rPr>
        <w:t>…But the Future Isn’t Always Straightforward</w:t>
      </w:r>
    </w:p>
    <w:p w14:paraId="3029AE8C" w14:textId="35D5FB49"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High levels of educational attainment and large middle class don’t necessarily translate into democracy—at least not right away.  A democratic deficit exists when a country’s developmental level—growth of educated and prosperous middle class, for example—is more advanced than its levels of governance.  Many of the Gulf, Middle East and Central Asia countries—Qatar, the UAE, </w:t>
      </w:r>
      <w:r w:rsidRPr="00EA0F8A">
        <w:rPr>
          <w:rFonts w:ascii="Cambria" w:hAnsi="Cambria" w:cs="Times New Roman"/>
          <w:color w:val="000000" w:themeColor="text1"/>
          <w:lang w:val="en"/>
        </w:rPr>
        <w:lastRenderedPageBreak/>
        <w:t>Bahrain, Saudi Arabia, Oman, Kuwait, Iran, Kazakhstan, Azerbaijan and Asia countries such as China and Vietnam</w:t>
      </w:r>
      <w:r w:rsidR="0003035B">
        <w:rPr>
          <w:rFonts w:ascii="Cambria" w:hAnsi="Cambria" w:cs="Times New Roman"/>
          <w:color w:val="000000" w:themeColor="text1"/>
          <w:lang w:val="en"/>
        </w:rPr>
        <w:t xml:space="preserve"> –</w:t>
      </w:r>
      <w:r w:rsidRPr="00EA0F8A">
        <w:rPr>
          <w:rFonts w:ascii="Cambria" w:hAnsi="Cambria" w:cs="Times New Roman"/>
          <w:color w:val="000000" w:themeColor="text1"/>
          <w:lang w:val="en"/>
        </w:rPr>
        <w:t xml:space="preserve"> fall into that category.   </w:t>
      </w:r>
    </w:p>
    <w:p w14:paraId="4A1A0EBF" w14:textId="0C6B83A8"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We would expect many of these “democratic deficit” countri</w:t>
      </w:r>
      <w:r w:rsidR="0003035B">
        <w:rPr>
          <w:rFonts w:ascii="Cambria" w:hAnsi="Cambria" w:cs="Times New Roman"/>
          <w:color w:val="000000" w:themeColor="text1"/>
          <w:lang w:val="en"/>
        </w:rPr>
        <w:t xml:space="preserve">es to </w:t>
      </w:r>
      <w:r w:rsidRPr="00EA0F8A">
        <w:rPr>
          <w:rFonts w:ascii="Cambria" w:hAnsi="Cambria" w:cs="Times New Roman"/>
          <w:color w:val="000000" w:themeColor="text1"/>
          <w:lang w:val="en"/>
        </w:rPr>
        <w:t xml:space="preserve">begin to democratize over the next couple decades.  China is slated to pass the threshold of US$15,000 per capita (PPP) in the next five years or so.  This level is often a trigger for democratization, especially when coupled with high levels of education and a mature age structure.  </w:t>
      </w:r>
    </w:p>
    <w:p w14:paraId="64B47FB7" w14:textId="6AEDC969"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However, resource-rich countries have been able to delay democratization even when per capita incomes rise.  These rentier states, dependent on large scale resource exploitation, such as oil</w:t>
      </w:r>
      <w:r w:rsidR="0092209B">
        <w:rPr>
          <w:rFonts w:ascii="Cambria" w:hAnsi="Cambria" w:cs="Times New Roman"/>
          <w:color w:val="000000" w:themeColor="text1"/>
          <w:lang w:val="en"/>
        </w:rPr>
        <w:t>, gas, and minerals</w:t>
      </w:r>
      <w:r w:rsidRPr="00EA0F8A">
        <w:rPr>
          <w:rFonts w:ascii="Cambria" w:hAnsi="Cambria" w:cs="Times New Roman"/>
          <w:color w:val="000000" w:themeColor="text1"/>
          <w:lang w:val="en"/>
        </w:rPr>
        <w:t>, are able to provide economic well</w:t>
      </w:r>
      <w:r w:rsidR="00004D07" w:rsidRPr="00EA0F8A">
        <w:rPr>
          <w:rFonts w:ascii="Cambria" w:hAnsi="Cambria" w:cs="Times New Roman"/>
          <w:color w:val="000000" w:themeColor="text1"/>
          <w:lang w:val="en"/>
        </w:rPr>
        <w:t>-</w:t>
      </w:r>
      <w:r w:rsidRPr="00EA0F8A">
        <w:rPr>
          <w:rFonts w:ascii="Cambria" w:hAnsi="Cambria" w:cs="Times New Roman"/>
          <w:color w:val="000000" w:themeColor="text1"/>
          <w:lang w:val="en"/>
        </w:rPr>
        <w:t>being for their citizens.  In most cases, large energy assets have been a “dictator’s friend,” although in couple cases—Nigeria, for example</w:t>
      </w:r>
      <w:r w:rsidR="0092209B">
        <w:rPr>
          <w:rFonts w:ascii="Cambria" w:hAnsi="Cambria" w:cs="Times New Roman"/>
          <w:color w:val="000000" w:themeColor="text1"/>
          <w:lang w:val="en"/>
        </w:rPr>
        <w:t xml:space="preserve">—it </w:t>
      </w:r>
      <w:r w:rsidRPr="00EA0F8A">
        <w:rPr>
          <w:rFonts w:ascii="Cambria" w:hAnsi="Cambria" w:cs="Times New Roman"/>
          <w:color w:val="000000" w:themeColor="text1"/>
          <w:lang w:val="en"/>
        </w:rPr>
        <w:t xml:space="preserve">has spurred a large number of coup d’etats because of the rewards it offers rivals.  In practically all cases, large amounts of oil or gas has been a detriment to democratization.   </w:t>
      </w:r>
    </w:p>
    <w:p w14:paraId="7B947082" w14:textId="0ED1E162" w:rsidR="00BA421F" w:rsidRPr="00EA0F8A" w:rsidRDefault="00BA421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lang w:val="en"/>
        </w:rPr>
        <w:t>Take the example of Qatar</w:t>
      </w:r>
      <w:r w:rsidRPr="00EA0F8A">
        <w:rPr>
          <w:rFonts w:ascii="Cambria" w:hAnsi="Cambria" w:cs="Times New Roman"/>
          <w:color w:val="000000" w:themeColor="text1"/>
          <w:vertAlign w:val="superscript"/>
          <w:lang w:val="en"/>
        </w:rPr>
        <w:footnoteReference w:id="6"/>
      </w:r>
      <w:r w:rsidRPr="00EA0F8A">
        <w:rPr>
          <w:rFonts w:ascii="Cambria" w:hAnsi="Cambria" w:cs="Times New Roman"/>
          <w:color w:val="000000" w:themeColor="text1"/>
          <w:lang w:val="en"/>
        </w:rPr>
        <w:t xml:space="preserve">, which has fundamentals that make it look like a prime candidate for democratization.  </w:t>
      </w:r>
      <w:r w:rsidR="0092209B">
        <w:rPr>
          <w:rFonts w:ascii="Cambria" w:hAnsi="Cambria" w:cs="Times New Roman"/>
          <w:color w:val="000000" w:themeColor="text1"/>
          <w:lang w:val="en"/>
        </w:rPr>
        <w:t>One of the biggest natural gas exporters in the world, Qatar</w:t>
      </w:r>
      <w:r w:rsidRPr="00EA0F8A">
        <w:rPr>
          <w:rFonts w:ascii="Cambria" w:hAnsi="Cambria" w:cs="Times New Roman"/>
          <w:color w:val="000000" w:themeColor="text1"/>
        </w:rPr>
        <w:t xml:space="preserve"> has high education and literacy rates and a median age near 30 which means it no longer has a youth bulge.  Transparency International</w:t>
      </w:r>
      <w:ins w:id="357" w:author="karl@grindal.org" w:date="2014-10-19T19:33:00Z">
        <w:r w:rsidR="00006B5D">
          <w:rPr>
            <w:rFonts w:ascii="Cambria" w:hAnsi="Cambria" w:cs="Times New Roman"/>
            <w:color w:val="000000" w:themeColor="text1"/>
          </w:rPr>
          <w:fldChar w:fldCharType="begin"/>
        </w:r>
        <w:r w:rsidR="00006B5D">
          <w:instrText xml:space="preserve"> XE "</w:instrText>
        </w:r>
      </w:ins>
      <w:r w:rsidR="00006B5D" w:rsidRPr="00D53404">
        <w:rPr>
          <w:rFonts w:ascii="Cambria" w:eastAsia="Calibri" w:hAnsi="Cambria" w:cs="Times New Roman"/>
          <w:color w:val="000000" w:themeColor="text1"/>
        </w:rPr>
        <w:instrText>T</w:instrText>
      </w:r>
      <w:r w:rsidR="00006B5D" w:rsidRPr="00D53404">
        <w:rPr>
          <w:rFonts w:ascii="Cambria" w:eastAsia="Calibri" w:hAnsi="Cambria" w:cs="Times New Roman"/>
          <w:color w:val="000000" w:themeColor="text1"/>
          <w:spacing w:val="1"/>
        </w:rPr>
        <w:instrText>r</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spacing w:val="2"/>
        </w:rPr>
        <w:instrText>n</w:instrText>
      </w:r>
      <w:r w:rsidR="00006B5D" w:rsidRPr="00D53404">
        <w:rPr>
          <w:rFonts w:ascii="Cambria" w:eastAsia="Calibri" w:hAnsi="Cambria" w:cs="Times New Roman"/>
          <w:color w:val="000000" w:themeColor="text1"/>
        </w:rPr>
        <w:instrText>sp</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rPr>
        <w:instrText>r</w:instrText>
      </w:r>
      <w:r w:rsidR="00006B5D" w:rsidRPr="00D53404">
        <w:rPr>
          <w:rFonts w:ascii="Cambria" w:eastAsia="Calibri" w:hAnsi="Cambria" w:cs="Times New Roman"/>
          <w:color w:val="000000" w:themeColor="text1"/>
          <w:spacing w:val="-2"/>
        </w:rPr>
        <w:instrText>e</w:instrText>
      </w:r>
      <w:r w:rsidR="00006B5D" w:rsidRPr="00D53404">
        <w:rPr>
          <w:rFonts w:ascii="Cambria" w:eastAsia="Calibri" w:hAnsi="Cambria" w:cs="Times New Roman"/>
          <w:color w:val="000000" w:themeColor="text1"/>
        </w:rPr>
        <w:instrText>n</w:instrText>
      </w:r>
      <w:r w:rsidR="00006B5D" w:rsidRPr="00D53404">
        <w:rPr>
          <w:rFonts w:ascii="Cambria" w:eastAsia="Calibri" w:hAnsi="Cambria" w:cs="Times New Roman"/>
          <w:color w:val="000000" w:themeColor="text1"/>
          <w:spacing w:val="4"/>
        </w:rPr>
        <w:instrText>c</w:instrText>
      </w:r>
      <w:r w:rsidR="00006B5D" w:rsidRPr="00D53404">
        <w:rPr>
          <w:rFonts w:ascii="Cambria" w:eastAsia="Calibri" w:hAnsi="Cambria" w:cs="Times New Roman"/>
          <w:color w:val="000000" w:themeColor="text1"/>
        </w:rPr>
        <w:instrText xml:space="preserve">y </w:instrText>
      </w:r>
      <w:r w:rsidR="00006B5D" w:rsidRPr="00D53404">
        <w:rPr>
          <w:rFonts w:ascii="Cambria" w:eastAsia="Calibri" w:hAnsi="Cambria" w:cs="Times New Roman"/>
          <w:color w:val="000000" w:themeColor="text1"/>
          <w:spacing w:val="-3"/>
        </w:rPr>
        <w:instrText>I</w:instrText>
      </w:r>
      <w:r w:rsidR="00006B5D" w:rsidRPr="00D53404">
        <w:rPr>
          <w:rFonts w:ascii="Cambria" w:eastAsia="Calibri" w:hAnsi="Cambria" w:cs="Times New Roman"/>
          <w:color w:val="000000" w:themeColor="text1"/>
        </w:rPr>
        <w:instrText>nt</w:instrText>
      </w:r>
      <w:r w:rsidR="00006B5D" w:rsidRPr="00D53404">
        <w:rPr>
          <w:rFonts w:ascii="Cambria" w:eastAsia="Calibri" w:hAnsi="Cambria" w:cs="Times New Roman"/>
          <w:color w:val="000000" w:themeColor="text1"/>
          <w:spacing w:val="2"/>
        </w:rPr>
        <w:instrText>e</w:instrText>
      </w:r>
      <w:r w:rsidR="00006B5D" w:rsidRPr="00D53404">
        <w:rPr>
          <w:rFonts w:ascii="Cambria" w:eastAsia="Calibri" w:hAnsi="Cambria" w:cs="Times New Roman"/>
          <w:color w:val="000000" w:themeColor="text1"/>
        </w:rPr>
        <w:instrText>rn</w:instrText>
      </w:r>
      <w:r w:rsidR="00006B5D" w:rsidRPr="00D53404">
        <w:rPr>
          <w:rFonts w:ascii="Cambria" w:eastAsia="Calibri" w:hAnsi="Cambria" w:cs="Times New Roman"/>
          <w:color w:val="000000" w:themeColor="text1"/>
          <w:spacing w:val="-2"/>
        </w:rPr>
        <w:instrText>a</w:instrText>
      </w:r>
      <w:r w:rsidR="00006B5D" w:rsidRPr="00D53404">
        <w:rPr>
          <w:rFonts w:ascii="Cambria" w:eastAsia="Calibri" w:hAnsi="Cambria" w:cs="Times New Roman"/>
          <w:color w:val="000000" w:themeColor="text1"/>
        </w:rPr>
        <w:instrText>t</w:instrText>
      </w:r>
      <w:r w:rsidR="00006B5D" w:rsidRPr="00D53404">
        <w:rPr>
          <w:rFonts w:ascii="Cambria" w:eastAsia="Calibri" w:hAnsi="Cambria" w:cs="Times New Roman"/>
          <w:color w:val="000000" w:themeColor="text1"/>
          <w:spacing w:val="1"/>
        </w:rPr>
        <w:instrText>i</w:instrText>
      </w:r>
      <w:r w:rsidR="00006B5D" w:rsidRPr="00D53404">
        <w:rPr>
          <w:rFonts w:ascii="Cambria" w:eastAsia="Calibri" w:hAnsi="Cambria" w:cs="Times New Roman"/>
          <w:color w:val="000000" w:themeColor="text1"/>
        </w:rPr>
        <w:instrText>on</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spacing w:val="1"/>
        </w:rPr>
        <w:instrText>l</w:instrText>
      </w:r>
      <w:ins w:id="358" w:author="karl@grindal.org" w:date="2014-10-19T19:33:00Z">
        <w:r w:rsidR="00006B5D">
          <w:instrText xml:space="preserve">" </w:instrText>
        </w:r>
        <w:r w:rsidR="00006B5D">
          <w:rPr>
            <w:rFonts w:ascii="Cambria" w:hAnsi="Cambria" w:cs="Times New Roman"/>
            <w:color w:val="000000" w:themeColor="text1"/>
          </w:rPr>
          <w:fldChar w:fldCharType="end"/>
        </w:r>
      </w:ins>
      <w:r w:rsidRPr="00EA0F8A">
        <w:rPr>
          <w:rFonts w:ascii="Cambria" w:hAnsi="Cambria" w:cs="Times New Roman"/>
          <w:color w:val="000000" w:themeColor="text1"/>
        </w:rPr>
        <w:t xml:space="preserve"> gives it a low rating on corruption.  Moreover, its GDP per capita is at $56,000 (PPP</w:t>
      </w:r>
      <w:r w:rsidR="0003035B">
        <w:rPr>
          <w:rStyle w:val="FootnoteReference"/>
          <w:rFonts w:ascii="Cambria" w:hAnsi="Cambria" w:cs="Times New Roman"/>
          <w:color w:val="000000" w:themeColor="text1"/>
        </w:rPr>
        <w:footnoteReference w:id="7"/>
      </w:r>
      <w:r w:rsidRPr="00EA0F8A">
        <w:rPr>
          <w:rFonts w:ascii="Cambria" w:hAnsi="Cambria" w:cs="Times New Roman"/>
          <w:color w:val="000000" w:themeColor="text1"/>
        </w:rPr>
        <w:t xml:space="preserve">) which puts it </w:t>
      </w:r>
      <w:r w:rsidR="0003035B">
        <w:rPr>
          <w:rFonts w:ascii="Cambria" w:hAnsi="Cambria" w:cs="Times New Roman"/>
          <w:color w:val="000000" w:themeColor="text1"/>
        </w:rPr>
        <w:t>well</w:t>
      </w:r>
      <w:r w:rsidRPr="00EA0F8A">
        <w:rPr>
          <w:rFonts w:ascii="Cambria" w:hAnsi="Cambria" w:cs="Times New Roman"/>
          <w:color w:val="000000" w:themeColor="text1"/>
        </w:rPr>
        <w:t xml:space="preserve"> beyond the level at which democratization is triggered.  However, the high standard of living—achieved through its extensive gas exports—is probably the reason for the lack of strong democratization pressures.    </w:t>
      </w:r>
    </w:p>
    <w:p w14:paraId="08AD340D"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In 2010, energy exports constituted 10 percent or more of GDP in 27 countries; for 15 countries, including some with the greatest governance problems, the value exceeded 20 percent. The top five dependent countries, in descending order, were Angola, Trinidad, Libya, Azerbaijan, and Kazakhstan.  Resources revenues are used to buy off oppositions.  Because of the lack of economic diversity, middle classes in these countries are tied more closely to the state’s fortunes and are therefore less apt to rock the boat.   </w:t>
      </w:r>
    </w:p>
    <w:p w14:paraId="77B27DE8"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High levels of corruption are a typical byproduct, particularly in many resource rich states with big inflows of resource rents.   There has been a large and persistent gap on corruption between developing states and rich Western countries.  Corruption is particularly insidious, particularly </w:t>
      </w:r>
      <w:r w:rsidRPr="00EA0F8A">
        <w:rPr>
          <w:rFonts w:ascii="Cambria" w:hAnsi="Cambria" w:cs="Times New Roman"/>
          <w:color w:val="000000" w:themeColor="text1"/>
          <w:lang w:val="en"/>
        </w:rPr>
        <w:lastRenderedPageBreak/>
        <w:t>when institutions like the judiciary fall prey, which makes it all the harder to root out. Unfortunately, we know that, historically, rapid economic development often fuels corruption and organized crime. For people in the developing world, in survey after survey, publics cite it as one of the top issues which need to be solved.</w:t>
      </w:r>
    </w:p>
    <w:p w14:paraId="15952D69" w14:textId="386449FB"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For budding democracies, high levels of corruption can have an eviscerating effect, turning public opinion against democracy.  For authoritarian regimes, corruption can an essential glue keeping together elite support for the regime at the same time opposition groups can use it as a means to gain support for moving against dictators.  Egyptians listed “lack of democracy” and “corruption” as top concerns, for example, before the Mubarak</w:t>
      </w:r>
      <w:ins w:id="359" w:author="karl@grindal.org" w:date="2014-10-18T15:49:00Z">
        <w:r w:rsidR="007602D7">
          <w:rPr>
            <w:rFonts w:ascii="Cambria" w:hAnsi="Cambria" w:cs="Times New Roman"/>
            <w:color w:val="000000" w:themeColor="text1"/>
            <w:lang w:val="en"/>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360" w:author="karl@grindal.org" w:date="2014-10-18T15:49:00Z">
        <w:r w:rsidR="007602D7">
          <w:instrText xml:space="preserve">" </w:instrText>
        </w:r>
        <w:r w:rsidR="007602D7">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regime fell, according to Pew surveys.</w:t>
      </w:r>
      <w:r w:rsidRPr="00EA0F8A">
        <w:rPr>
          <w:rFonts w:ascii="Cambria" w:hAnsi="Cambria" w:cs="Times New Roman"/>
          <w:color w:val="000000" w:themeColor="text1"/>
          <w:vertAlign w:val="superscript"/>
          <w:lang w:val="en"/>
        </w:rPr>
        <w:footnoteReference w:id="8"/>
      </w:r>
      <w:r w:rsidRPr="00EA0F8A">
        <w:rPr>
          <w:rFonts w:ascii="Cambria" w:hAnsi="Cambria" w:cs="Times New Roman"/>
          <w:color w:val="000000" w:themeColor="text1"/>
          <w:lang w:val="en"/>
        </w:rPr>
        <w:t xml:space="preserve">   According to recent surveys by Transparency International</w:t>
      </w:r>
      <w:ins w:id="361" w:author="karl@grindal.org" w:date="2014-10-19T19:33:00Z">
        <w:r w:rsidR="00006B5D">
          <w:rPr>
            <w:rFonts w:ascii="Cambria" w:hAnsi="Cambria" w:cs="Times New Roman"/>
            <w:color w:val="000000" w:themeColor="text1"/>
            <w:lang w:val="en"/>
          </w:rPr>
          <w:fldChar w:fldCharType="begin"/>
        </w:r>
        <w:r w:rsidR="00006B5D">
          <w:instrText xml:space="preserve"> XE "</w:instrText>
        </w:r>
      </w:ins>
      <w:r w:rsidR="00006B5D" w:rsidRPr="00D53404">
        <w:rPr>
          <w:rFonts w:ascii="Cambria" w:eastAsia="Calibri" w:hAnsi="Cambria" w:cs="Times New Roman"/>
          <w:color w:val="000000" w:themeColor="text1"/>
        </w:rPr>
        <w:instrText>T</w:instrText>
      </w:r>
      <w:r w:rsidR="00006B5D" w:rsidRPr="00D53404">
        <w:rPr>
          <w:rFonts w:ascii="Cambria" w:eastAsia="Calibri" w:hAnsi="Cambria" w:cs="Times New Roman"/>
          <w:color w:val="000000" w:themeColor="text1"/>
          <w:spacing w:val="1"/>
        </w:rPr>
        <w:instrText>r</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spacing w:val="2"/>
        </w:rPr>
        <w:instrText>n</w:instrText>
      </w:r>
      <w:r w:rsidR="00006B5D" w:rsidRPr="00D53404">
        <w:rPr>
          <w:rFonts w:ascii="Cambria" w:eastAsia="Calibri" w:hAnsi="Cambria" w:cs="Times New Roman"/>
          <w:color w:val="000000" w:themeColor="text1"/>
        </w:rPr>
        <w:instrText>sp</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rPr>
        <w:instrText>r</w:instrText>
      </w:r>
      <w:r w:rsidR="00006B5D" w:rsidRPr="00D53404">
        <w:rPr>
          <w:rFonts w:ascii="Cambria" w:eastAsia="Calibri" w:hAnsi="Cambria" w:cs="Times New Roman"/>
          <w:color w:val="000000" w:themeColor="text1"/>
          <w:spacing w:val="-2"/>
        </w:rPr>
        <w:instrText>e</w:instrText>
      </w:r>
      <w:r w:rsidR="00006B5D" w:rsidRPr="00D53404">
        <w:rPr>
          <w:rFonts w:ascii="Cambria" w:eastAsia="Calibri" w:hAnsi="Cambria" w:cs="Times New Roman"/>
          <w:color w:val="000000" w:themeColor="text1"/>
        </w:rPr>
        <w:instrText>n</w:instrText>
      </w:r>
      <w:r w:rsidR="00006B5D" w:rsidRPr="00D53404">
        <w:rPr>
          <w:rFonts w:ascii="Cambria" w:eastAsia="Calibri" w:hAnsi="Cambria" w:cs="Times New Roman"/>
          <w:color w:val="000000" w:themeColor="text1"/>
          <w:spacing w:val="4"/>
        </w:rPr>
        <w:instrText>c</w:instrText>
      </w:r>
      <w:r w:rsidR="00006B5D" w:rsidRPr="00D53404">
        <w:rPr>
          <w:rFonts w:ascii="Cambria" w:eastAsia="Calibri" w:hAnsi="Cambria" w:cs="Times New Roman"/>
          <w:color w:val="000000" w:themeColor="text1"/>
        </w:rPr>
        <w:instrText xml:space="preserve">y </w:instrText>
      </w:r>
      <w:r w:rsidR="00006B5D" w:rsidRPr="00D53404">
        <w:rPr>
          <w:rFonts w:ascii="Cambria" w:eastAsia="Calibri" w:hAnsi="Cambria" w:cs="Times New Roman"/>
          <w:color w:val="000000" w:themeColor="text1"/>
          <w:spacing w:val="-3"/>
        </w:rPr>
        <w:instrText>I</w:instrText>
      </w:r>
      <w:r w:rsidR="00006B5D" w:rsidRPr="00D53404">
        <w:rPr>
          <w:rFonts w:ascii="Cambria" w:eastAsia="Calibri" w:hAnsi="Cambria" w:cs="Times New Roman"/>
          <w:color w:val="000000" w:themeColor="text1"/>
        </w:rPr>
        <w:instrText>nt</w:instrText>
      </w:r>
      <w:r w:rsidR="00006B5D" w:rsidRPr="00D53404">
        <w:rPr>
          <w:rFonts w:ascii="Cambria" w:eastAsia="Calibri" w:hAnsi="Cambria" w:cs="Times New Roman"/>
          <w:color w:val="000000" w:themeColor="text1"/>
          <w:spacing w:val="2"/>
        </w:rPr>
        <w:instrText>e</w:instrText>
      </w:r>
      <w:r w:rsidR="00006B5D" w:rsidRPr="00D53404">
        <w:rPr>
          <w:rFonts w:ascii="Cambria" w:eastAsia="Calibri" w:hAnsi="Cambria" w:cs="Times New Roman"/>
          <w:color w:val="000000" w:themeColor="text1"/>
        </w:rPr>
        <w:instrText>rn</w:instrText>
      </w:r>
      <w:r w:rsidR="00006B5D" w:rsidRPr="00D53404">
        <w:rPr>
          <w:rFonts w:ascii="Cambria" w:eastAsia="Calibri" w:hAnsi="Cambria" w:cs="Times New Roman"/>
          <w:color w:val="000000" w:themeColor="text1"/>
          <w:spacing w:val="-2"/>
        </w:rPr>
        <w:instrText>a</w:instrText>
      </w:r>
      <w:r w:rsidR="00006B5D" w:rsidRPr="00D53404">
        <w:rPr>
          <w:rFonts w:ascii="Cambria" w:eastAsia="Calibri" w:hAnsi="Cambria" w:cs="Times New Roman"/>
          <w:color w:val="000000" w:themeColor="text1"/>
        </w:rPr>
        <w:instrText>t</w:instrText>
      </w:r>
      <w:r w:rsidR="00006B5D" w:rsidRPr="00D53404">
        <w:rPr>
          <w:rFonts w:ascii="Cambria" w:eastAsia="Calibri" w:hAnsi="Cambria" w:cs="Times New Roman"/>
          <w:color w:val="000000" w:themeColor="text1"/>
          <w:spacing w:val="1"/>
        </w:rPr>
        <w:instrText>i</w:instrText>
      </w:r>
      <w:r w:rsidR="00006B5D" w:rsidRPr="00D53404">
        <w:rPr>
          <w:rFonts w:ascii="Cambria" w:eastAsia="Calibri" w:hAnsi="Cambria" w:cs="Times New Roman"/>
          <w:color w:val="000000" w:themeColor="text1"/>
        </w:rPr>
        <w:instrText>on</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spacing w:val="1"/>
        </w:rPr>
        <w:instrText>l</w:instrText>
      </w:r>
      <w:ins w:id="362" w:author="karl@grindal.org" w:date="2014-10-19T19:33:00Z">
        <w:r w:rsidR="00006B5D">
          <w:instrText xml:space="preserve">" </w:instrText>
        </w:r>
        <w:r w:rsidR="00006B5D">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many countries “believed to be on a trajectory toward greater transparency have largely stalled and only a few countries marginally managed to improve their standing” in recent years.  </w:t>
      </w:r>
    </w:p>
    <w:p w14:paraId="16FBE000" w14:textId="7EAD345C"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In </w:t>
      </w:r>
      <w:r w:rsidRPr="0003035B">
        <w:rPr>
          <w:rFonts w:ascii="Cambria" w:hAnsi="Cambria" w:cs="Times New Roman"/>
          <w:i/>
          <w:color w:val="000000" w:themeColor="text1"/>
          <w:lang w:val="en"/>
        </w:rPr>
        <w:t>Global Trends 2030</w:t>
      </w:r>
      <w:r w:rsidRPr="00EA0F8A">
        <w:rPr>
          <w:rFonts w:ascii="Cambria" w:hAnsi="Cambria" w:cs="Times New Roman"/>
          <w:color w:val="000000" w:themeColor="text1"/>
          <w:lang w:val="en"/>
        </w:rPr>
        <w:t xml:space="preserve">, we used the international futures modeling and Polity’s 20-point scale measuring a state’s level of democracy based on political participation, openness and limits on executive power to track where countries would be in 15-20 years in the trajectory between autocracy and democracy.  Currently about 50 countries are in the awkward stage between autocracy at one end and democracy at the other in Policy’s 20 point scale.  Over time, we would expect that as global growth continues, educational levels—already at a historically high levels in the developing world--increase further, the pressures for democratization will increase.  Using IFs modeling, roughly four out of the current 50 in the awkward mid-stage, graduate to democracy and 17 move from autocracy (below 5 on the Polity scale) into the awkward middle.  </w:t>
      </w:r>
      <w:r w:rsidR="002609B2" w:rsidRPr="00EA0F8A">
        <w:rPr>
          <w:rFonts w:ascii="Cambria" w:hAnsi="Cambria" w:cs="Times New Roman"/>
          <w:color w:val="000000" w:themeColor="text1"/>
          <w:lang w:val="en"/>
        </w:rPr>
        <w:t>Based on rapidly rising levels of income and education, t</w:t>
      </w:r>
      <w:r w:rsidRPr="00EA0F8A">
        <w:rPr>
          <w:rFonts w:ascii="Cambria" w:hAnsi="Cambria" w:cs="Times New Roman"/>
          <w:color w:val="000000" w:themeColor="text1"/>
          <w:lang w:val="en"/>
        </w:rPr>
        <w:t xml:space="preserve">he greatest number of these </w:t>
      </w:r>
      <w:r w:rsidR="002609B2" w:rsidRPr="00EA0F8A">
        <w:rPr>
          <w:rFonts w:ascii="Cambria" w:hAnsi="Cambria" w:cs="Times New Roman"/>
          <w:color w:val="000000" w:themeColor="text1"/>
          <w:lang w:val="en"/>
        </w:rPr>
        <w:t xml:space="preserve">are likely to </w:t>
      </w:r>
      <w:r w:rsidRPr="00EA0F8A">
        <w:rPr>
          <w:rFonts w:ascii="Cambria" w:hAnsi="Cambria" w:cs="Times New Roman"/>
          <w:color w:val="000000" w:themeColor="text1"/>
          <w:lang w:val="en"/>
        </w:rPr>
        <w:t xml:space="preserve">be in sub-Saharan Africa, followed by Asia and then the Middle East and North Africa.  This is the base case.   </w:t>
      </w:r>
    </w:p>
    <w:p w14:paraId="57CD2515" w14:textId="25DE0EB7"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A more pessimistic forecast of even fewer graduations out of autocracy to the mid-range and decreased numbers of new full democracies could easily occur if we see sharp reductions in economic growth, undermining progress toward better governance and increasing the chances of greater populism and authoritarianism in even currently strong </w:t>
      </w:r>
      <w:r w:rsidR="00806A96">
        <w:rPr>
          <w:rFonts w:ascii="Cambria" w:hAnsi="Cambria" w:cs="Times New Roman"/>
          <w:color w:val="000000" w:themeColor="text1"/>
          <w:lang w:val="en"/>
        </w:rPr>
        <w:t xml:space="preserve">democratizing </w:t>
      </w:r>
      <w:r w:rsidRPr="00EA0F8A">
        <w:rPr>
          <w:rFonts w:ascii="Cambria" w:hAnsi="Cambria" w:cs="Times New Roman"/>
          <w:color w:val="000000" w:themeColor="text1"/>
          <w:lang w:val="en"/>
        </w:rPr>
        <w:t xml:space="preserve">countries.  Middle East, Gulf and Eurasian countries are increasingly economically vulnerable as energy production surges in US, Canada and potentially elsewhere due to shale and deep water exploitation of oil and </w:t>
      </w:r>
      <w:r w:rsidRPr="00EA0F8A">
        <w:rPr>
          <w:rFonts w:ascii="Cambria" w:hAnsi="Cambria" w:cs="Times New Roman"/>
          <w:color w:val="000000" w:themeColor="text1"/>
          <w:lang w:val="en"/>
        </w:rPr>
        <w:lastRenderedPageBreak/>
        <w:t>gas deposits.  The IMF</w:t>
      </w:r>
      <w:ins w:id="363" w:author="karl@grindal.org" w:date="2014-10-18T15:49:00Z">
        <w:r w:rsidR="007602D7">
          <w:rPr>
            <w:rFonts w:ascii="Cambria" w:hAnsi="Cambria" w:cs="Times New Roman"/>
            <w:color w:val="000000" w:themeColor="text1"/>
            <w:lang w:val="en"/>
          </w:rPr>
          <w:fldChar w:fldCharType="begin"/>
        </w:r>
        <w:r w:rsidR="007602D7">
          <w:instrText xml:space="preserve"> XE "</w:instrText>
        </w:r>
      </w:ins>
      <w:r w:rsidR="007602D7" w:rsidRPr="004E2602">
        <w:rPr>
          <w:rFonts w:ascii="Cambria" w:hAnsi="Cambria" w:cs="Times New Roman"/>
          <w:color w:val="000000" w:themeColor="text1"/>
          <w:lang w:val="en"/>
        </w:rPr>
        <w:instrText>IMF</w:instrText>
      </w:r>
      <w:ins w:id="364" w:author="karl@grindal.org" w:date="2014-10-18T15:49:00Z">
        <w:r w:rsidR="007602D7">
          <w:instrText xml:space="preserve">" </w:instrText>
        </w:r>
        <w:r w:rsidR="007602D7">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has recently identified a large number of Middle East and Gulf countries who depend on high energy prices to balance their state budgets and fund domestic program.  A sharp downward turn in economic fortunes could be the needed trigger to begin the transition to more democratic rule in many of these countries, but with such economic instability that transition is likely to be tortuous and anything but linear.     </w:t>
      </w:r>
    </w:p>
    <w:p w14:paraId="5ED17208" w14:textId="603E9EC4" w:rsidR="00806A96" w:rsidRDefault="00806A96" w:rsidP="00EA0F8A">
      <w:pPr>
        <w:spacing w:before="100" w:beforeAutospacing="1" w:after="100" w:afterAutospacing="1" w:line="360" w:lineRule="auto"/>
        <w:jc w:val="both"/>
        <w:rPr>
          <w:rFonts w:ascii="Cambria" w:hAnsi="Cambria" w:cs="Times New Roman"/>
          <w:color w:val="000000" w:themeColor="text1"/>
          <w:lang w:val="en"/>
        </w:rPr>
      </w:pPr>
      <w:r>
        <w:rPr>
          <w:rFonts w:ascii="Cambria" w:hAnsi="Cambria" w:cs="Times New Roman"/>
          <w:color w:val="000000" w:themeColor="text1"/>
          <w:lang w:val="en"/>
        </w:rPr>
        <w:t>Increased c</w:t>
      </w:r>
      <w:r w:rsidR="00BA421F" w:rsidRPr="00EA0F8A">
        <w:rPr>
          <w:rFonts w:ascii="Cambria" w:hAnsi="Cambria" w:cs="Times New Roman"/>
          <w:color w:val="000000" w:themeColor="text1"/>
          <w:lang w:val="en"/>
        </w:rPr>
        <w:t>onflict</w:t>
      </w:r>
      <w:r>
        <w:rPr>
          <w:rFonts w:ascii="Cambria" w:hAnsi="Cambria" w:cs="Times New Roman"/>
          <w:color w:val="000000" w:themeColor="text1"/>
          <w:lang w:val="en"/>
        </w:rPr>
        <w:t xml:space="preserve"> in the short term</w:t>
      </w:r>
      <w:r w:rsidR="00BA421F" w:rsidRPr="00EA0F8A">
        <w:rPr>
          <w:rFonts w:ascii="Cambria" w:hAnsi="Cambria" w:cs="Times New Roman"/>
          <w:color w:val="000000" w:themeColor="text1"/>
          <w:lang w:val="en"/>
        </w:rPr>
        <w:t xml:space="preserve">—either internal or spillover from broader regional wars—would undermine democracy’s chances.  The last couple decades have been a period of historically low rates of intrastate and interstate conflict, but, as noted in </w:t>
      </w:r>
      <w:r w:rsidR="00BA421F" w:rsidRPr="0003035B">
        <w:rPr>
          <w:rFonts w:ascii="Cambria" w:hAnsi="Cambria" w:cs="Times New Roman"/>
          <w:i/>
          <w:color w:val="000000" w:themeColor="text1"/>
          <w:lang w:val="en"/>
        </w:rPr>
        <w:t>Global Trends 2030</w:t>
      </w:r>
      <w:r w:rsidR="00BA421F" w:rsidRPr="00EA0F8A">
        <w:rPr>
          <w:rFonts w:ascii="Cambria" w:hAnsi="Cambria" w:cs="Times New Roman"/>
          <w:color w:val="000000" w:themeColor="text1"/>
          <w:lang w:val="en"/>
        </w:rPr>
        <w:t xml:space="preserve">, we are seeing an uptick in intrastate conflict in the past few years and there are growing risks of interstate conflict.  </w:t>
      </w:r>
      <w:r>
        <w:rPr>
          <w:rFonts w:ascii="Cambria" w:hAnsi="Cambria" w:cs="Times New Roman"/>
          <w:color w:val="000000" w:themeColor="text1"/>
          <w:lang w:val="en"/>
        </w:rPr>
        <w:t xml:space="preserve">The civil war in Syria is particularly disconcerting because of its potential to spread to Iraq, Jordan, Lebanon and other Middle East countries, undermining prospects in those countries for democratization.  </w:t>
      </w:r>
    </w:p>
    <w:p w14:paraId="74148299" w14:textId="73209030"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Increasing the risk of instability are the likely increased pressures on critical resources.  Based on current trajectories, the OECD</w:t>
      </w:r>
      <w:ins w:id="365" w:author="karl@grindal.org" w:date="2014-10-18T15:49:00Z">
        <w:r w:rsidR="007602D7">
          <w:rPr>
            <w:rFonts w:ascii="Cambria" w:hAnsi="Cambria" w:cs="Times New Roman"/>
            <w:color w:val="000000" w:themeColor="text1"/>
            <w:lang w:val="en"/>
          </w:rPr>
          <w:fldChar w:fldCharType="begin"/>
        </w:r>
        <w:r w:rsidR="007602D7">
          <w:instrText xml:space="preserve"> XE "</w:instrText>
        </w:r>
      </w:ins>
      <w:r w:rsidR="007602D7" w:rsidRPr="00E60BA8">
        <w:rPr>
          <w:rFonts w:ascii="Cambria" w:hAnsi="Cambria" w:cs="Times New Roman"/>
          <w:color w:val="000000" w:themeColor="text1"/>
          <w:lang w:val="en"/>
        </w:rPr>
        <w:instrText>OECD</w:instrText>
      </w:r>
      <w:ins w:id="366" w:author="karl@grindal.org" w:date="2014-10-18T15:49:00Z">
        <w:r w:rsidR="007602D7">
          <w:instrText xml:space="preserve">" </w:instrText>
        </w:r>
        <w:r w:rsidR="007602D7">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estimates that by 2030 nearly half the world’s population will live in areas with severe water stress.  Africa, Middle East and South Asia are the regions where the perfect storm of climate change impacts, rapid population growth, and food and water scarcities are going to be felt the most.  They are also areas containing many of the countries lacking much governance capacity and struggling to consolidate democracy.  </w:t>
      </w:r>
    </w:p>
    <w:p w14:paraId="51E31DF8" w14:textId="77777777" w:rsidR="00BA421F" w:rsidRPr="00EA0F8A" w:rsidRDefault="00BA421F" w:rsidP="00EA0F8A">
      <w:pPr>
        <w:spacing w:before="100" w:beforeAutospacing="1" w:after="100" w:afterAutospacing="1" w:line="360" w:lineRule="auto"/>
        <w:jc w:val="both"/>
        <w:rPr>
          <w:rFonts w:ascii="Cambria" w:hAnsi="Cambria" w:cs="Times New Roman"/>
          <w:b/>
          <w:color w:val="000000" w:themeColor="text1"/>
          <w:lang w:val="en"/>
        </w:rPr>
      </w:pPr>
      <w:r w:rsidRPr="00EA0F8A">
        <w:rPr>
          <w:rFonts w:ascii="Cambria" w:hAnsi="Cambria" w:cs="Times New Roman"/>
          <w:b/>
          <w:color w:val="000000" w:themeColor="text1"/>
          <w:lang w:val="en"/>
        </w:rPr>
        <w:t xml:space="preserve">More Opportunities to Affect Change   </w:t>
      </w:r>
    </w:p>
    <w:p w14:paraId="11018CA3" w14:textId="7C3167BB" w:rsidR="00BA421F" w:rsidRPr="00EA0F8A" w:rsidRDefault="00BA421F" w:rsidP="00EA0F8A">
      <w:pPr>
        <w:spacing w:before="100" w:beforeAutospacing="1" w:after="100" w:afterAutospacing="1" w:line="360" w:lineRule="auto"/>
        <w:jc w:val="both"/>
        <w:rPr>
          <w:rFonts w:ascii="Cambria" w:hAnsi="Cambria" w:cs="Times New Roman"/>
          <w:color w:val="000000" w:themeColor="text1"/>
          <w:lang w:val="en"/>
        </w:rPr>
      </w:pPr>
      <w:r w:rsidRPr="00EA0F8A">
        <w:rPr>
          <w:rFonts w:ascii="Cambria" w:hAnsi="Cambria" w:cs="Times New Roman"/>
          <w:color w:val="000000" w:themeColor="text1"/>
          <w:lang w:val="en"/>
        </w:rPr>
        <w:t xml:space="preserve"> Historically, democratization has gone through three basic stages.  As described by Professor Barry Hughes</w:t>
      </w:r>
      <w:ins w:id="367" w:author="karl@grindal.org" w:date="2014-10-18T15:49:00Z">
        <w:r w:rsidR="007602D7">
          <w:rPr>
            <w:rFonts w:ascii="Cambria" w:hAnsi="Cambria" w:cs="Times New Roman"/>
            <w:color w:val="000000" w:themeColor="text1"/>
            <w:lang w:val="en"/>
          </w:rPr>
          <w:fldChar w:fldCharType="begin"/>
        </w:r>
        <w:r w:rsidR="007602D7">
          <w:instrText xml:space="preserve"> XE "</w:instrText>
        </w:r>
      </w:ins>
      <w:r w:rsidR="007602D7" w:rsidRPr="00BA1AFA">
        <w:rPr>
          <w:rFonts w:ascii="Cambria" w:hAnsi="Cambria" w:cs="Times New Roman"/>
          <w:color w:val="000000" w:themeColor="text1"/>
          <w:lang w:val="en"/>
        </w:rPr>
        <w:instrText>Barry Hughes</w:instrText>
      </w:r>
      <w:ins w:id="368" w:author="karl@grindal.org" w:date="2014-10-18T15:49:00Z">
        <w:r w:rsidR="007602D7">
          <w:instrText xml:space="preserve">" </w:instrText>
        </w:r>
        <w:r w:rsidR="007602D7">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xml:space="preserve"> in his latest volume on </w:t>
      </w:r>
      <w:r w:rsidRPr="0003035B">
        <w:rPr>
          <w:rFonts w:ascii="Cambria" w:hAnsi="Cambria" w:cs="Times New Roman"/>
          <w:i/>
          <w:color w:val="000000" w:themeColor="text1"/>
          <w:lang w:val="en"/>
        </w:rPr>
        <w:t>Strengthening Global Governance</w:t>
      </w:r>
      <w:r w:rsidRPr="00EA0F8A">
        <w:rPr>
          <w:rFonts w:ascii="Cambria" w:hAnsi="Cambria" w:cs="Times New Roman"/>
          <w:color w:val="000000" w:themeColor="text1"/>
          <w:lang w:val="en"/>
        </w:rPr>
        <w:t>, the first stage began with “overcoming anarchy through consolidation of territorial governing authority to establish sovereignty.”  For Western democracies, this happened in sixteenth through early nineteenth centuries with the rise of the nation-state.  The second stage involved improving state competencies, such as the development of civil service and increased taxes.  For Western democracies, this happened beginning in the nineteenth century.  The final stage was the process of widening inclusion.  Britain’s 1832 Reform Act</w:t>
      </w:r>
      <w:ins w:id="369" w:author="karl@grindal.org" w:date="2014-10-18T15:50:00Z">
        <w:r w:rsidR="007602D7">
          <w:rPr>
            <w:rFonts w:ascii="Cambria" w:hAnsi="Cambria" w:cs="Times New Roman"/>
            <w:color w:val="000000" w:themeColor="text1"/>
            <w:lang w:val="en"/>
          </w:rPr>
          <w:fldChar w:fldCharType="begin"/>
        </w:r>
        <w:r w:rsidR="007602D7">
          <w:instrText xml:space="preserve"> XE "</w:instrText>
        </w:r>
      </w:ins>
      <w:r w:rsidR="007602D7" w:rsidRPr="00E26FED">
        <w:rPr>
          <w:rFonts w:ascii="Cambria" w:hAnsi="Cambria" w:cs="Times New Roman"/>
          <w:color w:val="000000" w:themeColor="text1"/>
          <w:lang w:val="en"/>
        </w:rPr>
        <w:instrText>1832 Reform Act</w:instrText>
      </w:r>
      <w:ins w:id="370" w:author="karl@grindal.org" w:date="2014-10-18T15:50:00Z">
        <w:r w:rsidR="007602D7">
          <w:instrText xml:space="preserve">" </w:instrText>
        </w:r>
        <w:r w:rsidR="007602D7">
          <w:rPr>
            <w:rFonts w:ascii="Cambria" w:hAnsi="Cambria" w:cs="Times New Roman"/>
            <w:color w:val="000000" w:themeColor="text1"/>
            <w:lang w:val="en"/>
          </w:rPr>
          <w:fldChar w:fldCharType="end"/>
        </w:r>
      </w:ins>
      <w:r w:rsidRPr="00EA0F8A">
        <w:rPr>
          <w:rFonts w:ascii="Cambria" w:hAnsi="Cambria" w:cs="Times New Roman"/>
          <w:color w:val="000000" w:themeColor="text1"/>
          <w:lang w:val="en"/>
        </w:rPr>
        <w:t>, for example, widened the franchise significantly and reduced the number of “rotten” parliamentary boroughs.</w:t>
      </w:r>
    </w:p>
    <w:p w14:paraId="037CFF04" w14:textId="5EC631AA" w:rsidR="00BA421F" w:rsidRDefault="00BA421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lang w:val="en"/>
        </w:rPr>
        <w:t xml:space="preserve">For Western democracies, this process was mostly sequential: “government effectiveness has usually preceded and been a precondition for expanding political inclusion.”  However, since </w:t>
      </w:r>
      <w:r w:rsidRPr="00EA0F8A">
        <w:rPr>
          <w:rFonts w:ascii="Cambria" w:hAnsi="Cambria" w:cs="Times New Roman"/>
          <w:color w:val="000000" w:themeColor="text1"/>
          <w:lang w:val="en"/>
        </w:rPr>
        <w:lastRenderedPageBreak/>
        <w:t>decolonization, “an increasing global trend has been to encourage greater social participation in government in earlier stages of state capacity-building.”</w:t>
      </w:r>
      <w:r w:rsidR="0003035B">
        <w:rPr>
          <w:rStyle w:val="FootnoteReference"/>
          <w:rFonts w:ascii="Cambria" w:hAnsi="Cambria" w:cs="Times New Roman"/>
          <w:color w:val="000000" w:themeColor="text1"/>
          <w:lang w:val="en"/>
        </w:rPr>
        <w:footnoteReference w:id="9"/>
      </w:r>
      <w:r w:rsidRPr="00EA0F8A">
        <w:rPr>
          <w:rFonts w:ascii="Cambria" w:hAnsi="Cambria" w:cs="Times New Roman"/>
          <w:color w:val="000000" w:themeColor="text1"/>
          <w:lang w:val="en"/>
        </w:rPr>
        <w:t xml:space="preserve">  Our better understanding of the mechanics of democratization combined with looser, less sequential and structured process now typical means that we can modulate our efforts to give democratization the biggest push possible.   For countries like </w:t>
      </w:r>
      <w:r w:rsidRPr="00EA0F8A">
        <w:rPr>
          <w:rFonts w:ascii="Cambria" w:hAnsi="Cambria" w:cs="Times New Roman"/>
          <w:color w:val="000000" w:themeColor="text1"/>
        </w:rPr>
        <w:t>Afghanistan, the Democratic Republic of Congo, and Somalia, achieving security is a priority and, according to the IFs modeling, could give the biggest push toward greater human development which is e</w:t>
      </w:r>
      <w:r w:rsidR="00EA0F8A" w:rsidRPr="00EA0F8A">
        <w:rPr>
          <w:rFonts w:ascii="Cambria" w:hAnsi="Cambria" w:cs="Times New Roman"/>
          <w:color w:val="000000" w:themeColor="text1"/>
        </w:rPr>
        <w:t xml:space="preserve">ssential for democratization. </w:t>
      </w:r>
      <w:r w:rsidRPr="00EA0F8A">
        <w:rPr>
          <w:rFonts w:ascii="Cambria" w:hAnsi="Cambria" w:cs="Times New Roman"/>
          <w:color w:val="000000" w:themeColor="text1"/>
        </w:rPr>
        <w:t xml:space="preserve">In other countries which have achieved security, building governmental capacity or greater inclusiveness would have bigger impacts.    </w:t>
      </w:r>
    </w:p>
    <w:p w14:paraId="7AC3B2ED" w14:textId="77777777" w:rsidR="00D14BB8" w:rsidRPr="00D14BB8" w:rsidRDefault="00D14BB8" w:rsidP="00D14BB8">
      <w:pPr>
        <w:spacing w:before="100" w:beforeAutospacing="1" w:after="100" w:afterAutospacing="1" w:line="360" w:lineRule="auto"/>
        <w:jc w:val="both"/>
        <w:rPr>
          <w:rFonts w:ascii="Cambria" w:hAnsi="Cambria" w:cs="Times New Roman"/>
          <w:color w:val="000000" w:themeColor="text1"/>
        </w:rPr>
      </w:pPr>
      <w:r w:rsidRPr="00D14BB8">
        <w:rPr>
          <w:rFonts w:ascii="Cambria" w:hAnsi="Cambria" w:cs="Times New Roman"/>
          <w:color w:val="000000" w:themeColor="text1"/>
        </w:rPr>
        <w:t xml:space="preserve">Finally, democracy has been attractive because it is equated with ensuring the greatest possible good for the greatest number.  If advanced Western democracies no longer are seen as “for the people” and “by the people” and instead become increasingly associated with inequality and lack of opportunity for the majority, the democratic model itself will become tarnished and won’t be the ideal that others strive to emulate.     </w:t>
      </w:r>
    </w:p>
    <w:p w14:paraId="2149163F" w14:textId="77777777" w:rsidR="00D14BB8" w:rsidRPr="00EA0F8A" w:rsidRDefault="00D14BB8" w:rsidP="00EA0F8A">
      <w:pPr>
        <w:spacing w:before="100" w:beforeAutospacing="1" w:after="100" w:afterAutospacing="1" w:line="360" w:lineRule="auto"/>
        <w:jc w:val="both"/>
        <w:rPr>
          <w:rFonts w:ascii="Cambria" w:hAnsi="Cambria" w:cs="Times New Roman"/>
          <w:color w:val="000000" w:themeColor="text1"/>
        </w:rPr>
      </w:pPr>
    </w:p>
    <w:p w14:paraId="6D4FFFF6" w14:textId="77777777" w:rsidR="00BA421F" w:rsidRPr="00EA0F8A" w:rsidRDefault="00BA421F" w:rsidP="00EA0F8A">
      <w:pPr>
        <w:spacing w:before="100" w:beforeAutospacing="1" w:after="100" w:afterAutospacing="1" w:line="360" w:lineRule="auto"/>
        <w:jc w:val="both"/>
        <w:rPr>
          <w:rFonts w:ascii="Cambria" w:hAnsi="Cambria" w:cs="Times New Roman"/>
          <w:color w:val="000000" w:themeColor="text1"/>
        </w:rPr>
      </w:pPr>
    </w:p>
    <w:p w14:paraId="311B7375" w14:textId="77777777" w:rsidR="00137A37" w:rsidRPr="00EA0F8A" w:rsidRDefault="00BA421F" w:rsidP="00EA0F8A">
      <w:pPr>
        <w:pStyle w:val="Title"/>
        <w:spacing w:before="100" w:beforeAutospacing="1" w:after="100" w:afterAutospacing="1"/>
        <w:rPr>
          <w:color w:val="000000" w:themeColor="text1"/>
        </w:rPr>
        <w:sectPr w:rsidR="00137A37" w:rsidRPr="00EA0F8A" w:rsidSect="00211422">
          <w:footnotePr>
            <w:numRestart w:val="eachSect"/>
          </w:footnotePr>
          <w:type w:val="continuous"/>
          <w:pgSz w:w="12240" w:h="15840"/>
          <w:pgMar w:top="1440" w:right="1440" w:bottom="1440" w:left="1440" w:header="720" w:footer="720" w:gutter="0"/>
          <w:cols w:space="720"/>
          <w:docGrid w:linePitch="360"/>
        </w:sectPr>
      </w:pPr>
      <w:r w:rsidRPr="00EA0F8A">
        <w:rPr>
          <w:color w:val="000000" w:themeColor="text1"/>
        </w:rPr>
        <w:br w:type="page"/>
      </w:r>
    </w:p>
    <w:p w14:paraId="7B9F813C" w14:textId="77777777" w:rsidR="00FC030C" w:rsidRDefault="00FC030C" w:rsidP="00EA0F8A">
      <w:pPr>
        <w:pStyle w:val="Title"/>
        <w:spacing w:before="100" w:beforeAutospacing="1" w:after="100" w:afterAutospacing="1"/>
        <w:rPr>
          <w:rFonts w:ascii="Cambria" w:eastAsia="Calibri" w:hAnsi="Cambria"/>
          <w:b/>
          <w:color w:val="000000" w:themeColor="text1"/>
          <w:sz w:val="32"/>
          <w:szCs w:val="32"/>
        </w:rPr>
        <w:sectPr w:rsidR="00FC030C" w:rsidSect="00211422">
          <w:footnotePr>
            <w:numRestart w:val="eachSect"/>
          </w:footnotePr>
          <w:type w:val="continuous"/>
          <w:pgSz w:w="12240" w:h="15840"/>
          <w:pgMar w:top="1440" w:right="1440" w:bottom="1440" w:left="1440" w:header="720" w:footer="720" w:gutter="0"/>
          <w:cols w:space="720"/>
          <w:docGrid w:linePitch="360"/>
        </w:sectPr>
      </w:pPr>
    </w:p>
    <w:p w14:paraId="01F327D0" w14:textId="77777777" w:rsidR="00D14BB8" w:rsidRDefault="00D14BB8">
      <w:pPr>
        <w:rPr>
          <w:rFonts w:ascii="Cambria" w:eastAsia="Calibri" w:hAnsi="Cambria" w:cs="Times New Roman"/>
          <w:b/>
          <w:color w:val="000000" w:themeColor="text1"/>
          <w:sz w:val="32"/>
          <w:szCs w:val="32"/>
        </w:rPr>
      </w:pPr>
      <w:r>
        <w:rPr>
          <w:rFonts w:ascii="Cambria" w:eastAsia="Calibri" w:hAnsi="Cambria"/>
          <w:b/>
          <w:color w:val="000000" w:themeColor="text1"/>
          <w:sz w:val="32"/>
          <w:szCs w:val="32"/>
        </w:rPr>
        <w:lastRenderedPageBreak/>
        <w:br w:type="page"/>
      </w:r>
    </w:p>
    <w:p w14:paraId="05292959" w14:textId="66706C2F" w:rsidR="00BA421F" w:rsidRPr="00EA0F8A" w:rsidRDefault="00BA421F" w:rsidP="00FC030C">
      <w:pPr>
        <w:pStyle w:val="Title"/>
        <w:spacing w:before="100" w:beforeAutospacing="1" w:after="100" w:afterAutospacing="1"/>
        <w:outlineLvl w:val="1"/>
        <w:rPr>
          <w:rFonts w:ascii="Cambria" w:eastAsia="Calibri" w:hAnsi="Cambria"/>
          <w:b/>
          <w:color w:val="000000" w:themeColor="text1"/>
          <w:sz w:val="32"/>
          <w:szCs w:val="32"/>
        </w:rPr>
      </w:pPr>
      <w:bookmarkStart w:id="371" w:name="_Toc401567762"/>
      <w:r w:rsidRPr="00EA0F8A">
        <w:rPr>
          <w:rFonts w:ascii="Cambria" w:eastAsia="Calibri" w:hAnsi="Cambria"/>
          <w:b/>
          <w:color w:val="000000" w:themeColor="text1"/>
          <w:sz w:val="32"/>
          <w:szCs w:val="32"/>
        </w:rPr>
        <w:lastRenderedPageBreak/>
        <w:t>The Pillars of Authoritarian Resilience in Central Asia</w:t>
      </w:r>
      <w:bookmarkEnd w:id="371"/>
    </w:p>
    <w:p w14:paraId="1723E6A5" w14:textId="77777777" w:rsidR="00137A37" w:rsidRPr="00EA0F8A" w:rsidRDefault="00137A37" w:rsidP="00EA0F8A">
      <w:pPr>
        <w:pStyle w:val="NoSpacing"/>
        <w:spacing w:before="100" w:beforeAutospacing="1" w:after="100" w:afterAutospacing="1" w:line="360" w:lineRule="auto"/>
        <w:rPr>
          <w:rFonts w:ascii="Cambria" w:hAnsi="Cambria"/>
          <w:color w:val="000000" w:themeColor="text1"/>
        </w:rPr>
      </w:pPr>
    </w:p>
    <w:p w14:paraId="5753FAF7" w14:textId="04990582" w:rsidR="00BA421F" w:rsidRPr="00BF6C23" w:rsidRDefault="00BA421F" w:rsidP="00BF6C23">
      <w:pPr>
        <w:pStyle w:val="NoSpacing"/>
        <w:spacing w:line="360" w:lineRule="auto"/>
        <w:rPr>
          <w:rFonts w:ascii="Cambria" w:hAnsi="Cambria"/>
          <w:color w:val="000000" w:themeColor="text1"/>
        </w:rPr>
      </w:pPr>
      <w:r w:rsidRPr="00BF6C23">
        <w:rPr>
          <w:rFonts w:ascii="Cambria" w:hAnsi="Cambria"/>
          <w:color w:val="000000" w:themeColor="text1"/>
        </w:rPr>
        <w:t>Regine A. Spector</w:t>
      </w:r>
      <w:ins w:id="372" w:author="karl@grindal.org" w:date="2014-10-18T15:45:00Z">
        <w:r w:rsidR="006109EE">
          <w:rPr>
            <w:rFonts w:ascii="Cambria" w:hAnsi="Cambria"/>
            <w:color w:val="000000" w:themeColor="text1"/>
          </w:rPr>
          <w:fldChar w:fldCharType="begin"/>
        </w:r>
        <w:r w:rsidR="006109EE">
          <w:instrText xml:space="preserve"> XE "</w:instrText>
        </w:r>
      </w:ins>
      <w:ins w:id="373" w:author="Microsoft account" w:date="2014-10-20T11:25:00Z">
        <w:r w:rsidR="00CC5209" w:rsidRPr="00CC5209">
          <w:instrText xml:space="preserve"> Spector, Regine A.</w:instrText>
        </w:r>
      </w:ins>
      <w:del w:id="374" w:author="Microsoft account" w:date="2014-10-20T11:25:00Z">
        <w:r w:rsidR="006109EE" w:rsidRPr="006109EE" w:rsidDel="00CC5209">
          <w:rPr>
            <w:rFonts w:ascii="Cambria" w:hAnsi="Cambria" w:cs="Times New Roman"/>
            <w:b/>
            <w:color w:val="000000" w:themeColor="text1"/>
          </w:rPr>
          <w:delInstrText>Regine A. Spector</w:delInstrText>
        </w:r>
      </w:del>
      <w:ins w:id="375" w:author="karl@grindal.org" w:date="2014-10-18T15:45:00Z">
        <w:r w:rsidR="006109EE">
          <w:instrText xml:space="preserve">" </w:instrText>
        </w:r>
        <w:r w:rsidR="006109EE">
          <w:rPr>
            <w:rFonts w:ascii="Cambria" w:hAnsi="Cambria"/>
            <w:color w:val="000000" w:themeColor="text1"/>
          </w:rPr>
          <w:fldChar w:fldCharType="end"/>
        </w:r>
      </w:ins>
    </w:p>
    <w:p w14:paraId="4BCFCA52" w14:textId="77777777" w:rsidR="00BA421F" w:rsidRPr="00BF6C23" w:rsidRDefault="00BA421F" w:rsidP="00BF6C23">
      <w:pPr>
        <w:pStyle w:val="NoSpacing"/>
        <w:spacing w:line="360" w:lineRule="auto"/>
        <w:rPr>
          <w:rFonts w:ascii="Cambria" w:hAnsi="Cambria"/>
          <w:color w:val="000000" w:themeColor="text1"/>
        </w:rPr>
      </w:pPr>
      <w:r w:rsidRPr="00BF6C23">
        <w:rPr>
          <w:rFonts w:ascii="Cambria" w:hAnsi="Cambria"/>
          <w:color w:val="000000" w:themeColor="text1"/>
        </w:rPr>
        <w:t>Assistant Professor, Department of Political Science</w:t>
      </w:r>
    </w:p>
    <w:p w14:paraId="7D91778A" w14:textId="77777777" w:rsidR="00137A37" w:rsidRDefault="00BA421F" w:rsidP="00BF6C23">
      <w:pPr>
        <w:pStyle w:val="NoSpacing"/>
        <w:spacing w:line="360" w:lineRule="auto"/>
        <w:rPr>
          <w:rFonts w:ascii="Cambria" w:hAnsi="Cambria"/>
          <w:color w:val="000000" w:themeColor="text1"/>
        </w:rPr>
      </w:pPr>
      <w:r w:rsidRPr="00BF6C23">
        <w:rPr>
          <w:rFonts w:ascii="Cambria" w:hAnsi="Cambria"/>
          <w:color w:val="000000" w:themeColor="text1"/>
        </w:rPr>
        <w:t>University of Massachus</w:t>
      </w:r>
      <w:r w:rsidR="00137A37" w:rsidRPr="00BF6C23">
        <w:rPr>
          <w:rFonts w:ascii="Cambria" w:hAnsi="Cambria"/>
          <w:color w:val="000000" w:themeColor="text1"/>
        </w:rPr>
        <w:t>etts, Amherst</w:t>
      </w:r>
    </w:p>
    <w:p w14:paraId="50A3DB79" w14:textId="77777777" w:rsidR="00BF6C23" w:rsidRPr="00BF6C23" w:rsidRDefault="00BF6C23" w:rsidP="00BF6C23">
      <w:pPr>
        <w:pStyle w:val="NoSpacing"/>
        <w:spacing w:line="360" w:lineRule="auto"/>
        <w:rPr>
          <w:rFonts w:ascii="Cambria" w:hAnsi="Cambria"/>
          <w:color w:val="000000" w:themeColor="text1"/>
        </w:rPr>
      </w:pPr>
    </w:p>
    <w:p w14:paraId="392791FD" w14:textId="77777777" w:rsidR="00BA421F" w:rsidRPr="00EA0F8A" w:rsidRDefault="00BA421F" w:rsidP="00EA0F8A">
      <w:pPr>
        <w:spacing w:before="100" w:beforeAutospacing="1" w:after="100" w:afterAutospacing="1" w:line="360" w:lineRule="auto"/>
        <w:jc w:val="both"/>
        <w:rPr>
          <w:rFonts w:ascii="Cambria" w:eastAsia="Calibri" w:hAnsi="Cambria" w:cs="Times New Roman"/>
          <w:b/>
          <w:color w:val="000000" w:themeColor="text1"/>
        </w:rPr>
      </w:pPr>
      <w:r w:rsidRPr="00EA0F8A">
        <w:rPr>
          <w:rFonts w:ascii="Cambria" w:eastAsia="Calibri" w:hAnsi="Cambria" w:cs="Times New Roman"/>
          <w:b/>
          <w:color w:val="000000" w:themeColor="text1"/>
        </w:rPr>
        <w:t>Introduction</w:t>
      </w:r>
    </w:p>
    <w:p w14:paraId="3E18795E" w14:textId="5BBC675F"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Almost a quarter of a century after the Soviet</w:t>
      </w:r>
      <w:ins w:id="376" w:author="karl@grindal.org" w:date="2014-10-19T19:13:00Z">
        <w:r w:rsidR="001D601C">
          <w:rPr>
            <w:rFonts w:ascii="Cambria" w:eastAsia="Calibri" w:hAnsi="Cambria" w:cs="Times New Roman"/>
            <w:color w:val="000000" w:themeColor="text1"/>
          </w:rPr>
          <w:fldChar w:fldCharType="begin"/>
        </w:r>
        <w:r w:rsidR="001D601C">
          <w:instrText xml:space="preserve"> XE "</w:instrText>
        </w:r>
      </w:ins>
      <w:r w:rsidR="001D601C" w:rsidRPr="00EF73BB">
        <w:rPr>
          <w:rFonts w:ascii="Cambria" w:hAnsi="Cambria" w:cs="Times New Roman"/>
          <w:color w:val="000000" w:themeColor="text1"/>
        </w:rPr>
        <w:instrText>Soviet</w:instrText>
      </w:r>
      <w:ins w:id="377" w:author="karl@grindal.org" w:date="2014-10-19T19:13:00Z">
        <w:r w:rsidR="001D601C">
          <w:instrText xml:space="preserve">" </w:instrText>
        </w:r>
        <w:r w:rsidR="001D601C">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Union</w:t>
      </w:r>
      <w:ins w:id="378" w:author="karl@grindal.org" w:date="2014-10-18T15:51:00Z">
        <w:r w:rsidR="007602D7">
          <w:rPr>
            <w:rFonts w:ascii="Cambria" w:eastAsia="Calibri" w:hAnsi="Cambria" w:cs="Times New Roman"/>
            <w:color w:val="000000" w:themeColor="text1"/>
          </w:rPr>
          <w:fldChar w:fldCharType="begin"/>
        </w:r>
        <w:r w:rsidR="007602D7">
          <w:instrText xml:space="preserve"> XE "</w:instrText>
        </w:r>
      </w:ins>
      <w:r w:rsidR="007602D7" w:rsidRPr="004F406C">
        <w:rPr>
          <w:rFonts w:ascii="Cambria" w:eastAsia="Calibri" w:hAnsi="Cambria" w:cs="Times New Roman"/>
          <w:color w:val="000000" w:themeColor="text1"/>
        </w:rPr>
        <w:instrText>Soviet Union</w:instrText>
      </w:r>
      <w:ins w:id="379" w:author="karl@grindal.org" w:date="2014-10-18T15:51: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’s</w:t>
      </w:r>
      <w:ins w:id="380" w:author="karl@grindal.org" w:date="2014-10-18T15:51:00Z">
        <w:r w:rsidR="007602D7">
          <w:rPr>
            <w:rFonts w:ascii="Cambria" w:eastAsia="Calibri" w:hAnsi="Cambria" w:cs="Times New Roman"/>
            <w:color w:val="000000" w:themeColor="text1"/>
          </w:rPr>
          <w:fldChar w:fldCharType="begin"/>
        </w:r>
        <w:r w:rsidR="007602D7">
          <w:instrText xml:space="preserve"> XE "</w:instrText>
        </w:r>
      </w:ins>
      <w:r w:rsidR="007602D7" w:rsidRPr="0071101B">
        <w:rPr>
          <w:rFonts w:ascii="Cambria" w:eastAsia="Calibri" w:hAnsi="Cambria" w:cs="Times New Roman"/>
          <w:color w:val="000000" w:themeColor="text1"/>
        </w:rPr>
        <w:instrText>Soviet Union’s</w:instrText>
      </w:r>
      <w:ins w:id="381" w:author="karl@grindal.org" w:date="2014-10-18T15:51: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collapse in 1991, most of the Central Asian successor states remain distinctly authoritarian. In light of significant sums of foreign aid dedicated to democracy promotion in the region since the 1990s, and numerous waves of political change in Eurasia</w:t>
      </w:r>
      <w:r w:rsidRPr="00EA0F8A">
        <w:rPr>
          <w:rFonts w:ascii="Cambria" w:eastAsia="Calibri" w:hAnsi="Cambria" w:cs="Times New Roman"/>
          <w:color w:val="000000" w:themeColor="text1"/>
          <w:vertAlign w:val="superscript"/>
        </w:rPr>
        <w:footnoteReference w:id="10"/>
      </w:r>
      <w:r w:rsidRPr="00EA0F8A">
        <w:rPr>
          <w:rFonts w:ascii="Cambria" w:eastAsia="Calibri" w:hAnsi="Cambria" w:cs="Times New Roman"/>
          <w:color w:val="000000" w:themeColor="text1"/>
        </w:rPr>
        <w:t xml:space="preserve"> and the Middle East</w:t>
      </w:r>
      <w:r w:rsidRPr="00EA0F8A">
        <w:rPr>
          <w:rFonts w:ascii="Cambria" w:eastAsia="Calibri" w:hAnsi="Cambria" w:cs="Times New Roman"/>
          <w:color w:val="000000" w:themeColor="text1"/>
          <w:vertAlign w:val="superscript"/>
        </w:rPr>
        <w:footnoteReference w:id="11"/>
      </w:r>
      <w:r w:rsidRPr="00EA0F8A">
        <w:rPr>
          <w:rFonts w:ascii="Cambria" w:eastAsia="Calibri" w:hAnsi="Cambria" w:cs="Times New Roman"/>
          <w:color w:val="000000" w:themeColor="text1"/>
        </w:rPr>
        <w:t xml:space="preserve"> in the 2000s, some have suggested that Central Asian countries are ripe for revolution.</w:t>
      </w:r>
      <w:r w:rsidRPr="00EA0F8A">
        <w:rPr>
          <w:rFonts w:ascii="Cambria" w:eastAsia="Calibri" w:hAnsi="Cambria" w:cs="Times New Roman"/>
          <w:color w:val="000000" w:themeColor="text1"/>
          <w:vertAlign w:val="superscript"/>
        </w:rPr>
        <w:footnoteReference w:id="12"/>
      </w:r>
      <w:r w:rsidRPr="00EA0F8A">
        <w:rPr>
          <w:rFonts w:ascii="Cambria" w:eastAsia="Calibri" w:hAnsi="Cambria" w:cs="Times New Roman"/>
          <w:color w:val="000000" w:themeColor="text1"/>
        </w:rPr>
        <w:t xml:space="preserve"> Others counter that the region’s current authoritarian equilibrium was shaped by Soviet-era institutions and interventions.</w:t>
      </w:r>
      <w:r w:rsidRPr="00EA0F8A">
        <w:rPr>
          <w:rFonts w:ascii="Cambria" w:eastAsia="Calibri" w:hAnsi="Cambria" w:cs="Times New Roman"/>
          <w:color w:val="000000" w:themeColor="text1"/>
          <w:vertAlign w:val="superscript"/>
        </w:rPr>
        <w:footnoteReference w:id="13"/>
      </w:r>
    </w:p>
    <w:p w14:paraId="4BF4D88D" w14:textId="436EC708"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Neither perspective captures the dynamics of authoritarian stability in Central Asia today. The relative resilience of Central Asian regimes can be best understood by conceptualizing the leaders of these countries as “adaptable autocrats.”</w:t>
      </w:r>
      <w:r w:rsidRPr="00EA0F8A">
        <w:rPr>
          <w:rFonts w:ascii="Cambria" w:eastAsia="Calibri" w:hAnsi="Cambria" w:cs="Times New Roman"/>
          <w:color w:val="000000" w:themeColor="text1"/>
          <w:vertAlign w:val="superscript"/>
        </w:rPr>
        <w:footnoteReference w:id="14"/>
      </w:r>
      <w:r w:rsidRPr="00EA0F8A">
        <w:rPr>
          <w:rFonts w:ascii="Cambria" w:eastAsia="Calibri" w:hAnsi="Cambria" w:cs="Times New Roman"/>
          <w:color w:val="000000" w:themeColor="text1"/>
        </w:rPr>
        <w:t xml:space="preserve">  While leaders in the region draw upon past Soviet</w:t>
      </w:r>
      <w:ins w:id="382" w:author="karl@grindal.org" w:date="2014-10-19T19:13:00Z">
        <w:r w:rsidR="001D601C">
          <w:rPr>
            <w:rFonts w:ascii="Cambria" w:eastAsia="Calibri" w:hAnsi="Cambria" w:cs="Times New Roman"/>
            <w:color w:val="000000" w:themeColor="text1"/>
          </w:rPr>
          <w:fldChar w:fldCharType="begin"/>
        </w:r>
        <w:r w:rsidR="001D601C">
          <w:instrText xml:space="preserve"> XE "</w:instrText>
        </w:r>
      </w:ins>
      <w:r w:rsidR="001D601C" w:rsidRPr="00EF73BB">
        <w:rPr>
          <w:rFonts w:ascii="Cambria" w:hAnsi="Cambria" w:cs="Times New Roman"/>
          <w:color w:val="000000" w:themeColor="text1"/>
        </w:rPr>
        <w:instrText>Soviet</w:instrText>
      </w:r>
      <w:ins w:id="383" w:author="karl@grindal.org" w:date="2014-10-19T19:13:00Z">
        <w:r w:rsidR="001D601C">
          <w:instrText xml:space="preserve">" </w:instrText>
        </w:r>
        <w:r w:rsidR="001D601C">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institutions and other structural resources at their disposal, they continually respond to domestic and international pressures to ensure their survival. For the Central Asian leaders, one of the gravest threats over the past decade has been the perceived threat of popular revolutions. This chapter first briefly explains why Kyrgyzstan has been the only country in Central Asia in which the </w:t>
      </w:r>
      <w:r w:rsidRPr="00EA0F8A">
        <w:rPr>
          <w:rFonts w:ascii="Cambria" w:eastAsia="Calibri" w:hAnsi="Cambria" w:cs="Times New Roman"/>
          <w:color w:val="000000" w:themeColor="text1"/>
        </w:rPr>
        <w:lastRenderedPageBreak/>
        <w:t>leader has been unwillingly ousted. The remainder of the chapter investigates the ways in which the leaders of Uzbekistan, Kazakhstan and Tajikistan responded to the perceived threat of regime change after 2005.</w:t>
      </w:r>
      <w:r w:rsidRPr="00EA0F8A">
        <w:rPr>
          <w:rFonts w:ascii="Cambria" w:eastAsia="Calibri" w:hAnsi="Cambria" w:cs="Times New Roman"/>
          <w:color w:val="000000" w:themeColor="text1"/>
          <w:vertAlign w:val="superscript"/>
        </w:rPr>
        <w:footnoteReference w:id="15"/>
      </w:r>
      <w:r w:rsidRPr="00EA0F8A">
        <w:rPr>
          <w:rFonts w:ascii="Cambria" w:eastAsia="Calibri" w:hAnsi="Cambria" w:cs="Times New Roman"/>
          <w:color w:val="000000" w:themeColor="text1"/>
        </w:rPr>
        <w:t xml:space="preserve"> In particular, it focuses on the five pillars of authoritarian resilience: the regimes’ selective use of violence, appropriation of economic resources, control of political institutions, creation of compliance and persuasion, and management of foreign influence. Two main findings from this analysis emerge. First, adaptations and changes the leaders have made in recent years must be viewed as extensions or adaptations of ongoing processes of authoritarian consolidation that well predate any of the more recent revolutionary waves; and second, they ways in which the leaders adapt differ due to varying ideational and structural constraints. Thus, while these pillars form the backbone of a general “toolkit” leaders use to respond to regime challenges, the precise combination and nature of adaptations vary country by country.</w:t>
      </w:r>
    </w:p>
    <w:p w14:paraId="0B24650E" w14:textId="77777777" w:rsidR="00BA421F" w:rsidRPr="00EA0F8A" w:rsidRDefault="00BA421F" w:rsidP="00EA0F8A">
      <w:pPr>
        <w:spacing w:before="100" w:beforeAutospacing="1" w:after="100" w:afterAutospacing="1" w:line="360" w:lineRule="auto"/>
        <w:jc w:val="both"/>
        <w:rPr>
          <w:rFonts w:ascii="Cambria" w:eastAsia="Calibri" w:hAnsi="Cambria" w:cs="Times New Roman"/>
          <w:b/>
          <w:color w:val="000000" w:themeColor="text1"/>
        </w:rPr>
      </w:pPr>
      <w:r w:rsidRPr="00EA0F8A">
        <w:rPr>
          <w:rFonts w:ascii="Cambria" w:eastAsia="Calibri" w:hAnsi="Cambria" w:cs="Times New Roman"/>
          <w:b/>
          <w:color w:val="000000" w:themeColor="text1"/>
        </w:rPr>
        <w:t>Kyrgyzstan as Exception</w:t>
      </w:r>
    </w:p>
    <w:p w14:paraId="0E4576AC" w14:textId="083B5966"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Nestled among the mountains bordering China, Kyrgyzstan surprised outsiders and citizens alike in 2005 when the country’s first president fled amidst street protests.  Unlike in other Eurasian countries (Georgia and Ukraine) that had experienced electoral revolutions in years prior, in Kyrgyzstan the role of youth movements and civil society proved limited. Instead, wealthy politicians and elites mobilized their local supporters to protest the Akaev</w:t>
      </w:r>
      <w:ins w:id="384" w:author="karl@grindal.org" w:date="2014-10-19T20:08:00Z">
        <w:r w:rsidR="00473552">
          <w:rPr>
            <w:rFonts w:ascii="Cambria" w:eastAsia="Calibri" w:hAnsi="Cambria" w:cs="Times New Roman"/>
            <w:color w:val="000000" w:themeColor="text1"/>
          </w:rPr>
          <w:fldChar w:fldCharType="begin"/>
        </w:r>
        <w:r w:rsidR="00473552">
          <w:instrText xml:space="preserve"> XE "</w:instrText>
        </w:r>
        <w:r w:rsidR="00473552" w:rsidRPr="00B24039">
          <w:rPr>
            <w:rFonts w:ascii="Cambria" w:eastAsia="Calibri" w:hAnsi="Cambria" w:cs="Times New Roman"/>
            <w:color w:val="000000" w:themeColor="text1"/>
          </w:rPr>
          <w:instrText>President Akaev</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regime</w:t>
      </w:r>
      <w:ins w:id="385" w:author="karl@grindal.org" w:date="2014-10-19T20:06:00Z">
        <w:r w:rsidR="00473552">
          <w:rPr>
            <w:rFonts w:ascii="Cambria" w:eastAsia="Calibri" w:hAnsi="Cambria" w:cs="Times New Roman"/>
            <w:color w:val="000000" w:themeColor="text1"/>
          </w:rPr>
          <w:fldChar w:fldCharType="begin"/>
        </w:r>
        <w:r w:rsidR="00473552">
          <w:instrText xml:space="preserve"> XE "</w:instrText>
        </w:r>
      </w:ins>
      <w:r w:rsidR="00473552" w:rsidRPr="0015058A">
        <w:rPr>
          <w:rFonts w:ascii="Cambria" w:eastAsia="Calibri" w:hAnsi="Cambria" w:cs="Times New Roman"/>
          <w:color w:val="000000" w:themeColor="text1"/>
        </w:rPr>
        <w:instrText>Akaev regime</w:instrText>
      </w:r>
      <w:ins w:id="386" w:author="karl@grindal.org" w:date="2014-10-19T20:06:00Z">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in regional cities and later in a more coordinated fashion in the capital Bishkek.</w:t>
      </w:r>
      <w:r w:rsidRPr="00EA0F8A">
        <w:rPr>
          <w:rFonts w:ascii="Cambria" w:eastAsia="Calibri" w:hAnsi="Cambria" w:cs="Times New Roman"/>
          <w:color w:val="000000" w:themeColor="text1"/>
          <w:vertAlign w:val="superscript"/>
        </w:rPr>
        <w:footnoteReference w:id="16"/>
      </w:r>
      <w:r w:rsidRPr="00EA0F8A">
        <w:rPr>
          <w:rFonts w:ascii="Cambria" w:eastAsia="Calibri" w:hAnsi="Cambria" w:cs="Times New Roman"/>
          <w:color w:val="000000" w:themeColor="text1"/>
        </w:rPr>
        <w:t xml:space="preserve"> While the proximate cause of these protests rested in elite discontent with the rigging of parliamentary elections in February-March of that year, combined with Akaev</w:t>
      </w:r>
      <w:ins w:id="387" w:author="karl@grindal.org" w:date="2014-10-19T20:08:00Z">
        <w:r w:rsidR="00473552">
          <w:rPr>
            <w:rFonts w:ascii="Cambria" w:eastAsia="Calibri" w:hAnsi="Cambria" w:cs="Times New Roman"/>
            <w:color w:val="000000" w:themeColor="text1"/>
          </w:rPr>
          <w:fldChar w:fldCharType="begin"/>
        </w:r>
        <w:r w:rsidR="00473552">
          <w:instrText xml:space="preserve"> XE "</w:instrText>
        </w:r>
        <w:r w:rsidR="00473552" w:rsidRPr="00B24039">
          <w:rPr>
            <w:rFonts w:ascii="Cambria" w:eastAsia="Calibri" w:hAnsi="Cambria" w:cs="Times New Roman"/>
            <w:color w:val="000000" w:themeColor="text1"/>
          </w:rPr>
          <w:instrText>President Akaev</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’s announcement that he was not running for president later that year resulting in a “lame duck” moment,</w:t>
      </w:r>
      <w:r w:rsidRPr="00EA0F8A">
        <w:rPr>
          <w:rFonts w:ascii="Cambria" w:eastAsia="Calibri" w:hAnsi="Cambria" w:cs="Times New Roman"/>
          <w:color w:val="000000" w:themeColor="text1"/>
          <w:vertAlign w:val="superscript"/>
        </w:rPr>
        <w:footnoteReference w:id="17"/>
      </w:r>
      <w:r w:rsidRPr="00EA0F8A">
        <w:rPr>
          <w:rFonts w:ascii="Cambria" w:eastAsia="Calibri" w:hAnsi="Cambria" w:cs="Times New Roman"/>
          <w:color w:val="000000" w:themeColor="text1"/>
        </w:rPr>
        <w:t xml:space="preserve"> the underlying cause of Akaev</w:t>
      </w:r>
      <w:ins w:id="388" w:author="karl@grindal.org" w:date="2014-10-19T20:08:00Z">
        <w:r w:rsidR="00473552">
          <w:rPr>
            <w:rFonts w:ascii="Cambria" w:eastAsia="Calibri" w:hAnsi="Cambria" w:cs="Times New Roman"/>
            <w:color w:val="000000" w:themeColor="text1"/>
          </w:rPr>
          <w:fldChar w:fldCharType="begin"/>
        </w:r>
        <w:r w:rsidR="00473552">
          <w:instrText xml:space="preserve"> XE "</w:instrText>
        </w:r>
        <w:r w:rsidR="00473552" w:rsidRPr="00B24039">
          <w:rPr>
            <w:rFonts w:ascii="Cambria" w:eastAsia="Calibri" w:hAnsi="Cambria" w:cs="Times New Roman"/>
            <w:color w:val="000000" w:themeColor="text1"/>
          </w:rPr>
          <w:instrText>President Akaev</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’s overthrow lies in the fragmented and decentralized political elite and the ways in which he managed wealthy elites throughout the 1990s and early 2000s.</w:t>
      </w:r>
    </w:p>
    <w:p w14:paraId="19E65AE3" w14:textId="12DAC003"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Specifically, the relative dispersion of economic resources in Kyrgyzstan (</w:t>
      </w:r>
      <w:r w:rsidR="00514540">
        <w:rPr>
          <w:rFonts w:ascii="Cambria" w:eastAsia="Calibri" w:hAnsi="Cambria" w:cs="Times New Roman"/>
          <w:color w:val="000000" w:themeColor="text1"/>
        </w:rPr>
        <w:t xml:space="preserve">as </w:t>
      </w:r>
      <w:r w:rsidRPr="00EA0F8A">
        <w:rPr>
          <w:rFonts w:ascii="Cambria" w:eastAsia="Calibri" w:hAnsi="Cambria" w:cs="Times New Roman"/>
          <w:color w:val="000000" w:themeColor="text1"/>
        </w:rPr>
        <w:t xml:space="preserve">well as in Georgia and Ukraine) to elites outside a narrow presidential circle allowed for economic and political power bases to emerge in those countries in the 1990s. Years later, those individuals had become the main </w:t>
      </w:r>
      <w:r w:rsidRPr="00EA0F8A">
        <w:rPr>
          <w:rFonts w:ascii="Cambria" w:eastAsia="Calibri" w:hAnsi="Cambria" w:cs="Times New Roman"/>
          <w:color w:val="000000" w:themeColor="text1"/>
        </w:rPr>
        <w:lastRenderedPageBreak/>
        <w:t>challengers to incumbent autocrats, and were responsible for funding political movements and media outlets.</w:t>
      </w:r>
      <w:bookmarkStart w:id="389" w:name="_Ref389489421"/>
      <w:r w:rsidRPr="00EA0F8A">
        <w:rPr>
          <w:rFonts w:ascii="Cambria" w:eastAsia="Calibri" w:hAnsi="Cambria" w:cs="Times New Roman"/>
          <w:color w:val="000000" w:themeColor="text1"/>
          <w:vertAlign w:val="superscript"/>
        </w:rPr>
        <w:footnoteReference w:id="18"/>
      </w:r>
      <w:bookmarkEnd w:id="389"/>
      <w:r w:rsidRPr="00EA0F8A">
        <w:rPr>
          <w:rFonts w:ascii="Cambria" w:eastAsia="Calibri" w:hAnsi="Cambria" w:cs="Times New Roman"/>
          <w:color w:val="000000" w:themeColor="text1"/>
        </w:rPr>
        <w:t xml:space="preserve"> In Kyrgyzstan precisely the absence of control over these wealthy elites led to “subversive clientelism” resulting in the overthrow of Akaev</w:t>
      </w:r>
      <w:ins w:id="390" w:author="karl@grindal.org" w:date="2014-10-19T20:08:00Z">
        <w:r w:rsidR="00473552">
          <w:rPr>
            <w:rFonts w:ascii="Cambria" w:eastAsia="Calibri" w:hAnsi="Cambria" w:cs="Times New Roman"/>
            <w:color w:val="000000" w:themeColor="text1"/>
          </w:rPr>
          <w:fldChar w:fldCharType="begin"/>
        </w:r>
        <w:r w:rsidR="00473552">
          <w:instrText xml:space="preserve"> XE "</w:instrText>
        </w:r>
        <w:r w:rsidR="00473552" w:rsidRPr="00B24039">
          <w:rPr>
            <w:rFonts w:ascii="Cambria" w:eastAsia="Calibri" w:hAnsi="Cambria" w:cs="Times New Roman"/>
            <w:color w:val="000000" w:themeColor="text1"/>
          </w:rPr>
          <w:instrText>President Akaev</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in 2005.</w:t>
      </w:r>
      <w:r w:rsidRPr="00EA0F8A">
        <w:rPr>
          <w:rFonts w:ascii="Cambria" w:eastAsia="Calibri" w:hAnsi="Cambria" w:cs="Times New Roman"/>
          <w:color w:val="000000" w:themeColor="text1"/>
          <w:vertAlign w:val="superscript"/>
        </w:rPr>
        <w:footnoteReference w:id="19"/>
      </w:r>
      <w:r w:rsidRPr="00EA0F8A">
        <w:rPr>
          <w:rFonts w:ascii="Cambria" w:eastAsia="Calibri" w:hAnsi="Cambria" w:cs="Times New Roman"/>
          <w:color w:val="000000" w:themeColor="text1"/>
        </w:rPr>
        <w:t xml:space="preserve">  Akaev</w:t>
      </w:r>
      <w:ins w:id="391" w:author="karl@grindal.org" w:date="2014-10-19T20:08:00Z">
        <w:r w:rsidR="00473552">
          <w:rPr>
            <w:rFonts w:ascii="Cambria" w:eastAsia="Calibri" w:hAnsi="Cambria" w:cs="Times New Roman"/>
            <w:color w:val="000000" w:themeColor="text1"/>
          </w:rPr>
          <w:fldChar w:fldCharType="begin"/>
        </w:r>
        <w:r w:rsidR="00473552">
          <w:instrText xml:space="preserve"> XE "</w:instrText>
        </w:r>
        <w:r w:rsidR="00473552" w:rsidRPr="00B24039">
          <w:rPr>
            <w:rFonts w:ascii="Cambria" w:eastAsia="Calibri" w:hAnsi="Cambria" w:cs="Times New Roman"/>
            <w:color w:val="000000" w:themeColor="text1"/>
          </w:rPr>
          <w:instrText>President Akaev</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’s unwillingness to use state violence in this moment, combined with his history of ineffectively managing opponents, discourses, and political institutions, spelled the end of his rule.</w:t>
      </w:r>
      <w:r w:rsidRPr="00EA0F8A">
        <w:rPr>
          <w:rFonts w:ascii="Cambria" w:eastAsia="Calibri" w:hAnsi="Cambria" w:cs="Times New Roman"/>
          <w:color w:val="000000" w:themeColor="text1"/>
          <w:vertAlign w:val="superscript"/>
        </w:rPr>
        <w:footnoteReference w:id="20"/>
      </w:r>
      <w:r w:rsidRPr="00EA0F8A">
        <w:rPr>
          <w:rFonts w:ascii="Cambria" w:eastAsia="Calibri" w:hAnsi="Cambria" w:cs="Times New Roman"/>
          <w:color w:val="000000" w:themeColor="text1"/>
        </w:rPr>
        <w:t xml:space="preserve"> After Bakiev’s ouster a mere five years later, liberal reformer Roza Otunbaeva</w:t>
      </w:r>
      <w:ins w:id="392" w:author="karl@grindal.org" w:date="2014-10-18T15:50:00Z">
        <w:r w:rsidR="007602D7">
          <w:rPr>
            <w:rFonts w:ascii="Cambria" w:eastAsia="Calibri" w:hAnsi="Cambria" w:cs="Times New Roman"/>
            <w:color w:val="000000" w:themeColor="text1"/>
          </w:rPr>
          <w:fldChar w:fldCharType="begin"/>
        </w:r>
        <w:r w:rsidR="007602D7">
          <w:instrText xml:space="preserve"> XE "</w:instrText>
        </w:r>
      </w:ins>
      <w:r w:rsidR="007602D7" w:rsidRPr="0065633E">
        <w:rPr>
          <w:rFonts w:ascii="Cambria" w:eastAsia="Calibri" w:hAnsi="Cambria" w:cs="Times New Roman"/>
          <w:color w:val="000000" w:themeColor="text1"/>
        </w:rPr>
        <w:instrText>Roza Otunbaeva</w:instrText>
      </w:r>
      <w:ins w:id="393" w:author="karl@grindal.org" w:date="2014-10-18T15:50: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in 2010-2011 led Kyrgyzstan to adopt a new constitution, becoming the region’s first and only (semi) parliamentary democracy.</w:t>
      </w:r>
    </w:p>
    <w:p w14:paraId="353964FF" w14:textId="77777777" w:rsidR="00BA421F" w:rsidRPr="00EA0F8A" w:rsidRDefault="00BA421F" w:rsidP="00EA0F8A">
      <w:pPr>
        <w:spacing w:before="100" w:beforeAutospacing="1" w:after="100" w:afterAutospacing="1" w:line="360" w:lineRule="auto"/>
        <w:jc w:val="both"/>
        <w:rPr>
          <w:rFonts w:ascii="Cambria" w:eastAsia="Calibri" w:hAnsi="Cambria" w:cs="Times New Roman"/>
          <w:b/>
          <w:color w:val="000000" w:themeColor="text1"/>
        </w:rPr>
      </w:pPr>
      <w:r w:rsidRPr="00EA0F8A">
        <w:rPr>
          <w:rFonts w:ascii="Cambria" w:eastAsia="Calibri" w:hAnsi="Cambria" w:cs="Times New Roman"/>
          <w:b/>
          <w:color w:val="000000" w:themeColor="text1"/>
        </w:rPr>
        <w:t>The Five Pillars of Authoritarian Resilience</w:t>
      </w:r>
    </w:p>
    <w:p w14:paraId="75E45CC1" w14:textId="7777777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 xml:space="preserve">Unlike in Kyrgyzstan, the leaders in Uzbekistan, Kazakhstan, and Tajikistan have resisted challenges to their regimes throughout the 2000s up to the present day.  They developed unique strategies for remaining in power, all reyling on some combination of the following five pillars. </w:t>
      </w:r>
    </w:p>
    <w:p w14:paraId="54C75B50" w14:textId="77777777" w:rsidR="00BA421F" w:rsidRPr="00EA0F8A" w:rsidRDefault="00BA421F" w:rsidP="0003035B">
      <w:pPr>
        <w:spacing w:before="100" w:beforeAutospacing="1" w:after="100" w:afterAutospacing="1" w:line="360" w:lineRule="auto"/>
        <w:jc w:val="both"/>
        <w:rPr>
          <w:rFonts w:ascii="Cambria" w:eastAsia="Calibri" w:hAnsi="Cambria" w:cs="Times New Roman"/>
          <w:i/>
          <w:color w:val="000000" w:themeColor="text1"/>
        </w:rPr>
      </w:pPr>
      <w:r w:rsidRPr="00EA0F8A">
        <w:rPr>
          <w:rFonts w:ascii="Cambria" w:eastAsia="Calibri" w:hAnsi="Cambria" w:cs="Times New Roman"/>
          <w:i/>
          <w:color w:val="000000" w:themeColor="text1"/>
        </w:rPr>
        <w:t>Selective Use of Violence and Repression</w:t>
      </w:r>
    </w:p>
    <w:p w14:paraId="7F06E7FF" w14:textId="7B61CBF8"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Kyrgyzstan’s more modest and ineffective use of violence and repression serves as a stark contrast to the other three Central Asian regimes under consideration. Uzbekistan’s “hard authoritarian” regime has demonstrated the capacity and willingness to use violence. In May 2005, President Karimov responded to mass protests in the southern city of Andijon</w:t>
      </w:r>
      <w:ins w:id="394" w:author="karl@grindal.org" w:date="2014-10-19T20:07:00Z">
        <w:r w:rsidR="00473552">
          <w:rPr>
            <w:rFonts w:ascii="Cambria" w:eastAsia="Calibri" w:hAnsi="Cambria" w:cs="Times New Roman"/>
            <w:color w:val="000000" w:themeColor="text1"/>
          </w:rPr>
          <w:fldChar w:fldCharType="begin"/>
        </w:r>
        <w:r w:rsidR="00473552">
          <w:instrText xml:space="preserve"> XE "</w:instrText>
        </w:r>
        <w:r w:rsidR="00473552" w:rsidRPr="00E827CF">
          <w:rPr>
            <w:rFonts w:ascii="Cambria" w:eastAsia="Calibri" w:hAnsi="Cambria" w:cs="Times New Roman"/>
            <w:color w:val="000000" w:themeColor="text1"/>
          </w:rPr>
          <w:instrText>Andijon massacre</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with a strong show of force resulting in hundreds of dead civilians. This event in Uzbekistan was triggered by protests in favor of the release of 23 locally influential Islamic businessmen who had been imprisoned in 2004 in an attempt by a new governor of Andijon</w:t>
      </w:r>
      <w:ins w:id="395" w:author="karl@grindal.org" w:date="2014-10-19T20:07:00Z">
        <w:r w:rsidR="00473552">
          <w:rPr>
            <w:rFonts w:ascii="Cambria" w:eastAsia="Calibri" w:hAnsi="Cambria" w:cs="Times New Roman"/>
            <w:color w:val="000000" w:themeColor="text1"/>
          </w:rPr>
          <w:fldChar w:fldCharType="begin"/>
        </w:r>
        <w:r w:rsidR="00473552">
          <w:instrText xml:space="preserve"> XE "</w:instrText>
        </w:r>
        <w:r w:rsidR="00473552" w:rsidRPr="00E827CF">
          <w:rPr>
            <w:rFonts w:ascii="Cambria" w:eastAsia="Calibri" w:hAnsi="Cambria" w:cs="Times New Roman"/>
            <w:color w:val="000000" w:themeColor="text1"/>
          </w:rPr>
          <w:instrText>Andijon massacre</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province to break up increasingly entrenched small business networks.</w:t>
      </w:r>
      <w:r w:rsidRPr="00EA0F8A">
        <w:rPr>
          <w:rFonts w:ascii="Cambria" w:eastAsia="Calibri" w:hAnsi="Cambria" w:cs="Times New Roman"/>
          <w:color w:val="000000" w:themeColor="text1"/>
          <w:vertAlign w:val="superscript"/>
        </w:rPr>
        <w:footnoteReference w:id="21"/>
      </w:r>
      <w:r w:rsidRPr="00EA0F8A">
        <w:rPr>
          <w:rFonts w:ascii="Cambria" w:eastAsia="Calibri" w:hAnsi="Cambria" w:cs="Times New Roman"/>
          <w:color w:val="000000" w:themeColor="text1"/>
        </w:rPr>
        <w:t xml:space="preserve"> The particularly violent response in May 2005 must be viewed against the backdrop of events just months before in neighboring Kyrgyzstan, where that country’s first president was deposed.  Seeking to prevent the spread of this “revolutionary” fervor, the Uzbek government responded arguably more harshly than it would have in a context in which no such neighboring threat existed.</w:t>
      </w:r>
      <w:r w:rsidRPr="00EA0F8A">
        <w:rPr>
          <w:rFonts w:ascii="Cambria" w:eastAsia="Calibri" w:hAnsi="Cambria" w:cs="Times New Roman"/>
          <w:color w:val="000000" w:themeColor="text1"/>
          <w:vertAlign w:val="superscript"/>
        </w:rPr>
        <w:footnoteReference w:id="22"/>
      </w:r>
      <w:r w:rsidRPr="00EA0F8A">
        <w:rPr>
          <w:rFonts w:ascii="Cambria" w:eastAsia="Calibri" w:hAnsi="Cambria" w:cs="Times New Roman"/>
          <w:color w:val="000000" w:themeColor="text1"/>
        </w:rPr>
        <w:t xml:space="preserve"> </w:t>
      </w:r>
    </w:p>
    <w:p w14:paraId="46FF1CF8" w14:textId="474D7C6E"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lastRenderedPageBreak/>
        <w:t>This massacre, combined with the regime’s longstanding practices of silencing political opponents, Islamic groups, and mafia</w:t>
      </w:r>
      <w:ins w:id="397" w:author="karl@grindal.org" w:date="2014-10-19T19:32:00Z">
        <w:r w:rsidR="005C3746">
          <w:rPr>
            <w:rFonts w:ascii="Cambria" w:eastAsia="Calibri" w:hAnsi="Cambria" w:cs="Times New Roman"/>
            <w:color w:val="000000" w:themeColor="text1"/>
          </w:rPr>
          <w:fldChar w:fldCharType="begin"/>
        </w:r>
        <w:r w:rsidR="005C3746">
          <w:instrText xml:space="preserve"> XE "</w:instrText>
        </w:r>
      </w:ins>
      <w:r w:rsidR="005C3746" w:rsidRPr="00FA6D3C">
        <w:rPr>
          <w:rFonts w:ascii="Cambria" w:eastAsia="Calibri" w:hAnsi="Cambria" w:cs="Times New Roman"/>
          <w:color w:val="000000" w:themeColor="text1"/>
        </w:rPr>
        <w:instrText>mafia</w:instrText>
      </w:r>
      <w:ins w:id="398" w:author="karl@grindal.org" w:date="2014-10-19T19:32:00Z">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networks through repression, torture, intimidation and other harsh tactics, has led to descriptions of the regime using the moniker “violence.”</w:t>
      </w:r>
      <w:r w:rsidRPr="00EA0F8A">
        <w:rPr>
          <w:rFonts w:ascii="Cambria" w:eastAsia="Calibri" w:hAnsi="Cambria" w:cs="Times New Roman"/>
          <w:color w:val="000000" w:themeColor="text1"/>
          <w:vertAlign w:val="superscript"/>
        </w:rPr>
        <w:footnoteReference w:id="23"/>
      </w:r>
      <w:r w:rsidRPr="00EA0F8A">
        <w:rPr>
          <w:rFonts w:ascii="Cambria" w:eastAsia="Calibri" w:hAnsi="Cambria" w:cs="Times New Roman"/>
          <w:color w:val="000000" w:themeColor="text1"/>
        </w:rPr>
        <w:t xml:space="preserve">  Yet even in what has been described as a “police state,” the use of repression has been targeted and selective until the Andijon</w:t>
      </w:r>
      <w:ins w:id="399" w:author="karl@grindal.org" w:date="2014-10-19T20:07:00Z">
        <w:r w:rsidR="00473552">
          <w:rPr>
            <w:rFonts w:ascii="Cambria" w:eastAsia="Calibri" w:hAnsi="Cambria" w:cs="Times New Roman"/>
            <w:color w:val="000000" w:themeColor="text1"/>
          </w:rPr>
          <w:fldChar w:fldCharType="begin"/>
        </w:r>
        <w:r w:rsidR="00473552">
          <w:instrText xml:space="preserve"> XE "</w:instrText>
        </w:r>
        <w:r w:rsidR="00473552" w:rsidRPr="00E827CF">
          <w:rPr>
            <w:rFonts w:ascii="Cambria" w:eastAsia="Calibri" w:hAnsi="Cambria" w:cs="Times New Roman"/>
            <w:color w:val="000000" w:themeColor="text1"/>
          </w:rPr>
          <w:instrText>Andijon massacre</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massacre</w:t>
      </w:r>
      <w:ins w:id="400" w:author="karl@grindal.org" w:date="2014-10-19T20:06:00Z">
        <w:r w:rsidR="00473552">
          <w:rPr>
            <w:rFonts w:ascii="Cambria" w:eastAsia="Calibri" w:hAnsi="Cambria" w:cs="Times New Roman"/>
            <w:color w:val="000000" w:themeColor="text1"/>
          </w:rPr>
          <w:fldChar w:fldCharType="begin"/>
        </w:r>
        <w:r w:rsidR="00473552">
          <w:instrText xml:space="preserve"> XE "</w:instrText>
        </w:r>
      </w:ins>
      <w:r w:rsidR="00473552" w:rsidRPr="00814939">
        <w:rPr>
          <w:rFonts w:ascii="Cambria" w:eastAsia="Calibri" w:hAnsi="Cambria" w:cs="Times New Roman"/>
          <w:color w:val="000000" w:themeColor="text1"/>
        </w:rPr>
        <w:instrText>Andijon massacre</w:instrText>
      </w:r>
      <w:ins w:id="401" w:author="karl@grindal.org" w:date="2014-10-19T20:06:00Z">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in 2005. Throughout the 1990s and early 2000s, protests and social unrest erupted in Uzbekistan in response to perceived violations of economic rights and human suffering – for example, when the government has closed borders or attempted to install cash registers in the bazaar to formalize the economy. Yet few deaths occurred; central and local authorities forged compromises and backpedaled or compromised in response to social pressure. The electoral revolution in Kyrgyzstan that preceded Andijon</w:t>
      </w:r>
      <w:ins w:id="402" w:author="karl@grindal.org" w:date="2014-10-19T20:07:00Z">
        <w:r w:rsidR="00473552">
          <w:rPr>
            <w:rFonts w:ascii="Cambria" w:eastAsia="Calibri" w:hAnsi="Cambria" w:cs="Times New Roman"/>
            <w:color w:val="000000" w:themeColor="text1"/>
          </w:rPr>
          <w:fldChar w:fldCharType="begin"/>
        </w:r>
        <w:r w:rsidR="00473552">
          <w:instrText xml:space="preserve"> XE "</w:instrText>
        </w:r>
        <w:r w:rsidR="00473552" w:rsidRPr="00E827CF">
          <w:rPr>
            <w:rFonts w:ascii="Cambria" w:eastAsia="Calibri" w:hAnsi="Cambria" w:cs="Times New Roman"/>
            <w:color w:val="000000" w:themeColor="text1"/>
          </w:rPr>
          <w:instrText>Andijon massacre</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by two months heightened the fear of “revolution” and likely led to a harsh response impacting a broader range of civilians than in the past.</w:t>
      </w:r>
    </w:p>
    <w:p w14:paraId="44072F55" w14:textId="3C82D2BD"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Other regimes in Central Asia have used violence more selectively; the “rationing” of coercion is targeted for occasions when persuasion, co-optation and other strategies fail. Soft authoritarian regimes such as Kazakhstan seek to avoid undermining the country’s international legitimacy. As Schatz observes, “the mass killing spree gives way to the rare targeted assassination, the jailing of crucial regime opponents, and the erection of obstacles to upend regime critics.”</w:t>
      </w:r>
      <w:r w:rsidRPr="00EA0F8A">
        <w:rPr>
          <w:rFonts w:ascii="Cambria" w:eastAsia="Calibri" w:hAnsi="Cambria" w:cs="Times New Roman"/>
          <w:color w:val="000000" w:themeColor="text1"/>
          <w:vertAlign w:val="superscript"/>
        </w:rPr>
        <w:footnoteReference w:id="24"/>
      </w:r>
      <w:r w:rsidRPr="00EA0F8A">
        <w:rPr>
          <w:rFonts w:ascii="Cambria" w:eastAsia="Calibri" w:hAnsi="Cambria" w:cs="Times New Roman"/>
          <w:color w:val="000000" w:themeColor="text1"/>
        </w:rPr>
        <w:t xml:space="preserve"> These tactics targeted against particular individuals and political organizations long predate the electoral revolutions; for example the dismantling of a well-funded elite-led opposition movement, Democratic Choice Kazakhstan, took place in 2000-2001.</w:t>
      </w:r>
      <w:r w:rsidRPr="00EA0F8A">
        <w:rPr>
          <w:rFonts w:ascii="Cambria" w:eastAsia="Calibri" w:hAnsi="Cambria" w:cs="Times New Roman"/>
          <w:color w:val="000000" w:themeColor="text1"/>
          <w:vertAlign w:val="superscript"/>
        </w:rPr>
        <w:footnoteReference w:id="25"/>
      </w:r>
      <w:r w:rsidRPr="00EA0F8A">
        <w:rPr>
          <w:rFonts w:ascii="Cambria" w:eastAsia="Calibri" w:hAnsi="Cambria" w:cs="Times New Roman"/>
          <w:color w:val="000000" w:themeColor="text1"/>
        </w:rPr>
        <w:t xml:space="preserve"> The January 2011 incident in which protests by laborers in the oil sector in the western town of Zhanaezon, Kazakhstan culminated in a show of force that left dozens dead is more of an exception than the rule. This government response was similar to that in Andijon</w:t>
      </w:r>
      <w:ins w:id="403" w:author="karl@grindal.org" w:date="2014-10-19T20:07:00Z">
        <w:r w:rsidR="00473552">
          <w:rPr>
            <w:rFonts w:ascii="Cambria" w:eastAsia="Calibri" w:hAnsi="Cambria" w:cs="Times New Roman"/>
            <w:color w:val="000000" w:themeColor="text1"/>
          </w:rPr>
          <w:fldChar w:fldCharType="begin"/>
        </w:r>
        <w:r w:rsidR="00473552">
          <w:instrText xml:space="preserve"> XE "</w:instrText>
        </w:r>
        <w:r w:rsidR="00473552" w:rsidRPr="00E827CF">
          <w:rPr>
            <w:rFonts w:ascii="Cambria" w:eastAsia="Calibri" w:hAnsi="Cambria" w:cs="Times New Roman"/>
            <w:color w:val="000000" w:themeColor="text1"/>
          </w:rPr>
          <w:instrText>Andijon massacre</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albeit on a smaller scale, and resulted from long-standing labor disputes between workers and oil companies that had not been addressed.</w:t>
      </w:r>
      <w:r w:rsidRPr="00EA0F8A">
        <w:rPr>
          <w:rFonts w:ascii="Cambria" w:eastAsia="Calibri" w:hAnsi="Cambria" w:cs="Times New Roman"/>
          <w:color w:val="000000" w:themeColor="text1"/>
          <w:vertAlign w:val="superscript"/>
        </w:rPr>
        <w:footnoteReference w:id="26"/>
      </w:r>
      <w:r w:rsidRPr="00EA0F8A">
        <w:rPr>
          <w:rFonts w:ascii="Cambria" w:eastAsia="Calibri" w:hAnsi="Cambria" w:cs="Times New Roman"/>
          <w:color w:val="000000" w:themeColor="text1"/>
        </w:rPr>
        <w:t xml:space="preserve">  </w:t>
      </w:r>
    </w:p>
    <w:p w14:paraId="62AFB687" w14:textId="6C8B5DC4"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Tajikistan resembles Kazakhstan in its use of violence and repression; the regime led by President Rahmon</w:t>
      </w:r>
      <w:ins w:id="404" w:author="karl@grindal.org" w:date="2014-10-18T15:50:00Z">
        <w:r w:rsidR="007602D7">
          <w:rPr>
            <w:rFonts w:ascii="Cambria" w:eastAsia="Calibri" w:hAnsi="Cambria" w:cs="Times New Roman"/>
            <w:color w:val="000000" w:themeColor="text1"/>
          </w:rPr>
          <w:fldChar w:fldCharType="begin"/>
        </w:r>
        <w:r w:rsidR="007602D7">
          <w:instrText xml:space="preserve"> XE "</w:instrText>
        </w:r>
      </w:ins>
      <w:r w:rsidR="007602D7" w:rsidRPr="00C02476">
        <w:rPr>
          <w:rFonts w:ascii="Cambria" w:eastAsia="Calibri" w:hAnsi="Cambria" w:cs="Times New Roman"/>
          <w:color w:val="000000" w:themeColor="text1"/>
        </w:rPr>
        <w:instrText>President Rahmon</w:instrText>
      </w:r>
      <w:ins w:id="405" w:author="karl@grindal.org" w:date="2014-10-18T15:50: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has been constrained in its ability to use violence due to the </w:t>
      </w:r>
      <w:r w:rsidRPr="00EA0F8A">
        <w:rPr>
          <w:rFonts w:ascii="Cambria" w:eastAsia="Calibri" w:hAnsi="Cambria" w:cs="Times New Roman"/>
          <w:color w:val="000000" w:themeColor="text1"/>
        </w:rPr>
        <w:lastRenderedPageBreak/>
        <w:t>historical legacy of the brutal civil war between 1992 and 1997. Violence-wielding militias with strong allegiances to region, clan, and other ascriptive characteristics were incorporated into state bodies in a 1997 peace agreement, making it challenging for Rahmon</w:t>
      </w:r>
      <w:ins w:id="406" w:author="karl@grindal.org" w:date="2014-10-19T20:07:00Z">
        <w:r w:rsidR="00473552">
          <w:rPr>
            <w:rFonts w:ascii="Cambria" w:eastAsia="Calibri" w:hAnsi="Cambria" w:cs="Times New Roman"/>
            <w:color w:val="000000" w:themeColor="text1"/>
          </w:rPr>
          <w:fldChar w:fldCharType="begin"/>
        </w:r>
        <w:r w:rsidR="00473552">
          <w:instrText xml:space="preserve"> XE "</w:instrText>
        </w:r>
        <w:r w:rsidR="00473552" w:rsidRPr="001178E1">
          <w:rPr>
            <w:rFonts w:ascii="Cambria" w:eastAsia="Calibri" w:hAnsi="Cambria" w:cs="Times New Roman"/>
            <w:color w:val="000000" w:themeColor="text1"/>
          </w:rPr>
          <w:instrText xml:space="preserve">President </w:instrText>
        </w:r>
      </w:ins>
      <w:r w:rsidR="00473552" w:rsidRPr="001178E1">
        <w:rPr>
          <w:rFonts w:ascii="Cambria" w:eastAsia="Calibri" w:hAnsi="Cambria" w:cs="Times New Roman"/>
          <w:color w:val="000000" w:themeColor="text1"/>
        </w:rPr>
        <w:instrText>Rahmon</w:instrText>
      </w:r>
      <w:ins w:id="407" w:author="karl@grindal.org" w:date="2014-10-19T20:07:00Z">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to consolidate state security forces. Targeted repression is more common than mass violence; common tactics include imprisonment and disappearance of opposition leaders and activists.</w:t>
      </w:r>
      <w:r w:rsidRPr="00EA0F8A">
        <w:rPr>
          <w:rFonts w:ascii="Cambria" w:eastAsia="Calibri" w:hAnsi="Cambria" w:cs="Times New Roman"/>
          <w:color w:val="000000" w:themeColor="text1"/>
          <w:vertAlign w:val="superscript"/>
        </w:rPr>
        <w:footnoteReference w:id="27"/>
      </w:r>
      <w:r w:rsidRPr="00EA0F8A">
        <w:rPr>
          <w:rFonts w:ascii="Cambria" w:eastAsia="Calibri" w:hAnsi="Cambria" w:cs="Times New Roman"/>
          <w:color w:val="000000" w:themeColor="text1"/>
        </w:rPr>
        <w:t xml:space="preserve">  </w:t>
      </w:r>
    </w:p>
    <w:p w14:paraId="09FA5368" w14:textId="7777777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 xml:space="preserve">While all the regimes in the region use violence and repression, Uzbekistan resembles much more of a police state with sustained forms of torture and repression as well as mass massacre.  While the causes of discontent are homegrown, the regime has pointed to foreign Islamic extremists or foreign-funded revolutionary waves in its justification of violence and repression. Grievances in the other countries are similarly local and homegrown, often related to the provision of social services (or the lack thereof) and perceived infringements of locals and laborers to survive economically. Violent repression is circumscribed for different reasons in Kazakhstan and Tajikistan to particular individuals and groups of regime opponents. </w:t>
      </w:r>
    </w:p>
    <w:p w14:paraId="635E61A5" w14:textId="77777777" w:rsidR="00BA421F" w:rsidRPr="00EA0F8A" w:rsidRDefault="00BA421F" w:rsidP="0003035B">
      <w:pPr>
        <w:spacing w:before="100" w:beforeAutospacing="1" w:after="100" w:afterAutospacing="1" w:line="360" w:lineRule="auto"/>
        <w:jc w:val="both"/>
        <w:rPr>
          <w:rFonts w:ascii="Cambria" w:eastAsia="Calibri" w:hAnsi="Cambria" w:cs="Times New Roman"/>
          <w:i/>
          <w:color w:val="000000" w:themeColor="text1"/>
        </w:rPr>
      </w:pPr>
      <w:r w:rsidRPr="00EA0F8A">
        <w:rPr>
          <w:rFonts w:ascii="Cambria" w:eastAsia="Calibri" w:hAnsi="Cambria" w:cs="Times New Roman"/>
          <w:i/>
          <w:color w:val="000000" w:themeColor="text1"/>
        </w:rPr>
        <w:t>Appropriating Economic Flows</w:t>
      </w:r>
    </w:p>
    <w:p w14:paraId="36D4DEDE" w14:textId="7777777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In addition to control over the use of violence, the ways in which authoritarian regimes control and appropriate economic resources has shaped their prospects for resilience. In contrast to Kyrgyzstan where wealth was dispersed among a broader base of elites throughout the country, in countries such as Kazakhstan and Uzbekistan, wealth primarily originating from the development and sale of commodities (oil, gas and minerals in the former, and cotton and gold in the latter) on the international market, remains tightly controlled by the Presidential families and close allies and friends.</w:t>
      </w:r>
      <w:r w:rsidRPr="00EA0F8A">
        <w:rPr>
          <w:rFonts w:ascii="Cambria" w:eastAsia="Calibri" w:hAnsi="Cambria" w:cs="Times New Roman"/>
          <w:color w:val="000000" w:themeColor="text1"/>
          <w:vertAlign w:val="superscript"/>
        </w:rPr>
        <w:footnoteReference w:id="28"/>
      </w:r>
      <w:r w:rsidRPr="00EA0F8A">
        <w:rPr>
          <w:rFonts w:ascii="Cambria" w:eastAsia="Calibri" w:hAnsi="Cambria" w:cs="Times New Roman"/>
          <w:color w:val="000000" w:themeColor="text1"/>
        </w:rPr>
        <w:t xml:space="preserve"> Importantly, the leadership in these countries does </w:t>
      </w:r>
      <w:r w:rsidRPr="00EA0F8A">
        <w:rPr>
          <w:rFonts w:ascii="Cambria" w:eastAsia="Calibri" w:hAnsi="Cambria" w:cs="Times New Roman"/>
          <w:i/>
          <w:color w:val="000000" w:themeColor="text1"/>
        </w:rPr>
        <w:t>not</w:t>
      </w:r>
      <w:r w:rsidRPr="00EA0F8A">
        <w:rPr>
          <w:rFonts w:ascii="Cambria" w:eastAsia="Calibri" w:hAnsi="Cambria" w:cs="Times New Roman"/>
          <w:color w:val="000000" w:themeColor="text1"/>
        </w:rPr>
        <w:t xml:space="preserve"> permit economic elites to simultaneously build political power and social bases of support, which could be mobilized on behalf of the elites to challenge existing power.</w:t>
      </w:r>
      <w:r w:rsidRPr="00EA0F8A">
        <w:rPr>
          <w:rFonts w:ascii="Cambria" w:eastAsia="Calibri" w:hAnsi="Cambria" w:cs="Times New Roman"/>
          <w:color w:val="000000" w:themeColor="text1"/>
          <w:vertAlign w:val="superscript"/>
        </w:rPr>
        <w:footnoteReference w:id="29"/>
      </w:r>
      <w:r w:rsidRPr="00EA0F8A">
        <w:rPr>
          <w:rFonts w:ascii="Cambria" w:eastAsia="Calibri" w:hAnsi="Cambria" w:cs="Times New Roman"/>
          <w:color w:val="000000" w:themeColor="text1"/>
        </w:rPr>
        <w:t xml:space="preserve">  Wealthy businesspeople in these two countries do not hold parliamentary seats, for example; those who do hold positions in government or at the regional level are constantly rotated to prevent the emergence of independent power bases.</w:t>
      </w:r>
      <w:r w:rsidRPr="00EA0F8A">
        <w:rPr>
          <w:rFonts w:ascii="Cambria" w:eastAsia="Calibri" w:hAnsi="Cambria" w:cs="Times New Roman"/>
          <w:color w:val="000000" w:themeColor="text1"/>
          <w:vertAlign w:val="superscript"/>
        </w:rPr>
        <w:footnoteReference w:id="30"/>
      </w:r>
      <w:r w:rsidRPr="00EA0F8A">
        <w:rPr>
          <w:rFonts w:ascii="Cambria" w:eastAsia="Calibri" w:hAnsi="Cambria" w:cs="Times New Roman"/>
          <w:color w:val="000000" w:themeColor="text1"/>
        </w:rPr>
        <w:t xml:space="preserve"> In </w:t>
      </w:r>
      <w:r w:rsidRPr="00EA0F8A">
        <w:rPr>
          <w:rFonts w:ascii="Cambria" w:eastAsia="Calibri" w:hAnsi="Cambria" w:cs="Times New Roman"/>
          <w:color w:val="000000" w:themeColor="text1"/>
        </w:rPr>
        <w:lastRenderedPageBreak/>
        <w:t>Tajikistan, while the country’s economy does rely on a centralized cotton sector, this sector is considerably smaller than Uzbekistan’s.  The government faces greater challenges managing the country’s significant foreign aid and drug trafficking flows, which Markowitz attributes to the legacy of the civil war and the institutionalized inability of the state to consolidate power.</w:t>
      </w:r>
      <w:r w:rsidRPr="00EA0F8A">
        <w:rPr>
          <w:rFonts w:ascii="Cambria" w:eastAsia="Calibri" w:hAnsi="Cambria" w:cs="Times New Roman"/>
          <w:color w:val="000000" w:themeColor="text1"/>
          <w:vertAlign w:val="superscript"/>
        </w:rPr>
        <w:footnoteReference w:id="31"/>
      </w:r>
    </w:p>
    <w:p w14:paraId="1F76C204" w14:textId="7777777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While the leadership of these countries controls and directs rents from commodities, the majority of the populations rarely on other capital flows that bypass the state and more directly support the needs of everyday people in the country.  One crucial capital flow is the billions of dollars of remittances sent back annually by millions of labor migrants from Uzbekistan, Tajikistan and Kyrgyzstan working in the oil-boom economies of Kazakhstan and Russia. Cross-border trade also allows for small-scale traders and middle-men to earn profits. It is when these options are foreclosed via border closures, bazaar restrictions, and labor disputes that significant bottom-up social protest has emerged. Leaders understand that they must keep open these flows to allow for some economic opportunity, and thus social stability.</w:t>
      </w:r>
      <w:r w:rsidRPr="00EA0F8A">
        <w:rPr>
          <w:rFonts w:ascii="Cambria" w:eastAsia="Calibri" w:hAnsi="Cambria" w:cs="Times New Roman"/>
          <w:color w:val="000000" w:themeColor="text1"/>
          <w:vertAlign w:val="superscript"/>
        </w:rPr>
        <w:footnoteReference w:id="32"/>
      </w:r>
    </w:p>
    <w:p w14:paraId="29FDE55A" w14:textId="7777777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This contrast between the centralized sale of commodities and the decentralized flows of remittances and other commercial flows highlights the different ways in which these regimes are tightly integrated into the international economy.  While commodity flows such as oil and gas, minerals, cotton, and gold, bolster regimes because of the ways in which wealth is centralized and distributed to prevent alternative elite pillars of power backed by society, other flows such as remittances from migrant laborers and profits from cross-border trade serve as decentralized social safety valves for everyday citizens. They allow for investments in weddings, celebrations, and other community festivities that both bring meaning to local people as well as serve as a mechanism through which ongoing reciprocal relations can continue in the absence of local jobs.</w:t>
      </w:r>
      <w:r w:rsidRPr="00EA0F8A">
        <w:rPr>
          <w:rFonts w:ascii="Cambria" w:eastAsia="Calibri" w:hAnsi="Cambria" w:cs="Times New Roman"/>
          <w:color w:val="000000" w:themeColor="text1"/>
          <w:vertAlign w:val="superscript"/>
        </w:rPr>
        <w:footnoteReference w:id="33"/>
      </w:r>
    </w:p>
    <w:p w14:paraId="0C5475A1" w14:textId="49DA5C08"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Finally, while government provision of public services was radically challenged in the 1990s in the aftermath of the Soviet</w:t>
      </w:r>
      <w:ins w:id="410" w:author="karl@grindal.org" w:date="2014-10-19T19:13:00Z">
        <w:r w:rsidR="001D601C">
          <w:rPr>
            <w:rFonts w:ascii="Cambria" w:eastAsia="Calibri" w:hAnsi="Cambria" w:cs="Times New Roman"/>
            <w:color w:val="000000" w:themeColor="text1"/>
          </w:rPr>
          <w:fldChar w:fldCharType="begin"/>
        </w:r>
        <w:r w:rsidR="001D601C">
          <w:instrText xml:space="preserve"> XE "</w:instrText>
        </w:r>
      </w:ins>
      <w:r w:rsidR="001D601C" w:rsidRPr="00EF73BB">
        <w:rPr>
          <w:rFonts w:ascii="Cambria" w:hAnsi="Cambria" w:cs="Times New Roman"/>
          <w:color w:val="000000" w:themeColor="text1"/>
        </w:rPr>
        <w:instrText>Soviet</w:instrText>
      </w:r>
      <w:ins w:id="411" w:author="karl@grindal.org" w:date="2014-10-19T19:13:00Z">
        <w:r w:rsidR="001D601C">
          <w:instrText xml:space="preserve">" </w:instrText>
        </w:r>
        <w:r w:rsidR="001D601C">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Union</w:t>
      </w:r>
      <w:ins w:id="412" w:author="karl@grindal.org" w:date="2014-10-18T15:51:00Z">
        <w:r w:rsidR="007602D7">
          <w:rPr>
            <w:rFonts w:ascii="Cambria" w:eastAsia="Calibri" w:hAnsi="Cambria" w:cs="Times New Roman"/>
            <w:color w:val="000000" w:themeColor="text1"/>
          </w:rPr>
          <w:fldChar w:fldCharType="begin"/>
        </w:r>
        <w:r w:rsidR="007602D7">
          <w:instrText xml:space="preserve"> XE "</w:instrText>
        </w:r>
      </w:ins>
      <w:r w:rsidR="007602D7" w:rsidRPr="004F406C">
        <w:rPr>
          <w:rFonts w:ascii="Cambria" w:eastAsia="Calibri" w:hAnsi="Cambria" w:cs="Times New Roman"/>
          <w:color w:val="000000" w:themeColor="text1"/>
        </w:rPr>
        <w:instrText>Soviet Union</w:instrText>
      </w:r>
      <w:ins w:id="413" w:author="karl@grindal.org" w:date="2014-10-18T15:51: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’s</w:t>
      </w:r>
      <w:ins w:id="414" w:author="karl@grindal.org" w:date="2014-10-18T15:51:00Z">
        <w:r w:rsidR="007602D7">
          <w:rPr>
            <w:rFonts w:ascii="Cambria" w:eastAsia="Calibri" w:hAnsi="Cambria" w:cs="Times New Roman"/>
            <w:color w:val="000000" w:themeColor="text1"/>
          </w:rPr>
          <w:fldChar w:fldCharType="begin"/>
        </w:r>
        <w:r w:rsidR="007602D7">
          <w:instrText xml:space="preserve"> XE "</w:instrText>
        </w:r>
      </w:ins>
      <w:r w:rsidR="007602D7" w:rsidRPr="0071101B">
        <w:rPr>
          <w:rFonts w:ascii="Cambria" w:eastAsia="Calibri" w:hAnsi="Cambria" w:cs="Times New Roman"/>
          <w:color w:val="000000" w:themeColor="text1"/>
        </w:rPr>
        <w:instrText>Soviet Union</w:instrText>
      </w:r>
      <w:del w:id="415" w:author="karl@grindal.org" w:date="2014-10-18T15:51:00Z">
        <w:r w:rsidR="007602D7" w:rsidRPr="0071101B" w:rsidDel="007602D7">
          <w:rPr>
            <w:rFonts w:ascii="Cambria" w:eastAsia="Calibri" w:hAnsi="Cambria" w:cs="Times New Roman"/>
            <w:color w:val="000000" w:themeColor="text1"/>
          </w:rPr>
          <w:delInstrText>’s</w:delInstrText>
        </w:r>
      </w:del>
      <w:ins w:id="416" w:author="karl@grindal.org" w:date="2014-10-18T15:51: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collapse, governments have increased the provision of social services in the region, especially after 2005. The cotton economy in Uzbekistan, for example, was reformed by the mid-late 2000s, allowing famers more crop choice. The government also co-opted local customary organizations such as </w:t>
      </w:r>
      <w:r w:rsidRPr="00EA0F8A">
        <w:rPr>
          <w:rFonts w:ascii="Cambria" w:eastAsia="Calibri" w:hAnsi="Cambria" w:cs="Times New Roman"/>
          <w:color w:val="000000" w:themeColor="text1"/>
        </w:rPr>
        <w:lastRenderedPageBreak/>
        <w:t xml:space="preserve">neighborhood associations, or </w:t>
      </w:r>
      <w:r w:rsidRPr="00EA0F8A">
        <w:rPr>
          <w:rFonts w:ascii="Cambria" w:eastAsia="Calibri" w:hAnsi="Cambria" w:cs="Times New Roman"/>
          <w:i/>
          <w:color w:val="000000" w:themeColor="text1"/>
        </w:rPr>
        <w:t>mahallahs</w:t>
      </w:r>
      <w:ins w:id="417" w:author="karl@grindal.org" w:date="2014-10-19T20:07:00Z">
        <w:r w:rsidR="00473552">
          <w:rPr>
            <w:rFonts w:ascii="Cambria" w:eastAsia="Calibri" w:hAnsi="Cambria" w:cs="Times New Roman"/>
            <w:i/>
            <w:color w:val="000000" w:themeColor="text1"/>
          </w:rPr>
          <w:fldChar w:fldCharType="begin"/>
        </w:r>
        <w:r w:rsidR="00473552">
          <w:instrText xml:space="preserve"> XE "</w:instrText>
        </w:r>
      </w:ins>
      <w:r w:rsidR="00473552" w:rsidRPr="00983F40">
        <w:rPr>
          <w:rFonts w:ascii="Cambria" w:eastAsia="Calibri" w:hAnsi="Cambria" w:cs="Times New Roman"/>
          <w:i/>
          <w:color w:val="000000" w:themeColor="text1"/>
        </w:rPr>
        <w:instrText>mahallahs</w:instrText>
      </w:r>
      <w:ins w:id="418" w:author="karl@grindal.org" w:date="2014-10-19T20:07:00Z">
        <w:r w:rsidR="00473552">
          <w:instrText xml:space="preserve">" </w:instrText>
        </w:r>
        <w:r w:rsidR="00473552">
          <w:rPr>
            <w:rFonts w:ascii="Cambria" w:eastAsia="Calibri" w:hAnsi="Cambria" w:cs="Times New Roman"/>
            <w:i/>
            <w:color w:val="000000" w:themeColor="text1"/>
          </w:rPr>
          <w:fldChar w:fldCharType="end"/>
        </w:r>
      </w:ins>
      <w:r w:rsidRPr="00EA0F8A">
        <w:rPr>
          <w:rFonts w:ascii="Cambria" w:eastAsia="Calibri" w:hAnsi="Cambria" w:cs="Times New Roman"/>
          <w:color w:val="000000" w:themeColor="text1"/>
        </w:rPr>
        <w:t xml:space="preserve">, both to distribute social welfare and solve local conflicts, as well as to collect information and maintain control of local populations. Functioning now as “agents of state administration,” </w:t>
      </w:r>
      <w:r w:rsidRPr="00EA0F8A">
        <w:rPr>
          <w:rFonts w:ascii="Cambria" w:eastAsia="Calibri" w:hAnsi="Cambria" w:cs="Times New Roman"/>
          <w:i/>
          <w:color w:val="000000" w:themeColor="text1"/>
        </w:rPr>
        <w:t>mahallahs</w:t>
      </w:r>
      <w:r w:rsidRPr="00EA0F8A">
        <w:rPr>
          <w:rFonts w:ascii="Cambria" w:eastAsia="Calibri" w:hAnsi="Cambria" w:cs="Times New Roman"/>
          <w:color w:val="000000" w:themeColor="text1"/>
        </w:rPr>
        <w:t xml:space="preserve"> in Uzbekistan provide an example of the ways in which leaders adapt social and economic policy by co-opting informal institutions.</w:t>
      </w:r>
      <w:r w:rsidRPr="00EA0F8A">
        <w:rPr>
          <w:rFonts w:ascii="Cambria" w:eastAsia="Calibri" w:hAnsi="Cambria" w:cs="Times New Roman"/>
          <w:color w:val="000000" w:themeColor="text1"/>
          <w:vertAlign w:val="superscript"/>
        </w:rPr>
        <w:footnoteReference w:id="34"/>
      </w:r>
      <w:r w:rsidRPr="00EA0F8A">
        <w:rPr>
          <w:rFonts w:ascii="Cambria" w:eastAsia="Calibri" w:hAnsi="Cambria" w:cs="Times New Roman"/>
          <w:color w:val="000000" w:themeColor="text1"/>
        </w:rPr>
        <w:t xml:space="preserve"> In mineral-rich Kazakhstan, the government has re-aligned patronage relations and built considerable bureaucratic strength as part of a broader state- and nation-building strategy involving the capital relocation from Almaty to Astana in 1998.</w:t>
      </w:r>
      <w:r w:rsidRPr="00EA0F8A">
        <w:rPr>
          <w:rFonts w:ascii="Cambria" w:eastAsia="Calibri" w:hAnsi="Cambria" w:cs="Times New Roman"/>
          <w:color w:val="000000" w:themeColor="text1"/>
          <w:vertAlign w:val="superscript"/>
        </w:rPr>
        <w:footnoteReference w:id="35"/>
      </w:r>
      <w:r w:rsidRPr="00EA0F8A">
        <w:rPr>
          <w:rFonts w:ascii="Cambria" w:eastAsia="Calibri" w:hAnsi="Cambria" w:cs="Times New Roman"/>
          <w:color w:val="000000" w:themeColor="text1"/>
        </w:rPr>
        <w:t xml:space="preserve"> President Nazarbaev</w:t>
      </w:r>
      <w:ins w:id="419" w:author="karl@grindal.org" w:date="2014-10-18T15:51:00Z">
        <w:r w:rsidR="007602D7">
          <w:rPr>
            <w:rFonts w:ascii="Cambria" w:eastAsia="Calibri" w:hAnsi="Cambria" w:cs="Times New Roman"/>
            <w:color w:val="000000" w:themeColor="text1"/>
          </w:rPr>
          <w:fldChar w:fldCharType="begin"/>
        </w:r>
        <w:r w:rsidR="007602D7">
          <w:instrText xml:space="preserve"> XE "</w:instrText>
        </w:r>
      </w:ins>
      <w:r w:rsidR="007602D7" w:rsidRPr="008120B8">
        <w:rPr>
          <w:rFonts w:ascii="Cambria" w:eastAsia="Calibri" w:hAnsi="Cambria" w:cs="Times New Roman"/>
          <w:color w:val="000000" w:themeColor="text1"/>
        </w:rPr>
        <w:instrText>President Nazarbaev</w:instrText>
      </w:r>
      <w:ins w:id="420" w:author="karl@grindal.org" w:date="2014-10-18T15:51: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has also reshaped business-state relations since the 2000s. After Nazarbaev</w:t>
      </w:r>
      <w:ins w:id="421" w:author="karl@grindal.org" w:date="2014-10-18T15:53:00Z">
        <w:r w:rsidR="007602D7">
          <w:rPr>
            <w:rFonts w:ascii="Cambria" w:eastAsia="Calibri" w:hAnsi="Cambria" w:cs="Times New Roman"/>
            <w:color w:val="000000" w:themeColor="text1"/>
          </w:rPr>
          <w:fldChar w:fldCharType="begin"/>
        </w:r>
        <w:r w:rsidR="007602D7">
          <w:instrText xml:space="preserve"> XE "</w:instrText>
        </w:r>
      </w:ins>
      <w:ins w:id="422" w:author="karl@grindal.org" w:date="2014-10-18T15:52:00Z">
        <w:r w:rsidR="007602D7" w:rsidRPr="00865CDB">
          <w:rPr>
            <w:rFonts w:ascii="Cambria" w:eastAsia="Calibri" w:hAnsi="Cambria" w:cs="Times New Roman"/>
            <w:color w:val="000000" w:themeColor="text1"/>
          </w:rPr>
          <w:instrText>Presiden</w:instrText>
        </w:r>
      </w:ins>
      <w:ins w:id="423" w:author="karl@grindal.org" w:date="2014-10-18T15:53:00Z">
        <w:r w:rsidR="007602D7" w:rsidRPr="00865CDB">
          <w:rPr>
            <w:rFonts w:ascii="Cambria" w:eastAsia="Calibri" w:hAnsi="Cambria" w:cs="Times New Roman"/>
            <w:color w:val="000000" w:themeColor="text1"/>
          </w:rPr>
          <w:instrText xml:space="preserve">t </w:instrText>
        </w:r>
      </w:ins>
      <w:r w:rsidR="007602D7" w:rsidRPr="00865CDB">
        <w:rPr>
          <w:rFonts w:ascii="Cambria" w:eastAsia="Calibri" w:hAnsi="Cambria" w:cs="Times New Roman"/>
          <w:color w:val="000000" w:themeColor="text1"/>
        </w:rPr>
        <w:instrText>Nazarbaev</w:instrText>
      </w:r>
      <w:ins w:id="424" w:author="karl@grindal.org" w:date="2014-10-18T15:53: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dismantled opposition movements comprised of new Kazakh elites in 2001-2002, he shortly thereafter embarked upon a broader program to co-opt small and medium businesses. Through business reforms and the creation of state-led business associations, the leadership sought to avert political instability from the business sector. He articulated the reasons for the 2005 revolution in Kyrgyzstan as lying “not in some mythical plots by outside forces, but [rather] the result of the logic of internal developments. Poverty and unemployment….are fertile grounds for people’s dissatisfaction with the authorities.”</w:t>
      </w:r>
      <w:r w:rsidRPr="00EA0F8A">
        <w:rPr>
          <w:rFonts w:ascii="Cambria" w:eastAsia="Calibri" w:hAnsi="Cambria" w:cs="Times New Roman"/>
          <w:color w:val="000000" w:themeColor="text1"/>
          <w:vertAlign w:val="superscript"/>
        </w:rPr>
        <w:footnoteReference w:id="36"/>
      </w:r>
      <w:r w:rsidRPr="00EA0F8A">
        <w:rPr>
          <w:rFonts w:ascii="Cambria" w:eastAsia="Calibri" w:hAnsi="Cambria" w:cs="Times New Roman"/>
          <w:color w:val="000000" w:themeColor="text1"/>
        </w:rPr>
        <w:t xml:space="preserve"> Corporatization and formalization of business-state relations is an adaptation to strict patron-client relations that dominated the first decade of rule in Kazakhstan.</w:t>
      </w:r>
    </w:p>
    <w:p w14:paraId="1F31635A" w14:textId="77777777" w:rsidR="00BA421F" w:rsidRPr="00EA0F8A" w:rsidRDefault="00BA421F" w:rsidP="0003035B">
      <w:pPr>
        <w:spacing w:before="100" w:beforeAutospacing="1" w:after="100" w:afterAutospacing="1" w:line="360" w:lineRule="auto"/>
        <w:jc w:val="both"/>
        <w:rPr>
          <w:rFonts w:ascii="Cambria" w:eastAsia="Calibri" w:hAnsi="Cambria" w:cs="Times New Roman"/>
          <w:i/>
          <w:color w:val="000000" w:themeColor="text1"/>
        </w:rPr>
      </w:pPr>
      <w:r w:rsidRPr="00EA0F8A">
        <w:rPr>
          <w:rFonts w:ascii="Cambria" w:eastAsia="Calibri" w:hAnsi="Cambria" w:cs="Times New Roman"/>
          <w:i/>
          <w:color w:val="000000" w:themeColor="text1"/>
        </w:rPr>
        <w:t>Controlling Political Institutions and Reshaping Politics</w:t>
      </w:r>
    </w:p>
    <w:p w14:paraId="44BD4092" w14:textId="5064737F"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Upon independence from the Soviet</w:t>
      </w:r>
      <w:ins w:id="425" w:author="karl@grindal.org" w:date="2014-10-19T19:13:00Z">
        <w:r w:rsidR="001D601C">
          <w:rPr>
            <w:rFonts w:ascii="Cambria" w:eastAsia="Calibri" w:hAnsi="Cambria" w:cs="Times New Roman"/>
            <w:color w:val="000000" w:themeColor="text1"/>
          </w:rPr>
          <w:fldChar w:fldCharType="begin"/>
        </w:r>
        <w:r w:rsidR="001D601C">
          <w:instrText xml:space="preserve"> XE "</w:instrText>
        </w:r>
      </w:ins>
      <w:r w:rsidR="001D601C" w:rsidRPr="00EF73BB">
        <w:rPr>
          <w:rFonts w:ascii="Cambria" w:hAnsi="Cambria" w:cs="Times New Roman"/>
          <w:color w:val="000000" w:themeColor="text1"/>
        </w:rPr>
        <w:instrText>Soviet</w:instrText>
      </w:r>
      <w:ins w:id="426" w:author="karl@grindal.org" w:date="2014-10-19T19:13:00Z">
        <w:r w:rsidR="001D601C">
          <w:instrText xml:space="preserve">" </w:instrText>
        </w:r>
        <w:r w:rsidR="001D601C">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Union</w:t>
      </w:r>
      <w:ins w:id="427" w:author="karl@grindal.org" w:date="2014-10-18T15:51:00Z">
        <w:r w:rsidR="007602D7">
          <w:rPr>
            <w:rFonts w:ascii="Cambria" w:eastAsia="Calibri" w:hAnsi="Cambria" w:cs="Times New Roman"/>
            <w:color w:val="000000" w:themeColor="text1"/>
          </w:rPr>
          <w:fldChar w:fldCharType="begin"/>
        </w:r>
        <w:r w:rsidR="007602D7">
          <w:instrText xml:space="preserve"> XE "</w:instrText>
        </w:r>
      </w:ins>
      <w:r w:rsidR="007602D7" w:rsidRPr="004F406C">
        <w:rPr>
          <w:rFonts w:ascii="Cambria" w:eastAsia="Calibri" w:hAnsi="Cambria" w:cs="Times New Roman"/>
          <w:color w:val="000000" w:themeColor="text1"/>
        </w:rPr>
        <w:instrText>Soviet Union</w:instrText>
      </w:r>
      <w:ins w:id="428" w:author="karl@grindal.org" w:date="2014-10-18T15:51: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the Central Asian leaders have controlled political institutions and shaped formal politics.  Uzbekistan has been the most restrictive from the onset; between 1991 and 1993, various laws were inst</w:t>
      </w:r>
      <w:r w:rsidR="00FE3B28">
        <w:rPr>
          <w:rFonts w:ascii="Cambria" w:eastAsia="Calibri" w:hAnsi="Cambria" w:cs="Times New Roman"/>
          <w:color w:val="000000" w:themeColor="text1"/>
        </w:rPr>
        <w:t>ituted</w:t>
      </w:r>
      <w:r w:rsidRPr="00EA0F8A">
        <w:rPr>
          <w:rFonts w:ascii="Cambria" w:eastAsia="Calibri" w:hAnsi="Cambria" w:cs="Times New Roman"/>
          <w:color w:val="000000" w:themeColor="text1"/>
        </w:rPr>
        <w:t xml:space="preserve"> that prevented mass gatherings and the organization of political parties. As a result, political and religious parties and movements have been suppressed or dislodged.</w:t>
      </w:r>
      <w:r w:rsidRPr="00EA0F8A">
        <w:rPr>
          <w:rFonts w:ascii="Cambria" w:eastAsia="Calibri" w:hAnsi="Cambria" w:cs="Times New Roman"/>
          <w:color w:val="000000" w:themeColor="text1"/>
          <w:vertAlign w:val="superscript"/>
        </w:rPr>
        <w:footnoteReference w:id="37"/>
      </w:r>
      <w:r w:rsidRPr="00EA0F8A">
        <w:rPr>
          <w:rFonts w:ascii="Cambria" w:eastAsia="Calibri" w:hAnsi="Cambria" w:cs="Times New Roman"/>
          <w:color w:val="000000" w:themeColor="text1"/>
        </w:rPr>
        <w:t xml:space="preserve">  Political dynamics in Uzbekistan revolve around center-region tensions and intra-elite struggles, not electoral politics.</w:t>
      </w:r>
      <w:r w:rsidRPr="00EA0F8A">
        <w:rPr>
          <w:rFonts w:ascii="Cambria" w:eastAsia="Calibri" w:hAnsi="Cambria" w:cs="Times New Roman"/>
          <w:color w:val="000000" w:themeColor="text1"/>
          <w:vertAlign w:val="superscript"/>
        </w:rPr>
        <w:footnoteReference w:id="38"/>
      </w:r>
      <w:r w:rsidRPr="00EA0F8A">
        <w:rPr>
          <w:rFonts w:ascii="Cambria" w:eastAsia="Calibri" w:hAnsi="Cambria" w:cs="Times New Roman"/>
          <w:color w:val="000000" w:themeColor="text1"/>
        </w:rPr>
        <w:t xml:space="preserve"> </w:t>
      </w:r>
    </w:p>
    <w:p w14:paraId="2B6308D1" w14:textId="78153505"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lastRenderedPageBreak/>
        <w:t>Kazakhstan and Tajikistan are softer forms of electoral authoritarian regimes where elections are held and political parties exist, yet the principles and processes are manipulated so as to “render elections instruments of authoritarian rule rather than instruments of democracy.”</w:t>
      </w:r>
      <w:r w:rsidRPr="00EA0F8A">
        <w:rPr>
          <w:rFonts w:ascii="Cambria" w:eastAsia="Calibri" w:hAnsi="Cambria" w:cs="Times New Roman"/>
          <w:color w:val="000000" w:themeColor="text1"/>
          <w:vertAlign w:val="superscript"/>
        </w:rPr>
        <w:footnoteReference w:id="39"/>
      </w:r>
      <w:r w:rsidRPr="00EA0F8A">
        <w:rPr>
          <w:rFonts w:ascii="Cambria" w:eastAsia="Calibri" w:hAnsi="Cambria" w:cs="Times New Roman"/>
          <w:color w:val="000000" w:themeColor="text1"/>
        </w:rPr>
        <w:t xml:space="preserve">  The Kazakh government has shaped both the actors and the institutions involved in politics. Oligarchic-based parties and movements were sidelined in the late 1990s and early 2000s, well before the electoral revolutions became significant perceived threats to the regime. Legislation in 2002 required 50,000 signatures representing all regions and major cities of the country for the creation of a new party, up from 3,000 in the past. The events in the 2000s – especially neighboring Kyrgyzstan’s electoral revolution in 2005 – both sped up and intensified these institutional changes. Kazakhstan’s electoral reforms at this time banned street demonstrations and meetings organized by individuals, public organizations, or political parties until an election campaign has ended and vote tallies are officially announced. Legislators who supported the law openly admitted that it was designed to prevent the kind of protests that happened in Georgia, Ukraine, and Kyrgyzstan following their elections.</w:t>
      </w:r>
      <w:r w:rsidRPr="00EA0F8A">
        <w:rPr>
          <w:rFonts w:ascii="Cambria" w:eastAsia="Calibri" w:hAnsi="Cambria" w:cs="Times New Roman"/>
          <w:color w:val="000000" w:themeColor="text1"/>
          <w:vertAlign w:val="superscript"/>
        </w:rPr>
        <w:footnoteReference w:id="40"/>
      </w:r>
      <w:r w:rsidRPr="00EA0F8A">
        <w:rPr>
          <w:rFonts w:ascii="Cambria" w:eastAsia="Calibri" w:hAnsi="Cambria" w:cs="Times New Roman"/>
          <w:color w:val="000000" w:themeColor="text1"/>
        </w:rPr>
        <w:t xml:space="preserve"> Perhaps the most important trend has been the centralization of political control through the creation of pro-presidential parties;</w:t>
      </w:r>
      <w:r w:rsidRPr="00EA0F8A">
        <w:rPr>
          <w:rFonts w:ascii="Cambria" w:eastAsia="Calibri" w:hAnsi="Cambria" w:cs="Times New Roman"/>
          <w:color w:val="000000" w:themeColor="text1"/>
          <w:vertAlign w:val="superscript"/>
        </w:rPr>
        <w:footnoteReference w:id="41"/>
      </w:r>
      <w:r w:rsidRPr="00EA0F8A">
        <w:rPr>
          <w:rFonts w:ascii="Cambria" w:eastAsia="Calibri" w:hAnsi="Cambria" w:cs="Times New Roman"/>
          <w:color w:val="000000" w:themeColor="text1"/>
        </w:rPr>
        <w:t xml:space="preserve"> this process has been ongoing in Kazakhstan since the 2000s, and has resulted in the incorporation of three smaller political parties into current-day state-led party, “Nur-Otan.”</w:t>
      </w:r>
      <w:r w:rsidRPr="00EA0F8A">
        <w:rPr>
          <w:rFonts w:ascii="Cambria" w:eastAsia="Calibri" w:hAnsi="Cambria" w:cs="Times New Roman"/>
          <w:color w:val="000000" w:themeColor="text1"/>
          <w:vertAlign w:val="superscript"/>
        </w:rPr>
        <w:footnoteReference w:id="42"/>
      </w:r>
      <w:r w:rsidRPr="00EA0F8A">
        <w:rPr>
          <w:rFonts w:ascii="Cambria" w:eastAsia="Calibri" w:hAnsi="Cambria" w:cs="Times New Roman"/>
          <w:color w:val="000000" w:themeColor="text1"/>
        </w:rPr>
        <w:t xml:space="preserve"> Similarly, between 2003 and 2006, Tajikistan reversed electoral reforms by changing the constitution to allow President Rahmon</w:t>
      </w:r>
      <w:ins w:id="429" w:author="karl@grindal.org" w:date="2014-10-18T15:50:00Z">
        <w:r w:rsidR="007602D7">
          <w:rPr>
            <w:rFonts w:ascii="Cambria" w:eastAsia="Calibri" w:hAnsi="Cambria" w:cs="Times New Roman"/>
            <w:color w:val="000000" w:themeColor="text1"/>
          </w:rPr>
          <w:fldChar w:fldCharType="begin"/>
        </w:r>
        <w:r w:rsidR="007602D7">
          <w:instrText xml:space="preserve"> XE "</w:instrText>
        </w:r>
      </w:ins>
      <w:r w:rsidR="007602D7" w:rsidRPr="00C02476">
        <w:rPr>
          <w:rFonts w:ascii="Cambria" w:eastAsia="Calibri" w:hAnsi="Cambria" w:cs="Times New Roman"/>
          <w:color w:val="000000" w:themeColor="text1"/>
        </w:rPr>
        <w:instrText>President Rahmon</w:instrText>
      </w:r>
      <w:ins w:id="430" w:author="karl@grindal.org" w:date="2014-10-18T15:50: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to run for president for two more 7-year terms; other trends included rigging elections, stuffing ballots, and intimidating and arresting opposition figures, often by using the official electoral administration.</w:t>
      </w:r>
      <w:r w:rsidRPr="00EA0F8A">
        <w:rPr>
          <w:rFonts w:ascii="Cambria" w:eastAsia="Calibri" w:hAnsi="Cambria" w:cs="Times New Roman"/>
          <w:color w:val="000000" w:themeColor="text1"/>
          <w:vertAlign w:val="superscript"/>
        </w:rPr>
        <w:footnoteReference w:id="43"/>
      </w:r>
    </w:p>
    <w:p w14:paraId="1156035C" w14:textId="7777777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 xml:space="preserve">In sum, Uzbekistan’s restriction of political opposition and alterative movements dates to the inception of the state. In contrast, more liberal hybrid electoral regimes in Kazakhstan and Tajikistan have allowed for more openness, while consistently controlling elections and </w:t>
      </w:r>
      <w:r w:rsidRPr="00EA0F8A">
        <w:rPr>
          <w:rFonts w:ascii="Cambria" w:eastAsia="Calibri" w:hAnsi="Cambria" w:cs="Times New Roman"/>
          <w:color w:val="000000" w:themeColor="text1"/>
        </w:rPr>
        <w:lastRenderedPageBreak/>
        <w:t>consolidating political power in a centralized party apparatus. The threat of electoral revolutions in the 2000s served to hasten and deepen this ongoing process.</w:t>
      </w:r>
    </w:p>
    <w:p w14:paraId="2BCB9433" w14:textId="77777777" w:rsidR="00BA421F" w:rsidRPr="00EA0F8A" w:rsidRDefault="00BA421F" w:rsidP="0003035B">
      <w:pPr>
        <w:spacing w:before="100" w:beforeAutospacing="1" w:after="100" w:afterAutospacing="1" w:line="360" w:lineRule="auto"/>
        <w:jc w:val="both"/>
        <w:rPr>
          <w:rFonts w:ascii="Cambria" w:eastAsia="Calibri" w:hAnsi="Cambria" w:cs="Times New Roman"/>
          <w:i/>
          <w:color w:val="000000" w:themeColor="text1"/>
        </w:rPr>
      </w:pPr>
      <w:r w:rsidRPr="00EA0F8A">
        <w:rPr>
          <w:rFonts w:ascii="Cambria" w:eastAsia="Calibri" w:hAnsi="Cambria" w:cs="Times New Roman"/>
          <w:i/>
          <w:color w:val="000000" w:themeColor="text1"/>
        </w:rPr>
        <w:t>Creating a Culture of Compliance and Persuasion</w:t>
      </w:r>
    </w:p>
    <w:p w14:paraId="3C012FB6" w14:textId="7777777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Crucial to authoritarian stability has been the ability for the region’s leaders to create generally compliant populations, especially in the absence of political legitimacy. Creating compliance goes beyond the use of violence, economic resources, and political institutions. It entails mobilizing culture and discourses, setting the sociopolitical agenda, and controlling information in effective ways. In Uzbekistan, one form of compliance operates through the elaborate planning and performing of regular Olympic-style mass spectacles and celebrations that elevate Uzbekistan’s national identity and celebrate the country’s national culture.</w:t>
      </w:r>
      <w:r w:rsidRPr="00EA0F8A">
        <w:rPr>
          <w:rFonts w:ascii="Cambria" w:eastAsia="Calibri" w:hAnsi="Cambria" w:cs="Times New Roman"/>
          <w:color w:val="000000" w:themeColor="text1"/>
          <w:vertAlign w:val="superscript"/>
        </w:rPr>
        <w:footnoteReference w:id="44"/>
      </w:r>
      <w:r w:rsidRPr="00EA0F8A">
        <w:rPr>
          <w:rFonts w:ascii="Cambria" w:eastAsia="Calibri" w:hAnsi="Cambria" w:cs="Times New Roman"/>
          <w:color w:val="000000" w:themeColor="text1"/>
        </w:rPr>
        <w:t xml:space="preserve"> These events dominate public TV airspace and channel the intelligentsia’s creative energy, which serve to both project state power as well as shape discourse – even if people have become tired of the scripted and unchanging nature of these events.</w:t>
      </w:r>
    </w:p>
    <w:p w14:paraId="14902207" w14:textId="7777777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Soft-authoritarian rulers have been particularly effective at political persuasion, which rests on the ability of the elite to define the political agenda and channel political outcomes.</w:t>
      </w:r>
      <w:r w:rsidRPr="00EA0F8A">
        <w:rPr>
          <w:rFonts w:ascii="Cambria" w:eastAsia="Calibri" w:hAnsi="Cambria" w:cs="Times New Roman"/>
          <w:color w:val="000000" w:themeColor="text1"/>
          <w:vertAlign w:val="superscript"/>
        </w:rPr>
        <w:footnoteReference w:id="45"/>
      </w:r>
      <w:r w:rsidRPr="00EA0F8A">
        <w:rPr>
          <w:rFonts w:ascii="Cambria" w:eastAsia="Calibri" w:hAnsi="Cambria" w:cs="Times New Roman"/>
          <w:color w:val="000000" w:themeColor="text1"/>
        </w:rPr>
        <w:t xml:space="preserve"> For example, in Kazakhstan the regime manages media flows and information, without completely dominating media so as not to discredit the press entirely. The leadership sets the political agenda by engineering political drama to undermine opponents while simultaneously employing rhetoric of democratization and human rights promotion. The consolidation of parties discussed above was framed as “democratization;” preventing political fragmentation and strengthening the presidential party served as a core democratizing goal for the country. Debate and discussion in these regimes is not quashed and silenced, but rather countered and strategically managed.</w:t>
      </w:r>
      <w:r w:rsidRPr="00EA0F8A">
        <w:rPr>
          <w:rFonts w:ascii="Cambria" w:eastAsia="Calibri" w:hAnsi="Cambria" w:cs="Times New Roman"/>
          <w:color w:val="000000" w:themeColor="text1"/>
          <w:vertAlign w:val="superscript"/>
        </w:rPr>
        <w:footnoteReference w:id="46"/>
      </w:r>
      <w:r w:rsidRPr="00EA0F8A">
        <w:rPr>
          <w:rFonts w:ascii="Cambria" w:eastAsia="Calibri" w:hAnsi="Cambria" w:cs="Times New Roman"/>
          <w:color w:val="000000" w:themeColor="text1"/>
        </w:rPr>
        <w:t xml:space="preserve">  The government skillfully juxtaposed TV flashbacks to chaos and riots in Kyrgyzstan with sunny pictures of the country’s beautiful snow-capped mountains and the Kazakhstani national flag. The narratives of </w:t>
      </w:r>
      <w:r w:rsidRPr="00EA0F8A">
        <w:rPr>
          <w:rFonts w:ascii="Cambria" w:eastAsia="Calibri" w:hAnsi="Cambria" w:cs="Times New Roman"/>
          <w:color w:val="000000" w:themeColor="text1"/>
        </w:rPr>
        <w:lastRenderedPageBreak/>
        <w:t>stability and development predominate in a variety of media forms – TV, billboards, and print media.</w:t>
      </w:r>
      <w:r w:rsidRPr="00EA0F8A">
        <w:rPr>
          <w:rFonts w:ascii="Cambria" w:eastAsia="Calibri" w:hAnsi="Cambria" w:cs="Times New Roman"/>
          <w:color w:val="000000" w:themeColor="text1"/>
          <w:vertAlign w:val="superscript"/>
        </w:rPr>
        <w:footnoteReference w:id="47"/>
      </w:r>
    </w:p>
    <w:p w14:paraId="78760FE6" w14:textId="0509579B"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Tajikistan’s President Rahmon</w:t>
      </w:r>
      <w:ins w:id="431" w:author="karl@grindal.org" w:date="2014-10-18T15:50:00Z">
        <w:r w:rsidR="007602D7">
          <w:rPr>
            <w:rFonts w:ascii="Cambria" w:eastAsia="Calibri" w:hAnsi="Cambria" w:cs="Times New Roman"/>
            <w:color w:val="000000" w:themeColor="text1"/>
          </w:rPr>
          <w:fldChar w:fldCharType="begin"/>
        </w:r>
        <w:r w:rsidR="007602D7">
          <w:instrText xml:space="preserve"> XE "</w:instrText>
        </w:r>
      </w:ins>
      <w:r w:rsidR="007602D7" w:rsidRPr="00C02476">
        <w:rPr>
          <w:rFonts w:ascii="Cambria" w:eastAsia="Calibri" w:hAnsi="Cambria" w:cs="Times New Roman"/>
          <w:color w:val="000000" w:themeColor="text1"/>
        </w:rPr>
        <w:instrText>President Rahmon</w:instrText>
      </w:r>
      <w:ins w:id="432" w:author="karl@grindal.org" w:date="2014-10-18T15:50: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has justified his rule rhetorically not using the contrast of color revolutions but rather by reminding the population of the instability, brutality and the chaos of the civil war in the 1990s. Popular memories of the death and destruction from this time bolster the effectiveness of this discursive strategy. He has also focused on creating narratives emphasizing nationalism and moderate Islamic identity.</w:t>
      </w:r>
      <w:r w:rsidRPr="00EA0F8A">
        <w:rPr>
          <w:rFonts w:ascii="Cambria" w:eastAsia="Calibri" w:hAnsi="Cambria" w:cs="Times New Roman"/>
          <w:color w:val="000000" w:themeColor="text1"/>
          <w:vertAlign w:val="superscript"/>
        </w:rPr>
        <w:footnoteReference w:id="48"/>
      </w:r>
    </w:p>
    <w:p w14:paraId="644CF4F2" w14:textId="77777777" w:rsidR="00BA421F" w:rsidRPr="00EA0F8A" w:rsidRDefault="00BA421F" w:rsidP="0003035B">
      <w:pPr>
        <w:spacing w:before="100" w:beforeAutospacing="1" w:after="100" w:afterAutospacing="1" w:line="360" w:lineRule="auto"/>
        <w:jc w:val="both"/>
        <w:rPr>
          <w:rFonts w:ascii="Cambria" w:eastAsia="Calibri" w:hAnsi="Cambria" w:cs="Times New Roman"/>
          <w:i/>
          <w:color w:val="000000" w:themeColor="text1"/>
        </w:rPr>
      </w:pPr>
      <w:r w:rsidRPr="00EA0F8A">
        <w:rPr>
          <w:rFonts w:ascii="Cambria" w:eastAsia="Calibri" w:hAnsi="Cambria" w:cs="Times New Roman"/>
          <w:i/>
          <w:color w:val="000000" w:themeColor="text1"/>
        </w:rPr>
        <w:t xml:space="preserve">Managing Foreign Influence </w:t>
      </w:r>
    </w:p>
    <w:p w14:paraId="775DD4A2" w14:textId="632FEE74"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Finally, the leaders in Central Asia have addressed challenges they perceive from the international community. The region’s independence in 1991 coincided with a broader movement in the West to support democratization-from-below by funding local civil society organizations and NGOs.</w:t>
      </w:r>
      <w:r w:rsidRPr="00EA0F8A">
        <w:rPr>
          <w:rFonts w:ascii="Cambria" w:eastAsia="Calibri" w:hAnsi="Cambria" w:cs="Times New Roman"/>
          <w:color w:val="000000" w:themeColor="text1"/>
          <w:vertAlign w:val="superscript"/>
        </w:rPr>
        <w:footnoteReference w:id="49"/>
      </w:r>
      <w:r w:rsidRPr="00EA0F8A">
        <w:rPr>
          <w:rFonts w:ascii="Cambria" w:eastAsia="Calibri" w:hAnsi="Cambria" w:cs="Times New Roman"/>
          <w:color w:val="000000" w:themeColor="text1"/>
        </w:rPr>
        <w:t xml:space="preserve"> On one end of the spectrum, Kyrgyzstan’s President Akaev</w:t>
      </w:r>
      <w:ins w:id="435" w:author="karl@grindal.org" w:date="2014-10-19T20:08:00Z">
        <w:r w:rsidR="00473552">
          <w:rPr>
            <w:rFonts w:ascii="Cambria" w:eastAsia="Calibri" w:hAnsi="Cambria" w:cs="Times New Roman"/>
            <w:color w:val="000000" w:themeColor="text1"/>
          </w:rPr>
          <w:fldChar w:fldCharType="begin"/>
        </w:r>
        <w:r w:rsidR="00473552">
          <w:instrText xml:space="preserve"> XE "</w:instrText>
        </w:r>
        <w:r w:rsidR="00473552" w:rsidRPr="00B24039">
          <w:rPr>
            <w:rFonts w:ascii="Cambria" w:eastAsia="Calibri" w:hAnsi="Cambria" w:cs="Times New Roman"/>
            <w:color w:val="000000" w:themeColor="text1"/>
          </w:rPr>
          <w:instrText>President Akaev</w:instrText>
        </w:r>
        <w:r w:rsidR="00473552">
          <w:instrText xml:space="preserve">" </w:instrText>
        </w:r>
        <w:r w:rsidR="00473552">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embraced international influence, ranging from international economic integration to foreign-funded NGOs. On the other end of the spectrum, Uzbekistan’s Karimov adhered to more autarkic ideas about economic integration and limited foreign aid presence, although some domestic NGOs and foreign-funded organizations were working in Uzbekistan by the mid-2000s.</w:t>
      </w:r>
      <w:r w:rsidRPr="00EA0F8A">
        <w:rPr>
          <w:rFonts w:ascii="Cambria" w:eastAsia="Calibri" w:hAnsi="Cambria" w:cs="Times New Roman"/>
          <w:color w:val="000000" w:themeColor="text1"/>
          <w:vertAlign w:val="superscript"/>
        </w:rPr>
        <w:footnoteReference w:id="50"/>
      </w:r>
      <w:r w:rsidRPr="00EA0F8A">
        <w:rPr>
          <w:rFonts w:ascii="Cambria" w:eastAsia="Calibri" w:hAnsi="Cambria" w:cs="Times New Roman"/>
          <w:color w:val="000000" w:themeColor="text1"/>
        </w:rPr>
        <w:t xml:space="preserve"> </w:t>
      </w:r>
    </w:p>
    <w:p w14:paraId="65B33A31" w14:textId="7777777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In the middle of the spectrum, in both Kazakhstan and Tajikistan, international relationships proliferated not out of an intentional or strategic calculation by the leadership to invite Western influence, but rather as a result of unintended consequences of other goals and events. For Kazakhstan, the relative openness to foreign aid and foreign NGOs resulted from the ways in which the leadership defined the legitimacy of the new state based on international recognition in the early 1990s: “the elite chose to base its legitimacy claim on external recognition broadcast inward to domestic audiences” which meant engagement with and integration in myriad international structures.</w:t>
      </w:r>
      <w:r w:rsidRPr="00EA0F8A">
        <w:rPr>
          <w:rFonts w:ascii="Cambria" w:eastAsia="Calibri" w:hAnsi="Cambria" w:cs="Times New Roman"/>
          <w:color w:val="000000" w:themeColor="text1"/>
          <w:vertAlign w:val="superscript"/>
        </w:rPr>
        <w:footnoteReference w:id="51"/>
      </w:r>
      <w:r w:rsidRPr="00EA0F8A">
        <w:rPr>
          <w:rFonts w:ascii="Cambria" w:eastAsia="Calibri" w:hAnsi="Cambria" w:cs="Times New Roman"/>
          <w:color w:val="000000" w:themeColor="text1"/>
        </w:rPr>
        <w:t xml:space="preserve"> Significant foreign aid and support for civil society in Kazakhstan proved an </w:t>
      </w:r>
      <w:r w:rsidRPr="00EA0F8A">
        <w:rPr>
          <w:rFonts w:ascii="Cambria" w:eastAsia="Calibri" w:hAnsi="Cambria" w:cs="Times New Roman"/>
          <w:color w:val="000000" w:themeColor="text1"/>
        </w:rPr>
        <w:lastRenderedPageBreak/>
        <w:t xml:space="preserve">unintended consequence of the broader goal of attaining international legitimacy, and had the effect of moderating potentially more authoritarian and coercive practices. For Tajikistan, the influx of aid and assistance resulted from the post-civil war bargain and the interest in having the international community help address humanitarian and other challenges in the poorest of the Central Asian countries. </w:t>
      </w:r>
    </w:p>
    <w:p w14:paraId="27CC6702" w14:textId="7C50FCFA"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Against the backdrop of the Eurasian electoral revolutions and the perception that foreign NGOS and foreign-financed civil society groups were complicit in instigating political change, countries in the region began restricting and limiting this influence. A 2006 report by the National Endowment for Democracy</w:t>
      </w:r>
      <w:ins w:id="436" w:author="karl@grindal.org" w:date="2014-10-18T15:52:00Z">
        <w:r w:rsidR="007602D7">
          <w:rPr>
            <w:rFonts w:ascii="Cambria" w:eastAsia="Calibri" w:hAnsi="Cambria" w:cs="Times New Roman"/>
            <w:color w:val="000000" w:themeColor="text1"/>
          </w:rPr>
          <w:fldChar w:fldCharType="begin"/>
        </w:r>
        <w:r w:rsidR="007602D7">
          <w:instrText xml:space="preserve"> XE "</w:instrText>
        </w:r>
      </w:ins>
      <w:r w:rsidR="007602D7" w:rsidRPr="008A25CA">
        <w:rPr>
          <w:rFonts w:ascii="Cambria" w:eastAsia="Calibri" w:hAnsi="Cambria" w:cs="Times New Roman"/>
          <w:color w:val="000000" w:themeColor="text1"/>
        </w:rPr>
        <w:instrText>National Endowment for Democracy</w:instrText>
      </w:r>
      <w:ins w:id="437" w:author="karl@grindal.org" w:date="2014-10-18T15:52: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(NED</w:t>
      </w:r>
      <w:ins w:id="438" w:author="karl@grindal.org" w:date="2014-10-18T15:52:00Z">
        <w:r w:rsidR="007602D7">
          <w:rPr>
            <w:rFonts w:ascii="Cambria" w:eastAsia="Calibri" w:hAnsi="Cambria" w:cs="Times New Roman"/>
            <w:color w:val="000000" w:themeColor="text1"/>
          </w:rPr>
          <w:fldChar w:fldCharType="begin"/>
        </w:r>
        <w:r w:rsidR="007602D7">
          <w:instrText xml:space="preserve"> XE "</w:instrText>
        </w:r>
        <w:r w:rsidR="007602D7" w:rsidRPr="008A25CA">
          <w:rPr>
            <w:rFonts w:ascii="Cambria" w:eastAsia="Calibri" w:hAnsi="Cambria" w:cs="Times New Roman"/>
            <w:color w:val="000000" w:themeColor="text1"/>
          </w:rPr>
          <w:instrText>National Endowment for Democracy</w:instrText>
        </w:r>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finds that new legislation restricting NGO activities and weakening civil society adds up to more than isolated events.</w:t>
      </w:r>
      <w:r w:rsidRPr="00EA0F8A">
        <w:rPr>
          <w:rFonts w:ascii="Cambria" w:eastAsia="Calibri" w:hAnsi="Cambria" w:cs="Times New Roman"/>
          <w:color w:val="000000" w:themeColor="text1"/>
          <w:vertAlign w:val="superscript"/>
        </w:rPr>
        <w:footnoteReference w:id="52"/>
      </w:r>
      <w:r w:rsidRPr="00EA0F8A">
        <w:rPr>
          <w:rFonts w:ascii="Cambria" w:eastAsia="Calibri" w:hAnsi="Cambria" w:cs="Times New Roman"/>
          <w:color w:val="000000" w:themeColor="text1"/>
        </w:rPr>
        <w:t xml:space="preserve"> Yet the degree and nature of these restrictions varied dramatically in Central Asia. To the extent that certain international organizations and NGOs were allowed in the 1990s, after 2005, Uzbekistan squeezed out 200 domestic NGOs, and expelled most international NGOs.</w:t>
      </w:r>
      <w:r w:rsidRPr="00EA0F8A">
        <w:rPr>
          <w:rFonts w:ascii="Cambria" w:eastAsia="Calibri" w:hAnsi="Cambria" w:cs="Times New Roman"/>
          <w:color w:val="000000" w:themeColor="text1"/>
          <w:vertAlign w:val="superscript"/>
        </w:rPr>
        <w:footnoteReference w:id="53"/>
      </w:r>
      <w:r w:rsidRPr="00EA0F8A">
        <w:rPr>
          <w:rFonts w:ascii="Cambria" w:eastAsia="Calibri" w:hAnsi="Cambria" w:cs="Times New Roman"/>
          <w:color w:val="000000" w:themeColor="text1"/>
        </w:rPr>
        <w:t xml:space="preserve"> Tajikistan’s response has been more “selective and temporary” compared to neighboring Uzbekistan. While the regime has ordered the reregistration of NGOs as a form of pressure, and fewer were registered in 2007 than in 2006 after the law was instated, they still permitted over a thousand organizations in the country primarily working on economic development and institution building. The government has also closed down the country’s main independent publishing house and independent press, and has limited the activities of other internet sites and broadcasters. Yet, these have been short-term strategies, and not nearly as extensive as in other countries such as Uzbekistan and Russia.</w:t>
      </w:r>
      <w:r w:rsidRPr="00EA0F8A">
        <w:rPr>
          <w:rFonts w:ascii="Cambria" w:eastAsia="Calibri" w:hAnsi="Cambria" w:cs="Times New Roman"/>
          <w:color w:val="000000" w:themeColor="text1"/>
          <w:vertAlign w:val="superscript"/>
        </w:rPr>
        <w:footnoteReference w:id="54"/>
      </w:r>
    </w:p>
    <w:p w14:paraId="67987F35" w14:textId="2A899A2D"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 xml:space="preserve">Kazakhstan’s response has focused also on selectively preventing mass demonstrations and protests, while both rhetorically and practically reframing the role of NGOs and civil society in the country.  In order to prevent a “Kyrgyz scenario,” the government enacted legislation to ban of demonstrations during and after elections, and broke up peaceful protests on numerous </w:t>
      </w:r>
      <w:r w:rsidRPr="00EA0F8A">
        <w:rPr>
          <w:rFonts w:ascii="Cambria" w:eastAsia="Calibri" w:hAnsi="Cambria" w:cs="Times New Roman"/>
          <w:color w:val="000000" w:themeColor="text1"/>
        </w:rPr>
        <w:lastRenderedPageBreak/>
        <w:t>occassions.</w:t>
      </w:r>
      <w:r w:rsidRPr="00EA0F8A">
        <w:rPr>
          <w:rFonts w:ascii="Cambria" w:eastAsia="Calibri" w:hAnsi="Cambria" w:cs="Times New Roman"/>
          <w:color w:val="000000" w:themeColor="text1"/>
          <w:vertAlign w:val="superscript"/>
        </w:rPr>
        <w:footnoteReference w:id="55"/>
      </w:r>
      <w:r w:rsidRPr="00EA0F8A">
        <w:rPr>
          <w:rFonts w:ascii="Cambria" w:eastAsia="Calibri" w:hAnsi="Cambria" w:cs="Times New Roman"/>
          <w:color w:val="000000" w:themeColor="text1"/>
        </w:rPr>
        <w:t xml:space="preserve">  Policy towards NGOs and civil society has been different. The Nazarbaev</w:t>
      </w:r>
      <w:ins w:id="445" w:author="karl@grindal.org" w:date="2014-10-18T15:53:00Z">
        <w:r w:rsidR="007602D7">
          <w:rPr>
            <w:rFonts w:ascii="Cambria" w:eastAsia="Calibri" w:hAnsi="Cambria" w:cs="Times New Roman"/>
            <w:color w:val="000000" w:themeColor="text1"/>
          </w:rPr>
          <w:fldChar w:fldCharType="begin"/>
        </w:r>
        <w:r w:rsidR="007602D7">
          <w:instrText xml:space="preserve"> XE "</w:instrText>
        </w:r>
      </w:ins>
      <w:ins w:id="446" w:author="karl@grindal.org" w:date="2014-10-18T15:52:00Z">
        <w:r w:rsidR="007602D7" w:rsidRPr="00865CDB">
          <w:rPr>
            <w:rFonts w:ascii="Cambria" w:eastAsia="Calibri" w:hAnsi="Cambria" w:cs="Times New Roman"/>
            <w:color w:val="000000" w:themeColor="text1"/>
          </w:rPr>
          <w:instrText>Presiden</w:instrText>
        </w:r>
      </w:ins>
      <w:ins w:id="447" w:author="karl@grindal.org" w:date="2014-10-18T15:53:00Z">
        <w:r w:rsidR="007602D7" w:rsidRPr="00865CDB">
          <w:rPr>
            <w:rFonts w:ascii="Cambria" w:eastAsia="Calibri" w:hAnsi="Cambria" w:cs="Times New Roman"/>
            <w:color w:val="000000" w:themeColor="text1"/>
          </w:rPr>
          <w:instrText xml:space="preserve">t </w:instrText>
        </w:r>
      </w:ins>
      <w:r w:rsidR="007602D7" w:rsidRPr="00865CDB">
        <w:rPr>
          <w:rFonts w:ascii="Cambria" w:eastAsia="Calibri" w:hAnsi="Cambria" w:cs="Times New Roman"/>
          <w:color w:val="000000" w:themeColor="text1"/>
        </w:rPr>
        <w:instrText>Nazarbaev</w:instrText>
      </w:r>
      <w:ins w:id="448" w:author="karl@grindal.org" w:date="2014-10-18T15:53: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government (via the Constitutional Council) rejected restrictive legislation on NGOs and the media that the government itself had engineered so as to demonst</w:t>
      </w:r>
      <w:r w:rsidR="00FE3B28">
        <w:rPr>
          <w:rFonts w:ascii="Cambria" w:eastAsia="Calibri" w:hAnsi="Cambria" w:cs="Times New Roman"/>
          <w:color w:val="000000" w:themeColor="text1"/>
        </w:rPr>
        <w:t>rate his “moderate… and</w:t>
      </w:r>
      <w:r w:rsidRPr="00EA0F8A">
        <w:rPr>
          <w:rFonts w:ascii="Cambria" w:eastAsia="Calibri" w:hAnsi="Cambria" w:cs="Times New Roman"/>
          <w:color w:val="000000" w:themeColor="text1"/>
        </w:rPr>
        <w:t xml:space="preserve"> liberal values.”</w:t>
      </w:r>
      <w:r w:rsidRPr="00EA0F8A">
        <w:rPr>
          <w:rFonts w:ascii="Cambria" w:eastAsia="Calibri" w:hAnsi="Cambria" w:cs="Times New Roman"/>
          <w:color w:val="000000" w:themeColor="text1"/>
          <w:vertAlign w:val="superscript"/>
        </w:rPr>
        <w:footnoteReference w:id="56"/>
      </w:r>
      <w:r w:rsidRPr="00EA0F8A">
        <w:rPr>
          <w:rFonts w:ascii="Cambria" w:eastAsia="Calibri" w:hAnsi="Cambria" w:cs="Times New Roman"/>
          <w:color w:val="000000" w:themeColor="text1"/>
        </w:rPr>
        <w:t xml:space="preserve">  Nazarbaev</w:t>
      </w:r>
      <w:ins w:id="449" w:author="karl@grindal.org" w:date="2014-10-18T15:53:00Z">
        <w:r w:rsidR="007602D7">
          <w:rPr>
            <w:rFonts w:ascii="Cambria" w:eastAsia="Calibri" w:hAnsi="Cambria" w:cs="Times New Roman"/>
            <w:color w:val="000000" w:themeColor="text1"/>
          </w:rPr>
          <w:fldChar w:fldCharType="begin"/>
        </w:r>
        <w:r w:rsidR="007602D7">
          <w:instrText xml:space="preserve"> XE "</w:instrText>
        </w:r>
      </w:ins>
      <w:ins w:id="450" w:author="karl@grindal.org" w:date="2014-10-18T15:52:00Z">
        <w:r w:rsidR="007602D7" w:rsidRPr="00865CDB">
          <w:rPr>
            <w:rFonts w:ascii="Cambria" w:eastAsia="Calibri" w:hAnsi="Cambria" w:cs="Times New Roman"/>
            <w:color w:val="000000" w:themeColor="text1"/>
          </w:rPr>
          <w:instrText>Presiden</w:instrText>
        </w:r>
      </w:ins>
      <w:ins w:id="451" w:author="karl@grindal.org" w:date="2014-10-18T15:53:00Z">
        <w:r w:rsidR="007602D7" w:rsidRPr="00865CDB">
          <w:rPr>
            <w:rFonts w:ascii="Cambria" w:eastAsia="Calibri" w:hAnsi="Cambria" w:cs="Times New Roman"/>
            <w:color w:val="000000" w:themeColor="text1"/>
          </w:rPr>
          <w:instrText xml:space="preserve">t </w:instrText>
        </w:r>
      </w:ins>
      <w:r w:rsidR="007602D7" w:rsidRPr="00865CDB">
        <w:rPr>
          <w:rFonts w:ascii="Cambria" w:eastAsia="Calibri" w:hAnsi="Cambria" w:cs="Times New Roman"/>
          <w:color w:val="000000" w:themeColor="text1"/>
        </w:rPr>
        <w:instrText>Nazarbaev</w:instrText>
      </w:r>
      <w:ins w:id="452" w:author="karl@grindal.org" w:date="2014-10-18T15:53: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invited Russian and other post-Soviet</w:t>
      </w:r>
      <w:ins w:id="453" w:author="karl@grindal.org" w:date="2014-10-19T19:13:00Z">
        <w:r w:rsidR="001D601C">
          <w:rPr>
            <w:rFonts w:ascii="Cambria" w:eastAsia="Calibri" w:hAnsi="Cambria" w:cs="Times New Roman"/>
            <w:color w:val="000000" w:themeColor="text1"/>
          </w:rPr>
          <w:fldChar w:fldCharType="begin"/>
        </w:r>
        <w:r w:rsidR="001D601C">
          <w:instrText xml:space="preserve"> XE "</w:instrText>
        </w:r>
      </w:ins>
      <w:r w:rsidR="001D601C" w:rsidRPr="00EF73BB">
        <w:rPr>
          <w:rFonts w:ascii="Cambria" w:hAnsi="Cambria" w:cs="Times New Roman"/>
          <w:color w:val="000000" w:themeColor="text1"/>
        </w:rPr>
        <w:instrText>Soviet</w:instrText>
      </w:r>
      <w:ins w:id="454" w:author="karl@grindal.org" w:date="2014-10-19T19:13:00Z">
        <w:r w:rsidR="001D601C">
          <w:instrText xml:space="preserve">" </w:instrText>
        </w:r>
        <w:r w:rsidR="001D601C">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observers to monitor the 2005 presidential election, which they deemed to meet international election standards, in contrast to the OSCE’s critique of the election process.  Moreover, the money that foreign organizations such as UAID have channeled into strengthening civil society and elections often did not make any difference in the transparency and conduct of the elections. Instead, the tools and techniques imported via foreign aid by local parties – including pro-presidential parties – were used to “wage a battle that was quintessentially Kazakhstani – that between the informal patron-client networks of power in the country.”</w:t>
      </w:r>
      <w:r w:rsidRPr="00EA0F8A">
        <w:rPr>
          <w:rFonts w:ascii="Cambria" w:eastAsia="Calibri" w:hAnsi="Cambria" w:cs="Times New Roman"/>
          <w:color w:val="000000" w:themeColor="text1"/>
          <w:vertAlign w:val="superscript"/>
        </w:rPr>
        <w:footnoteReference w:id="57"/>
      </w:r>
      <w:r w:rsidRPr="00EA0F8A">
        <w:rPr>
          <w:rFonts w:ascii="Cambria" w:eastAsia="Calibri" w:hAnsi="Cambria" w:cs="Times New Roman"/>
          <w:color w:val="000000" w:themeColor="text1"/>
        </w:rPr>
        <w:t xml:space="preserve"> </w:t>
      </w:r>
    </w:p>
    <w:p w14:paraId="6054F908" w14:textId="77777777" w:rsidR="008038B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Finally, governments such as Uzbekistan and Kazakhstan have increased their own budget allocations for supporting NGOs.</w:t>
      </w:r>
      <w:r w:rsidRPr="00EA0F8A">
        <w:rPr>
          <w:rFonts w:ascii="Cambria" w:eastAsia="Calibri" w:hAnsi="Cambria" w:cs="Times New Roman"/>
          <w:color w:val="000000" w:themeColor="text1"/>
          <w:vertAlign w:val="superscript"/>
        </w:rPr>
        <w:footnoteReference w:id="58"/>
      </w:r>
      <w:r w:rsidRPr="00EA0F8A">
        <w:rPr>
          <w:rFonts w:ascii="Cambria" w:eastAsia="Calibri" w:hAnsi="Cambria" w:cs="Times New Roman"/>
          <w:color w:val="000000" w:themeColor="text1"/>
        </w:rPr>
        <w:t xml:space="preserve"> These two governments have also actively courted more direct relationships between civil society organizations and the government in the provision of public services and other forms of collaboration.  While these activities are relatively new in Uzbekistan, in Kazakhstan, the government’s 2006-2011 “Concept of Civil Society Development” is now being updated and the next 2014-2020 platform will soon be released. These plans, together with bi-annual civic forums and other state-sponsored initiatives, indicate the leadership’s ability to manage and oversee civil society discourse and activities.</w:t>
      </w:r>
    </w:p>
    <w:p w14:paraId="36E28D83" w14:textId="77777777" w:rsidR="00BA421F" w:rsidRPr="00EA0F8A" w:rsidRDefault="00BA421F" w:rsidP="00EA0F8A">
      <w:pPr>
        <w:spacing w:before="100" w:beforeAutospacing="1" w:after="100" w:afterAutospacing="1" w:line="360" w:lineRule="auto"/>
        <w:jc w:val="both"/>
        <w:rPr>
          <w:rFonts w:ascii="Cambria" w:eastAsia="Calibri" w:hAnsi="Cambria" w:cs="Times New Roman"/>
          <w:b/>
          <w:color w:val="000000" w:themeColor="text1"/>
        </w:rPr>
      </w:pPr>
      <w:r w:rsidRPr="00EA0F8A">
        <w:rPr>
          <w:rFonts w:ascii="Cambria" w:eastAsia="Calibri" w:hAnsi="Cambria" w:cs="Times New Roman"/>
          <w:b/>
          <w:color w:val="000000" w:themeColor="text1"/>
        </w:rPr>
        <w:t>Conclusion</w:t>
      </w:r>
    </w:p>
    <w:p w14:paraId="2C5B99C2" w14:textId="593FF417"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 xml:space="preserve">Central Asian autocrats have adapted over the last 25 years to a variety of pressures and challenges. This investigation into the discourses and practices of authoritarian resilience in Central Asia reveals two broad trends. First, Central Asian “varieties of authoritarianism” range from “hard” authoritarian regimes such as Uzbekistan, to “soft” authoritarian regimes including Kazakhstan and </w:t>
      </w:r>
      <w:r w:rsidRPr="00EA0F8A">
        <w:rPr>
          <w:rFonts w:ascii="Cambria" w:eastAsia="Calibri" w:hAnsi="Cambria" w:cs="Times New Roman"/>
          <w:color w:val="000000" w:themeColor="text1"/>
        </w:rPr>
        <w:lastRenderedPageBreak/>
        <w:t>Tajikistan.</w:t>
      </w:r>
      <w:r w:rsidRPr="00EA0F8A">
        <w:rPr>
          <w:rFonts w:ascii="Cambria" w:eastAsia="Calibri" w:hAnsi="Cambria" w:cs="Times New Roman"/>
          <w:color w:val="000000" w:themeColor="text1"/>
          <w:vertAlign w:val="superscript"/>
        </w:rPr>
        <w:footnoteReference w:id="59"/>
      </w:r>
      <w:r w:rsidRPr="00EA0F8A">
        <w:rPr>
          <w:rFonts w:ascii="Cambria" w:eastAsia="Calibri" w:hAnsi="Cambria" w:cs="Times New Roman"/>
          <w:color w:val="000000" w:themeColor="text1"/>
        </w:rPr>
        <w:t xml:space="preserve"> This distinction suggests that despite a common Soviet</w:t>
      </w:r>
      <w:ins w:id="455" w:author="karl@grindal.org" w:date="2014-10-19T19:13:00Z">
        <w:r w:rsidR="001D601C">
          <w:rPr>
            <w:rFonts w:ascii="Cambria" w:eastAsia="Calibri" w:hAnsi="Cambria" w:cs="Times New Roman"/>
            <w:color w:val="000000" w:themeColor="text1"/>
          </w:rPr>
          <w:fldChar w:fldCharType="begin"/>
        </w:r>
        <w:r w:rsidR="001D601C">
          <w:instrText xml:space="preserve"> XE "</w:instrText>
        </w:r>
      </w:ins>
      <w:r w:rsidR="001D601C" w:rsidRPr="00EF73BB">
        <w:rPr>
          <w:rFonts w:ascii="Cambria" w:hAnsi="Cambria" w:cs="Times New Roman"/>
          <w:color w:val="000000" w:themeColor="text1"/>
        </w:rPr>
        <w:instrText>Soviet</w:instrText>
      </w:r>
      <w:ins w:id="456" w:author="karl@grindal.org" w:date="2014-10-19T19:13:00Z">
        <w:r w:rsidR="001D601C">
          <w:instrText xml:space="preserve">" </w:instrText>
        </w:r>
        <w:r w:rsidR="001D601C">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background and history, the Central Asian regimes are increasingly following divergent trajectories. Hard authoritarian regimes have utilized more systematic repression and coercion, as well as restricted certain forms of international influence more heavily.  Soft authoritarian regimes such as Kazakhstan and Tajikistan rely on more selective and targeted forms of repression and coercion, and have managed foreign influence instead of fully restricting it. All these regimes – both hard and soft – appropriate and manage economic resources and business interests to prevent alternative economically-backed power centers, and all create cultures and discourses that attempt to engender compliant publics.  </w:t>
      </w:r>
    </w:p>
    <w:p w14:paraId="51265FAC" w14:textId="71ED51DA" w:rsidR="00BA421F" w:rsidRPr="00EA0F8A" w:rsidRDefault="00BA421F"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Second, while all the leaders continually adapt and respond to challenges, the Soviet</w:t>
      </w:r>
      <w:ins w:id="457" w:author="karl@grindal.org" w:date="2014-10-19T19:13:00Z">
        <w:r w:rsidR="001D601C">
          <w:rPr>
            <w:rFonts w:ascii="Cambria" w:eastAsia="Calibri" w:hAnsi="Cambria" w:cs="Times New Roman"/>
            <w:color w:val="000000" w:themeColor="text1"/>
          </w:rPr>
          <w:fldChar w:fldCharType="begin"/>
        </w:r>
        <w:r w:rsidR="001D601C">
          <w:instrText xml:space="preserve"> XE "</w:instrText>
        </w:r>
      </w:ins>
      <w:r w:rsidR="001D601C" w:rsidRPr="00EF73BB">
        <w:rPr>
          <w:rFonts w:ascii="Cambria" w:hAnsi="Cambria" w:cs="Times New Roman"/>
          <w:color w:val="000000" w:themeColor="text1"/>
        </w:rPr>
        <w:instrText>Soviet</w:instrText>
      </w:r>
      <w:ins w:id="458" w:author="karl@grindal.org" w:date="2014-10-19T19:13:00Z">
        <w:r w:rsidR="001D601C">
          <w:instrText xml:space="preserve">" </w:instrText>
        </w:r>
        <w:r w:rsidR="001D601C">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period and early transitions in the 1990s bequeathed a set of particular constraints and opportunities for the new leaders, and leaders themselves held different ideas that guided and shaped their rule throughout the 1990s and 2000s. The particular perceived external “threat” of electoral revolutions – especially after Kyrgyzstan’s changes in 2005 –led to increased violence and restrictions in the political and public sphere, as well as prompted proactive government initiatives related to social services and political consolidation. This suggests that we look closely at the interactions between adaptable autocratic leaders and their particular national contexts to understand reactions to broader global processes and challenges. </w:t>
      </w:r>
    </w:p>
    <w:p w14:paraId="48312C2A" w14:textId="77777777" w:rsidR="00BA421F" w:rsidRPr="00EA0F8A" w:rsidRDefault="00BA421F" w:rsidP="00EA0F8A">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EA0F8A">
        <w:rPr>
          <w:rFonts w:ascii="Cambria" w:eastAsia="Calibri" w:hAnsi="Cambria" w:cs="Times New Roman"/>
          <w:color w:val="000000" w:themeColor="text1"/>
        </w:rPr>
        <w:br/>
      </w:r>
    </w:p>
    <w:p w14:paraId="21782991" w14:textId="77777777" w:rsidR="00BA421F" w:rsidRPr="00EA0F8A" w:rsidRDefault="00BA421F" w:rsidP="00EA0F8A">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EA0F8A">
        <w:rPr>
          <w:rFonts w:ascii="Cambria" w:eastAsia="Times New Roman" w:hAnsi="Cambria" w:cs="Times New Roman"/>
          <w:bCs/>
          <w:color w:val="000000" w:themeColor="text1"/>
          <w:spacing w:val="-8"/>
          <w:kern w:val="36"/>
        </w:rPr>
        <w:br w:type="page"/>
      </w:r>
    </w:p>
    <w:p w14:paraId="19DF5F25" w14:textId="77777777" w:rsidR="00137A37" w:rsidRPr="00EA0F8A" w:rsidRDefault="00137A37" w:rsidP="00EA0F8A">
      <w:pPr>
        <w:pStyle w:val="Title"/>
        <w:spacing w:before="100" w:beforeAutospacing="1" w:after="100" w:afterAutospacing="1"/>
        <w:rPr>
          <w:rFonts w:ascii="Cambria" w:hAnsi="Cambria"/>
          <w:b/>
          <w:color w:val="000000" w:themeColor="text1"/>
          <w:sz w:val="32"/>
        </w:rPr>
        <w:sectPr w:rsidR="00137A37" w:rsidRPr="00EA0F8A" w:rsidSect="00211422">
          <w:footnotePr>
            <w:numRestart w:val="eachSect"/>
          </w:footnotePr>
          <w:type w:val="continuous"/>
          <w:pgSz w:w="12240" w:h="15840"/>
          <w:pgMar w:top="1440" w:right="1440" w:bottom="1440" w:left="1440" w:header="720" w:footer="720" w:gutter="0"/>
          <w:cols w:space="720"/>
          <w:docGrid w:linePitch="360"/>
        </w:sectPr>
      </w:pPr>
    </w:p>
    <w:p w14:paraId="2951BC26" w14:textId="77777777" w:rsidR="008038BF" w:rsidRPr="00EA0F8A" w:rsidRDefault="008038BF" w:rsidP="00EA0F8A">
      <w:pPr>
        <w:pStyle w:val="Title"/>
        <w:spacing w:before="100" w:beforeAutospacing="1" w:after="100" w:afterAutospacing="1"/>
        <w:rPr>
          <w:rFonts w:ascii="Cambria" w:hAnsi="Cambria"/>
          <w:b/>
          <w:color w:val="000000" w:themeColor="text1"/>
          <w:sz w:val="32"/>
        </w:rPr>
        <w:sectPr w:rsidR="008038BF" w:rsidRPr="00EA0F8A" w:rsidSect="00211422">
          <w:footnotePr>
            <w:numRestart w:val="eachSect"/>
          </w:footnotePr>
          <w:type w:val="continuous"/>
          <w:pgSz w:w="12240" w:h="15840"/>
          <w:pgMar w:top="1440" w:right="1440" w:bottom="1440" w:left="1440" w:header="720" w:footer="720" w:gutter="0"/>
          <w:cols w:space="720"/>
          <w:docGrid w:linePitch="360"/>
        </w:sectPr>
      </w:pPr>
    </w:p>
    <w:p w14:paraId="76978BA9" w14:textId="77777777" w:rsidR="00FC030C" w:rsidRDefault="00FC030C" w:rsidP="00EA0F8A">
      <w:pPr>
        <w:pStyle w:val="Title"/>
        <w:spacing w:before="100" w:beforeAutospacing="1" w:after="100" w:afterAutospacing="1"/>
        <w:rPr>
          <w:rFonts w:ascii="Cambria" w:hAnsi="Cambria"/>
          <w:b/>
          <w:color w:val="000000" w:themeColor="text1"/>
          <w:sz w:val="32"/>
        </w:rPr>
        <w:sectPr w:rsidR="00FC030C" w:rsidSect="00211422">
          <w:footnotePr>
            <w:numRestart w:val="eachSect"/>
          </w:footnotePr>
          <w:type w:val="continuous"/>
          <w:pgSz w:w="12240" w:h="15840"/>
          <w:pgMar w:top="1440" w:right="1440" w:bottom="1440" w:left="1440" w:header="720" w:footer="720" w:gutter="0"/>
          <w:cols w:space="720"/>
          <w:docGrid w:linePitch="360"/>
        </w:sectPr>
      </w:pPr>
    </w:p>
    <w:p w14:paraId="49A52E45" w14:textId="77777777" w:rsidR="00FC030C" w:rsidRDefault="00FC030C" w:rsidP="00FC030C">
      <w:pPr>
        <w:pStyle w:val="Title"/>
        <w:spacing w:before="100" w:beforeAutospacing="1" w:after="100" w:afterAutospacing="1"/>
        <w:outlineLvl w:val="1"/>
        <w:rPr>
          <w:rFonts w:ascii="Cambria" w:hAnsi="Cambria"/>
          <w:b/>
          <w:color w:val="000000" w:themeColor="text1"/>
          <w:sz w:val="32"/>
        </w:rPr>
        <w:sectPr w:rsidR="00FC030C" w:rsidSect="00211422">
          <w:footnotePr>
            <w:numRestart w:val="eachSect"/>
          </w:footnotePr>
          <w:type w:val="continuous"/>
          <w:pgSz w:w="12240" w:h="15840"/>
          <w:pgMar w:top="1440" w:right="1440" w:bottom="1440" w:left="1440" w:header="720" w:footer="720" w:gutter="0"/>
          <w:cols w:space="720"/>
          <w:docGrid w:linePitch="360"/>
        </w:sectPr>
      </w:pPr>
    </w:p>
    <w:p w14:paraId="1EEA348C" w14:textId="77777777" w:rsidR="00D14BB8" w:rsidRDefault="00D14BB8">
      <w:pPr>
        <w:rPr>
          <w:rFonts w:ascii="Cambria" w:eastAsia="Times New Roman" w:hAnsi="Cambria" w:cs="Times New Roman"/>
          <w:b/>
          <w:color w:val="000000" w:themeColor="text1"/>
          <w:sz w:val="32"/>
          <w:szCs w:val="24"/>
        </w:rPr>
      </w:pPr>
      <w:r>
        <w:rPr>
          <w:rFonts w:ascii="Cambria" w:hAnsi="Cambria"/>
          <w:b/>
          <w:color w:val="000000" w:themeColor="text1"/>
          <w:sz w:val="32"/>
        </w:rPr>
        <w:lastRenderedPageBreak/>
        <w:br w:type="page"/>
      </w:r>
    </w:p>
    <w:p w14:paraId="3FABD000" w14:textId="684AF6C8" w:rsidR="00BA421F" w:rsidRPr="00EA0F8A" w:rsidRDefault="00BA421F" w:rsidP="00FC030C">
      <w:pPr>
        <w:pStyle w:val="Title"/>
        <w:spacing w:before="100" w:beforeAutospacing="1" w:after="100" w:afterAutospacing="1"/>
        <w:outlineLvl w:val="1"/>
        <w:rPr>
          <w:rFonts w:ascii="Cambria" w:hAnsi="Cambria"/>
          <w:b/>
          <w:color w:val="000000" w:themeColor="text1"/>
          <w:sz w:val="32"/>
        </w:rPr>
      </w:pPr>
      <w:bookmarkStart w:id="459" w:name="_Toc401567763"/>
      <w:r w:rsidRPr="00EA0F8A">
        <w:rPr>
          <w:rFonts w:ascii="Cambria" w:hAnsi="Cambria"/>
          <w:b/>
          <w:color w:val="000000" w:themeColor="text1"/>
          <w:sz w:val="32"/>
        </w:rPr>
        <w:lastRenderedPageBreak/>
        <w:t>From People Power to Democracy Building</w:t>
      </w:r>
      <w:bookmarkEnd w:id="459"/>
    </w:p>
    <w:p w14:paraId="5F027D93" w14:textId="77777777" w:rsidR="008038BF" w:rsidRPr="00BF6C23" w:rsidRDefault="008038BF" w:rsidP="00BF6C23">
      <w:pPr>
        <w:pStyle w:val="NoSpacing"/>
        <w:spacing w:before="100" w:beforeAutospacing="1" w:after="100" w:afterAutospacing="1" w:line="360" w:lineRule="auto"/>
        <w:jc w:val="both"/>
        <w:rPr>
          <w:rFonts w:ascii="Cambria" w:hAnsi="Cambria"/>
        </w:rPr>
      </w:pPr>
    </w:p>
    <w:p w14:paraId="7D986523" w14:textId="36B2F219" w:rsidR="00BA421F" w:rsidRPr="00BF6C23" w:rsidRDefault="00BA421F" w:rsidP="00BF6C23">
      <w:pPr>
        <w:pStyle w:val="NoSpacing"/>
        <w:spacing w:line="360" w:lineRule="auto"/>
        <w:rPr>
          <w:rFonts w:ascii="Cambria" w:hAnsi="Cambria"/>
        </w:rPr>
      </w:pPr>
      <w:r w:rsidRPr="00BF6C23">
        <w:rPr>
          <w:rFonts w:ascii="Cambria" w:hAnsi="Cambria"/>
        </w:rPr>
        <w:t>Larry Diamond</w:t>
      </w:r>
      <w:ins w:id="460" w:author="karl@grindal.org" w:date="2014-10-18T15:45:00Z">
        <w:r w:rsidR="006109EE">
          <w:rPr>
            <w:rFonts w:ascii="Cambria" w:hAnsi="Cambria"/>
          </w:rPr>
          <w:fldChar w:fldCharType="begin"/>
        </w:r>
        <w:r w:rsidR="006109EE">
          <w:instrText xml:space="preserve"> XE "</w:instrText>
        </w:r>
      </w:ins>
      <w:ins w:id="461" w:author="Microsoft account" w:date="2014-10-20T11:26:00Z">
        <w:r w:rsidR="00CC5209" w:rsidRPr="00CC5209">
          <w:instrText>Diamond, Larry</w:instrText>
        </w:r>
      </w:ins>
      <w:del w:id="462" w:author="Microsoft account" w:date="2014-10-20T11:26:00Z">
        <w:r w:rsidR="006109EE" w:rsidRPr="006109EE" w:rsidDel="00CC5209">
          <w:rPr>
            <w:rFonts w:ascii="Cambria" w:hAnsi="Cambria" w:cs="Times New Roman"/>
            <w:b/>
            <w:color w:val="000000" w:themeColor="text1"/>
          </w:rPr>
          <w:delInstrText>Larry Diamond</w:delInstrText>
        </w:r>
      </w:del>
      <w:ins w:id="463" w:author="karl@grindal.org" w:date="2014-10-18T15:45:00Z">
        <w:r w:rsidR="006109EE">
          <w:instrText xml:space="preserve">" </w:instrText>
        </w:r>
        <w:r w:rsidR="006109EE">
          <w:rPr>
            <w:rFonts w:ascii="Cambria" w:hAnsi="Cambria"/>
          </w:rPr>
          <w:fldChar w:fldCharType="end"/>
        </w:r>
      </w:ins>
    </w:p>
    <w:p w14:paraId="5A6CEFC4" w14:textId="77777777" w:rsidR="008038BF" w:rsidRPr="00BF6C23" w:rsidRDefault="008038BF" w:rsidP="00BF6C23">
      <w:pPr>
        <w:pStyle w:val="NoSpacing"/>
        <w:spacing w:line="360" w:lineRule="auto"/>
        <w:rPr>
          <w:rFonts w:ascii="Cambria" w:hAnsi="Cambria"/>
        </w:rPr>
      </w:pPr>
      <w:r w:rsidRPr="00BF6C23">
        <w:rPr>
          <w:rFonts w:ascii="Cambria" w:hAnsi="Cambria"/>
        </w:rPr>
        <w:t>Senior Fellow, Hoover Institution</w:t>
      </w:r>
    </w:p>
    <w:p w14:paraId="20371C61" w14:textId="77777777" w:rsidR="008038BF" w:rsidRPr="00BF6C23" w:rsidRDefault="008038BF" w:rsidP="00BF6C23">
      <w:pPr>
        <w:pStyle w:val="NoSpacing"/>
        <w:spacing w:line="360" w:lineRule="auto"/>
        <w:rPr>
          <w:rFonts w:ascii="Cambria" w:hAnsi="Cambria"/>
        </w:rPr>
      </w:pPr>
      <w:r w:rsidRPr="00BF6C23">
        <w:rPr>
          <w:rFonts w:ascii="Cambria" w:hAnsi="Cambria"/>
        </w:rPr>
        <w:t>Stanford University</w:t>
      </w:r>
    </w:p>
    <w:p w14:paraId="7D487779" w14:textId="77777777" w:rsidR="008038BF" w:rsidRPr="00BF6C23" w:rsidRDefault="008038BF" w:rsidP="00BF6C23">
      <w:pPr>
        <w:pStyle w:val="NoSpacing"/>
        <w:spacing w:before="100" w:beforeAutospacing="1" w:after="100" w:afterAutospacing="1" w:line="360" w:lineRule="auto"/>
        <w:jc w:val="both"/>
        <w:rPr>
          <w:rFonts w:ascii="Cambria" w:eastAsia="Times New Roman" w:hAnsi="Cambria" w:cs="Times New Roman"/>
          <w:bCs/>
          <w:spacing w:val="-8"/>
          <w:kern w:val="36"/>
        </w:rPr>
      </w:pPr>
    </w:p>
    <w:p w14:paraId="601C4CAC" w14:textId="246BF739"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One of the distinguishing features of world politics in the past quarter-century has been the surprising number of peaceful popular uprisings for democratic change.  These have sometimes been called eruptions of “people power” because ordinary people have driven political change, the mobilization has been grassroots and often quite spontaneous, and the consequences have</w:t>
      </w:r>
      <w:r w:rsidR="00FE3B28">
        <w:rPr>
          <w:rFonts w:ascii="Cambria" w:hAnsi="Cambria"/>
        </w:rPr>
        <w:t xml:space="preserve"> certainly been quite powerful: </w:t>
      </w:r>
      <w:r w:rsidRPr="00FC030C">
        <w:rPr>
          <w:rFonts w:ascii="Cambria" w:hAnsi="Cambria"/>
        </w:rPr>
        <w:t xml:space="preserve">in many instances, longstanding dictators have fallen suddenly and unceremoniously.  </w:t>
      </w:r>
    </w:p>
    <w:p w14:paraId="38B65C18" w14:textId="30C0584A"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People power has been a prominent means of transition from authoritarian rule during the past four decades of what has been termed “the third wave</w:t>
      </w:r>
      <w:ins w:id="464" w:author="karl@grindal.org" w:date="2014-10-18T15:53:00Z">
        <w:r w:rsidR="007602D7">
          <w:rPr>
            <w:rFonts w:ascii="Cambria" w:hAnsi="Cambria"/>
          </w:rPr>
          <w:fldChar w:fldCharType="begin"/>
        </w:r>
        <w:r w:rsidR="007602D7">
          <w:instrText xml:space="preserve"> XE "</w:instrText>
        </w:r>
        <w:r w:rsidR="007602D7" w:rsidRPr="00FC035E">
          <w:rPr>
            <w:rFonts w:ascii="Cambria" w:hAnsi="Cambria"/>
          </w:rPr>
          <w:instrText>Third W</w:instrText>
        </w:r>
      </w:ins>
      <w:del w:id="465" w:author="karl@grindal.org" w:date="2014-10-18T15:53:00Z">
        <w:r w:rsidR="007602D7" w:rsidRPr="00FC035E" w:rsidDel="00FC035E">
          <w:rPr>
            <w:rFonts w:ascii="Cambria" w:hAnsi="Cambria"/>
          </w:rPr>
          <w:delInstrText>w</w:delInstrText>
        </w:r>
      </w:del>
      <w:r w:rsidR="007602D7" w:rsidRPr="00FC035E">
        <w:rPr>
          <w:rFonts w:ascii="Cambria" w:hAnsi="Cambria"/>
        </w:rPr>
        <w:instrText>ave</w:instrText>
      </w:r>
      <w:ins w:id="466" w:author="karl@grindal.org" w:date="2014-10-18T15:53:00Z">
        <w:r w:rsidR="007602D7">
          <w:instrText xml:space="preserve">" </w:instrText>
        </w:r>
        <w:r w:rsidR="007602D7">
          <w:rPr>
            <w:rFonts w:ascii="Cambria" w:hAnsi="Cambria"/>
          </w:rPr>
          <w:fldChar w:fldCharType="end"/>
        </w:r>
      </w:ins>
      <w:r w:rsidRPr="00FC030C">
        <w:rPr>
          <w:rFonts w:ascii="Cambria" w:hAnsi="Cambria"/>
        </w:rPr>
        <w:t>” of global democratization.  The paradigmatic early case was the Philippines in 1986.  In the wake of efforts by the dictator, Ferdinand Marcos</w:t>
      </w:r>
      <w:ins w:id="467" w:author="karl@grindal.org" w:date="2014-10-18T15:53:00Z">
        <w:r w:rsidR="007602D7">
          <w:rPr>
            <w:rFonts w:ascii="Cambria" w:hAnsi="Cambria"/>
          </w:rPr>
          <w:fldChar w:fldCharType="begin"/>
        </w:r>
        <w:r w:rsidR="007602D7">
          <w:instrText xml:space="preserve"> XE "</w:instrText>
        </w:r>
      </w:ins>
      <w:r w:rsidR="007602D7" w:rsidRPr="00BB48F4">
        <w:rPr>
          <w:rFonts w:ascii="Cambria" w:hAnsi="Cambria"/>
        </w:rPr>
        <w:instrText>Ferdinand Marcos</w:instrText>
      </w:r>
      <w:ins w:id="468" w:author="karl@grindal.org" w:date="2014-10-18T15:53:00Z">
        <w:r w:rsidR="007602D7">
          <w:instrText xml:space="preserve">" </w:instrText>
        </w:r>
        <w:r w:rsidR="007602D7">
          <w:rPr>
            <w:rFonts w:ascii="Cambria" w:hAnsi="Cambria"/>
          </w:rPr>
          <w:fldChar w:fldCharType="end"/>
        </w:r>
      </w:ins>
      <w:r w:rsidRPr="00FC030C">
        <w:rPr>
          <w:rFonts w:ascii="Cambria" w:hAnsi="Cambria"/>
        </w:rPr>
        <w:t>, to steal the February “snap” presidential election, hundreds of thousands then ultimately millions of Filipinos came out in the streets, using tactics of nonviolent civil resistance to split the regime and bring down the dictatorship.  Manila became ungovernable as people filled the streets in the “miracle at Edsa,” significant portions of Marcos’s own armed forces defected, and, with the United States joining in on the pressure at the end, Marcos was forced to depart the country, leaving the duly elected new president, Corazon Aquino</w:t>
      </w:r>
      <w:ins w:id="469" w:author="karl@grindal.org" w:date="2014-10-18T15:53:00Z">
        <w:r w:rsidR="007602D7">
          <w:rPr>
            <w:rFonts w:ascii="Cambria" w:hAnsi="Cambria"/>
          </w:rPr>
          <w:fldChar w:fldCharType="begin"/>
        </w:r>
        <w:r w:rsidR="007602D7">
          <w:instrText xml:space="preserve"> XE "</w:instrText>
        </w:r>
      </w:ins>
      <w:r w:rsidR="007602D7" w:rsidRPr="00827B1B">
        <w:rPr>
          <w:rFonts w:ascii="Cambria" w:hAnsi="Cambria"/>
        </w:rPr>
        <w:instrText>Corazon Aquino</w:instrText>
      </w:r>
      <w:ins w:id="470" w:author="karl@grindal.org" w:date="2014-10-18T15:53:00Z">
        <w:r w:rsidR="007602D7">
          <w:instrText xml:space="preserve">" </w:instrText>
        </w:r>
        <w:r w:rsidR="007602D7">
          <w:rPr>
            <w:rFonts w:ascii="Cambria" w:hAnsi="Cambria"/>
          </w:rPr>
          <w:fldChar w:fldCharType="end"/>
        </w:r>
      </w:ins>
      <w:r w:rsidRPr="00FC030C">
        <w:rPr>
          <w:rFonts w:ascii="Cambria" w:hAnsi="Cambria"/>
        </w:rPr>
        <w:t>, to assume the presidency.  This was the first “color revolution,” in which mass peaceful, popular protests after a stolen election tipped the balance toward democratic change.  The pattern was repeated in Serbia in October 2000, in Georgia after the fraudulent November 2003 elections, and in Ukraine, following the blatant fraud in the December 2004 presidential election.  In Ukraine, democrats adopted the color Orange, and that gave the iconic name to their struggle, “The Orange Revolution</w:t>
      </w:r>
      <w:ins w:id="471" w:author="karl@grindal.org" w:date="2014-10-18T15:53:00Z">
        <w:r w:rsidR="007602D7">
          <w:rPr>
            <w:rFonts w:ascii="Cambria" w:hAnsi="Cambria"/>
          </w:rPr>
          <w:fldChar w:fldCharType="begin"/>
        </w:r>
        <w:r w:rsidR="007602D7">
          <w:instrText xml:space="preserve"> XE "</w:instrText>
        </w:r>
      </w:ins>
      <w:r w:rsidR="007602D7" w:rsidRPr="00154F56">
        <w:rPr>
          <w:rFonts w:ascii="Cambria" w:hAnsi="Cambria"/>
        </w:rPr>
        <w:instrText>Orange Revolution</w:instrText>
      </w:r>
      <w:ins w:id="472" w:author="karl@grindal.org" w:date="2014-10-18T15:53:00Z">
        <w:r w:rsidR="007602D7">
          <w:instrText xml:space="preserve">" </w:instrText>
        </w:r>
        <w:r w:rsidR="007602D7">
          <w:rPr>
            <w:rFonts w:ascii="Cambria" w:hAnsi="Cambria"/>
          </w:rPr>
          <w:fldChar w:fldCharType="end"/>
        </w:r>
      </w:ins>
      <w:r w:rsidRPr="00FC030C">
        <w:rPr>
          <w:rFonts w:ascii="Cambria" w:hAnsi="Cambria"/>
        </w:rPr>
        <w:t>.”</w:t>
      </w:r>
    </w:p>
    <w:p w14:paraId="46F7D6FD" w14:textId="72371227"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More recently, spontaneous popular uprisings toppled dictators in four Arab countries during what has come to be called the “Arab Spring</w:t>
      </w:r>
      <w:ins w:id="473" w:author="karl@grindal.org" w:date="2014-10-18T15:48:00Z">
        <w:r w:rsidR="006109EE">
          <w:rPr>
            <w:rFonts w:ascii="Cambria" w:hAnsi="Cambria"/>
          </w:rPr>
          <w:fldChar w:fldCharType="begin"/>
        </w:r>
        <w:r w:rsidR="006109EE">
          <w:instrText xml:space="preserve"> XE "</w:instrText>
        </w:r>
      </w:ins>
      <w:r w:rsidR="006109EE" w:rsidRPr="00155179">
        <w:rPr>
          <w:rFonts w:ascii="Cambria" w:hAnsi="Cambria" w:cs="Times New Roman"/>
          <w:color w:val="000000" w:themeColor="text1"/>
          <w:lang w:val="en"/>
        </w:rPr>
        <w:instrText>Arab Spring</w:instrText>
      </w:r>
      <w:ins w:id="474" w:author="karl@grindal.org" w:date="2014-10-18T15:48:00Z">
        <w:r w:rsidR="006109EE">
          <w:instrText xml:space="preserve">" </w:instrText>
        </w:r>
        <w:r w:rsidR="006109EE">
          <w:rPr>
            <w:rFonts w:ascii="Cambria" w:hAnsi="Cambria"/>
          </w:rPr>
          <w:fldChar w:fldCharType="end"/>
        </w:r>
      </w:ins>
      <w:r w:rsidRPr="00FC030C">
        <w:rPr>
          <w:rFonts w:ascii="Cambria" w:hAnsi="Cambria"/>
        </w:rPr>
        <w:t xml:space="preserve">.”  None of these uprisings was </w:t>
      </w:r>
      <w:r w:rsidRPr="00FC030C">
        <w:rPr>
          <w:rFonts w:ascii="Cambria" w:hAnsi="Cambria"/>
        </w:rPr>
        <w:lastRenderedPageBreak/>
        <w:t>immediately triggered by a stolen election.  Rather, years of pent-up frustration with corruption and misrule finally ignited popular mobilization.  Once the spark was lit in Tunisia in December 2010 it quickly spread to Egypt, Libya, Bahrain, Yemen, Syria and elsewhere.  But so far, Tunisia is the only Arab country where “people power” has given rise to a genuine democratic transition.   Freedom House</w:t>
      </w:r>
      <w:ins w:id="475" w:author="karl@grindal.org" w:date="2014-10-18T15:54:00Z">
        <w:r w:rsidR="007602D7">
          <w:rPr>
            <w:rFonts w:ascii="Cambria" w:hAnsi="Cambria"/>
          </w:rPr>
          <w:fldChar w:fldCharType="begin"/>
        </w:r>
        <w:r w:rsidR="007602D7">
          <w:instrText xml:space="preserve"> XE "</w:instrText>
        </w:r>
      </w:ins>
      <w:r w:rsidR="007602D7" w:rsidRPr="00E20F17">
        <w:rPr>
          <w:rFonts w:ascii="Cambria" w:hAnsi="Cambria"/>
        </w:rPr>
        <w:instrText>Freedom House</w:instrText>
      </w:r>
      <w:ins w:id="476" w:author="karl@grindal.org" w:date="2014-10-18T15:54:00Z">
        <w:r w:rsidR="007602D7">
          <w:instrText xml:space="preserve">" </w:instrText>
        </w:r>
        <w:r w:rsidR="007602D7">
          <w:rPr>
            <w:rFonts w:ascii="Cambria" w:hAnsi="Cambria"/>
          </w:rPr>
          <w:fldChar w:fldCharType="end"/>
        </w:r>
      </w:ins>
      <w:r w:rsidRPr="00FC030C">
        <w:rPr>
          <w:rFonts w:ascii="Cambria" w:hAnsi="Cambria"/>
        </w:rPr>
        <w:t xml:space="preserve"> data show that of the sixteen Arab countries in the Middle East, seven had worse average freedom scores at the end of 2013 than they did at the end of 2010, and only two (Tunisia and Libya) were improved.  The Arab Spring</w:t>
      </w:r>
      <w:ins w:id="477" w:author="karl@grindal.org" w:date="2014-10-18T15:54:00Z">
        <w:r w:rsidR="007602D7">
          <w:rPr>
            <w:rFonts w:ascii="Cambria" w:hAnsi="Cambria"/>
          </w:rPr>
          <w:fldChar w:fldCharType="begin"/>
        </w:r>
        <w:r w:rsidR="007602D7">
          <w:instrText xml:space="preserve"> XE "</w:instrText>
        </w:r>
      </w:ins>
      <w:r w:rsidR="007602D7" w:rsidRPr="0042554F">
        <w:rPr>
          <w:rFonts w:ascii="Cambria" w:hAnsi="Cambria"/>
        </w:rPr>
        <w:instrText>Arab Spring</w:instrText>
      </w:r>
      <w:ins w:id="478" w:author="karl@grindal.org" w:date="2014-10-18T15:54:00Z">
        <w:r w:rsidR="007602D7">
          <w:instrText xml:space="preserve">" </w:instrText>
        </w:r>
        <w:r w:rsidR="007602D7">
          <w:rPr>
            <w:rFonts w:ascii="Cambria" w:hAnsi="Cambria"/>
          </w:rPr>
          <w:fldChar w:fldCharType="end"/>
        </w:r>
      </w:ins>
      <w:r w:rsidRPr="00FC030C">
        <w:rPr>
          <w:rFonts w:ascii="Cambria" w:hAnsi="Cambria"/>
        </w:rPr>
        <w:t xml:space="preserve"> has become an Arab freeze.  Libya has become a semi-failed state; Syria has been devoured by catastrophic civil war; Bahrain has seen the ruthless crushing of its movement for democracy; and many Arab countries have seen a constriction of political and civic space, even while the Gulf oil regimes have been pouring money into clientelistic payoffs and public services and subsidies as a way of buying off or tamping down dissent.  A transition is still under way in Yemen, though it has been precarious and has required intensive international mediation.</w:t>
      </w:r>
    </w:p>
    <w:p w14:paraId="2CFF92AF" w14:textId="1663B13D"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There is a larger sobering set of facts.  Democracy is a tough system to institutionalize and sustain.  Looking back on the 40-year history of the “third wave</w:t>
      </w:r>
      <w:ins w:id="479" w:author="karl@grindal.org" w:date="2014-10-18T15:53:00Z">
        <w:r w:rsidR="007602D7">
          <w:rPr>
            <w:rFonts w:ascii="Cambria" w:hAnsi="Cambria"/>
          </w:rPr>
          <w:fldChar w:fldCharType="begin"/>
        </w:r>
        <w:r w:rsidR="007602D7">
          <w:instrText xml:space="preserve"> XE "</w:instrText>
        </w:r>
        <w:r w:rsidR="007602D7" w:rsidRPr="00FC035E">
          <w:rPr>
            <w:rFonts w:ascii="Cambria" w:hAnsi="Cambria"/>
          </w:rPr>
          <w:instrText>Third W</w:instrText>
        </w:r>
      </w:ins>
      <w:del w:id="480" w:author="karl@grindal.org" w:date="2014-10-18T15:53:00Z">
        <w:r w:rsidR="007602D7" w:rsidRPr="00FC035E" w:rsidDel="00FC035E">
          <w:rPr>
            <w:rFonts w:ascii="Cambria" w:hAnsi="Cambria"/>
          </w:rPr>
          <w:delInstrText>w</w:delInstrText>
        </w:r>
      </w:del>
      <w:r w:rsidR="007602D7" w:rsidRPr="00FC035E">
        <w:rPr>
          <w:rFonts w:ascii="Cambria" w:hAnsi="Cambria"/>
        </w:rPr>
        <w:instrText>ave</w:instrText>
      </w:r>
      <w:ins w:id="481" w:author="karl@grindal.org" w:date="2014-10-18T15:53:00Z">
        <w:r w:rsidR="007602D7">
          <w:instrText xml:space="preserve">" </w:instrText>
        </w:r>
        <w:r w:rsidR="007602D7">
          <w:rPr>
            <w:rFonts w:ascii="Cambria" w:hAnsi="Cambria"/>
          </w:rPr>
          <w:fldChar w:fldCharType="end"/>
        </w:r>
      </w:ins>
      <w:r w:rsidRPr="00FC030C">
        <w:rPr>
          <w:rFonts w:ascii="Cambria" w:hAnsi="Cambria"/>
        </w:rPr>
        <w:t>,” roughly a third (56) of the 170 democratic regimes that have existed during this period have failed.  If we remove the 26 rich, mainly Western, democracies that preceded the third wave</w:t>
      </w:r>
      <w:ins w:id="482" w:author="karl@grindal.org" w:date="2014-10-18T15:53:00Z">
        <w:r w:rsidR="007602D7">
          <w:rPr>
            <w:rFonts w:ascii="Cambria" w:hAnsi="Cambria"/>
          </w:rPr>
          <w:fldChar w:fldCharType="begin"/>
        </w:r>
        <w:r w:rsidR="007602D7">
          <w:instrText xml:space="preserve"> XE "</w:instrText>
        </w:r>
        <w:r w:rsidR="007602D7" w:rsidRPr="00FC035E">
          <w:rPr>
            <w:rFonts w:ascii="Cambria" w:hAnsi="Cambria"/>
          </w:rPr>
          <w:instrText>Third W</w:instrText>
        </w:r>
      </w:ins>
      <w:del w:id="483" w:author="karl@grindal.org" w:date="2014-10-18T15:53:00Z">
        <w:r w:rsidR="007602D7" w:rsidRPr="00FC035E" w:rsidDel="00FC035E">
          <w:rPr>
            <w:rFonts w:ascii="Cambria" w:hAnsi="Cambria"/>
          </w:rPr>
          <w:delInstrText>w</w:delInstrText>
        </w:r>
      </w:del>
      <w:r w:rsidR="007602D7" w:rsidRPr="00FC035E">
        <w:rPr>
          <w:rFonts w:ascii="Cambria" w:hAnsi="Cambria"/>
        </w:rPr>
        <w:instrText>ave</w:instrText>
      </w:r>
      <w:ins w:id="484" w:author="karl@grindal.org" w:date="2014-10-18T15:53:00Z">
        <w:r w:rsidR="007602D7">
          <w:instrText xml:space="preserve">" </w:instrText>
        </w:r>
        <w:r w:rsidR="007602D7">
          <w:rPr>
            <w:rFonts w:ascii="Cambria" w:hAnsi="Cambria"/>
          </w:rPr>
          <w:fldChar w:fldCharType="end"/>
        </w:r>
      </w:ins>
      <w:r w:rsidRPr="00FC030C">
        <w:rPr>
          <w:rFonts w:ascii="Cambria" w:hAnsi="Cambria"/>
        </w:rPr>
        <w:t xml:space="preserve"> (in Western Europe, the U.S., Canada, Australia, New Zealand, and Japan), the failure rate is even higher, nearly 40 percent.  Then consider the countries where popular mobilization against authoritarian rule never gave rise to genuine democracy.  That has been the sad fate to date not only of a number of Arab countries, but of China (with the suppression of the 1989 Tiananmen protests</w:t>
      </w:r>
      <w:ins w:id="485" w:author="karl@grindal.org" w:date="2014-10-18T15:54:00Z">
        <w:r w:rsidR="007602D7">
          <w:rPr>
            <w:rFonts w:ascii="Cambria" w:hAnsi="Cambria"/>
          </w:rPr>
          <w:fldChar w:fldCharType="begin"/>
        </w:r>
        <w:r w:rsidR="007602D7">
          <w:instrText xml:space="preserve"> XE "</w:instrText>
        </w:r>
      </w:ins>
      <w:r w:rsidR="007602D7" w:rsidRPr="009914A7">
        <w:rPr>
          <w:rFonts w:ascii="Cambria" w:hAnsi="Cambria"/>
        </w:rPr>
        <w:instrText>Tiananmen protests</w:instrText>
      </w:r>
      <w:ins w:id="486" w:author="karl@grindal.org" w:date="2014-10-18T15:54:00Z">
        <w:r w:rsidR="007602D7">
          <w:instrText xml:space="preserve">" </w:instrText>
        </w:r>
        <w:r w:rsidR="007602D7">
          <w:rPr>
            <w:rFonts w:ascii="Cambria" w:hAnsi="Cambria"/>
          </w:rPr>
          <w:fldChar w:fldCharType="end"/>
        </w:r>
      </w:ins>
      <w:r w:rsidRPr="00FC030C">
        <w:rPr>
          <w:rFonts w:ascii="Cambria" w:hAnsi="Cambria"/>
        </w:rPr>
        <w:t>), Iran (with the crushing of the Green Movement</w:t>
      </w:r>
      <w:ins w:id="487" w:author="karl@grindal.org" w:date="2014-10-18T15:54:00Z">
        <w:r w:rsidR="007602D7">
          <w:rPr>
            <w:rFonts w:ascii="Cambria" w:hAnsi="Cambria"/>
          </w:rPr>
          <w:fldChar w:fldCharType="begin"/>
        </w:r>
        <w:r w:rsidR="007602D7">
          <w:instrText xml:space="preserve"> XE "</w:instrText>
        </w:r>
      </w:ins>
      <w:r w:rsidR="007602D7" w:rsidRPr="00934FC8">
        <w:rPr>
          <w:rFonts w:ascii="Cambria" w:hAnsi="Cambria"/>
        </w:rPr>
        <w:instrText>Green Movement</w:instrText>
      </w:r>
      <w:ins w:id="488" w:author="karl@grindal.org" w:date="2014-10-18T15:54:00Z">
        <w:r w:rsidR="007602D7">
          <w:instrText xml:space="preserve">" </w:instrText>
        </w:r>
        <w:r w:rsidR="007602D7">
          <w:rPr>
            <w:rFonts w:ascii="Cambria" w:hAnsi="Cambria"/>
          </w:rPr>
          <w:fldChar w:fldCharType="end"/>
        </w:r>
      </w:ins>
      <w:r w:rsidRPr="00FC030C">
        <w:rPr>
          <w:rFonts w:ascii="Cambria" w:hAnsi="Cambria"/>
        </w:rPr>
        <w:t xml:space="preserve"> in 2009), and of Zimbabwe, where pro-democracy forces appear to have won and then been robbed of the 2008 elections, but managed to win a place in a power-sharing arrangement, only to squander the opportunity in the subsequent 2013 elections.  Elections can be a way to topple dictators, but broadly supported democratic movements can also fall short in elections.  This has repeatedly happened of late in Venezuela, where the opposition may well have had the most votes in the last two presidential elections, which were “won” by the dictator Hugo Chavez</w:t>
      </w:r>
      <w:ins w:id="489" w:author="karl@grindal.org" w:date="2014-10-18T16:02:00Z">
        <w:r w:rsidR="00E533E7">
          <w:rPr>
            <w:rFonts w:ascii="Cambria" w:hAnsi="Cambria"/>
          </w:rPr>
          <w:fldChar w:fldCharType="begin"/>
        </w:r>
        <w:r w:rsidR="00E533E7">
          <w:instrText xml:space="preserve"> XE "</w:instrText>
        </w:r>
      </w:ins>
      <w:r w:rsidR="00E533E7" w:rsidRPr="007B48AC">
        <w:rPr>
          <w:rFonts w:ascii="Cambria" w:hAnsi="Cambria" w:cs="Times New Roman"/>
          <w:color w:val="000000" w:themeColor="text1"/>
        </w:rPr>
        <w:instrText>Hugo Chavez</w:instrText>
      </w:r>
      <w:ins w:id="490" w:author="karl@grindal.org" w:date="2014-10-18T16:02:00Z">
        <w:r w:rsidR="00E533E7">
          <w:instrText xml:space="preserve">" </w:instrText>
        </w:r>
        <w:r w:rsidR="00E533E7">
          <w:rPr>
            <w:rFonts w:ascii="Cambria" w:hAnsi="Cambria"/>
          </w:rPr>
          <w:fldChar w:fldCharType="end"/>
        </w:r>
      </w:ins>
      <w:r w:rsidRPr="00FC030C">
        <w:rPr>
          <w:rFonts w:ascii="Cambria" w:hAnsi="Cambria"/>
        </w:rPr>
        <w:t xml:space="preserve"> and then by his designated successor Nicholas Maduro</w:t>
      </w:r>
      <w:ins w:id="491" w:author="Microsoft account" w:date="2014-10-20T16:01:00Z">
        <w:r w:rsidR="008136A7">
          <w:rPr>
            <w:rFonts w:ascii="Cambria" w:hAnsi="Cambria"/>
          </w:rPr>
          <w:fldChar w:fldCharType="begin"/>
        </w:r>
        <w:r w:rsidR="008136A7">
          <w:instrText xml:space="preserve"> XE "</w:instrText>
        </w:r>
      </w:ins>
      <w:r w:rsidR="008136A7" w:rsidRPr="00FC438D">
        <w:rPr>
          <w:rFonts w:ascii="Cambria" w:hAnsi="Cambria"/>
          <w:rPrChange w:id="492" w:author="Microsoft account" w:date="2014-10-20T16:01:00Z">
            <w:rPr>
              <w:rFonts w:ascii="Cambria" w:hAnsi="Cambria"/>
            </w:rPr>
          </w:rPrChange>
        </w:rPr>
        <w:instrText>Maduro</w:instrText>
      </w:r>
      <w:ins w:id="493" w:author="Microsoft account" w:date="2014-10-20T16:00:00Z">
        <w:r w:rsidR="008136A7" w:rsidRPr="00FC438D">
          <w:rPr>
            <w:rFonts w:ascii="Cambria" w:hAnsi="Cambria"/>
            <w:rPrChange w:id="494" w:author="Microsoft account" w:date="2014-10-20T16:01:00Z">
              <w:rPr>
                <w:rFonts w:ascii="Cambria" w:hAnsi="Cambria"/>
              </w:rPr>
            </w:rPrChange>
          </w:rPr>
          <w:instrText>, P</w:instrText>
        </w:r>
      </w:ins>
      <w:ins w:id="495" w:author="Microsoft account" w:date="2014-10-20T16:01:00Z">
        <w:r w:rsidR="008136A7" w:rsidRPr="00FC438D">
          <w:rPr>
            <w:rFonts w:ascii="Cambria" w:hAnsi="Cambria"/>
            <w:rPrChange w:id="496" w:author="Microsoft account" w:date="2014-10-20T16:01:00Z">
              <w:rPr>
                <w:rFonts w:ascii="Cambria" w:hAnsi="Cambria"/>
              </w:rPr>
            </w:rPrChange>
          </w:rPr>
          <w:instrText>resident Nicholas</w:instrText>
        </w:r>
        <w:r w:rsidR="008136A7">
          <w:instrText xml:space="preserve">" </w:instrText>
        </w:r>
        <w:r w:rsidR="008136A7">
          <w:rPr>
            <w:rFonts w:ascii="Cambria" w:hAnsi="Cambria"/>
          </w:rPr>
          <w:fldChar w:fldCharType="end"/>
        </w:r>
      </w:ins>
      <w:ins w:id="497" w:author="karl@grindal.org" w:date="2014-10-18T15:54:00Z">
        <w:del w:id="498" w:author="Microsoft account" w:date="2014-10-20T16:00:00Z">
          <w:r w:rsidR="007602D7" w:rsidDel="008136A7">
            <w:rPr>
              <w:rFonts w:ascii="Cambria" w:hAnsi="Cambria"/>
            </w:rPr>
            <w:fldChar w:fldCharType="begin"/>
          </w:r>
          <w:r w:rsidR="007602D7" w:rsidDel="008136A7">
            <w:delInstrText xml:space="preserve"> XE "</w:delInstrText>
          </w:r>
        </w:del>
      </w:ins>
      <w:del w:id="499" w:author="Microsoft account" w:date="2014-10-20T16:00:00Z">
        <w:r w:rsidR="007602D7" w:rsidRPr="00BF7DB2" w:rsidDel="008136A7">
          <w:rPr>
            <w:rFonts w:ascii="Cambria" w:hAnsi="Cambria"/>
          </w:rPr>
          <w:delInstrText>Nicholas Maduro</w:delInstrText>
        </w:r>
      </w:del>
      <w:ins w:id="500" w:author="karl@grindal.org" w:date="2014-10-18T15:54:00Z">
        <w:del w:id="501" w:author="Microsoft account" w:date="2014-10-20T16:00:00Z">
          <w:r w:rsidR="007602D7" w:rsidDel="008136A7">
            <w:delInstrText xml:space="preserve">" </w:delInstrText>
          </w:r>
          <w:r w:rsidR="007602D7" w:rsidDel="008136A7">
            <w:rPr>
              <w:rFonts w:ascii="Cambria" w:hAnsi="Cambria"/>
            </w:rPr>
            <w:fldChar w:fldCharType="end"/>
          </w:r>
        </w:del>
      </w:ins>
      <w:r w:rsidRPr="00FC030C">
        <w:rPr>
          <w:rFonts w:ascii="Cambria" w:hAnsi="Cambria"/>
        </w:rPr>
        <w:t>.  And it happened in 2013 in Malaysia, when the opposition Pakatan Rakyat coalition broke through to win 51 percent of the parliamentary vote but was only able to capture 40 percent of the seats due to gerrymandering.</w:t>
      </w:r>
    </w:p>
    <w:p w14:paraId="423F5D19" w14:textId="77777777" w:rsidR="00FC030C" w:rsidRDefault="00BA421F" w:rsidP="00FC030C">
      <w:pPr>
        <w:spacing w:before="100" w:beforeAutospacing="1" w:after="100" w:afterAutospacing="1" w:line="360" w:lineRule="auto"/>
        <w:jc w:val="both"/>
        <w:rPr>
          <w:rFonts w:ascii="Cambria" w:hAnsi="Cambria"/>
        </w:rPr>
      </w:pPr>
      <w:r w:rsidRPr="00FC030C">
        <w:rPr>
          <w:rFonts w:ascii="Cambria" w:hAnsi="Cambria"/>
        </w:rPr>
        <w:lastRenderedPageBreak/>
        <w:t>All of this raises a profoundly important question.  How does a country move beyond “people power” protest to democracy—real democracy, sustainable democracy?  What is necessary for a non-violent uprising to become a transition to democracy?  And what role can the international community play?</w:t>
      </w:r>
    </w:p>
    <w:p w14:paraId="2F27922D" w14:textId="13E34F31"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b/>
        </w:rPr>
        <w:t>Domestic Ingredients for Successful Transitions to Democracy</w:t>
      </w:r>
    </w:p>
    <w:p w14:paraId="1C1F9DD8" w14:textId="77777777"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 xml:space="preserve">I consider here first the domestic factors that can affect the likelihood of a transition to democracy.  Then in the concluding section I will ponder the implications for international actors.  This is the right sequence, because international actors cannot help move countries toward democracy without a strong domestic base of action and support.  International actors </w:t>
      </w:r>
      <w:r w:rsidRPr="00FC030C">
        <w:rPr>
          <w:rFonts w:ascii="Cambria" w:hAnsi="Cambria"/>
          <w:i/>
        </w:rPr>
        <w:t>may</w:t>
      </w:r>
      <w:r w:rsidRPr="00FC030C">
        <w:rPr>
          <w:rFonts w:ascii="Cambria" w:hAnsi="Cambria"/>
        </w:rPr>
        <w:t xml:space="preserve"> be able to help empower local democratic actors and to tip the balance toward them over time.  But the people in a country must initiate, drive and “own” their own transition.  The most that international actors can do is to help, to facilitate, and to protect. But they cannot initiative and they cannot impose.</w:t>
      </w:r>
    </w:p>
    <w:p w14:paraId="03F7249D" w14:textId="4F16E223"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The single most conducive factor to a democratic transition is a ruling elite that, for whatever reason, wants to see it happen.  This is not as far-fetched as it seems.  Many military regimes get to the point where a combination of domestic and international pressures leads them to see the need for extrication. Sometimes this happens with civilian rulers or parties or coalitions, for example with Adolfo Suarez</w:t>
      </w:r>
      <w:ins w:id="502" w:author="Microsoft account" w:date="2014-10-20T11:32:00Z">
        <w:r w:rsidR="00CC5209">
          <w:rPr>
            <w:rFonts w:ascii="Cambria" w:hAnsi="Cambria"/>
          </w:rPr>
          <w:fldChar w:fldCharType="begin"/>
        </w:r>
        <w:r w:rsidR="00CC5209">
          <w:instrText xml:space="preserve"> XE "</w:instrText>
        </w:r>
      </w:ins>
      <w:r w:rsidR="00CC5209" w:rsidRPr="008F342C">
        <w:rPr>
          <w:rFonts w:ascii="Cambria" w:hAnsi="Cambria"/>
          <w:rPrChange w:id="503" w:author="Microsoft account" w:date="2014-10-20T11:32:00Z">
            <w:rPr>
              <w:rFonts w:ascii="Cambria" w:hAnsi="Cambria"/>
            </w:rPr>
          </w:rPrChange>
        </w:rPr>
        <w:instrText>Suarez</w:instrText>
      </w:r>
      <w:ins w:id="504" w:author="Microsoft account" w:date="2014-10-20T11:32:00Z">
        <w:r w:rsidR="00CC5209" w:rsidRPr="008F342C">
          <w:rPr>
            <w:rFonts w:ascii="Cambria" w:hAnsi="Cambria"/>
            <w:rPrChange w:id="505" w:author="Microsoft account" w:date="2014-10-20T11:32:00Z">
              <w:rPr>
                <w:rFonts w:ascii="Cambria" w:hAnsi="Cambria"/>
              </w:rPr>
            </w:rPrChange>
          </w:rPr>
          <w:instrText>, Adolfo</w:instrText>
        </w:r>
        <w:r w:rsidR="00CC5209">
          <w:instrText xml:space="preserve">" </w:instrText>
        </w:r>
        <w:r w:rsidR="00CC5209">
          <w:rPr>
            <w:rFonts w:ascii="Cambria" w:hAnsi="Cambria"/>
          </w:rPr>
          <w:fldChar w:fldCharType="end"/>
        </w:r>
      </w:ins>
      <w:ins w:id="506" w:author="karl@grindal.org" w:date="2014-10-18T15:55:00Z">
        <w:del w:id="507" w:author="Microsoft account" w:date="2014-10-20T11:31:00Z">
          <w:r w:rsidR="007602D7" w:rsidDel="00CC5209">
            <w:rPr>
              <w:rFonts w:ascii="Cambria" w:hAnsi="Cambria"/>
            </w:rPr>
            <w:fldChar w:fldCharType="begin"/>
          </w:r>
          <w:r w:rsidR="007602D7" w:rsidDel="00CC5209">
            <w:delInstrText xml:space="preserve"> XE "</w:delInstrText>
          </w:r>
        </w:del>
      </w:ins>
      <w:del w:id="508" w:author="Microsoft account" w:date="2014-10-20T11:29:00Z">
        <w:r w:rsidR="007602D7" w:rsidRPr="00500A34" w:rsidDel="00CC5209">
          <w:rPr>
            <w:rFonts w:ascii="Cambria" w:hAnsi="Cambria"/>
          </w:rPr>
          <w:delInstrText>Adolfo</w:delInstrText>
        </w:r>
      </w:del>
      <w:del w:id="509" w:author="Microsoft account" w:date="2014-10-20T11:30:00Z">
        <w:r w:rsidR="007602D7" w:rsidRPr="00500A34" w:rsidDel="00CC5209">
          <w:rPr>
            <w:rFonts w:ascii="Cambria" w:hAnsi="Cambria"/>
          </w:rPr>
          <w:delInstrText xml:space="preserve"> </w:delInstrText>
        </w:r>
      </w:del>
      <w:del w:id="510" w:author="Microsoft account" w:date="2014-10-20T11:31:00Z">
        <w:r w:rsidR="007602D7" w:rsidRPr="00500A34" w:rsidDel="00CC5209">
          <w:rPr>
            <w:rFonts w:ascii="Cambria" w:hAnsi="Cambria"/>
          </w:rPr>
          <w:delInstrText>Suarez</w:delInstrText>
        </w:r>
      </w:del>
      <w:ins w:id="511" w:author="karl@grindal.org" w:date="2014-10-18T15:55:00Z">
        <w:del w:id="512" w:author="Microsoft account" w:date="2014-10-20T11:31:00Z">
          <w:r w:rsidR="007602D7" w:rsidDel="00CC5209">
            <w:delInstrText xml:space="preserve">" </w:delInstrText>
          </w:r>
          <w:r w:rsidR="007602D7" w:rsidDel="00CC5209">
            <w:rPr>
              <w:rFonts w:ascii="Cambria" w:hAnsi="Cambria"/>
            </w:rPr>
            <w:fldChar w:fldCharType="end"/>
          </w:r>
        </w:del>
      </w:ins>
      <w:r w:rsidRPr="00FC030C">
        <w:rPr>
          <w:rFonts w:ascii="Cambria" w:hAnsi="Cambria"/>
        </w:rPr>
        <w:t xml:space="preserve"> following the death of Francisco Franco</w:t>
      </w:r>
      <w:ins w:id="513" w:author="karl@grindal.org" w:date="2014-10-18T15:55:00Z">
        <w:r w:rsidR="007602D7">
          <w:rPr>
            <w:rFonts w:ascii="Cambria" w:hAnsi="Cambria"/>
          </w:rPr>
          <w:fldChar w:fldCharType="begin"/>
        </w:r>
        <w:r w:rsidR="007602D7">
          <w:instrText xml:space="preserve"> XE "</w:instrText>
        </w:r>
      </w:ins>
      <w:r w:rsidR="007602D7" w:rsidRPr="000F5383">
        <w:rPr>
          <w:rFonts w:ascii="Cambria" w:hAnsi="Cambria"/>
        </w:rPr>
        <w:instrText>Francisco Franco</w:instrText>
      </w:r>
      <w:ins w:id="514" w:author="karl@grindal.org" w:date="2014-10-18T15:55:00Z">
        <w:r w:rsidR="007602D7">
          <w:instrText xml:space="preserve">" </w:instrText>
        </w:r>
        <w:r w:rsidR="007602D7">
          <w:rPr>
            <w:rFonts w:ascii="Cambria" w:hAnsi="Cambria"/>
          </w:rPr>
          <w:fldChar w:fldCharType="end"/>
        </w:r>
      </w:ins>
      <w:r w:rsidRPr="00FC030C">
        <w:rPr>
          <w:rFonts w:ascii="Cambria" w:hAnsi="Cambria"/>
        </w:rPr>
        <w:t xml:space="preserve"> in Spain, or with Lee Teng-hui and the KMT following the death of Chiang Ching-kuo</w:t>
      </w:r>
      <w:ins w:id="515" w:author="karl@grindal.org" w:date="2014-10-18T15:54:00Z">
        <w:r w:rsidR="007602D7">
          <w:rPr>
            <w:rFonts w:ascii="Cambria" w:hAnsi="Cambria"/>
          </w:rPr>
          <w:fldChar w:fldCharType="begin"/>
        </w:r>
        <w:r w:rsidR="007602D7">
          <w:instrText xml:space="preserve"> XE "</w:instrText>
        </w:r>
      </w:ins>
      <w:r w:rsidR="007602D7" w:rsidRPr="006670EE">
        <w:rPr>
          <w:rFonts w:ascii="Cambria" w:hAnsi="Cambria"/>
        </w:rPr>
        <w:instrText>Chiang Ching-kuo</w:instrText>
      </w:r>
      <w:ins w:id="516" w:author="karl@grindal.org" w:date="2014-10-18T15:54:00Z">
        <w:r w:rsidR="007602D7">
          <w:instrText xml:space="preserve">" </w:instrText>
        </w:r>
        <w:r w:rsidR="007602D7">
          <w:rPr>
            <w:rFonts w:ascii="Cambria" w:hAnsi="Cambria"/>
          </w:rPr>
          <w:fldChar w:fldCharType="end"/>
        </w:r>
      </w:ins>
      <w:r w:rsidRPr="00FC030C">
        <w:rPr>
          <w:rFonts w:ascii="Cambria" w:hAnsi="Cambria"/>
        </w:rPr>
        <w:t xml:space="preserve"> in the late 1980s, or Ernesto Zedillo</w:t>
      </w:r>
      <w:ins w:id="517" w:author="karl@grindal.org" w:date="2014-10-18T15:55:00Z">
        <w:r w:rsidR="007602D7">
          <w:rPr>
            <w:rFonts w:ascii="Cambria" w:hAnsi="Cambria"/>
          </w:rPr>
          <w:fldChar w:fldCharType="begin"/>
        </w:r>
        <w:r w:rsidR="007602D7">
          <w:instrText xml:space="preserve"> XE "</w:instrText>
        </w:r>
      </w:ins>
      <w:r w:rsidR="007602D7" w:rsidRPr="005E6B36">
        <w:rPr>
          <w:rFonts w:ascii="Cambria" w:hAnsi="Cambria"/>
        </w:rPr>
        <w:instrText>Ernesto Zedillo</w:instrText>
      </w:r>
      <w:ins w:id="518" w:author="karl@grindal.org" w:date="2014-10-18T15:55:00Z">
        <w:r w:rsidR="007602D7">
          <w:instrText xml:space="preserve">" </w:instrText>
        </w:r>
        <w:r w:rsidR="007602D7">
          <w:rPr>
            <w:rFonts w:ascii="Cambria" w:hAnsi="Cambria"/>
          </w:rPr>
          <w:fldChar w:fldCharType="end"/>
        </w:r>
      </w:ins>
      <w:r w:rsidRPr="00FC030C">
        <w:rPr>
          <w:rFonts w:ascii="Cambria" w:hAnsi="Cambria"/>
        </w:rPr>
        <w:t xml:space="preserve"> deciding in the late 1990s that Mexico needed to institutionalize truly free and fair elections.  After many years of ruling as an authoritarian (and initially military) strongman, Jerry Rawlings</w:t>
      </w:r>
      <w:ins w:id="519" w:author="karl@grindal.org" w:date="2014-10-18T15:55:00Z">
        <w:r w:rsidR="007602D7">
          <w:rPr>
            <w:rFonts w:ascii="Cambria" w:hAnsi="Cambria"/>
          </w:rPr>
          <w:fldChar w:fldCharType="begin"/>
        </w:r>
        <w:r w:rsidR="007602D7">
          <w:instrText xml:space="preserve"> XE "</w:instrText>
        </w:r>
      </w:ins>
      <w:r w:rsidR="007602D7" w:rsidRPr="00603D50">
        <w:rPr>
          <w:rFonts w:ascii="Cambria" w:hAnsi="Cambria"/>
        </w:rPr>
        <w:instrText>Jerry Rawlings</w:instrText>
      </w:r>
      <w:ins w:id="520" w:author="karl@grindal.org" w:date="2014-10-18T15:55:00Z">
        <w:r w:rsidR="007602D7">
          <w:instrText xml:space="preserve">" </w:instrText>
        </w:r>
        <w:r w:rsidR="007602D7">
          <w:rPr>
            <w:rFonts w:ascii="Cambria" w:hAnsi="Cambria"/>
          </w:rPr>
          <w:fldChar w:fldCharType="end"/>
        </w:r>
      </w:ins>
      <w:r w:rsidRPr="00FC030C">
        <w:rPr>
          <w:rFonts w:ascii="Cambria" w:hAnsi="Cambria"/>
        </w:rPr>
        <w:t>, made the same decision as Zedillo</w:t>
      </w:r>
      <w:ins w:id="521" w:author="karl@grindal.org" w:date="2014-10-18T15:56:00Z">
        <w:r w:rsidR="007602D7">
          <w:rPr>
            <w:rFonts w:ascii="Cambria" w:hAnsi="Cambria"/>
          </w:rPr>
          <w:fldChar w:fldCharType="begin"/>
        </w:r>
        <w:r w:rsidR="007602D7">
          <w:instrText xml:space="preserve"> XE "</w:instrText>
        </w:r>
        <w:r w:rsidR="007602D7" w:rsidRPr="00592B90">
          <w:rPr>
            <w:rFonts w:ascii="Cambria" w:hAnsi="Cambria"/>
          </w:rPr>
          <w:instrText xml:space="preserve">Ernesto </w:instrText>
        </w:r>
      </w:ins>
      <w:r w:rsidR="007602D7" w:rsidRPr="00592B90">
        <w:rPr>
          <w:rFonts w:ascii="Cambria" w:hAnsi="Cambria"/>
        </w:rPr>
        <w:instrText>Zedillo</w:instrText>
      </w:r>
      <w:ins w:id="522" w:author="karl@grindal.org" w:date="2014-10-18T15:56:00Z">
        <w:r w:rsidR="007602D7">
          <w:instrText xml:space="preserve">" </w:instrText>
        </w:r>
        <w:r w:rsidR="007602D7">
          <w:rPr>
            <w:rFonts w:ascii="Cambria" w:hAnsi="Cambria"/>
          </w:rPr>
          <w:fldChar w:fldCharType="end"/>
        </w:r>
      </w:ins>
      <w:r w:rsidRPr="00FC030C">
        <w:rPr>
          <w:rFonts w:ascii="Cambria" w:hAnsi="Cambria"/>
        </w:rPr>
        <w:t>, and around the same time.  And in the early 1990s, many African dictators felt they had no choice but to yield to international pressure for free and fair multi-party elections.  But what if authoritarian ruling elites do not decide to lead or permit a democratic transition.  Then, what makes for a successful transition?</w:t>
      </w:r>
    </w:p>
    <w:p w14:paraId="3B4456E7" w14:textId="77777777"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 xml:space="preserve">Getting to democracy requires effective political and civic organization, and sustaining democracies require effective institutions.  That, in a nutshell, is the main message of this short essay.  Democratic transitions typically fail because opposition forces lacked the organization, leadership, strategy, and resources to bring down a very clever, agile, determined, resourceful, and entrenched </w:t>
      </w:r>
      <w:r w:rsidRPr="00FC030C">
        <w:rPr>
          <w:rFonts w:ascii="Cambria" w:hAnsi="Cambria"/>
        </w:rPr>
        <w:lastRenderedPageBreak/>
        <w:t>autocracy.  And new democracies typically fail because of weak institutions of representation and governance, and poor leadership.</w:t>
      </w:r>
    </w:p>
    <w:p w14:paraId="47C6BAC7" w14:textId="77777777"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 xml:space="preserve">The first requirement is for democrats to have some kind of </w:t>
      </w:r>
      <w:r w:rsidRPr="00FC030C">
        <w:rPr>
          <w:rFonts w:ascii="Cambria" w:hAnsi="Cambria"/>
          <w:i/>
        </w:rPr>
        <w:t>political organization</w:t>
      </w:r>
      <w:r w:rsidRPr="00FC030C">
        <w:rPr>
          <w:rFonts w:ascii="Cambria" w:hAnsi="Cambria"/>
        </w:rPr>
        <w:t xml:space="preserve"> that is capable of performing the following essential tasks:</w:t>
      </w:r>
    </w:p>
    <w:p w14:paraId="2DF83C7C" w14:textId="77777777" w:rsidR="00BA421F" w:rsidRPr="00F11C61" w:rsidRDefault="00BA421F" w:rsidP="00F11C61">
      <w:pPr>
        <w:spacing w:before="100" w:beforeAutospacing="1" w:after="100" w:afterAutospacing="1" w:line="360" w:lineRule="auto"/>
        <w:ind w:left="720"/>
        <w:jc w:val="both"/>
        <w:rPr>
          <w:rFonts w:ascii="Cambria" w:hAnsi="Cambria"/>
          <w:i/>
        </w:rPr>
      </w:pPr>
      <w:r w:rsidRPr="00F11C61">
        <w:rPr>
          <w:rFonts w:ascii="Cambria" w:hAnsi="Cambria"/>
          <w:i/>
        </w:rPr>
        <w:t>Mobilizing but also restraining, disciplining and targeting mass protests and other means of non-violent resistance, such as strikes and boycotts.</w:t>
      </w:r>
    </w:p>
    <w:p w14:paraId="273532DF" w14:textId="77777777" w:rsidR="00BA421F" w:rsidRPr="00F11C61" w:rsidRDefault="00BA421F" w:rsidP="00F11C61">
      <w:pPr>
        <w:spacing w:before="100" w:beforeAutospacing="1" w:after="100" w:afterAutospacing="1" w:line="360" w:lineRule="auto"/>
        <w:ind w:left="720"/>
        <w:jc w:val="both"/>
        <w:rPr>
          <w:rFonts w:ascii="Cambria" w:hAnsi="Cambria"/>
          <w:i/>
        </w:rPr>
      </w:pPr>
      <w:r w:rsidRPr="00F11C61">
        <w:rPr>
          <w:rFonts w:ascii="Cambria" w:hAnsi="Cambria"/>
          <w:i/>
        </w:rPr>
        <w:t>Waging an effective national election campaign (if competitive elections are in the mix, as they often are), and mobilizing voters.</w:t>
      </w:r>
    </w:p>
    <w:p w14:paraId="3EED55FA" w14:textId="77777777" w:rsidR="00BA421F" w:rsidRPr="00F11C61" w:rsidRDefault="00BA421F" w:rsidP="00F11C61">
      <w:pPr>
        <w:spacing w:before="100" w:beforeAutospacing="1" w:after="100" w:afterAutospacing="1" w:line="360" w:lineRule="auto"/>
        <w:ind w:left="720"/>
        <w:jc w:val="both"/>
        <w:rPr>
          <w:rFonts w:ascii="Cambria" w:hAnsi="Cambria"/>
          <w:i/>
        </w:rPr>
      </w:pPr>
      <w:r w:rsidRPr="00F11C61">
        <w:rPr>
          <w:rFonts w:ascii="Cambria" w:hAnsi="Cambria"/>
          <w:i/>
        </w:rPr>
        <w:t>Mounting a broad and effective national election monitoring effort, with a parallel vote tabulation.</w:t>
      </w:r>
    </w:p>
    <w:p w14:paraId="32081DCE" w14:textId="77777777" w:rsidR="00BA421F" w:rsidRPr="00F11C61" w:rsidRDefault="00BA421F" w:rsidP="00F11C61">
      <w:pPr>
        <w:spacing w:before="100" w:beforeAutospacing="1" w:after="100" w:afterAutospacing="1" w:line="360" w:lineRule="auto"/>
        <w:ind w:left="720"/>
        <w:jc w:val="both"/>
        <w:rPr>
          <w:rFonts w:ascii="Cambria" w:hAnsi="Cambria"/>
          <w:i/>
        </w:rPr>
      </w:pPr>
      <w:r w:rsidRPr="00F11C61">
        <w:rPr>
          <w:rFonts w:ascii="Cambria" w:hAnsi="Cambria"/>
          <w:i/>
        </w:rPr>
        <w:t>Delineating and articulating at least a rudimentary policy program or agenda for a post-authoritarian era (which would presumably include significant governance reforms and possibly constitutional reforms as well).</w:t>
      </w:r>
    </w:p>
    <w:p w14:paraId="7C6C3456" w14:textId="77777777" w:rsidR="00BA421F" w:rsidRPr="00F11C61" w:rsidRDefault="00BA421F" w:rsidP="00F11C61">
      <w:pPr>
        <w:spacing w:before="100" w:beforeAutospacing="1" w:after="100" w:afterAutospacing="1" w:line="360" w:lineRule="auto"/>
        <w:ind w:left="720"/>
        <w:jc w:val="both"/>
        <w:rPr>
          <w:rFonts w:ascii="Cambria" w:hAnsi="Cambria"/>
          <w:i/>
        </w:rPr>
      </w:pPr>
      <w:r w:rsidRPr="00F11C61">
        <w:rPr>
          <w:rFonts w:ascii="Cambria" w:hAnsi="Cambria"/>
          <w:i/>
        </w:rPr>
        <w:t>Mobilizing international public opinion and the governments of major democracies to lean in favor of a democratic transition in the country.</w:t>
      </w:r>
    </w:p>
    <w:p w14:paraId="5E20B28A" w14:textId="77777777"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 xml:space="preserve">There is no way to ignore or neglect the obvious fact that these are essentially the tasks of a political party or coalition of parties.  Democracy is much more than elections, but it cannot take root in the absence of elections, and who says “democratic elections” must also say “democratic political parties.”  The weaker are political parties in the transition, the weaker are the prospects for transition, for several reasons.   First, it is harder to sustain and discipline protest over an extended period of time without some kind of prominent role for one or more opposition parties.  Second, parties play a crucial and indispensable role in all of the other functions above.  Third, it is nearly impossible to govern a large-scale, modern democratic state without a political party or coalition to structure an agenda and mobilize legislative support for a prime minister or president.  And fourth—and this point is less obvious—strong, institutionalized (and internally democratic) parties are necessary not only to produce effective democratic leadership, but also to restrain it.  If, under authoritarian rule, opposition parties are weak, they tend to be dominated by strong individuals, and these individuals may then ride roughshod over democratic norms and restraints </w:t>
      </w:r>
      <w:r w:rsidRPr="00FC030C">
        <w:rPr>
          <w:rFonts w:ascii="Cambria" w:hAnsi="Cambria"/>
        </w:rPr>
        <w:lastRenderedPageBreak/>
        <w:t>once they come to power.  One thing that enables “people power” to be about democracy, and to produce democracy, is a political party (or party coalition) that advocates for and then works to advance a set of principles and interests, rather than just the glorification of a new strongman.</w:t>
      </w:r>
    </w:p>
    <w:p w14:paraId="276E362B" w14:textId="54913181"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Second, implicit in the above is that successful democratic movements need the broadest possible support, and this often requires a wide-ranging, inclusive coalition of opposition parties and political forces, in which rival opposition leaders sometimes have to find a way to submerge their egos and ambitions in the service of a larger cause.</w:t>
      </w:r>
      <w:r w:rsidRPr="00FC030C">
        <w:rPr>
          <w:rFonts w:ascii="Cambria" w:hAnsi="Cambria"/>
          <w:vertAlign w:val="superscript"/>
        </w:rPr>
        <w:footnoteReference w:id="60"/>
      </w:r>
      <w:r w:rsidRPr="00FC030C">
        <w:rPr>
          <w:rFonts w:ascii="Cambria" w:hAnsi="Cambria"/>
        </w:rPr>
        <w:t xml:space="preserve">  In 2004-5, the pro-democracy forces in Ukraine ultimately succeeded in defeating Kuchma’s neo-communist successor regime, and his chosen candidate, Viktor Yanukovich</w:t>
      </w:r>
      <w:ins w:id="523" w:author="karl@grindal.org" w:date="2014-10-18T15:56:00Z">
        <w:r w:rsidR="007602D7">
          <w:rPr>
            <w:rFonts w:ascii="Cambria" w:hAnsi="Cambria"/>
          </w:rPr>
          <w:fldChar w:fldCharType="begin"/>
        </w:r>
        <w:r w:rsidR="007602D7">
          <w:instrText xml:space="preserve"> XE "</w:instrText>
        </w:r>
      </w:ins>
      <w:r w:rsidR="007602D7" w:rsidRPr="000D7660">
        <w:rPr>
          <w:rFonts w:ascii="Cambria" w:hAnsi="Cambria"/>
        </w:rPr>
        <w:instrText>Viktor Yanukovich</w:instrText>
      </w:r>
      <w:ins w:id="524" w:author="karl@grindal.org" w:date="2014-10-18T15:56:00Z">
        <w:r w:rsidR="007602D7">
          <w:instrText xml:space="preserve">" </w:instrText>
        </w:r>
        <w:r w:rsidR="007602D7">
          <w:rPr>
            <w:rFonts w:ascii="Cambria" w:hAnsi="Cambria"/>
          </w:rPr>
          <w:fldChar w:fldCharType="end"/>
        </w:r>
      </w:ins>
      <w:r w:rsidRPr="00FC030C">
        <w:rPr>
          <w:rFonts w:ascii="Cambria" w:hAnsi="Cambria"/>
        </w:rPr>
        <w:t>, because the two most compelling candidates, Viktor Yuschenko</w:t>
      </w:r>
      <w:ins w:id="525" w:author="karl@grindal.org" w:date="2014-10-18T15:56:00Z">
        <w:r w:rsidR="007602D7">
          <w:rPr>
            <w:rFonts w:ascii="Cambria" w:hAnsi="Cambria"/>
          </w:rPr>
          <w:fldChar w:fldCharType="begin"/>
        </w:r>
        <w:r w:rsidR="007602D7">
          <w:instrText xml:space="preserve"> XE "</w:instrText>
        </w:r>
      </w:ins>
      <w:r w:rsidR="007602D7" w:rsidRPr="00574F59">
        <w:rPr>
          <w:rFonts w:ascii="Cambria" w:hAnsi="Cambria"/>
        </w:rPr>
        <w:instrText>Viktor Yuschenko</w:instrText>
      </w:r>
      <w:ins w:id="526" w:author="karl@grindal.org" w:date="2014-10-18T15:56:00Z">
        <w:r w:rsidR="007602D7">
          <w:instrText xml:space="preserve">" </w:instrText>
        </w:r>
        <w:r w:rsidR="007602D7">
          <w:rPr>
            <w:rFonts w:ascii="Cambria" w:hAnsi="Cambria"/>
          </w:rPr>
          <w:fldChar w:fldCharType="end"/>
        </w:r>
      </w:ins>
      <w:r w:rsidRPr="00FC030C">
        <w:rPr>
          <w:rFonts w:ascii="Cambria" w:hAnsi="Cambria"/>
        </w:rPr>
        <w:t xml:space="preserve"> and Yulia Tymoshenko</w:t>
      </w:r>
      <w:ins w:id="527" w:author="karl@grindal.org" w:date="2014-10-18T15:56:00Z">
        <w:r w:rsidR="007602D7">
          <w:rPr>
            <w:rFonts w:ascii="Cambria" w:hAnsi="Cambria"/>
          </w:rPr>
          <w:fldChar w:fldCharType="begin"/>
        </w:r>
        <w:r w:rsidR="007602D7">
          <w:instrText xml:space="preserve"> XE "</w:instrText>
        </w:r>
      </w:ins>
      <w:r w:rsidR="007602D7" w:rsidRPr="00A2586D">
        <w:rPr>
          <w:rFonts w:ascii="Cambria" w:hAnsi="Cambria"/>
        </w:rPr>
        <w:instrText>Yulia Tymoshenko</w:instrText>
      </w:r>
      <w:ins w:id="528" w:author="karl@grindal.org" w:date="2014-10-18T15:56:00Z">
        <w:r w:rsidR="007602D7">
          <w:instrText xml:space="preserve">" </w:instrText>
        </w:r>
        <w:r w:rsidR="007602D7">
          <w:rPr>
            <w:rFonts w:ascii="Cambria" w:hAnsi="Cambria"/>
          </w:rPr>
          <w:fldChar w:fldCharType="end"/>
        </w:r>
      </w:ins>
      <w:r w:rsidRPr="00FC030C">
        <w:rPr>
          <w:rFonts w:ascii="Cambria" w:hAnsi="Cambria"/>
        </w:rPr>
        <w:t>, joined forces in a common front.  Similarly, in the Philippines in 1986, Aquino was only able to win against long odds because virtually all the opposition parties united behind her.  In October 1988, Chile’s democrats succeeded in defeating in a referendum General Augusto Pinochet</w:t>
      </w:r>
      <w:ins w:id="529" w:author="karl@grindal.org" w:date="2014-10-19T19:13:00Z">
        <w:r w:rsidR="001D601C">
          <w:rPr>
            <w:rFonts w:ascii="Cambria" w:hAnsi="Cambria"/>
          </w:rPr>
          <w:fldChar w:fldCharType="begin"/>
        </w:r>
        <w:r w:rsidR="001D601C">
          <w:instrText xml:space="preserve"> XE "</w:instrText>
        </w:r>
      </w:ins>
      <w:r w:rsidR="001D601C" w:rsidRPr="00350D96">
        <w:rPr>
          <w:rFonts w:ascii="Cambria" w:hAnsi="Cambria" w:cs="Times New Roman"/>
          <w:color w:val="000000" w:themeColor="text1"/>
        </w:rPr>
        <w:instrText>Augusto Pinochet</w:instrText>
      </w:r>
      <w:ins w:id="530" w:author="karl@grindal.org" w:date="2014-10-19T19:13:00Z">
        <w:r w:rsidR="001D601C">
          <w:instrText xml:space="preserve">" </w:instrText>
        </w:r>
        <w:r w:rsidR="001D601C">
          <w:rPr>
            <w:rFonts w:ascii="Cambria" w:hAnsi="Cambria"/>
          </w:rPr>
          <w:fldChar w:fldCharType="end"/>
        </w:r>
      </w:ins>
      <w:r w:rsidRPr="00FC030C">
        <w:rPr>
          <w:rFonts w:ascii="Cambria" w:hAnsi="Cambria"/>
        </w:rPr>
        <w:t>’s bid to extend and re-legitimize his authoritarian regime only because all the significant center and left parties united in the Concertacion alliance</w:t>
      </w:r>
      <w:ins w:id="531" w:author="karl@grindal.org" w:date="2014-10-18T15:56:00Z">
        <w:r w:rsidR="007602D7">
          <w:rPr>
            <w:rFonts w:ascii="Cambria" w:hAnsi="Cambria"/>
          </w:rPr>
          <w:fldChar w:fldCharType="begin"/>
        </w:r>
        <w:r w:rsidR="007602D7">
          <w:instrText xml:space="preserve"> XE "</w:instrText>
        </w:r>
      </w:ins>
      <w:r w:rsidR="007602D7" w:rsidRPr="005C12BC">
        <w:rPr>
          <w:rFonts w:ascii="Cambria" w:hAnsi="Cambria"/>
        </w:rPr>
        <w:instrText>Concertacion alliance</w:instrText>
      </w:r>
      <w:ins w:id="532" w:author="karl@grindal.org" w:date="2014-10-18T15:56:00Z">
        <w:r w:rsidR="007602D7">
          <w:instrText xml:space="preserve">" </w:instrText>
        </w:r>
        <w:r w:rsidR="007602D7">
          <w:rPr>
            <w:rFonts w:ascii="Cambria" w:hAnsi="Cambria"/>
          </w:rPr>
          <w:fldChar w:fldCharType="end"/>
        </w:r>
      </w:ins>
      <w:r w:rsidRPr="00FC030C">
        <w:rPr>
          <w:rFonts w:ascii="Cambria" w:hAnsi="Cambria"/>
        </w:rPr>
        <w:t>. And in 1990 the liberal publisher Violetta Chamorro led a 14-party alliance to unseat the incumbent authoritarian president of Nicaragua, Daniel Ortega</w:t>
      </w:r>
      <w:ins w:id="533" w:author="karl@grindal.org" w:date="2014-10-18T15:56:00Z">
        <w:r w:rsidR="007602D7">
          <w:rPr>
            <w:rFonts w:ascii="Cambria" w:hAnsi="Cambria"/>
          </w:rPr>
          <w:fldChar w:fldCharType="begin"/>
        </w:r>
        <w:r w:rsidR="007602D7">
          <w:instrText xml:space="preserve"> XE "</w:instrText>
        </w:r>
      </w:ins>
      <w:r w:rsidR="007602D7" w:rsidRPr="00B668D5">
        <w:rPr>
          <w:rFonts w:ascii="Cambria" w:hAnsi="Cambria"/>
        </w:rPr>
        <w:instrText>Daniel Ortega</w:instrText>
      </w:r>
      <w:ins w:id="534" w:author="karl@grindal.org" w:date="2014-10-18T15:56:00Z">
        <w:r w:rsidR="007602D7">
          <w:instrText xml:space="preserve">" </w:instrText>
        </w:r>
        <w:r w:rsidR="007602D7">
          <w:rPr>
            <w:rFonts w:ascii="Cambria" w:hAnsi="Cambria"/>
          </w:rPr>
          <w:fldChar w:fldCharType="end"/>
        </w:r>
      </w:ins>
      <w:r w:rsidRPr="00FC030C">
        <w:rPr>
          <w:rFonts w:ascii="Cambria" w:hAnsi="Cambria"/>
        </w:rPr>
        <w:t>.  More recently, opposition forces in Zimbabwe in 2008, Venezuela in 2012 and 2013, and Malaysia in 2013 would not have gotten as close as they did had they not assembled in very broad coalitions behind clear and unified leadership.</w:t>
      </w:r>
    </w:p>
    <w:p w14:paraId="4A20E7E3" w14:textId="46A596B9"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And leadership matters.  That is the third important point.  People power movements need clear, shrewd, and courageous leadership. And of course, they need democratically committed leadership if they are to get to democracy. One thing that undermined the Green Movement</w:t>
      </w:r>
      <w:ins w:id="535" w:author="karl@grindal.org" w:date="2014-10-18T15:54:00Z">
        <w:r w:rsidR="007602D7">
          <w:rPr>
            <w:rFonts w:ascii="Cambria" w:hAnsi="Cambria"/>
          </w:rPr>
          <w:fldChar w:fldCharType="begin"/>
        </w:r>
        <w:r w:rsidR="007602D7">
          <w:instrText xml:space="preserve"> XE "</w:instrText>
        </w:r>
      </w:ins>
      <w:r w:rsidR="007602D7" w:rsidRPr="00934FC8">
        <w:rPr>
          <w:rFonts w:ascii="Cambria" w:hAnsi="Cambria"/>
        </w:rPr>
        <w:instrText>Green Movement</w:instrText>
      </w:r>
      <w:ins w:id="536" w:author="karl@grindal.org" w:date="2014-10-18T15:54:00Z">
        <w:r w:rsidR="007602D7">
          <w:instrText xml:space="preserve">" </w:instrText>
        </w:r>
        <w:r w:rsidR="007602D7">
          <w:rPr>
            <w:rFonts w:ascii="Cambria" w:hAnsi="Cambria"/>
          </w:rPr>
          <w:fldChar w:fldCharType="end"/>
        </w:r>
      </w:ins>
      <w:r w:rsidRPr="00FC030C">
        <w:rPr>
          <w:rFonts w:ascii="Cambria" w:hAnsi="Cambria"/>
        </w:rPr>
        <w:t xml:space="preserve"> in Iran is that the “opposition” presidential candidate that it rallied behind, Mir-Hossein Mousavi</w:t>
      </w:r>
      <w:ins w:id="537" w:author="karl@grindal.org" w:date="2014-10-18T15:56:00Z">
        <w:r w:rsidR="007602D7">
          <w:rPr>
            <w:rFonts w:ascii="Cambria" w:hAnsi="Cambria"/>
          </w:rPr>
          <w:fldChar w:fldCharType="begin"/>
        </w:r>
        <w:r w:rsidR="007602D7">
          <w:instrText xml:space="preserve"> XE "</w:instrText>
        </w:r>
      </w:ins>
      <w:r w:rsidR="007602D7" w:rsidRPr="00160FA7">
        <w:rPr>
          <w:rFonts w:ascii="Cambria" w:hAnsi="Cambria"/>
        </w:rPr>
        <w:instrText>Hossein Mousavi</w:instrText>
      </w:r>
      <w:ins w:id="538" w:author="karl@grindal.org" w:date="2014-10-18T15:56:00Z">
        <w:r w:rsidR="007602D7">
          <w:instrText xml:space="preserve">" </w:instrText>
        </w:r>
        <w:r w:rsidR="007602D7">
          <w:rPr>
            <w:rFonts w:ascii="Cambria" w:hAnsi="Cambria"/>
          </w:rPr>
          <w:fldChar w:fldCharType="end"/>
        </w:r>
      </w:ins>
      <w:r w:rsidRPr="00FC030C">
        <w:rPr>
          <w:rFonts w:ascii="Cambria" w:hAnsi="Cambria"/>
        </w:rPr>
        <w:t>, did not in turn unequivocally rally behind the movement.  The electoral debacle suffered in 2013 by Morgan Tsvangirai</w:t>
      </w:r>
      <w:ins w:id="539" w:author="karl@grindal.org" w:date="2014-10-18T15:57:00Z">
        <w:r w:rsidR="007602D7">
          <w:rPr>
            <w:rFonts w:ascii="Cambria" w:hAnsi="Cambria"/>
          </w:rPr>
          <w:fldChar w:fldCharType="begin"/>
        </w:r>
        <w:r w:rsidR="007602D7">
          <w:instrText xml:space="preserve"> XE "</w:instrText>
        </w:r>
      </w:ins>
      <w:r w:rsidR="007602D7" w:rsidRPr="00D676F9">
        <w:rPr>
          <w:rFonts w:ascii="Cambria" w:hAnsi="Cambria"/>
        </w:rPr>
        <w:instrText>Morgan Tsvangirai</w:instrText>
      </w:r>
      <w:ins w:id="540" w:author="karl@grindal.org" w:date="2014-10-18T15:57:00Z">
        <w:r w:rsidR="007602D7">
          <w:instrText xml:space="preserve">" </w:instrText>
        </w:r>
        <w:r w:rsidR="007602D7">
          <w:rPr>
            <w:rFonts w:ascii="Cambria" w:hAnsi="Cambria"/>
          </w:rPr>
          <w:fldChar w:fldCharType="end"/>
        </w:r>
      </w:ins>
      <w:r w:rsidRPr="00FC030C">
        <w:rPr>
          <w:rFonts w:ascii="Cambria" w:hAnsi="Cambria"/>
        </w:rPr>
        <w:t>’s opposition party, the Movement for Democratic Change</w:t>
      </w:r>
      <w:ins w:id="541" w:author="karl@grindal.org" w:date="2014-10-18T15:57:00Z">
        <w:r w:rsidR="007602D7">
          <w:rPr>
            <w:rFonts w:ascii="Cambria" w:hAnsi="Cambria"/>
          </w:rPr>
          <w:fldChar w:fldCharType="begin"/>
        </w:r>
        <w:r w:rsidR="007602D7">
          <w:instrText xml:space="preserve"> XE "</w:instrText>
        </w:r>
      </w:ins>
      <w:r w:rsidR="007602D7" w:rsidRPr="007019E3">
        <w:rPr>
          <w:rFonts w:ascii="Cambria" w:hAnsi="Cambria"/>
        </w:rPr>
        <w:instrText>Movement for Democratic Change</w:instrText>
      </w:r>
      <w:ins w:id="542" w:author="karl@grindal.org" w:date="2014-10-18T15:57:00Z">
        <w:r w:rsidR="007602D7">
          <w:instrText xml:space="preserve">" </w:instrText>
        </w:r>
        <w:r w:rsidR="007602D7">
          <w:rPr>
            <w:rFonts w:ascii="Cambria" w:hAnsi="Cambria"/>
          </w:rPr>
          <w:fldChar w:fldCharType="end"/>
        </w:r>
      </w:ins>
      <w:r w:rsidRPr="00FC030C">
        <w:rPr>
          <w:rFonts w:ascii="Cambria" w:hAnsi="Cambria"/>
        </w:rPr>
        <w:t xml:space="preserve"> (MDC-T), was not merely the result of fraud and intimidation by Robert Mugabe</w:t>
      </w:r>
      <w:ins w:id="543" w:author="karl@grindal.org" w:date="2014-10-18T15:57:00Z">
        <w:r w:rsidR="007602D7">
          <w:rPr>
            <w:rFonts w:ascii="Cambria" w:hAnsi="Cambria"/>
          </w:rPr>
          <w:fldChar w:fldCharType="begin"/>
        </w:r>
        <w:r w:rsidR="007602D7">
          <w:instrText xml:space="preserve"> XE "</w:instrText>
        </w:r>
      </w:ins>
      <w:r w:rsidR="007602D7" w:rsidRPr="002C0A6B">
        <w:rPr>
          <w:rFonts w:ascii="Cambria" w:hAnsi="Cambria"/>
        </w:rPr>
        <w:instrText xml:space="preserve">Robert </w:instrText>
      </w:r>
      <w:r w:rsidR="007602D7" w:rsidRPr="002C0A6B">
        <w:rPr>
          <w:rFonts w:ascii="Cambria" w:hAnsi="Cambria"/>
        </w:rPr>
        <w:lastRenderedPageBreak/>
        <w:instrText>Mugabe</w:instrText>
      </w:r>
      <w:ins w:id="544" w:author="karl@grindal.org" w:date="2014-10-18T15:57:00Z">
        <w:r w:rsidR="007602D7">
          <w:instrText xml:space="preserve">" </w:instrText>
        </w:r>
        <w:r w:rsidR="007602D7">
          <w:rPr>
            <w:rFonts w:ascii="Cambria" w:hAnsi="Cambria"/>
          </w:rPr>
          <w:fldChar w:fldCharType="end"/>
        </w:r>
      </w:ins>
      <w:r w:rsidRPr="00FC030C">
        <w:rPr>
          <w:rFonts w:ascii="Cambria" w:hAnsi="Cambria"/>
        </w:rPr>
        <w:t>’s authoritarian regime; the MDC also lost a significant amount of public support as a result of having grown too comfortable—and corrupt— during the power-sharing arrangement of the previous four years, while the party’s organization and campaign spirit atrophied.</w:t>
      </w:r>
      <w:r w:rsidRPr="00FC030C">
        <w:rPr>
          <w:rFonts w:ascii="Cambria" w:hAnsi="Cambria"/>
          <w:vertAlign w:val="superscript"/>
        </w:rPr>
        <w:footnoteReference w:id="61"/>
      </w:r>
      <w:r w:rsidRPr="00FC030C">
        <w:rPr>
          <w:rFonts w:ascii="Cambria" w:hAnsi="Cambria"/>
        </w:rPr>
        <w:t xml:space="preserve"> This was partly a failure of leadership on the part of Tsvangirai, who was criticized for organizing a lavish wedding for himself while his supporters were suffering.  In the case of Ukraine, what enabled Viktor Yanukovich</w:t>
      </w:r>
      <w:ins w:id="545" w:author="karl@grindal.org" w:date="2014-10-18T15:56:00Z">
        <w:r w:rsidR="007602D7">
          <w:rPr>
            <w:rFonts w:ascii="Cambria" w:hAnsi="Cambria"/>
          </w:rPr>
          <w:fldChar w:fldCharType="begin"/>
        </w:r>
        <w:r w:rsidR="007602D7">
          <w:instrText xml:space="preserve"> XE "</w:instrText>
        </w:r>
      </w:ins>
      <w:r w:rsidR="007602D7" w:rsidRPr="000D7660">
        <w:rPr>
          <w:rFonts w:ascii="Cambria" w:hAnsi="Cambria"/>
        </w:rPr>
        <w:instrText>Viktor Yanukovich</w:instrText>
      </w:r>
      <w:ins w:id="546" w:author="karl@grindal.org" w:date="2014-10-18T15:56:00Z">
        <w:r w:rsidR="007602D7">
          <w:instrText xml:space="preserve">" </w:instrText>
        </w:r>
        <w:r w:rsidR="007602D7">
          <w:rPr>
            <w:rFonts w:ascii="Cambria" w:hAnsi="Cambria"/>
          </w:rPr>
          <w:fldChar w:fldCharType="end"/>
        </w:r>
      </w:ins>
      <w:r w:rsidRPr="00FC030C">
        <w:rPr>
          <w:rFonts w:ascii="Cambria" w:hAnsi="Cambria"/>
        </w:rPr>
        <w:t xml:space="preserve"> to win the presidency in 2010 and then decimate democracy was the infighting, ineffective governance, and corruption of those who had led the Orange Revolution</w:t>
      </w:r>
      <w:ins w:id="547" w:author="karl@grindal.org" w:date="2014-10-18T15:53:00Z">
        <w:r w:rsidR="007602D7">
          <w:rPr>
            <w:rFonts w:ascii="Cambria" w:hAnsi="Cambria"/>
          </w:rPr>
          <w:fldChar w:fldCharType="begin"/>
        </w:r>
        <w:r w:rsidR="007602D7">
          <w:instrText xml:space="preserve"> XE "</w:instrText>
        </w:r>
      </w:ins>
      <w:r w:rsidR="007602D7" w:rsidRPr="00154F56">
        <w:rPr>
          <w:rFonts w:ascii="Cambria" w:hAnsi="Cambria"/>
        </w:rPr>
        <w:instrText>Orange Revolution</w:instrText>
      </w:r>
      <w:ins w:id="548" w:author="karl@grindal.org" w:date="2014-10-18T15:53:00Z">
        <w:r w:rsidR="007602D7">
          <w:instrText xml:space="preserve">" </w:instrText>
        </w:r>
        <w:r w:rsidR="007602D7">
          <w:rPr>
            <w:rFonts w:ascii="Cambria" w:hAnsi="Cambria"/>
          </w:rPr>
          <w:fldChar w:fldCharType="end"/>
        </w:r>
      </w:ins>
      <w:r w:rsidRPr="00FC030C">
        <w:rPr>
          <w:rFonts w:ascii="Cambria" w:hAnsi="Cambria"/>
        </w:rPr>
        <w:t xml:space="preserve"> just five years previously, beginning with Yuschenko and Tymoshenko.  The situation became so embittered that Yuschenko (who could not manage to win more than 5 percent of the vote in his bid for reelection) refused to endorse Tymoshenko (and tacitly supported their mutual nemesis, Yanukovich</w:t>
      </w:r>
      <w:ins w:id="549" w:author="karl@grindal.org" w:date="2014-10-18T16:03:00Z">
        <w:r w:rsidR="00E533E7">
          <w:rPr>
            <w:rFonts w:ascii="Cambria" w:hAnsi="Cambria"/>
          </w:rPr>
          <w:fldChar w:fldCharType="begin"/>
        </w:r>
        <w:r w:rsidR="00E533E7">
          <w:instrText xml:space="preserve"> XE "</w:instrText>
        </w:r>
        <w:r w:rsidR="00E533E7" w:rsidRPr="005B4579">
          <w:rPr>
            <w:rFonts w:ascii="Cambria" w:hAnsi="Cambria"/>
          </w:rPr>
          <w:instrText>Viktor Yanukovich</w:instrText>
        </w:r>
        <w:r w:rsidR="00E533E7">
          <w:instrText xml:space="preserve">" </w:instrText>
        </w:r>
        <w:r w:rsidR="00E533E7">
          <w:rPr>
            <w:rFonts w:ascii="Cambria" w:hAnsi="Cambria"/>
          </w:rPr>
          <w:fldChar w:fldCharType="end"/>
        </w:r>
      </w:ins>
      <w:r w:rsidRPr="00FC030C">
        <w:rPr>
          <w:rFonts w:ascii="Cambria" w:hAnsi="Cambria"/>
        </w:rPr>
        <w:t xml:space="preserve">) in the February 2010 presidential run-off election.   </w:t>
      </w:r>
    </w:p>
    <w:p w14:paraId="6B6CC841" w14:textId="764D8A8A"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The Venezuela situation is more complex.  In the 2012 and 2013 presidential elections, which returned Chavez to power and then his successor Maduro</w:t>
      </w:r>
      <w:ins w:id="550" w:author="Microsoft account" w:date="2014-10-20T16:01:00Z">
        <w:r w:rsidR="008136A7">
          <w:rPr>
            <w:rFonts w:ascii="Cambria" w:hAnsi="Cambria"/>
          </w:rPr>
          <w:fldChar w:fldCharType="begin"/>
        </w:r>
        <w:r w:rsidR="008136A7">
          <w:instrText xml:space="preserve"> XE "</w:instrText>
        </w:r>
        <w:r w:rsidR="008136A7" w:rsidRPr="00936D63">
          <w:rPr>
            <w:rFonts w:ascii="Cambria" w:hAnsi="Cambria"/>
            <w:rPrChange w:id="551" w:author="Microsoft account" w:date="2014-10-20T16:01:00Z">
              <w:rPr>
                <w:rFonts w:ascii="Cambria" w:hAnsi="Cambria"/>
              </w:rPr>
            </w:rPrChange>
          </w:rPr>
          <w:instrText>Maduro, President Nicholas</w:instrText>
        </w:r>
        <w:r w:rsidR="008136A7">
          <w:instrText xml:space="preserve">" </w:instrText>
        </w:r>
        <w:r w:rsidR="008136A7">
          <w:rPr>
            <w:rFonts w:ascii="Cambria" w:hAnsi="Cambria"/>
          </w:rPr>
          <w:fldChar w:fldCharType="end"/>
        </w:r>
      </w:ins>
      <w:r w:rsidRPr="00FC030C">
        <w:rPr>
          <w:rFonts w:ascii="Cambria" w:hAnsi="Cambria"/>
        </w:rPr>
        <w:t>, Henrique Capriles</w:t>
      </w:r>
      <w:ins w:id="552" w:author="karl@grindal.org" w:date="2014-10-18T16:04:00Z">
        <w:r w:rsidR="00E533E7">
          <w:rPr>
            <w:rFonts w:ascii="Cambria" w:hAnsi="Cambria"/>
          </w:rPr>
          <w:fldChar w:fldCharType="begin"/>
        </w:r>
        <w:r w:rsidR="00E533E7">
          <w:instrText xml:space="preserve"> XE "</w:instrText>
        </w:r>
      </w:ins>
      <w:r w:rsidR="00E533E7" w:rsidRPr="008F34C5">
        <w:rPr>
          <w:rFonts w:ascii="Cambria" w:hAnsi="Cambria"/>
        </w:rPr>
        <w:instrText>Henrique Capriles</w:instrText>
      </w:r>
      <w:ins w:id="553" w:author="karl@grindal.org" w:date="2014-10-18T16:04:00Z">
        <w:r w:rsidR="00E533E7">
          <w:instrText xml:space="preserve">" </w:instrText>
        </w:r>
        <w:r w:rsidR="00E533E7">
          <w:rPr>
            <w:rFonts w:ascii="Cambria" w:hAnsi="Cambria"/>
          </w:rPr>
          <w:fldChar w:fldCharType="end"/>
        </w:r>
      </w:ins>
      <w:r w:rsidRPr="00FC030C">
        <w:rPr>
          <w:rFonts w:ascii="Cambria" w:hAnsi="Cambria"/>
        </w:rPr>
        <w:t xml:space="preserve"> mounted a broader, more pragmatic and sophisticated opposition campaign than anything that the Bolivarian</w:t>
      </w:r>
      <w:ins w:id="554" w:author="karl@grindal.org" w:date="2014-10-18T16:03:00Z">
        <w:r w:rsidR="00E533E7">
          <w:rPr>
            <w:rFonts w:ascii="Cambria" w:hAnsi="Cambria"/>
          </w:rPr>
          <w:fldChar w:fldCharType="begin"/>
        </w:r>
        <w:r w:rsidR="00E533E7">
          <w:instrText xml:space="preserve"> XE "</w:instrText>
        </w:r>
      </w:ins>
      <w:r w:rsidR="00E533E7" w:rsidRPr="003F7A43">
        <w:rPr>
          <w:rFonts w:ascii="Cambria" w:hAnsi="Cambria" w:cs="Times New Roman"/>
          <w:color w:val="000000" w:themeColor="text1"/>
        </w:rPr>
        <w:instrText>Bolivarian</w:instrText>
      </w:r>
      <w:ins w:id="555" w:author="karl@grindal.org" w:date="2014-10-18T16:03:00Z">
        <w:r w:rsidR="00E533E7">
          <w:instrText xml:space="preserve">" </w:instrText>
        </w:r>
        <w:r w:rsidR="00E533E7">
          <w:rPr>
            <w:rFonts w:ascii="Cambria" w:hAnsi="Cambria"/>
          </w:rPr>
          <w:fldChar w:fldCharType="end"/>
        </w:r>
      </w:ins>
      <w:r w:rsidRPr="00FC030C">
        <w:rPr>
          <w:rFonts w:ascii="Cambria" w:hAnsi="Cambria"/>
        </w:rPr>
        <w:t xml:space="preserve"> socialist regime constructed by Chavez had confronted previously.  But some critical observers believe Capriles</w:t>
      </w:r>
      <w:ins w:id="556" w:author="karl@grindal.org" w:date="2014-10-18T16:04:00Z">
        <w:r w:rsidR="00E533E7">
          <w:rPr>
            <w:rFonts w:ascii="Cambria" w:hAnsi="Cambria"/>
          </w:rPr>
          <w:fldChar w:fldCharType="begin"/>
        </w:r>
        <w:r w:rsidR="00E533E7">
          <w:instrText xml:space="preserve"> XE "</w:instrText>
        </w:r>
        <w:r w:rsidR="00E533E7" w:rsidRPr="00977948">
          <w:rPr>
            <w:rFonts w:ascii="Cambria" w:hAnsi="Cambria"/>
          </w:rPr>
          <w:instrText>Henrique Capriles</w:instrText>
        </w:r>
        <w:r w:rsidR="00E533E7">
          <w:instrText xml:space="preserve">" </w:instrText>
        </w:r>
        <w:r w:rsidR="00E533E7">
          <w:rPr>
            <w:rFonts w:ascii="Cambria" w:hAnsi="Cambria"/>
          </w:rPr>
          <w:fldChar w:fldCharType="end"/>
        </w:r>
      </w:ins>
      <w:r w:rsidRPr="00FC030C">
        <w:rPr>
          <w:rFonts w:ascii="Cambria" w:hAnsi="Cambria"/>
        </w:rPr>
        <w:t xml:space="preserve"> should have been more outspoken in challeng</w:t>
      </w:r>
      <w:r w:rsidR="00F11C61">
        <w:rPr>
          <w:rFonts w:ascii="Cambria" w:hAnsi="Cambria"/>
        </w:rPr>
        <w:t>ing</w:t>
      </w:r>
      <w:r w:rsidRPr="00FC030C">
        <w:rPr>
          <w:rFonts w:ascii="Cambria" w:hAnsi="Cambria"/>
        </w:rPr>
        <w:t xml:space="preserve"> the clear evidence of electoral fraud and denouncing the results as illegitimate.  The problem, of course, is that denunciation, confrontation, and then mobilization all entail risks.  If Capriles</w:t>
      </w:r>
      <w:ins w:id="557" w:author="karl@grindal.org" w:date="2014-10-18T16:04:00Z">
        <w:r w:rsidR="00E533E7">
          <w:rPr>
            <w:rFonts w:ascii="Cambria" w:hAnsi="Cambria"/>
          </w:rPr>
          <w:fldChar w:fldCharType="begin"/>
        </w:r>
        <w:r w:rsidR="00E533E7">
          <w:instrText xml:space="preserve"> XE "</w:instrText>
        </w:r>
        <w:r w:rsidR="00E533E7" w:rsidRPr="00977948">
          <w:rPr>
            <w:rFonts w:ascii="Cambria" w:hAnsi="Cambria"/>
          </w:rPr>
          <w:instrText>Henrique Capriles</w:instrText>
        </w:r>
        <w:r w:rsidR="00E533E7">
          <w:instrText xml:space="preserve">" </w:instrText>
        </w:r>
        <w:r w:rsidR="00E533E7">
          <w:rPr>
            <w:rFonts w:ascii="Cambria" w:hAnsi="Cambria"/>
          </w:rPr>
          <w:fldChar w:fldCharType="end"/>
        </w:r>
      </w:ins>
      <w:r w:rsidRPr="00FC030C">
        <w:rPr>
          <w:rFonts w:ascii="Cambria" w:hAnsi="Cambria"/>
        </w:rPr>
        <w:t xml:space="preserve"> had done that, it would have needed to be part of a broader strategy to mobilize non-violent civil resistance to change the regime then and there.  Capriles</w:t>
      </w:r>
      <w:ins w:id="558" w:author="karl@grindal.org" w:date="2014-10-18T16:04:00Z">
        <w:r w:rsidR="00E533E7">
          <w:rPr>
            <w:rFonts w:ascii="Cambria" w:hAnsi="Cambria"/>
          </w:rPr>
          <w:fldChar w:fldCharType="begin"/>
        </w:r>
        <w:r w:rsidR="00E533E7">
          <w:instrText xml:space="preserve"> XE "</w:instrText>
        </w:r>
        <w:r w:rsidR="00E533E7" w:rsidRPr="00977948">
          <w:rPr>
            <w:rFonts w:ascii="Cambria" w:hAnsi="Cambria"/>
          </w:rPr>
          <w:instrText>Henrique Capriles</w:instrText>
        </w:r>
        <w:r w:rsidR="00E533E7">
          <w:instrText xml:space="preserve">" </w:instrText>
        </w:r>
        <w:r w:rsidR="00E533E7">
          <w:rPr>
            <w:rFonts w:ascii="Cambria" w:hAnsi="Cambria"/>
          </w:rPr>
          <w:fldChar w:fldCharType="end"/>
        </w:r>
      </w:ins>
      <w:r w:rsidRPr="00FC030C">
        <w:rPr>
          <w:rFonts w:ascii="Cambria" w:hAnsi="Cambria"/>
        </w:rPr>
        <w:t xml:space="preserve"> was not ready for that.  The regime in Venezuela is still not fully authoritarian.  He no doubt judged that he had too much to lose, and that </w:t>
      </w:r>
      <w:r w:rsidRPr="00FC030C">
        <w:rPr>
          <w:rFonts w:ascii="Cambria" w:hAnsi="Cambria"/>
          <w:i/>
        </w:rPr>
        <w:t>Venezuela</w:t>
      </w:r>
      <w:r w:rsidRPr="00FC030C">
        <w:rPr>
          <w:rFonts w:ascii="Cambria" w:hAnsi="Cambria"/>
        </w:rPr>
        <w:t xml:space="preserve"> had too much to lose.  On the other hand, the result is that the regime persists, is becoming more authoritarian, and order is disintegrating, as crime rises and Venezuela creeps toward a broader societal decay if not collapse.  There should be no illusions that the struggle for democracy involves easy and obvious strategic choices.</w:t>
      </w:r>
    </w:p>
    <w:p w14:paraId="474B48D1" w14:textId="67ADC68E"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 xml:space="preserve">But democratic forces </w:t>
      </w:r>
      <w:r w:rsidRPr="00FC030C">
        <w:rPr>
          <w:rFonts w:ascii="Cambria" w:hAnsi="Cambria"/>
          <w:i/>
        </w:rPr>
        <w:t>do need a strategy</w:t>
      </w:r>
      <w:r w:rsidRPr="00FC030C">
        <w:rPr>
          <w:rFonts w:ascii="Cambria" w:hAnsi="Cambria"/>
        </w:rPr>
        <w:t xml:space="preserve">, and that is the fourth requirement.  They need to understand the pillars of support that sustain an authoritarian regime, and figure out specific </w:t>
      </w:r>
      <w:r w:rsidRPr="00FC030C">
        <w:rPr>
          <w:rFonts w:ascii="Cambria" w:hAnsi="Cambria"/>
        </w:rPr>
        <w:lastRenderedPageBreak/>
        <w:t>means to knock them away.  It is not only important to unify the opposition, it is also essential to divide the regime and then rip away a portion of its base.  Almost everywhere, the military and the broader security apparatus are key pillars of regime support.  But often autocrats don’t trust their own militaries and instead build rival security forces or presidential guards that are more tightly under their personal control (or so they think).  Corruption, factionalism, ethnic divisions and simple human paranoia may generate divisions in the authoritarian regime that can be exploited.  Members of the business community may become disaffected by corruption and crony “capitalism” that is, as it was in the Philippines under Marcos and in Tunisia under Ben Ali</w:t>
      </w:r>
      <w:ins w:id="559" w:author="Microsoft account" w:date="2014-10-20T16:08:00Z">
        <w:r w:rsidR="008136A7">
          <w:rPr>
            <w:rFonts w:ascii="Cambria" w:hAnsi="Cambria"/>
          </w:rPr>
          <w:fldChar w:fldCharType="begin"/>
        </w:r>
        <w:r w:rsidR="008136A7">
          <w:instrText xml:space="preserve"> XE "</w:instrText>
        </w:r>
      </w:ins>
      <w:ins w:id="560" w:author="Microsoft account" w:date="2014-10-20T16:07:00Z">
        <w:r w:rsidR="008136A7" w:rsidRPr="00B70661">
          <w:rPr>
            <w:rFonts w:ascii="Cambria" w:hAnsi="Cambria"/>
            <w:rPrChange w:id="561" w:author="Microsoft account" w:date="2014-10-20T16:08:00Z">
              <w:rPr>
                <w:rFonts w:ascii="Cambria" w:hAnsi="Cambria"/>
              </w:rPr>
            </w:rPrChange>
          </w:rPr>
          <w:instrText>Ben Ali, Zine el-Abidine</w:instrText>
        </w:r>
      </w:ins>
      <w:ins w:id="562" w:author="Microsoft account" w:date="2014-10-20T16:08:00Z">
        <w:r w:rsidR="008136A7">
          <w:instrText xml:space="preserve">" </w:instrText>
        </w:r>
        <w:r w:rsidR="008136A7">
          <w:rPr>
            <w:rFonts w:ascii="Cambria" w:hAnsi="Cambria"/>
          </w:rPr>
          <w:fldChar w:fldCharType="end"/>
        </w:r>
      </w:ins>
      <w:ins w:id="563" w:author="karl@grindal.org" w:date="2014-10-18T15:57:00Z">
        <w:del w:id="564" w:author="Microsoft account" w:date="2014-10-20T16:07:00Z">
          <w:r w:rsidR="007602D7" w:rsidDel="008136A7">
            <w:rPr>
              <w:rFonts w:ascii="Cambria" w:hAnsi="Cambria"/>
            </w:rPr>
            <w:fldChar w:fldCharType="begin"/>
          </w:r>
          <w:r w:rsidR="007602D7" w:rsidDel="008136A7">
            <w:delInstrText xml:space="preserve"> XE "</w:delInstrText>
          </w:r>
        </w:del>
      </w:ins>
      <w:del w:id="565" w:author="Microsoft account" w:date="2014-10-20T16:07:00Z">
        <w:r w:rsidR="007602D7" w:rsidRPr="0075650A" w:rsidDel="008136A7">
          <w:rPr>
            <w:rFonts w:ascii="Cambria" w:hAnsi="Cambria"/>
          </w:rPr>
          <w:delInstrText>Ben Ali</w:delInstrText>
        </w:r>
      </w:del>
      <w:ins w:id="566" w:author="karl@grindal.org" w:date="2014-10-18T15:57:00Z">
        <w:del w:id="567" w:author="Microsoft account" w:date="2014-10-20T16:07:00Z">
          <w:r w:rsidR="007602D7" w:rsidDel="008136A7">
            <w:delInstrText xml:space="preserve">" </w:delInstrText>
          </w:r>
          <w:r w:rsidR="007602D7" w:rsidDel="008136A7">
            <w:rPr>
              <w:rFonts w:ascii="Cambria" w:hAnsi="Cambria"/>
            </w:rPr>
            <w:fldChar w:fldCharType="end"/>
          </w:r>
        </w:del>
      </w:ins>
      <w:r w:rsidRPr="00FC030C">
        <w:rPr>
          <w:rFonts w:ascii="Cambria" w:hAnsi="Cambria"/>
        </w:rPr>
        <w:t>, increasingly concentrated within a narrow elite around the ruler and his family, or in the ruling party.  A good strategy looks for weaknesses in the authoritarian armor and potential assets and opportunities among the opposition forces. It then develops a sequence of political moves and a plan for mobilizing and deploying resources (human, financial, organizational, and technical) in asymmetrical ways to overcome the apparent advantages of the authori</w:t>
      </w:r>
      <w:r w:rsidR="00F11C61">
        <w:rPr>
          <w:rFonts w:ascii="Cambria" w:hAnsi="Cambria"/>
        </w:rPr>
        <w:t>t</w:t>
      </w:r>
      <w:r w:rsidRPr="00FC030C">
        <w:rPr>
          <w:rFonts w:ascii="Cambria" w:hAnsi="Cambria"/>
        </w:rPr>
        <w:t>a</w:t>
      </w:r>
      <w:r w:rsidR="00F11C61">
        <w:rPr>
          <w:rFonts w:ascii="Cambria" w:hAnsi="Cambria"/>
        </w:rPr>
        <w:t>ria</w:t>
      </w:r>
      <w:r w:rsidRPr="00FC030C">
        <w:rPr>
          <w:rFonts w:ascii="Cambria" w:hAnsi="Cambria"/>
        </w:rPr>
        <w:t>n regime.  There is considerable evidence to suggest that efforts to bring down dictators are much more likely to bring about democracy if they steadfastly avoid violence.  People power is much more likely to produce popular sovereignty if it understands and utilizes in a well-strategized and disciplined fashion techniques of non-violent civil resistances.  This requires a plan.  But democrats must also remain flexible, able to adapt as a political struggle unfolds, and keenly aware that in politics as in war (to quote Clausewitz</w:t>
      </w:r>
      <w:ins w:id="568" w:author="karl@grindal.org" w:date="2014-10-18T15:57:00Z">
        <w:r w:rsidR="007602D7">
          <w:rPr>
            <w:rFonts w:ascii="Cambria" w:hAnsi="Cambria"/>
          </w:rPr>
          <w:fldChar w:fldCharType="begin"/>
        </w:r>
        <w:r w:rsidR="007602D7">
          <w:instrText xml:space="preserve"> XE "</w:instrText>
        </w:r>
      </w:ins>
      <w:r w:rsidR="007602D7" w:rsidRPr="00317106">
        <w:rPr>
          <w:rFonts w:ascii="Cambria" w:hAnsi="Cambria"/>
        </w:rPr>
        <w:instrText>Clausewitz</w:instrText>
      </w:r>
      <w:ins w:id="569" w:author="karl@grindal.org" w:date="2014-10-18T15:57:00Z">
        <w:r w:rsidR="007602D7">
          <w:instrText xml:space="preserve">" </w:instrText>
        </w:r>
        <w:r w:rsidR="007602D7">
          <w:rPr>
            <w:rFonts w:ascii="Cambria" w:hAnsi="Cambria"/>
          </w:rPr>
          <w:fldChar w:fldCharType="end"/>
        </w:r>
      </w:ins>
      <w:r w:rsidRPr="00FC030C">
        <w:rPr>
          <w:rFonts w:ascii="Cambria" w:hAnsi="Cambria"/>
        </w:rPr>
        <w:t xml:space="preserve"> on war), “No campaign plan survives first contact with the enemy.”</w:t>
      </w:r>
      <w:r w:rsidRPr="00FC030C">
        <w:rPr>
          <w:rFonts w:ascii="Cambria" w:hAnsi="Cambria"/>
        </w:rPr>
        <w:tab/>
      </w:r>
    </w:p>
    <w:p w14:paraId="2E3566A6" w14:textId="3EA51B05"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The fifth requirement is resources—people, money, organization, and technology.  Effective, sustained, adroit mobilization against authoritarian rule requires some degree of financing to stage rallies, wage campaigns, move organizers around the country, construct alternative media, disseminate messages, monitor elections, expose human rights violations, and so.  Alternative media are especially critical—some kind of means for democrats to counter the relentless propaganda machinery of the authoritarian regime and put opposition coalitions on something slightly closer to a level playing field.  During the Serbian revolution, the radio station B-92 served this purpose.  In many of the recent popular uprisings, including during the 2009 Green Movement</w:t>
      </w:r>
      <w:ins w:id="570" w:author="karl@grindal.org" w:date="2014-10-18T15:54:00Z">
        <w:r w:rsidR="007602D7">
          <w:rPr>
            <w:rFonts w:ascii="Cambria" w:hAnsi="Cambria"/>
          </w:rPr>
          <w:fldChar w:fldCharType="begin"/>
        </w:r>
        <w:r w:rsidR="007602D7">
          <w:instrText xml:space="preserve"> XE "</w:instrText>
        </w:r>
      </w:ins>
      <w:r w:rsidR="007602D7" w:rsidRPr="00934FC8">
        <w:rPr>
          <w:rFonts w:ascii="Cambria" w:hAnsi="Cambria"/>
        </w:rPr>
        <w:instrText>Green Movement</w:instrText>
      </w:r>
      <w:ins w:id="571" w:author="karl@grindal.org" w:date="2014-10-18T15:54:00Z">
        <w:r w:rsidR="007602D7">
          <w:instrText xml:space="preserve">" </w:instrText>
        </w:r>
        <w:r w:rsidR="007602D7">
          <w:rPr>
            <w:rFonts w:ascii="Cambria" w:hAnsi="Cambria"/>
          </w:rPr>
          <w:fldChar w:fldCharType="end"/>
        </w:r>
      </w:ins>
      <w:r w:rsidRPr="00FC030C">
        <w:rPr>
          <w:rFonts w:ascii="Cambria" w:hAnsi="Cambria"/>
        </w:rPr>
        <w:t xml:space="preserve"> and the Arab Spring</w:t>
      </w:r>
      <w:ins w:id="572" w:author="karl@grindal.org" w:date="2014-10-18T15:48:00Z">
        <w:r w:rsidR="006109EE">
          <w:rPr>
            <w:rFonts w:ascii="Cambria" w:hAnsi="Cambria"/>
          </w:rPr>
          <w:fldChar w:fldCharType="begin"/>
        </w:r>
        <w:r w:rsidR="006109EE">
          <w:instrText xml:space="preserve"> XE "</w:instrText>
        </w:r>
      </w:ins>
      <w:r w:rsidR="006109EE" w:rsidRPr="00155179">
        <w:rPr>
          <w:rFonts w:ascii="Cambria" w:hAnsi="Cambria" w:cs="Times New Roman"/>
          <w:color w:val="000000" w:themeColor="text1"/>
          <w:lang w:val="en"/>
        </w:rPr>
        <w:instrText>Arab Spring</w:instrText>
      </w:r>
      <w:ins w:id="573" w:author="karl@grindal.org" w:date="2014-10-18T15:48:00Z">
        <w:r w:rsidR="006109EE">
          <w:instrText xml:space="preserve">" </w:instrText>
        </w:r>
        <w:r w:rsidR="006109EE">
          <w:rPr>
            <w:rFonts w:ascii="Cambria" w:hAnsi="Cambria"/>
          </w:rPr>
          <w:fldChar w:fldCharType="end"/>
        </w:r>
      </w:ins>
      <w:r w:rsidRPr="00FC030C">
        <w:rPr>
          <w:rFonts w:ascii="Cambria" w:hAnsi="Cambria"/>
        </w:rPr>
        <w:t>, social media such as Facebook</w:t>
      </w:r>
      <w:ins w:id="574" w:author="karl@grindal.org" w:date="2014-10-18T15:58:00Z">
        <w:r w:rsidR="00E533E7">
          <w:rPr>
            <w:rFonts w:ascii="Cambria" w:hAnsi="Cambria"/>
          </w:rPr>
          <w:fldChar w:fldCharType="begin"/>
        </w:r>
        <w:r w:rsidR="00E533E7">
          <w:instrText xml:space="preserve"> XE "</w:instrText>
        </w:r>
      </w:ins>
      <w:r w:rsidR="00E533E7" w:rsidRPr="00A257FC">
        <w:rPr>
          <w:rFonts w:ascii="Cambria" w:eastAsia="Times New Roman" w:hAnsi="Cambria" w:cs="Times New Roman"/>
          <w:bCs/>
          <w:color w:val="000000" w:themeColor="text1"/>
          <w:spacing w:val="-8"/>
          <w:kern w:val="36"/>
        </w:rPr>
        <w:instrText>Facebook</w:instrText>
      </w:r>
      <w:ins w:id="575" w:author="karl@grindal.org" w:date="2014-10-18T15:58:00Z">
        <w:r w:rsidR="00E533E7">
          <w:instrText xml:space="preserve">" </w:instrText>
        </w:r>
        <w:r w:rsidR="00E533E7">
          <w:rPr>
            <w:rFonts w:ascii="Cambria" w:hAnsi="Cambria"/>
          </w:rPr>
          <w:fldChar w:fldCharType="end"/>
        </w:r>
      </w:ins>
      <w:r w:rsidRPr="00FC030C">
        <w:rPr>
          <w:rFonts w:ascii="Cambria" w:hAnsi="Cambria"/>
        </w:rPr>
        <w:t xml:space="preserve"> and Twitter</w:t>
      </w:r>
      <w:ins w:id="576" w:author="karl@grindal.org" w:date="2014-10-18T15:59:00Z">
        <w:r w:rsidR="00E533E7">
          <w:rPr>
            <w:rFonts w:ascii="Cambria" w:hAnsi="Cambria"/>
          </w:rPr>
          <w:fldChar w:fldCharType="begin"/>
        </w:r>
        <w:r w:rsidR="00E533E7">
          <w:instrText xml:space="preserve"> XE "</w:instrText>
        </w:r>
      </w:ins>
      <w:r w:rsidR="00E533E7" w:rsidRPr="00346043">
        <w:rPr>
          <w:rFonts w:ascii="Cambria" w:eastAsia="Times New Roman" w:hAnsi="Cambria" w:cs="Times New Roman"/>
          <w:bCs/>
          <w:color w:val="000000" w:themeColor="text1"/>
          <w:spacing w:val="-8"/>
          <w:kern w:val="36"/>
        </w:rPr>
        <w:instrText>Twitter</w:instrText>
      </w:r>
      <w:ins w:id="577" w:author="karl@grindal.org" w:date="2014-10-18T15:59:00Z">
        <w:r w:rsidR="00E533E7">
          <w:instrText xml:space="preserve">" </w:instrText>
        </w:r>
        <w:r w:rsidR="00E533E7">
          <w:rPr>
            <w:rFonts w:ascii="Cambria" w:hAnsi="Cambria"/>
          </w:rPr>
          <w:fldChar w:fldCharType="end"/>
        </w:r>
      </w:ins>
      <w:r w:rsidRPr="00FC030C">
        <w:rPr>
          <w:rFonts w:ascii="Cambria" w:hAnsi="Cambria"/>
        </w:rPr>
        <w:t xml:space="preserve"> played a crucial role.  </w:t>
      </w:r>
    </w:p>
    <w:p w14:paraId="51AFB749" w14:textId="77777777"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 xml:space="preserve">The sixth potent factor contributing to a democratic transition is a strong and democratically minded civil society.  This is normally where a lot of romantic portraits of the formula for </w:t>
      </w:r>
      <w:r w:rsidRPr="00FC030C">
        <w:rPr>
          <w:rFonts w:ascii="Cambria" w:hAnsi="Cambria"/>
        </w:rPr>
        <w:lastRenderedPageBreak/>
        <w:t>democratic breakthrough begin, but it is where I will end here.  A robust, pluralistic civil society, with strong, horizontal relations of trust and reciprocity,</w:t>
      </w:r>
      <w:r w:rsidRPr="00FC030C">
        <w:rPr>
          <w:rFonts w:ascii="Cambria" w:hAnsi="Cambria"/>
          <w:vertAlign w:val="superscript"/>
        </w:rPr>
        <w:footnoteReference w:id="62"/>
      </w:r>
      <w:r w:rsidRPr="00FC030C">
        <w:rPr>
          <w:rFonts w:ascii="Cambria" w:hAnsi="Cambria"/>
        </w:rPr>
        <w:t xml:space="preserve"> is not only immensely helpful in organizing the initial protests and in breaking the climate of fear and passivity.  It can also help to build and entrench a culture of democracy and to tackle the hugely important task of mass civic education for democracy, rising from the moral ashes of a cynical, exploitative, and demoralizing authoritarian regime.  A vigorous civil society gives voice to the previously disempowered, often advancing women and minorities into the front ranks of democratic action and representation.  Down the road, it can help to simulate and train political participation, monitor and check state power, generate an alternative sphere of news and opinion outside state or dominant elite channels, improve the representation of interests, break down surviving patterns of authoritarianism and corruption at the local or regional level, and recruit and prepare political leaders.</w:t>
      </w:r>
      <w:r w:rsidRPr="00FC030C">
        <w:rPr>
          <w:rFonts w:ascii="Cambria" w:hAnsi="Cambria"/>
          <w:vertAlign w:val="superscript"/>
        </w:rPr>
        <w:footnoteReference w:id="63"/>
      </w:r>
    </w:p>
    <w:p w14:paraId="714AC9A5" w14:textId="77777777" w:rsidR="00F11C61" w:rsidRDefault="00F11C61" w:rsidP="00F11C61">
      <w:pPr>
        <w:spacing w:before="100" w:beforeAutospacing="1" w:after="100" w:afterAutospacing="1" w:line="360" w:lineRule="auto"/>
        <w:jc w:val="both"/>
        <w:rPr>
          <w:rFonts w:ascii="Cambria" w:hAnsi="Cambria"/>
          <w:b/>
        </w:rPr>
      </w:pPr>
      <w:r>
        <w:rPr>
          <w:rFonts w:ascii="Cambria" w:hAnsi="Cambria"/>
          <w:b/>
        </w:rPr>
        <w:br w:type="page"/>
      </w:r>
    </w:p>
    <w:p w14:paraId="5D174236" w14:textId="09789077" w:rsidR="00BA421F" w:rsidRPr="00FC030C" w:rsidRDefault="00BA421F" w:rsidP="00F11C61">
      <w:pPr>
        <w:spacing w:before="100" w:beforeAutospacing="1" w:after="100" w:afterAutospacing="1" w:line="360" w:lineRule="auto"/>
        <w:jc w:val="both"/>
        <w:rPr>
          <w:rFonts w:ascii="Cambria" w:hAnsi="Cambria"/>
          <w:b/>
        </w:rPr>
      </w:pPr>
      <w:r w:rsidRPr="00FC030C">
        <w:rPr>
          <w:rFonts w:ascii="Cambria" w:hAnsi="Cambria"/>
          <w:b/>
        </w:rPr>
        <w:lastRenderedPageBreak/>
        <w:t>What International Actors Can Do</w:t>
      </w:r>
    </w:p>
    <w:p w14:paraId="6053F186" w14:textId="5D26A36B"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International democratic actors cannot (and certainly should not try to) choose leaders for a country.  They cannot give them a strategy or a moral rationale.  But there are some important ways that international assistance can help to diminish the enormous inequality in power and resources between authoritarian regime and opposition, and help as well to tilt a political regime crisis toward a democratic outcome.  Fortunately, international actors already do these things.   The questions to be pondered and researched are how they can do the</w:t>
      </w:r>
      <w:r w:rsidR="00F11C61">
        <w:rPr>
          <w:rFonts w:ascii="Cambria" w:hAnsi="Cambria"/>
        </w:rPr>
        <w:t>n</w:t>
      </w:r>
      <w:r w:rsidRPr="00FC030C">
        <w:rPr>
          <w:rFonts w:ascii="Cambria" w:hAnsi="Cambria"/>
        </w:rPr>
        <w:t xml:space="preserve"> more effectively, with what kind of timing and coalitions, and for how long.</w:t>
      </w:r>
    </w:p>
    <w:p w14:paraId="0F658EB4" w14:textId="5EBD5E30"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 xml:space="preserve">First, international actors can transfer resources and skills.  Movements for democracy need money and equipment (including transportation, information, and communication tools) to build and sustain their organization and activities.  So do independent media organizations.  Often the soil for an eventual democratic transition is tilled years in advance through financial and technical support to a wide range of independent organizations and media in civil society.  This has been true </w:t>
      </w:r>
      <w:r w:rsidR="00F11C61">
        <w:rPr>
          <w:rFonts w:ascii="Cambria" w:hAnsi="Cambria"/>
        </w:rPr>
        <w:t>f</w:t>
      </w:r>
      <w:r w:rsidRPr="00FC030C">
        <w:rPr>
          <w:rFonts w:ascii="Cambria" w:hAnsi="Cambria"/>
        </w:rPr>
        <w:t>o</w:t>
      </w:r>
      <w:r w:rsidR="00F11C61">
        <w:rPr>
          <w:rFonts w:ascii="Cambria" w:hAnsi="Cambria"/>
        </w:rPr>
        <w:t>r</w:t>
      </w:r>
      <w:r w:rsidRPr="00FC030C">
        <w:rPr>
          <w:rFonts w:ascii="Cambria" w:hAnsi="Cambria"/>
        </w:rPr>
        <w:t xml:space="preserve"> almost all the cases mentioned above, and many others including Poland and South Africa.  There are a host of other strategies and skills—the methods and diverse forms of non-violent civil resistance, the specific skills of conducting a parallel vote tabulation—that international actors can help expose local democratic forces to.  Training is particularly effective when it brings democratic politicians and civil society leaders from previous transitioning countries to countries in the thick of a transition challenge.  There is only so much that an American, Swedish, or German trainer can convey.  Training becomes more vivid when people who have been through similar challenges share their concrete experiences.</w:t>
      </w:r>
    </w:p>
    <w:p w14:paraId="46204DE1" w14:textId="41943A3F"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 xml:space="preserve">A crucially important and often under-appreciated element of assistance is political party assistance.  To repeat, civil society can mobilize against authoritarian depredations, but it cannot on its own deliver a country to the promised land of democracy.  That requires as well effective political parties that are capable of performing the essential roles of political parties:  recruiting and selecting candidates, canvassing and surveying public opinion, crafting effective messages and policy platforms, waging electoral campaigns, mobilizing voter turnout, forming governing coalitions, and then representing interests and passing legislation.  While civil society organizations may overlap in some of these functions, all of them require political parties and some can only be done by parties.  Especially where democratic parties are emerging for the first time or after a long period of slumber due to authoritarian suppression, international assistance can make a tangible </w:t>
      </w:r>
      <w:r w:rsidRPr="00FC030C">
        <w:rPr>
          <w:rFonts w:ascii="Cambria" w:hAnsi="Cambria"/>
        </w:rPr>
        <w:lastRenderedPageBreak/>
        <w:t>difference.  Yet it often must walk a fine line between the need to engage on behalf of democratic aspirations and the ne</w:t>
      </w:r>
      <w:r w:rsidR="00F11C61">
        <w:rPr>
          <w:rFonts w:ascii="Cambria" w:hAnsi="Cambria"/>
        </w:rPr>
        <w:t>ed not to pick specific “winner</w:t>
      </w:r>
      <w:r w:rsidRPr="00FC030C">
        <w:rPr>
          <w:rFonts w:ascii="Cambria" w:hAnsi="Cambria"/>
        </w:rPr>
        <w:t>”.</w:t>
      </w:r>
    </w:p>
    <w:p w14:paraId="60589D4F" w14:textId="0A5A6FFF"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Second, international actors can help to train opposition forces in the tools of “liberation technology.”  Opposition forces need help on both “offense” and “defense”.  On the one hand, they can learn how to make more effective use of social media to build civic infrastructures and mobilize supporters.  On the other hand, they need training in basic safety precautions—how to utilize these tools, and the Internet</w:t>
      </w:r>
      <w:ins w:id="583" w:author="karl@grindal.org" w:date="2014-10-18T15:58:00Z">
        <w:r w:rsidR="007602D7">
          <w:rPr>
            <w:rFonts w:ascii="Cambria" w:hAnsi="Cambria"/>
          </w:rPr>
          <w:fldChar w:fldCharType="begin"/>
        </w:r>
        <w:r w:rsidR="007602D7">
          <w:instrText xml:space="preserve"> XE "</w:instrText>
        </w:r>
      </w:ins>
      <w:r w:rsidR="007602D7" w:rsidRPr="00B672A6">
        <w:rPr>
          <w:rFonts w:ascii="Cambria" w:hAnsi="Cambria"/>
        </w:rPr>
        <w:instrText>Internet</w:instrText>
      </w:r>
      <w:ins w:id="584" w:author="karl@grindal.org" w:date="2014-10-18T15:58:00Z">
        <w:r w:rsidR="007602D7">
          <w:instrText xml:space="preserve">" </w:instrText>
        </w:r>
        <w:r w:rsidR="007602D7">
          <w:rPr>
            <w:rFonts w:ascii="Cambria" w:hAnsi="Cambria"/>
          </w:rPr>
          <w:fldChar w:fldCharType="end"/>
        </w:r>
      </w:ins>
      <w:r w:rsidRPr="00FC030C">
        <w:rPr>
          <w:rFonts w:ascii="Cambria" w:hAnsi="Cambria"/>
        </w:rPr>
        <w:t xml:space="preserve"> more broadly, through means that limit the potential for monitoring, intervention, sabotage and subversion by the authoritarian state.  Some of these involve diffusing the basic protocols of Internet “hygiene.”  Some of it involves training in the use of encryption tools and software programs like Tor</w:t>
      </w:r>
      <w:ins w:id="585" w:author="karl@grindal.org" w:date="2014-10-19T20:09:00Z">
        <w:r w:rsidR="00473552">
          <w:rPr>
            <w:rFonts w:ascii="Cambria" w:hAnsi="Cambria"/>
          </w:rPr>
          <w:fldChar w:fldCharType="begin"/>
        </w:r>
        <w:r w:rsidR="00473552">
          <w:instrText xml:space="preserve"> XE "</w:instrText>
        </w:r>
      </w:ins>
      <w:r w:rsidR="00473552" w:rsidRPr="00DB4758">
        <w:rPr>
          <w:rFonts w:ascii="Cambria" w:hAnsi="Cambria"/>
        </w:rPr>
        <w:instrText>Tor</w:instrText>
      </w:r>
      <w:ins w:id="586" w:author="karl@grindal.org" w:date="2014-10-19T20:09:00Z">
        <w:r w:rsidR="00473552">
          <w:instrText xml:space="preserve">" </w:instrText>
        </w:r>
        <w:r w:rsidR="00473552">
          <w:rPr>
            <w:rFonts w:ascii="Cambria" w:hAnsi="Cambria"/>
          </w:rPr>
          <w:fldChar w:fldCharType="end"/>
        </w:r>
      </w:ins>
      <w:r w:rsidRPr="00FC030C">
        <w:rPr>
          <w:rFonts w:ascii="Cambria" w:hAnsi="Cambria"/>
        </w:rPr>
        <w:t xml:space="preserve"> to circumvent Internet controls, widen access, and improve security.  Some of what needs to be conveyed involves the </w:t>
      </w:r>
      <w:r w:rsidRPr="00FC030C">
        <w:rPr>
          <w:rFonts w:ascii="Cambria" w:hAnsi="Cambria"/>
          <w:i/>
        </w:rPr>
        <w:t xml:space="preserve">limits </w:t>
      </w:r>
      <w:r w:rsidRPr="00FC030C">
        <w:rPr>
          <w:rFonts w:ascii="Cambria" w:hAnsi="Cambria"/>
        </w:rPr>
        <w:t xml:space="preserve">of these information technologies and some sober lessons on when </w:t>
      </w:r>
      <w:r w:rsidRPr="00FC030C">
        <w:rPr>
          <w:rFonts w:ascii="Cambria" w:hAnsi="Cambria"/>
          <w:i/>
        </w:rPr>
        <w:t xml:space="preserve">not </w:t>
      </w:r>
      <w:r w:rsidRPr="00FC030C">
        <w:rPr>
          <w:rFonts w:ascii="Cambria" w:hAnsi="Cambria"/>
        </w:rPr>
        <w:t>to use them, or rely on them.</w:t>
      </w:r>
    </w:p>
    <w:p w14:paraId="4297C11B" w14:textId="77777777"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Third, ambassadors and their embassy staffs from established democracies can reach into what has been called “the diplomats toolbox” to find ways of supporting and protecting democrats on the ground in these countries.  This can involve the use of diplomatic immunity to engage civil society, to bear witness at trials, to stand in solidarity with democratic protestors and to try to protect them from punishment or arrest; diplomatic or public reporting to expose and publicize authoritarian abuses; private diplomatic demarches against repressive policies or actions; economic or other bilateral or multilateral sanctions to raise the costs to autocrats of suppressing democratic mobilization; and public diplomacy to raise the democratic consciousness, hope and self-confidence of anti-authoritarian actors in civil society as well as the public at large.  Many of these diplomatic tools have their impact by imposing costs or risks on the authoritarian regime and limiting its freedom of action to defy or punish demands for democratic change.  In a low-profile way, diplomats may also be able to provide a neutral and safe place for different elements in the opposition (or potential opposition) to meet and begin to forge the relations of trust and cooperation that could mature into a formal political coalition.</w:t>
      </w:r>
      <w:r w:rsidRPr="00FC030C">
        <w:rPr>
          <w:rFonts w:ascii="Cambria" w:hAnsi="Cambria"/>
          <w:vertAlign w:val="superscript"/>
        </w:rPr>
        <w:footnoteReference w:id="64"/>
      </w:r>
      <w:r w:rsidRPr="00FC030C">
        <w:rPr>
          <w:rFonts w:ascii="Cambria" w:hAnsi="Cambria"/>
        </w:rPr>
        <w:t xml:space="preserve">  And when the confrontation between regime and opposition is peaking, a powerful democracy like the United States may use its leverage (if it has any) to persuade the dictator not to use bloody force, but rather to permit a transition to unfold, or even to leave the country.  Such diplomatic pressure may have tipped the </w:t>
      </w:r>
      <w:r w:rsidRPr="00FC030C">
        <w:rPr>
          <w:rFonts w:ascii="Cambria" w:hAnsi="Cambria"/>
        </w:rPr>
        <w:lastRenderedPageBreak/>
        <w:t>balance in ensuring peaceful transitions to democracy in the Philippines in 1986 and South Korea in 1987, and it at least helped in Chile in 1988.</w:t>
      </w:r>
      <w:r w:rsidRPr="00FC030C">
        <w:rPr>
          <w:rFonts w:ascii="Cambria" w:hAnsi="Cambria"/>
          <w:vertAlign w:val="superscript"/>
        </w:rPr>
        <w:footnoteReference w:id="65"/>
      </w:r>
    </w:p>
    <w:p w14:paraId="52D807BE" w14:textId="00F805D8" w:rsidR="00BA421F"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An important distinction must be made between the assistance that international actors offer when a transition game is on—when the confrontation is underway and the transition is going to unfold or fail in a defined period of time—and the more prosaic forms of assistance that flow in the absence of any sign of a “transition moment.”  Perhaps the most important way that international actors help democratic transitions move beyond protest to actual democracy is through a protracte</w:t>
      </w:r>
      <w:r w:rsidR="00F11C61">
        <w:rPr>
          <w:rFonts w:ascii="Cambria" w:hAnsi="Cambria"/>
        </w:rPr>
        <w:t>d, patient flow of investments to</w:t>
      </w:r>
      <w:r w:rsidRPr="00FC030C">
        <w:rPr>
          <w:rFonts w:ascii="Cambria" w:hAnsi="Cambria"/>
        </w:rPr>
        <w:t xml:space="preserve"> political parties (if they are permitted) and </w:t>
      </w:r>
      <w:r w:rsidR="00F11C61">
        <w:rPr>
          <w:rFonts w:ascii="Cambria" w:hAnsi="Cambria"/>
        </w:rPr>
        <w:t>to</w:t>
      </w:r>
      <w:r w:rsidRPr="00FC030C">
        <w:rPr>
          <w:rFonts w:ascii="Cambria" w:hAnsi="Cambria"/>
        </w:rPr>
        <w:t xml:space="preserve"> a civil society</w:t>
      </w:r>
      <w:r w:rsidR="00F11C61">
        <w:rPr>
          <w:rFonts w:ascii="Cambria" w:hAnsi="Cambria"/>
        </w:rPr>
        <w:t xml:space="preserve"> so</w:t>
      </w:r>
      <w:r w:rsidRPr="00FC030C">
        <w:rPr>
          <w:rFonts w:ascii="Cambria" w:hAnsi="Cambria"/>
        </w:rPr>
        <w:t xml:space="preserve"> that</w:t>
      </w:r>
      <w:r w:rsidR="00F11C61">
        <w:rPr>
          <w:rFonts w:ascii="Cambria" w:hAnsi="Cambria"/>
        </w:rPr>
        <w:t xml:space="preserve"> it</w:t>
      </w:r>
      <w:r w:rsidRPr="00FC030C">
        <w:rPr>
          <w:rFonts w:ascii="Cambria" w:hAnsi="Cambria"/>
        </w:rPr>
        <w:t xml:space="preserve"> is s</w:t>
      </w:r>
      <w:r w:rsidR="00F11C61">
        <w:rPr>
          <w:rFonts w:ascii="Cambria" w:hAnsi="Cambria"/>
        </w:rPr>
        <w:t>ufficiently</w:t>
      </w:r>
      <w:r w:rsidRPr="00FC030C">
        <w:rPr>
          <w:rFonts w:ascii="Cambria" w:hAnsi="Cambria"/>
        </w:rPr>
        <w:t xml:space="preserve"> robust, skillful, resourceful, broadly based, and democratically committed that it can keep propelling the transition moment forward to democracy.  Partly because of this long period of democratic engagement, “In South Africa, Chile, Poland, and Serbia, frustration that might have been channeled into more violent antiestablishment forms took a more incremental, electoral, civic, peaceful approach.  In Iran, the failure of the United States to do much to assist opposition forces [during the resistance to the Shah</w:t>
      </w:r>
      <w:ins w:id="587" w:author="karl@grindal.org" w:date="2014-10-18T16:04:00Z">
        <w:r w:rsidR="00E533E7">
          <w:rPr>
            <w:rFonts w:ascii="Cambria" w:hAnsi="Cambria"/>
          </w:rPr>
          <w:fldChar w:fldCharType="begin"/>
        </w:r>
        <w:r w:rsidR="00E533E7">
          <w:instrText xml:space="preserve"> XE "</w:instrText>
        </w:r>
      </w:ins>
      <w:r w:rsidR="00E533E7" w:rsidRPr="00A754EA">
        <w:rPr>
          <w:rFonts w:ascii="Cambria" w:hAnsi="Cambria"/>
        </w:rPr>
        <w:instrText>Shah</w:instrText>
      </w:r>
      <w:ins w:id="588" w:author="karl@grindal.org" w:date="2014-10-18T16:04:00Z">
        <w:r w:rsidR="00E533E7">
          <w:instrText xml:space="preserve">" </w:instrText>
        </w:r>
        <w:r w:rsidR="00E533E7">
          <w:rPr>
            <w:rFonts w:ascii="Cambria" w:hAnsi="Cambria"/>
          </w:rPr>
          <w:fldChar w:fldCharType="end"/>
        </w:r>
      </w:ins>
      <w:r w:rsidRPr="00FC030C">
        <w:rPr>
          <w:rFonts w:ascii="Cambria" w:hAnsi="Cambria"/>
        </w:rPr>
        <w:t>] left the field open for the Islamists to dominate organizational space.”</w:t>
      </w:r>
      <w:r w:rsidRPr="00FC030C">
        <w:rPr>
          <w:rFonts w:ascii="Cambria" w:hAnsi="Cambria"/>
          <w:vertAlign w:val="superscript"/>
        </w:rPr>
        <w:footnoteReference w:id="66"/>
      </w:r>
      <w:r w:rsidRPr="00FC030C">
        <w:rPr>
          <w:rFonts w:ascii="Cambria" w:hAnsi="Cambria"/>
        </w:rPr>
        <w:t xml:space="preserve"> And the same could be said for the situation in Egypt after the fall of Mubarak</w:t>
      </w:r>
      <w:ins w:id="594" w:author="karl@grindal.org" w:date="2014-10-18T15:49:00Z">
        <w:r w:rsidR="007602D7">
          <w:rPr>
            <w:rFonts w:ascii="Cambria" w:hAnsi="Cambria"/>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595" w:author="karl@grindal.org" w:date="2014-10-18T15:49:00Z">
        <w:r w:rsidR="007602D7">
          <w:instrText xml:space="preserve">" </w:instrText>
        </w:r>
        <w:r w:rsidR="007602D7">
          <w:rPr>
            <w:rFonts w:ascii="Cambria" w:hAnsi="Cambria"/>
          </w:rPr>
          <w:fldChar w:fldCharType="end"/>
        </w:r>
      </w:ins>
      <w:r w:rsidRPr="00FC030C">
        <w:rPr>
          <w:rFonts w:ascii="Cambria" w:hAnsi="Cambria"/>
        </w:rPr>
        <w:t>.</w:t>
      </w:r>
    </w:p>
    <w:p w14:paraId="44ADE32F" w14:textId="2EB0A01E" w:rsidR="00F75E33" w:rsidRPr="00FC030C" w:rsidRDefault="00BA421F" w:rsidP="00FC030C">
      <w:pPr>
        <w:spacing w:before="100" w:beforeAutospacing="1" w:after="100" w:afterAutospacing="1" w:line="360" w:lineRule="auto"/>
        <w:jc w:val="both"/>
        <w:rPr>
          <w:rFonts w:ascii="Cambria" w:hAnsi="Cambria"/>
        </w:rPr>
      </w:pPr>
      <w:r w:rsidRPr="00FC030C">
        <w:rPr>
          <w:rFonts w:ascii="Cambria" w:hAnsi="Cambria"/>
        </w:rPr>
        <w:t>The truth is, both social scientists and policy makers are poor prognosticators.  We are not very good at predicting when and where a movement for democracy will erupt, or when the sands of political opportunity in the desert of authoritarianism will shift.  Thus, “External actors must be prepared to support democratic actors in civil society for a long period of time, even in the absence of any clear prospect of democratic transition.”</w:t>
      </w:r>
      <w:r w:rsidRPr="00FC030C">
        <w:rPr>
          <w:rFonts w:ascii="Cambria" w:hAnsi="Cambria"/>
          <w:vertAlign w:val="superscript"/>
        </w:rPr>
        <w:footnoteReference w:id="67"/>
      </w:r>
      <w:r w:rsidRPr="00FC030C">
        <w:rPr>
          <w:rFonts w:ascii="Cambria" w:hAnsi="Cambria"/>
        </w:rPr>
        <w:t xml:space="preserve"> </w:t>
      </w:r>
      <w:r w:rsidR="00AC3A96" w:rsidRPr="00FC030C">
        <w:rPr>
          <w:rFonts w:ascii="Cambria" w:hAnsi="Cambria"/>
        </w:rPr>
        <w:t xml:space="preserve"> The potential for peop</w:t>
      </w:r>
      <w:r w:rsidR="00F11C61">
        <w:rPr>
          <w:rFonts w:ascii="Cambria" w:hAnsi="Cambria"/>
        </w:rPr>
        <w:t xml:space="preserve">le power to graduate to </w:t>
      </w:r>
      <w:r w:rsidR="00F75E33" w:rsidRPr="00FC030C">
        <w:rPr>
          <w:rFonts w:ascii="Cambria" w:hAnsi="Cambria"/>
        </w:rPr>
        <w:t>popular sovereignty will be greatly enhanced if both governmental and non-governmental organizations in the world’s established democracies enter the arena of assistance early on, and for the long haul.</w:t>
      </w:r>
    </w:p>
    <w:p w14:paraId="5DF14FC6" w14:textId="77777777" w:rsidR="007457F4" w:rsidRPr="00FC030C" w:rsidRDefault="007457F4" w:rsidP="00FC030C">
      <w:pPr>
        <w:spacing w:before="100" w:beforeAutospacing="1" w:after="100" w:afterAutospacing="1" w:line="360" w:lineRule="auto"/>
        <w:jc w:val="both"/>
        <w:rPr>
          <w:rFonts w:ascii="Cambria" w:hAnsi="Cambria"/>
        </w:rPr>
      </w:pPr>
      <w:r w:rsidRPr="00FC030C">
        <w:rPr>
          <w:rFonts w:ascii="Cambria" w:hAnsi="Cambria"/>
        </w:rPr>
        <w:br w:type="page"/>
      </w:r>
    </w:p>
    <w:p w14:paraId="1127E306" w14:textId="5E3B9664" w:rsid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Pr>
          <w:rFonts w:ascii="Cambria" w:eastAsia="Times New Roman" w:hAnsi="Cambria" w:cs="Times New Roman"/>
          <w:bCs/>
          <w:color w:val="000000" w:themeColor="text1"/>
          <w:spacing w:val="-8"/>
          <w:kern w:val="36"/>
        </w:rPr>
        <w:lastRenderedPageBreak/>
        <w:t>Zeynep Tufekci</w:t>
      </w:r>
      <w:ins w:id="596" w:author="karl@grindal.org" w:date="2014-10-18T15:46:00Z">
        <w:r w:rsidR="006109EE">
          <w:rPr>
            <w:rFonts w:ascii="Cambria" w:eastAsia="Times New Roman" w:hAnsi="Cambria" w:cs="Times New Roman"/>
            <w:bCs/>
            <w:color w:val="000000" w:themeColor="text1"/>
            <w:spacing w:val="-8"/>
            <w:kern w:val="36"/>
          </w:rPr>
          <w:fldChar w:fldCharType="begin"/>
        </w:r>
        <w:r w:rsidR="006109EE">
          <w:instrText xml:space="preserve"> XE "</w:instrText>
        </w:r>
      </w:ins>
      <w:r w:rsidR="006109EE" w:rsidRPr="00A73D77">
        <w:rPr>
          <w:rFonts w:ascii="Cambria" w:hAnsi="Cambria" w:cs="Times New Roman"/>
          <w:b/>
          <w:color w:val="000000" w:themeColor="text1"/>
        </w:rPr>
        <w:instrText>Zeynep Tufekci</w:instrText>
      </w:r>
      <w:ins w:id="597" w:author="karl@grindal.org" w:date="2014-10-18T15:46:00Z">
        <w:r w:rsidR="006109EE">
          <w:instrText xml:space="preserve">" </w:instrText>
        </w:r>
        <w:r w:rsidR="006109EE">
          <w:rPr>
            <w:rFonts w:ascii="Cambria" w:eastAsia="Times New Roman" w:hAnsi="Cambria" w:cs="Times New Roman"/>
            <w:bCs/>
            <w:color w:val="000000" w:themeColor="text1"/>
            <w:spacing w:val="-8"/>
            <w:kern w:val="36"/>
          </w:rPr>
          <w:fldChar w:fldCharType="end"/>
        </w:r>
      </w:ins>
    </w:p>
    <w:p w14:paraId="05DE4894" w14:textId="51032726" w:rsidR="00881735" w:rsidRDefault="00881735"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Pr>
          <w:rFonts w:ascii="Cambria" w:eastAsia="Times New Roman" w:hAnsi="Cambria" w:cs="Times New Roman"/>
          <w:bCs/>
          <w:color w:val="000000" w:themeColor="text1"/>
          <w:spacing w:val="-8"/>
          <w:kern w:val="36"/>
        </w:rPr>
        <w:t>Assistant Professor, School of Information &amp; Department of Sociology</w:t>
      </w:r>
    </w:p>
    <w:p w14:paraId="5F521878" w14:textId="66A26FE5" w:rsid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Pr>
          <w:rFonts w:ascii="Cambria" w:eastAsia="Times New Roman" w:hAnsi="Cambria" w:cs="Times New Roman"/>
          <w:bCs/>
          <w:color w:val="000000" w:themeColor="text1"/>
          <w:spacing w:val="-8"/>
          <w:kern w:val="36"/>
        </w:rPr>
        <w:t>University of North Carolina at Chapel Hill</w:t>
      </w:r>
    </w:p>
    <w:p w14:paraId="423D165A" w14:textId="77777777" w:rsid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p>
    <w:p w14:paraId="3C8F44E0" w14:textId="77777777" w:rsid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p>
    <w:p w14:paraId="6AB169BF" w14:textId="22E736DE"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This short chapter covers two intertwined dynamics: evolution of both authoritarianism and authoritarian tendencies in the age of the Internet</w:t>
      </w:r>
      <w:ins w:id="598" w:author="karl@grindal.org" w:date="2014-10-18T15:58: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B672A6">
        <w:rPr>
          <w:rFonts w:ascii="Cambria" w:hAnsi="Cambria"/>
        </w:rPr>
        <w:instrText>Internet</w:instrText>
      </w:r>
      <w:ins w:id="599" w:author="karl@grindal.org" w:date="2014-10-18T15:58: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as well as social activism in such countries.  I especially examine countries where the Internet is neither fully free, nor fully restricted, and look at the range of options available to the actors in these countries for both retaining and challenging power under the new conditions.</w:t>
      </w:r>
    </w:p>
    <w:p w14:paraId="3332C3FE"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
          <w:bCs/>
          <w:color w:val="000000" w:themeColor="text1"/>
          <w:spacing w:val="-8"/>
          <w:kern w:val="36"/>
        </w:rPr>
      </w:pPr>
      <w:r w:rsidRPr="00DC7700">
        <w:rPr>
          <w:rFonts w:ascii="Cambria" w:eastAsia="Times New Roman" w:hAnsi="Cambria" w:cs="Times New Roman"/>
          <w:b/>
          <w:bCs/>
          <w:color w:val="000000" w:themeColor="text1"/>
          <w:spacing w:val="-8"/>
          <w:kern w:val="36"/>
        </w:rPr>
        <w:t>The Changing Environment</w:t>
      </w:r>
    </w:p>
    <w:p w14:paraId="3D95A790" w14:textId="12535F67"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It’s gotten harder to be an authoritarian regime. Resting on previous ways of maintaining power, or assuming complete control of the public sphere, pillars of authoritarian rule in the past, is increasingly unjustified.  While the story is complex, one clear underlying reason for much of that loss of control over the public sphere is the rapid explosion in digital connectivity, enabled by the spread of the Internet</w:t>
      </w:r>
      <w:ins w:id="600" w:author="karl@grindal.org" w:date="2014-10-18T15:58: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B672A6">
        <w:rPr>
          <w:rFonts w:ascii="Cambria" w:hAnsi="Cambria"/>
        </w:rPr>
        <w:instrText>Internet</w:instrText>
      </w:r>
      <w:ins w:id="601" w:author="karl@grindal.org" w:date="2014-10-18T15:58: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as well as the lowly cell phones with their internet connected cameras in everyone’s pocket.  It’s no longer enough to control television and other mass media, and it’s certainly not easy or straightforward to control information distribution on the new digital media. Hence, the dynamics of remaining in power in an authoritarian or authoritarian-leaning manner have changed drastically in just a decade or two.</w:t>
      </w:r>
    </w:p>
    <w:p w14:paraId="314A134F" w14:textId="18E84528"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To put things in perspective of how sudden this upheaval is, consider that Facebook</w:t>
      </w:r>
      <w:ins w:id="602" w:author="karl@grindal.org" w:date="2014-10-18T15:58: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A257FC">
        <w:rPr>
          <w:rFonts w:ascii="Cambria" w:eastAsia="Times New Roman" w:hAnsi="Cambria" w:cs="Times New Roman"/>
          <w:bCs/>
          <w:color w:val="000000" w:themeColor="text1"/>
          <w:spacing w:val="-8"/>
          <w:kern w:val="36"/>
        </w:rPr>
        <w:instrText>Facebook</w:instrText>
      </w:r>
      <w:ins w:id="603" w:author="karl@grindal.org" w:date="2014-10-18T15:58: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was translated into Arabic only in 2009. There were less than 30,000 Facebook users in Tunisia in 2009, a mere five years ago</w:t>
      </w:r>
      <w:r w:rsidR="004C1E2A" w:rsidRPr="00DC7700">
        <w:rPr>
          <w:rFonts w:ascii="Cambria" w:eastAsia="Times New Roman" w:hAnsi="Cambria" w:cs="Times New Roman"/>
          <w:bCs/>
          <w:color w:val="000000" w:themeColor="text1"/>
          <w:spacing w:val="-8"/>
          <w:kern w:val="36"/>
          <w:vertAlign w:val="superscript"/>
        </w:rPr>
        <w:footnoteReference w:id="68"/>
      </w:r>
      <w:r w:rsidR="004C1E2A" w:rsidRPr="00DC7700">
        <w:rPr>
          <w:rFonts w:ascii="Cambria" w:eastAsia="Times New Roman" w:hAnsi="Cambria" w:cs="Times New Roman"/>
          <w:bCs/>
          <w:color w:val="000000" w:themeColor="text1"/>
          <w:spacing w:val="-8"/>
          <w:kern w:val="36"/>
        </w:rPr>
        <w:t>.</w:t>
      </w:r>
      <w:r w:rsidRPr="00DC7700">
        <w:rPr>
          <w:rFonts w:ascii="Cambria" w:eastAsia="Times New Roman" w:hAnsi="Cambria" w:cs="Times New Roman"/>
          <w:bCs/>
          <w:color w:val="000000" w:themeColor="text1"/>
          <w:spacing w:val="-8"/>
          <w:kern w:val="36"/>
        </w:rPr>
        <w:t xml:space="preserve"> Afghanistan’s cell phone penetration has recently reached a staggering 70%, from nearly zero in 2001</w:t>
      </w:r>
      <w:r w:rsidR="004C1E2A" w:rsidRPr="00DC7700">
        <w:rPr>
          <w:rFonts w:ascii="Cambria" w:eastAsia="Times New Roman" w:hAnsi="Cambria" w:cs="Times New Roman"/>
          <w:bCs/>
          <w:color w:val="000000" w:themeColor="text1"/>
          <w:spacing w:val="-8"/>
          <w:kern w:val="36"/>
          <w:vertAlign w:val="superscript"/>
        </w:rPr>
        <w:footnoteReference w:id="69"/>
      </w:r>
      <w:r w:rsidR="004C1E2A" w:rsidRPr="00DC7700">
        <w:rPr>
          <w:rFonts w:ascii="Cambria" w:eastAsia="Times New Roman" w:hAnsi="Cambria" w:cs="Times New Roman"/>
          <w:bCs/>
          <w:color w:val="000000" w:themeColor="text1"/>
          <w:spacing w:val="-8"/>
          <w:kern w:val="36"/>
        </w:rPr>
        <w:t>.</w:t>
      </w:r>
      <w:r w:rsidRPr="00DC7700">
        <w:rPr>
          <w:rFonts w:ascii="Cambria" w:eastAsia="Times New Roman" w:hAnsi="Cambria" w:cs="Times New Roman"/>
          <w:bCs/>
          <w:color w:val="000000" w:themeColor="text1"/>
          <w:spacing w:val="-8"/>
          <w:kern w:val="36"/>
        </w:rPr>
        <w:t xml:space="preserve">  Such connectivity creates new opportunities for dissidents to find and draw strength from each other, get the word out, and organize street protests and visible occupation of public spaces.  From Russia to Taiwan, from Iran to Brazil, from Madrid to New York, and from Tahrir</w:t>
      </w:r>
      <w:ins w:id="604" w:author="karl@grindal.org" w:date="2014-10-18T16:04: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04467C">
        <w:rPr>
          <w:rFonts w:ascii="Cambria" w:eastAsia="Times New Roman" w:hAnsi="Cambria" w:cs="Times New Roman"/>
          <w:bCs/>
          <w:color w:val="000000" w:themeColor="text1"/>
          <w:spacing w:val="-8"/>
          <w:kern w:val="36"/>
        </w:rPr>
        <w:instrText>Tahrir</w:instrText>
      </w:r>
      <w:ins w:id="605" w:author="karl@grindal.org" w:date="2014-10-18T16:04: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to Taksim, in </w:t>
      </w:r>
      <w:r w:rsidRPr="00DC7700">
        <w:rPr>
          <w:rFonts w:ascii="Cambria" w:eastAsia="Times New Roman" w:hAnsi="Cambria" w:cs="Times New Roman"/>
          <w:bCs/>
          <w:color w:val="000000" w:themeColor="text1"/>
          <w:spacing w:val="-8"/>
          <w:kern w:val="36"/>
        </w:rPr>
        <w:lastRenderedPageBreak/>
        <w:t>other words, from more established democracies to more authoritarian states, the world has witnessed a surge in protest activity, which research suggests has more than doubled since 2006</w:t>
      </w:r>
      <w:r w:rsidR="004C1E2A" w:rsidRPr="00DC7700">
        <w:rPr>
          <w:rFonts w:ascii="Cambria" w:eastAsia="Times New Roman" w:hAnsi="Cambria" w:cs="Times New Roman"/>
          <w:bCs/>
          <w:color w:val="000000" w:themeColor="text1"/>
          <w:spacing w:val="-8"/>
          <w:kern w:val="36"/>
          <w:vertAlign w:val="superscript"/>
        </w:rPr>
        <w:footnoteReference w:id="70"/>
      </w:r>
      <w:r w:rsidR="004C1E2A" w:rsidRPr="00DC7700">
        <w:rPr>
          <w:rFonts w:ascii="Cambria" w:eastAsia="Times New Roman" w:hAnsi="Cambria" w:cs="Times New Roman"/>
          <w:bCs/>
          <w:color w:val="000000" w:themeColor="text1"/>
          <w:spacing w:val="-8"/>
          <w:kern w:val="36"/>
        </w:rPr>
        <w:t>,</w:t>
      </w:r>
      <w:r w:rsidRPr="00DC7700">
        <w:rPr>
          <w:rFonts w:ascii="Cambria" w:eastAsia="Times New Roman" w:hAnsi="Cambria" w:cs="Times New Roman"/>
          <w:bCs/>
          <w:color w:val="000000" w:themeColor="text1"/>
          <w:spacing w:val="-8"/>
          <w:kern w:val="36"/>
        </w:rPr>
        <w:t xml:space="preserve"> and remains at an accelerating pace.</w:t>
      </w:r>
    </w:p>
    <w:p w14:paraId="01D388EE" w14:textId="5C405B9A"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However, with a few exceptions, social-media fueled challenges to authoritarian regimes in most cases have faltered. (This is also true in case of protests in more democratic countries, such as the Occupy movement or the M15 anti-austerity protests in Europe, but those are outside the scope of this chapter).  I’m referring to countries such as Egypt, Turkey and Russia which, despite profound differences, share certain characteristics in terms of growing centralization of power and erosion of (already weak) rule of law. In Egypt, multi-decade autocratic rule was brought down by street protests and replaced by a one-year experiment with an imperfect democracy in which the military and the state never fully let go of control. This ended with a full-scaled military coup, followed by the election of the military leader to the presidency under coercive conditions. Turkey is an imperfect multi-party democracy with more than 70 years of experience with electoral politics, interrupted by military coups. Its current ruling party, the AKP</w:t>
      </w:r>
      <w:ins w:id="606" w:author="karl@grindal.org" w:date="2014-10-18T16:01: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6B7411">
        <w:rPr>
          <w:rFonts w:ascii="Cambria" w:eastAsia="Times New Roman" w:hAnsi="Cambria" w:cs="Times New Roman"/>
          <w:bCs/>
          <w:color w:val="000000" w:themeColor="text1"/>
          <w:spacing w:val="-8"/>
          <w:kern w:val="36"/>
        </w:rPr>
        <w:instrText>AKP</w:instrText>
      </w:r>
      <w:ins w:id="607" w:author="karl@grindal.org" w:date="2014-10-18T16:01: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had just been elected for a third term when it was rocked by protests that erupted over razing of a centrally-located park, Gezi Park</w:t>
      </w:r>
      <w:ins w:id="608" w:author="karl@grindal.org" w:date="2014-10-18T15:59: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9A3B5D">
        <w:rPr>
          <w:rFonts w:ascii="Cambria" w:eastAsia="Times New Roman" w:hAnsi="Cambria" w:cs="Times New Roman"/>
          <w:bCs/>
          <w:color w:val="000000" w:themeColor="text1"/>
          <w:spacing w:val="-8"/>
          <w:kern w:val="36"/>
        </w:rPr>
        <w:instrText>Gezi Park</w:instrText>
      </w:r>
      <w:ins w:id="609" w:author="karl@grindal.org" w:date="2014-10-18T15:59: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later followed in the year by a massive corruption scandal, the news of which was also carried online. And Russia, also an electoral regime, albeit a rocky one, has been run by Vladimir Putin</w:t>
      </w:r>
      <w:ins w:id="610" w:author="Microsoft account" w:date="2014-10-20T16:31:00Z">
        <w:r w:rsidR="008F1491">
          <w:rPr>
            <w:rFonts w:ascii="Cambria" w:eastAsia="Times New Roman" w:hAnsi="Cambria" w:cs="Times New Roman"/>
            <w:bCs/>
            <w:color w:val="000000" w:themeColor="text1"/>
            <w:spacing w:val="-8"/>
            <w:kern w:val="36"/>
          </w:rPr>
          <w:fldChar w:fldCharType="begin"/>
        </w:r>
        <w:r w:rsidR="008F1491">
          <w:instrText xml:space="preserve"> XE "</w:instrText>
        </w:r>
      </w:ins>
      <w:r w:rsidR="008F1491" w:rsidRPr="006D68B4">
        <w:rPr>
          <w:rFonts w:ascii="Cambria" w:eastAsia="Times New Roman" w:hAnsi="Cambria" w:cs="Times New Roman"/>
          <w:bCs/>
          <w:color w:val="000000" w:themeColor="text1"/>
          <w:spacing w:val="-8"/>
          <w:kern w:val="36"/>
          <w:rPrChange w:id="611" w:author="Microsoft account" w:date="2014-10-20T16:31:00Z">
            <w:rPr>
              <w:rFonts w:ascii="Cambria" w:eastAsia="Times New Roman" w:hAnsi="Cambria" w:cs="Times New Roman"/>
              <w:bCs/>
              <w:color w:val="000000" w:themeColor="text1"/>
              <w:spacing w:val="-8"/>
              <w:kern w:val="36"/>
            </w:rPr>
          </w:rPrChange>
        </w:rPr>
        <w:instrText>Putin</w:instrText>
      </w:r>
      <w:ins w:id="612" w:author="Microsoft account" w:date="2014-10-20T16:31:00Z">
        <w:r w:rsidR="008F1491" w:rsidRPr="006D68B4">
          <w:rPr>
            <w:rFonts w:ascii="Cambria" w:eastAsia="Times New Roman" w:hAnsi="Cambria" w:cs="Times New Roman"/>
            <w:bCs/>
            <w:color w:val="000000" w:themeColor="text1"/>
            <w:spacing w:val="-8"/>
            <w:kern w:val="36"/>
            <w:rPrChange w:id="613" w:author="Microsoft account" w:date="2014-10-20T16:31:00Z">
              <w:rPr>
                <w:rFonts w:ascii="Cambria" w:eastAsia="Times New Roman" w:hAnsi="Cambria" w:cs="Times New Roman"/>
                <w:bCs/>
                <w:color w:val="000000" w:themeColor="text1"/>
                <w:spacing w:val="-8"/>
                <w:kern w:val="36"/>
              </w:rPr>
            </w:rPrChange>
          </w:rPr>
          <w:instrText>, President Vladimir</w:instrText>
        </w:r>
        <w:r w:rsidR="008F1491">
          <w:instrText xml:space="preserve">" </w:instrText>
        </w:r>
        <w:r w:rsidR="008F1491">
          <w:rPr>
            <w:rFonts w:ascii="Cambria" w:eastAsia="Times New Roman" w:hAnsi="Cambria" w:cs="Times New Roman"/>
            <w:bCs/>
            <w:color w:val="000000" w:themeColor="text1"/>
            <w:spacing w:val="-8"/>
            <w:kern w:val="36"/>
          </w:rPr>
          <w:fldChar w:fldCharType="end"/>
        </w:r>
      </w:ins>
      <w:ins w:id="614" w:author="karl@grindal.org" w:date="2014-10-18T15:59:00Z">
        <w:del w:id="615" w:author="Microsoft account" w:date="2014-10-20T16:31:00Z">
          <w:r w:rsidR="00E533E7" w:rsidDel="008F1491">
            <w:rPr>
              <w:rFonts w:ascii="Cambria" w:eastAsia="Times New Roman" w:hAnsi="Cambria" w:cs="Times New Roman"/>
              <w:bCs/>
              <w:color w:val="000000" w:themeColor="text1"/>
              <w:spacing w:val="-8"/>
              <w:kern w:val="36"/>
            </w:rPr>
            <w:fldChar w:fldCharType="begin"/>
          </w:r>
          <w:r w:rsidR="00E533E7" w:rsidDel="008F1491">
            <w:delInstrText xml:space="preserve"> XE "</w:delInstrText>
          </w:r>
        </w:del>
      </w:ins>
      <w:del w:id="616" w:author="Microsoft account" w:date="2014-10-20T16:31:00Z">
        <w:r w:rsidR="00E533E7" w:rsidRPr="0040576E" w:rsidDel="008F1491">
          <w:rPr>
            <w:rFonts w:ascii="Cambria" w:eastAsia="Times New Roman" w:hAnsi="Cambria" w:cs="Times New Roman"/>
            <w:bCs/>
            <w:color w:val="000000" w:themeColor="text1"/>
            <w:spacing w:val="-8"/>
            <w:kern w:val="36"/>
          </w:rPr>
          <w:delInstrText>Vladimir Putin</w:delInstrText>
        </w:r>
      </w:del>
      <w:ins w:id="617" w:author="karl@grindal.org" w:date="2014-10-18T15:59:00Z">
        <w:del w:id="618" w:author="Microsoft account" w:date="2014-10-20T16:31:00Z">
          <w:r w:rsidR="00E533E7" w:rsidDel="008F1491">
            <w:delInstrText xml:space="preserve">" </w:delInstrText>
          </w:r>
          <w:r w:rsidR="00E533E7" w:rsidDel="008F1491">
            <w:rPr>
              <w:rFonts w:ascii="Cambria" w:eastAsia="Times New Roman" w:hAnsi="Cambria" w:cs="Times New Roman"/>
              <w:bCs/>
              <w:color w:val="000000" w:themeColor="text1"/>
              <w:spacing w:val="-8"/>
              <w:kern w:val="36"/>
            </w:rPr>
            <w:fldChar w:fldCharType="end"/>
          </w:r>
        </w:del>
      </w:ins>
      <w:r w:rsidRPr="00DC7700">
        <w:rPr>
          <w:rFonts w:ascii="Cambria" w:eastAsia="Times New Roman" w:hAnsi="Cambria" w:cs="Times New Roman"/>
          <w:bCs/>
          <w:color w:val="000000" w:themeColor="text1"/>
          <w:spacing w:val="-8"/>
          <w:kern w:val="36"/>
        </w:rPr>
        <w:t>, whether as a President or a Prime Minister, since 1999, and has undergone multiple crises, including one in neighboring Ukraine, but all of which seem to have yielded more power for Vladimir Putin</w:t>
      </w:r>
      <w:ins w:id="619" w:author="Microsoft account" w:date="2014-10-20T16:32:00Z">
        <w:r w:rsidR="008F1491">
          <w:rPr>
            <w:rFonts w:ascii="Cambria" w:eastAsia="Times New Roman" w:hAnsi="Cambria" w:cs="Times New Roman"/>
            <w:bCs/>
            <w:color w:val="000000" w:themeColor="text1"/>
            <w:spacing w:val="-8"/>
            <w:kern w:val="36"/>
          </w:rPr>
          <w:fldChar w:fldCharType="begin"/>
        </w:r>
        <w:r w:rsidR="008F1491">
          <w:instrText xml:space="preserve"> XE "</w:instrText>
        </w:r>
      </w:ins>
      <w:r w:rsidR="008F1491" w:rsidRPr="00B83A3D">
        <w:rPr>
          <w:rFonts w:ascii="Cambria" w:eastAsia="Times New Roman" w:hAnsi="Cambria" w:cs="Times New Roman"/>
          <w:bCs/>
          <w:color w:val="000000" w:themeColor="text1"/>
          <w:spacing w:val="-8"/>
          <w:kern w:val="36"/>
          <w:rPrChange w:id="620" w:author="Microsoft account" w:date="2014-10-20T16:32:00Z">
            <w:rPr>
              <w:rFonts w:ascii="Cambria" w:eastAsia="Times New Roman" w:hAnsi="Cambria" w:cs="Times New Roman"/>
              <w:bCs/>
              <w:color w:val="000000" w:themeColor="text1"/>
              <w:spacing w:val="-8"/>
              <w:kern w:val="36"/>
            </w:rPr>
          </w:rPrChange>
        </w:rPr>
        <w:instrText>Putin</w:instrText>
      </w:r>
      <w:ins w:id="621" w:author="Microsoft account" w:date="2014-10-20T16:32:00Z">
        <w:r w:rsidR="008F1491" w:rsidRPr="00B83A3D">
          <w:rPr>
            <w:rFonts w:ascii="Cambria" w:eastAsia="Times New Roman" w:hAnsi="Cambria" w:cs="Times New Roman"/>
            <w:bCs/>
            <w:color w:val="000000" w:themeColor="text1"/>
            <w:spacing w:val="-8"/>
            <w:kern w:val="36"/>
            <w:rPrChange w:id="622" w:author="Microsoft account" w:date="2014-10-20T16:32:00Z">
              <w:rPr>
                <w:rFonts w:ascii="Cambria" w:eastAsia="Times New Roman" w:hAnsi="Cambria" w:cs="Times New Roman"/>
                <w:bCs/>
                <w:color w:val="000000" w:themeColor="text1"/>
                <w:spacing w:val="-8"/>
                <w:kern w:val="36"/>
              </w:rPr>
            </w:rPrChange>
          </w:rPr>
          <w:instrText>, President Vladimir</w:instrText>
        </w:r>
        <w:r w:rsidR="008F1491">
          <w:instrText xml:space="preserve">" </w:instrText>
        </w:r>
        <w:r w:rsidR="008F1491">
          <w:rPr>
            <w:rFonts w:ascii="Cambria" w:eastAsia="Times New Roman" w:hAnsi="Cambria" w:cs="Times New Roman"/>
            <w:bCs/>
            <w:color w:val="000000" w:themeColor="text1"/>
            <w:spacing w:val="-8"/>
            <w:kern w:val="36"/>
          </w:rPr>
          <w:fldChar w:fldCharType="end"/>
        </w:r>
      </w:ins>
      <w:ins w:id="623" w:author="karl@grindal.org" w:date="2014-10-19T19:29:00Z">
        <w:del w:id="624" w:author="Microsoft account" w:date="2014-10-20T16:31:00Z">
          <w:r w:rsidR="005C3746" w:rsidDel="008F1491">
            <w:rPr>
              <w:rFonts w:ascii="Cambria" w:eastAsia="Times New Roman" w:hAnsi="Cambria" w:cs="Times New Roman"/>
              <w:bCs/>
              <w:color w:val="000000" w:themeColor="text1"/>
              <w:spacing w:val="-8"/>
              <w:kern w:val="36"/>
            </w:rPr>
            <w:fldChar w:fldCharType="begin"/>
          </w:r>
          <w:r w:rsidR="005C3746" w:rsidDel="008F1491">
            <w:delInstrText xml:space="preserve"> XE "</w:delInstrText>
          </w:r>
        </w:del>
      </w:ins>
      <w:del w:id="625" w:author="Microsoft account" w:date="2014-10-20T16:31:00Z">
        <w:r w:rsidR="005C3746" w:rsidRPr="004A0067" w:rsidDel="008F1491">
          <w:rPr>
            <w:rFonts w:ascii="Cambria" w:hAnsi="Cambria" w:cs="Times New Roman"/>
            <w:iCs/>
            <w:color w:val="000000" w:themeColor="text1"/>
          </w:rPr>
          <w:delInstrText>Putin</w:delInstrText>
        </w:r>
      </w:del>
      <w:ins w:id="626" w:author="karl@grindal.org" w:date="2014-10-19T19:29:00Z">
        <w:del w:id="627" w:author="Microsoft account" w:date="2014-10-20T16:31:00Z">
          <w:r w:rsidR="005C3746" w:rsidDel="008F1491">
            <w:delInstrText xml:space="preserve">" </w:delInstrText>
          </w:r>
          <w:r w:rsidR="005C3746" w:rsidDel="008F1491">
            <w:rPr>
              <w:rFonts w:ascii="Cambria" w:eastAsia="Times New Roman" w:hAnsi="Cambria" w:cs="Times New Roman"/>
              <w:bCs/>
              <w:color w:val="000000" w:themeColor="text1"/>
              <w:spacing w:val="-8"/>
              <w:kern w:val="36"/>
            </w:rPr>
            <w:fldChar w:fldCharType="end"/>
          </w:r>
        </w:del>
      </w:ins>
      <w:r w:rsidRPr="00DC7700">
        <w:rPr>
          <w:rFonts w:ascii="Cambria" w:eastAsia="Times New Roman" w:hAnsi="Cambria" w:cs="Times New Roman"/>
          <w:bCs/>
          <w:color w:val="000000" w:themeColor="text1"/>
          <w:spacing w:val="-8"/>
          <w:kern w:val="36"/>
        </w:rPr>
        <w:t>.</w:t>
      </w:r>
    </w:p>
    <w:p w14:paraId="2B38D406" w14:textId="620419D4"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In all three cases, a strong leader has been in charge for a long time, and is likely to remain in charge. Putin</w:t>
      </w:r>
      <w:ins w:id="628" w:author="Microsoft account" w:date="2014-10-20T16:32:00Z">
        <w:r w:rsidR="008F1491">
          <w:rPr>
            <w:rFonts w:ascii="Cambria" w:eastAsia="Times New Roman" w:hAnsi="Cambria" w:cs="Times New Roman"/>
            <w:bCs/>
            <w:color w:val="000000" w:themeColor="text1"/>
            <w:spacing w:val="-8"/>
            <w:kern w:val="36"/>
          </w:rPr>
          <w:fldChar w:fldCharType="begin"/>
        </w:r>
        <w:r w:rsidR="008F1491">
          <w:instrText xml:space="preserve"> XE "</w:instrText>
        </w:r>
        <w:r w:rsidR="008F1491" w:rsidRPr="006D1CE9">
          <w:rPr>
            <w:rFonts w:ascii="Cambria" w:eastAsia="Times New Roman" w:hAnsi="Cambria" w:cs="Times New Roman"/>
            <w:bCs/>
            <w:color w:val="000000" w:themeColor="text1"/>
            <w:spacing w:val="-8"/>
            <w:kern w:val="36"/>
            <w:rPrChange w:id="629" w:author="Microsoft account" w:date="2014-10-20T16:32:00Z">
              <w:rPr>
                <w:rFonts w:ascii="Cambria" w:eastAsia="Times New Roman" w:hAnsi="Cambria" w:cs="Times New Roman"/>
                <w:bCs/>
                <w:color w:val="000000" w:themeColor="text1"/>
                <w:spacing w:val="-8"/>
                <w:kern w:val="36"/>
              </w:rPr>
            </w:rPrChange>
          </w:rPr>
          <w:instrText>Putin, President Vladimir</w:instrText>
        </w:r>
        <w:r w:rsidR="008F1491">
          <w:instrText xml:space="preserve">" </w:instrText>
        </w:r>
        <w:r w:rsidR="008F1491">
          <w:rPr>
            <w:rFonts w:ascii="Cambria" w:eastAsia="Times New Roman" w:hAnsi="Cambria" w:cs="Times New Roman"/>
            <w:bCs/>
            <w:color w:val="000000" w:themeColor="text1"/>
            <w:spacing w:val="-8"/>
            <w:kern w:val="36"/>
          </w:rPr>
          <w:fldChar w:fldCharType="end"/>
        </w:r>
      </w:ins>
      <w:ins w:id="630" w:author="karl@grindal.org" w:date="2014-10-19T19:29:00Z">
        <w:del w:id="631" w:author="Microsoft account" w:date="2014-10-20T16:32:00Z">
          <w:r w:rsidR="005C3746" w:rsidDel="008F1491">
            <w:rPr>
              <w:rFonts w:ascii="Cambria" w:eastAsia="Times New Roman" w:hAnsi="Cambria" w:cs="Times New Roman"/>
              <w:bCs/>
              <w:color w:val="000000" w:themeColor="text1"/>
              <w:spacing w:val="-8"/>
              <w:kern w:val="36"/>
            </w:rPr>
            <w:fldChar w:fldCharType="begin"/>
          </w:r>
          <w:r w:rsidR="005C3746" w:rsidDel="008F1491">
            <w:delInstrText xml:space="preserve"> XE "</w:delInstrText>
          </w:r>
        </w:del>
      </w:ins>
      <w:del w:id="632" w:author="Microsoft account" w:date="2014-10-20T16:32:00Z">
        <w:r w:rsidR="005C3746" w:rsidRPr="004A0067" w:rsidDel="008F1491">
          <w:rPr>
            <w:rFonts w:ascii="Cambria" w:hAnsi="Cambria" w:cs="Times New Roman"/>
            <w:iCs/>
            <w:color w:val="000000" w:themeColor="text1"/>
          </w:rPr>
          <w:delInstrText>Putin</w:delInstrText>
        </w:r>
      </w:del>
      <w:ins w:id="633" w:author="karl@grindal.org" w:date="2014-10-19T19:29:00Z">
        <w:del w:id="634" w:author="Microsoft account" w:date="2014-10-20T16:32:00Z">
          <w:r w:rsidR="005C3746" w:rsidDel="008F1491">
            <w:delInstrText xml:space="preserve">" </w:delInstrText>
          </w:r>
          <w:r w:rsidR="005C3746" w:rsidDel="008F1491">
            <w:rPr>
              <w:rFonts w:ascii="Cambria" w:eastAsia="Times New Roman" w:hAnsi="Cambria" w:cs="Times New Roman"/>
              <w:bCs/>
              <w:color w:val="000000" w:themeColor="text1"/>
              <w:spacing w:val="-8"/>
              <w:kern w:val="36"/>
            </w:rPr>
            <w:fldChar w:fldCharType="end"/>
          </w:r>
        </w:del>
      </w:ins>
      <w:r w:rsidRPr="00DC7700">
        <w:rPr>
          <w:rFonts w:ascii="Cambria" w:eastAsia="Times New Roman" w:hAnsi="Cambria" w:cs="Times New Roman"/>
          <w:bCs/>
          <w:color w:val="000000" w:themeColor="text1"/>
          <w:spacing w:val="-8"/>
          <w:kern w:val="36"/>
        </w:rPr>
        <w:t>’s reign in Russia is in its 15th year.  Turkish Prime Minister Erdogan</w:t>
      </w:r>
      <w:ins w:id="635" w:author="karl@grindal.org" w:date="2014-10-18T16:00: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436B60">
        <w:rPr>
          <w:rFonts w:ascii="Cambria" w:eastAsia="Times New Roman" w:hAnsi="Cambria" w:cs="Times New Roman"/>
          <w:bCs/>
          <w:color w:val="000000" w:themeColor="text1"/>
          <w:spacing w:val="-8"/>
          <w:kern w:val="36"/>
        </w:rPr>
        <w:instrText>Prime Minister Erdogan</w:instrText>
      </w:r>
      <w:ins w:id="636" w:author="karl@grindal.org" w:date="2014-10-18T16:00: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is poised to leave that post , held since 2002, to become the president of the country, potentially ruling it for another decade. Egyptian President Sisi, while newly established, is also showing signs of strengthening his control and settling in for a long term.  All three regimes, of different degrees of democracy and rule of law, have undergone great changes in the public sphere during the past decade, and their trajectory is indicative of broader trends in government response to Internet</w:t>
      </w:r>
      <w:ins w:id="637" w:author="karl@grindal.org" w:date="2014-10-18T15:58: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B672A6">
        <w:rPr>
          <w:rFonts w:ascii="Cambria" w:hAnsi="Cambria"/>
        </w:rPr>
        <w:instrText>Internet</w:instrText>
      </w:r>
      <w:ins w:id="638" w:author="karl@grindal.org" w:date="2014-10-18T15:58: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and social media’s expansion, and of the options and range of actions that have been undertaken by activists using these tools.</w:t>
      </w:r>
    </w:p>
    <w:p w14:paraId="3E2AC18D"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
          <w:bCs/>
          <w:color w:val="000000" w:themeColor="text1"/>
          <w:spacing w:val="-8"/>
          <w:kern w:val="36"/>
        </w:rPr>
      </w:pPr>
      <w:r w:rsidRPr="00DC7700">
        <w:rPr>
          <w:rFonts w:ascii="Cambria" w:eastAsia="Times New Roman" w:hAnsi="Cambria" w:cs="Times New Roman"/>
          <w:b/>
          <w:bCs/>
          <w:color w:val="000000" w:themeColor="text1"/>
          <w:spacing w:val="-8"/>
          <w:kern w:val="36"/>
        </w:rPr>
        <w:t>The Regimes</w:t>
      </w:r>
    </w:p>
    <w:p w14:paraId="095000C3" w14:textId="03AD1795"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lastRenderedPageBreak/>
        <w:t>In fact, we can roughly divide current internet regimes around the world into three categories; keeping in mind that categorization may obscure variation within categories and continuity between them.  It’s important to note that neither Egypt, nor Russia nor Turkey completely filter or block the Internet</w:t>
      </w:r>
      <w:ins w:id="639" w:author="karl@grindal.org" w:date="2014-10-18T15:58: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B672A6">
        <w:rPr>
          <w:rFonts w:ascii="Cambria" w:hAnsi="Cambria"/>
        </w:rPr>
        <w:instrText>Internet</w:instrText>
      </w:r>
      <w:ins w:id="640" w:author="karl@grindal.org" w:date="2014-10-18T15:58: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on the scale of Iran or China, both of which have expanded great deal of resources, energy and effort into creating a “Great Firewall” or a “Filternet” in their respective countries.</w:t>
      </w:r>
    </w:p>
    <w:p w14:paraId="5D39F7B4" w14:textId="7715A628"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On one end of the spectrum lie China and Iran, with their large infrastructure of censorship and blocking, making practical use of the global Internet</w:t>
      </w:r>
      <w:ins w:id="641" w:author="karl@grindal.org" w:date="2014-10-18T15:58: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B672A6">
        <w:rPr>
          <w:rFonts w:ascii="Cambria" w:hAnsi="Cambria"/>
        </w:rPr>
        <w:instrText>Internet</w:instrText>
      </w:r>
      <w:ins w:id="642" w:author="karl@grindal.org" w:date="2014-10-18T15:58: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quite difficult, and where main social media platforms such as Facebook</w:t>
      </w:r>
      <w:ins w:id="643" w:author="karl@grindal.org" w:date="2014-10-18T15:58: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A257FC">
        <w:rPr>
          <w:rFonts w:ascii="Cambria" w:eastAsia="Times New Roman" w:hAnsi="Cambria" w:cs="Times New Roman"/>
          <w:bCs/>
          <w:color w:val="000000" w:themeColor="text1"/>
          <w:spacing w:val="-8"/>
          <w:kern w:val="36"/>
        </w:rPr>
        <w:instrText>Facebook</w:instrText>
      </w:r>
      <w:ins w:id="644" w:author="karl@grindal.org" w:date="2014-10-18T15:58: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and Twitter</w:t>
      </w:r>
      <w:ins w:id="645" w:author="karl@grindal.org" w:date="2014-10-18T15:59: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346043">
        <w:rPr>
          <w:rFonts w:ascii="Cambria" w:eastAsia="Times New Roman" w:hAnsi="Cambria" w:cs="Times New Roman"/>
          <w:bCs/>
          <w:color w:val="000000" w:themeColor="text1"/>
          <w:spacing w:val="-8"/>
          <w:kern w:val="36"/>
        </w:rPr>
        <w:instrText>Twitter</w:instrText>
      </w:r>
      <w:ins w:id="646" w:author="karl@grindal.org" w:date="2014-10-18T15:59: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remain blocked. In both cases there is substantial circumvention, but this remains limited to smaller portions of the population, especially in China. In Iran, according to the religious police, about 17 million people are on Facebook, despite all the blocking, and their president and prime minister have just joined Twitter. Still, for ordinary Iranians, circumvention is cumbersome and repressive countermeasures such as throttling, or slowing down key sites, common. </w:t>
      </w:r>
    </w:p>
    <w:p w14:paraId="13E09D71"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 xml:space="preserve">At the other end of the spectrum are democratic countries, including US and Europe where most of the large internet companies reside to begin with, and where government regulation and suppression of content is based mostly on intellectual property considerations rather than policing political speech. We should note that many of these governments have recently been revealed as conducting sizable surveillance programs, yet there is little evidence that there has been government interference in what gets published online, or that political speech has yet been targeted, even as the surveillance capacity of the state remains worrisome. </w:t>
      </w:r>
    </w:p>
    <w:p w14:paraId="2B04C4DB" w14:textId="3D9A5286"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Between these two poles—significant suppression of Internet</w:t>
      </w:r>
      <w:ins w:id="647" w:author="karl@grindal.org" w:date="2014-10-18T15:58: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B672A6">
        <w:rPr>
          <w:rFonts w:ascii="Cambria" w:hAnsi="Cambria"/>
        </w:rPr>
        <w:instrText>Internet</w:instrText>
      </w:r>
      <w:ins w:id="648" w:author="karl@grindal.org" w:date="2014-10-18T15:58: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based on concerns about political speech and organizing, and relative free-for-all, subject to commercial considerations—lie great many countries that neither fully censor the Internet, nor can afford to let it become a free-for-all, especially if they are to maintain control over the public sphere (Diebert et al., 2010). </w:t>
      </w:r>
    </w:p>
    <w:p w14:paraId="7100C000" w14:textId="60F75BED"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There are multiple reasons why these middle countries cannot afford or pull off what China has done. First, it’s too late. It’s not easy to create the kind of massive infrastructure required to effectively censor the Internet</w:t>
      </w:r>
      <w:ins w:id="649" w:author="karl@grindal.org" w:date="2014-10-18T15:58: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B672A6">
        <w:rPr>
          <w:rFonts w:ascii="Cambria" w:hAnsi="Cambria"/>
        </w:rPr>
        <w:instrText>Internet</w:instrText>
      </w:r>
      <w:ins w:id="650" w:author="karl@grindal.org" w:date="2014-10-18T15:58: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as an afterthought, and it’s much harder when a population has already gotten used to a relatively free environment on the Internet. Second, it’s not cheap: China reportedly spends hundreds of millions of dollars on Internet censorship infrastructure, and employs hundreds of thousands human censors</w:t>
      </w:r>
      <w:r w:rsidR="004C1E2A" w:rsidRPr="00DC7700">
        <w:rPr>
          <w:rFonts w:ascii="Cambria" w:eastAsia="Times New Roman" w:hAnsi="Cambria" w:cs="Times New Roman"/>
          <w:bCs/>
          <w:color w:val="000000" w:themeColor="text1"/>
          <w:spacing w:val="-8"/>
          <w:kern w:val="36"/>
          <w:vertAlign w:val="superscript"/>
        </w:rPr>
        <w:footnoteReference w:id="71"/>
      </w:r>
      <w:r w:rsidR="004C1E2A" w:rsidRPr="00DC7700">
        <w:rPr>
          <w:rFonts w:ascii="Cambria" w:eastAsia="Times New Roman" w:hAnsi="Cambria" w:cs="Times New Roman"/>
          <w:bCs/>
          <w:color w:val="000000" w:themeColor="text1"/>
          <w:spacing w:val="-8"/>
          <w:kern w:val="36"/>
        </w:rPr>
        <w:t>.</w:t>
      </w:r>
      <w:r w:rsidRPr="00DC7700">
        <w:rPr>
          <w:rFonts w:ascii="Cambria" w:eastAsia="Times New Roman" w:hAnsi="Cambria" w:cs="Times New Roman"/>
          <w:bCs/>
          <w:color w:val="000000" w:themeColor="text1"/>
          <w:spacing w:val="-8"/>
          <w:kern w:val="36"/>
        </w:rPr>
        <w:t xml:space="preserve"> Third, being China requires a home-grown tech industry: Chinese people are increasingly </w:t>
      </w:r>
      <w:r w:rsidRPr="00DC7700">
        <w:rPr>
          <w:rFonts w:ascii="Cambria" w:eastAsia="Times New Roman" w:hAnsi="Cambria" w:cs="Times New Roman"/>
          <w:bCs/>
          <w:color w:val="000000" w:themeColor="text1"/>
          <w:spacing w:val="-8"/>
          <w:kern w:val="36"/>
        </w:rPr>
        <w:lastRenderedPageBreak/>
        <w:t>wired, through domestic companies that are privately-owned but heavily controlled or overseen by the government. Fourth, censoring the internet and suppressing circumvention tools, such as Virtual Private Networks, which also provide security for businesses, makes a country an undesirable environment for many multinational companies to operate in. That may be less of a worry for China, which is still an appealing target for foreign investors given its low-wage workers and huge domestic market, but it’s a bigger consideration for a country like Turkey, which carries a significant trade balance and hence depends on a continuing influx of foreign money and investment to keep its economy going.</w:t>
      </w:r>
    </w:p>
    <w:p w14:paraId="44D2B3EA" w14:textId="671F5D2E"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What has happened is that many countries have taken a third route to Internet</w:t>
      </w:r>
      <w:ins w:id="651" w:author="karl@grindal.org" w:date="2014-10-18T15:58: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B672A6">
        <w:rPr>
          <w:rFonts w:ascii="Cambria" w:hAnsi="Cambria"/>
        </w:rPr>
        <w:instrText>Internet</w:instrText>
      </w:r>
      <w:ins w:id="652" w:author="karl@grindal.org" w:date="2014-10-18T15:58: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control: demonization and targeted suppression, along with increased pressure to keep even stronger control of traditional mass media. For example, while Turkey made headlines when it blocked Youtube</w:t>
      </w:r>
      <w:ins w:id="653" w:author="karl@grindal.org" w:date="2014-10-18T15:59: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BB7E11">
        <w:rPr>
          <w:rFonts w:ascii="Cambria" w:eastAsia="Times New Roman" w:hAnsi="Cambria" w:cs="Times New Roman"/>
          <w:bCs/>
          <w:color w:val="000000" w:themeColor="text1"/>
          <w:spacing w:val="-8"/>
          <w:kern w:val="36"/>
        </w:rPr>
        <w:instrText>Youtube</w:instrText>
      </w:r>
      <w:ins w:id="654" w:author="karl@grindal.org" w:date="2014-10-18T15:59: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the block itself was lax and due to somewhat arcane laws about insulting the founder of the country, Mustafa Kemal Atatürk</w:t>
      </w:r>
      <w:ins w:id="655" w:author="karl@grindal.org" w:date="2014-10-18T16:00: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7316BC">
        <w:rPr>
          <w:rFonts w:ascii="Cambria" w:eastAsia="Times New Roman" w:hAnsi="Cambria" w:cs="Times New Roman"/>
          <w:bCs/>
          <w:color w:val="000000" w:themeColor="text1"/>
          <w:spacing w:val="-8"/>
          <w:kern w:val="36"/>
        </w:rPr>
        <w:instrText>Mustafa Kemal Atatürk</w:instrText>
      </w:r>
      <w:ins w:id="656" w:author="karl@grindal.org" w:date="2014-10-18T16:00: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Prime Minister Erdogan</w:t>
      </w:r>
      <w:ins w:id="657" w:author="karl@grindal.org" w:date="2014-10-18T16:00: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436B60">
        <w:rPr>
          <w:rFonts w:ascii="Cambria" w:eastAsia="Times New Roman" w:hAnsi="Cambria" w:cs="Times New Roman"/>
          <w:bCs/>
          <w:color w:val="000000" w:themeColor="text1"/>
          <w:spacing w:val="-8"/>
          <w:kern w:val="36"/>
        </w:rPr>
        <w:instrText>Prime Minister Erdogan</w:instrText>
      </w:r>
      <w:ins w:id="658" w:author="karl@grindal.org" w:date="2014-10-18T16:00: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himself joked that he, too, circumvented the ban, and implied that so should everyone.  However, this relaxed attitude all changed with the Gezi protests of 2013 when Twitter</w:t>
      </w:r>
      <w:ins w:id="659" w:author="karl@grindal.org" w:date="2014-10-18T15:59: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346043">
        <w:rPr>
          <w:rFonts w:ascii="Cambria" w:eastAsia="Times New Roman" w:hAnsi="Cambria" w:cs="Times New Roman"/>
          <w:bCs/>
          <w:color w:val="000000" w:themeColor="text1"/>
          <w:spacing w:val="-8"/>
          <w:kern w:val="36"/>
        </w:rPr>
        <w:instrText>Twitter</w:instrText>
      </w:r>
      <w:ins w:id="660" w:author="karl@grindal.org" w:date="2014-10-18T15:59: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emerged as a strong organizing tool.  “Twitter is a menace to society”, Erdogan</w:t>
      </w:r>
      <w:ins w:id="661" w:author="karl@grindal.org" w:date="2014-10-18T16:00:00Z">
        <w:r w:rsidR="00E533E7">
          <w:rPr>
            <w:rFonts w:ascii="Cambria" w:eastAsia="Times New Roman" w:hAnsi="Cambria" w:cs="Times New Roman"/>
            <w:bCs/>
            <w:color w:val="000000" w:themeColor="text1"/>
            <w:spacing w:val="-8"/>
            <w:kern w:val="36"/>
          </w:rPr>
          <w:fldChar w:fldCharType="begin"/>
        </w:r>
        <w:r w:rsidR="00E533E7">
          <w:instrText xml:space="preserve"> XE "</w:instrText>
        </w:r>
        <w:r w:rsidR="00E533E7" w:rsidRPr="002D2C1B">
          <w:rPr>
            <w:rFonts w:ascii="Cambria" w:eastAsia="Times New Roman" w:hAnsi="Cambria" w:cs="Times New Roman"/>
            <w:bCs/>
            <w:color w:val="000000" w:themeColor="text1"/>
            <w:spacing w:val="-8"/>
            <w:kern w:val="36"/>
          </w:rPr>
          <w:instrText xml:space="preserve">Primte Minister </w:instrText>
        </w:r>
      </w:ins>
      <w:r w:rsidR="00E533E7" w:rsidRPr="002D2C1B">
        <w:rPr>
          <w:rFonts w:ascii="Cambria" w:eastAsia="Times New Roman" w:hAnsi="Cambria" w:cs="Times New Roman"/>
          <w:bCs/>
          <w:color w:val="000000" w:themeColor="text1"/>
          <w:spacing w:val="-8"/>
          <w:kern w:val="36"/>
        </w:rPr>
        <w:instrText>Erdogan</w:instrText>
      </w:r>
      <w:ins w:id="662" w:author="karl@grindal.org" w:date="2014-10-18T16:00: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roared from televisions, which were so tightly censored that during the height of the protests, CNN Turkey was showing a documentary on penguins exactly at the same time the scale and scope of the events had CNN International—and other international news organizations—reporting live from Istanbul (Tufekci, 2013).  </w:t>
      </w:r>
    </w:p>
    <w:p w14:paraId="624CF1D8" w14:textId="36643325"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Censorship in mass media has also taken a new turn in many of these “middle-range” countries. Media-owning tycoons in countries like Russia and Turkey generally operate other businesses beholden to the government’s patronage or good graces</w:t>
      </w:r>
      <w:r w:rsidR="004C1E2A" w:rsidRPr="00DC7700">
        <w:rPr>
          <w:rFonts w:ascii="Cambria" w:eastAsia="Times New Roman" w:hAnsi="Cambria" w:cs="Times New Roman"/>
          <w:bCs/>
          <w:color w:val="000000" w:themeColor="text1"/>
          <w:spacing w:val="-8"/>
          <w:kern w:val="36"/>
          <w:vertAlign w:val="superscript"/>
        </w:rPr>
        <w:footnoteReference w:id="72"/>
      </w:r>
      <w:r w:rsidR="004C1E2A" w:rsidRPr="00DC7700">
        <w:rPr>
          <w:rFonts w:ascii="Cambria" w:eastAsia="Times New Roman" w:hAnsi="Cambria" w:cs="Times New Roman"/>
          <w:bCs/>
          <w:color w:val="000000" w:themeColor="text1"/>
          <w:spacing w:val="-8"/>
          <w:kern w:val="36"/>
        </w:rPr>
        <w:t>.</w:t>
      </w:r>
      <w:r w:rsidRPr="00DC7700">
        <w:rPr>
          <w:rFonts w:ascii="Cambria" w:eastAsia="Times New Roman" w:hAnsi="Cambria" w:cs="Times New Roman"/>
          <w:bCs/>
          <w:color w:val="000000" w:themeColor="text1"/>
          <w:spacing w:val="-8"/>
          <w:kern w:val="36"/>
        </w:rPr>
        <w:t xml:space="preserve"> Self-censorship is thus imposed by media bosses, who routinely fire journalists who try to do their job. However, mass media that dare cross the government may end up being hit with huge and spurious tax bills, ranging up to a billion dollars, which can then disappear with similar ease, as happened in Turkey.</w:t>
      </w:r>
      <w:r w:rsidR="004C1E2A" w:rsidRPr="00DC7700">
        <w:rPr>
          <w:rFonts w:ascii="Cambria" w:eastAsia="Times New Roman" w:hAnsi="Cambria" w:cs="Times New Roman"/>
          <w:bCs/>
          <w:color w:val="000000" w:themeColor="text1"/>
          <w:spacing w:val="-8"/>
          <w:kern w:val="36"/>
          <w:vertAlign w:val="superscript"/>
        </w:rPr>
        <w:footnoteReference w:id="73"/>
      </w:r>
      <w:r w:rsidR="004C1E2A" w:rsidRPr="00DC7700">
        <w:rPr>
          <w:rFonts w:ascii="Cambria" w:eastAsia="Times New Roman" w:hAnsi="Cambria" w:cs="Times New Roman"/>
          <w:bCs/>
          <w:color w:val="000000" w:themeColor="text1"/>
          <w:spacing w:val="-8"/>
          <w:kern w:val="36"/>
        </w:rPr>
        <w:t xml:space="preserve"> </w:t>
      </w:r>
    </w:p>
    <w:p w14:paraId="3CE6E381" w14:textId="42B041F6"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Through 2013 and 2014, Erdogan</w:t>
      </w:r>
      <w:ins w:id="663" w:author="karl@grindal.org" w:date="2014-10-18T16:00:00Z">
        <w:r w:rsidR="00E533E7">
          <w:rPr>
            <w:rFonts w:ascii="Cambria" w:eastAsia="Times New Roman" w:hAnsi="Cambria" w:cs="Times New Roman"/>
            <w:bCs/>
            <w:color w:val="000000" w:themeColor="text1"/>
            <w:spacing w:val="-8"/>
            <w:kern w:val="36"/>
          </w:rPr>
          <w:fldChar w:fldCharType="begin"/>
        </w:r>
        <w:r w:rsidR="00E533E7">
          <w:instrText xml:space="preserve"> XE "</w:instrText>
        </w:r>
        <w:r w:rsidR="00E533E7" w:rsidRPr="002D2C1B">
          <w:rPr>
            <w:rFonts w:ascii="Cambria" w:eastAsia="Times New Roman" w:hAnsi="Cambria" w:cs="Times New Roman"/>
            <w:bCs/>
            <w:color w:val="000000" w:themeColor="text1"/>
            <w:spacing w:val="-8"/>
            <w:kern w:val="36"/>
          </w:rPr>
          <w:instrText xml:space="preserve">Primte Minister </w:instrText>
        </w:r>
      </w:ins>
      <w:r w:rsidR="00E533E7" w:rsidRPr="002D2C1B">
        <w:rPr>
          <w:rFonts w:ascii="Cambria" w:eastAsia="Times New Roman" w:hAnsi="Cambria" w:cs="Times New Roman"/>
          <w:bCs/>
          <w:color w:val="000000" w:themeColor="text1"/>
          <w:spacing w:val="-8"/>
          <w:kern w:val="36"/>
        </w:rPr>
        <w:instrText>Erdogan</w:instrText>
      </w:r>
      <w:ins w:id="664" w:author="karl@grindal.org" w:date="2014-10-18T16:00: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repeatedly made similar statements against social media, blaming social media for a decline of family values, proliferation of pornography, lies, unrest and conspiracies by foreign governments who he charged wanted to weaken Turkey—or himself.  Indeed, first Twitter</w:t>
      </w:r>
      <w:ins w:id="665" w:author="karl@grindal.org" w:date="2014-10-18T15:59: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346043">
        <w:rPr>
          <w:rFonts w:ascii="Cambria" w:eastAsia="Times New Roman" w:hAnsi="Cambria" w:cs="Times New Roman"/>
          <w:bCs/>
          <w:color w:val="000000" w:themeColor="text1"/>
          <w:spacing w:val="-8"/>
          <w:kern w:val="36"/>
        </w:rPr>
        <w:instrText>Twitter</w:instrText>
      </w:r>
      <w:ins w:id="666" w:author="karl@grindal.org" w:date="2014-10-18T15:59: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and then Youtube</w:t>
      </w:r>
      <w:ins w:id="667" w:author="karl@grindal.org" w:date="2014-10-18T15:59: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BB7E11">
        <w:rPr>
          <w:rFonts w:ascii="Cambria" w:eastAsia="Times New Roman" w:hAnsi="Cambria" w:cs="Times New Roman"/>
          <w:bCs/>
          <w:color w:val="000000" w:themeColor="text1"/>
          <w:spacing w:val="-8"/>
          <w:kern w:val="36"/>
        </w:rPr>
        <w:instrText>Youtube</w:instrText>
      </w:r>
      <w:ins w:id="668" w:author="karl@grindal.org" w:date="2014-10-18T15:59: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were blocked in Turkey during the </w:t>
      </w:r>
      <w:r w:rsidRPr="00DC7700">
        <w:rPr>
          <w:rFonts w:ascii="Cambria" w:eastAsia="Times New Roman" w:hAnsi="Cambria" w:cs="Times New Roman"/>
          <w:bCs/>
          <w:color w:val="000000" w:themeColor="text1"/>
          <w:spacing w:val="-8"/>
          <w:kern w:val="36"/>
        </w:rPr>
        <w:lastRenderedPageBreak/>
        <w:t xml:space="preserve">crucial election period, even though they were later unblocked by the Constitutional Court— after the elections. </w:t>
      </w:r>
    </w:p>
    <w:p w14:paraId="00B2A542" w14:textId="130D13CD"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Meanwhile, Russian President Putin</w:t>
      </w:r>
      <w:ins w:id="669" w:author="Microsoft account" w:date="2014-10-20T16:32:00Z">
        <w:r w:rsidR="008F1491">
          <w:rPr>
            <w:rFonts w:ascii="Cambria" w:eastAsia="Times New Roman" w:hAnsi="Cambria" w:cs="Times New Roman"/>
            <w:bCs/>
            <w:color w:val="000000" w:themeColor="text1"/>
            <w:spacing w:val="-8"/>
            <w:kern w:val="36"/>
          </w:rPr>
          <w:fldChar w:fldCharType="begin"/>
        </w:r>
        <w:r w:rsidR="008F1491">
          <w:instrText xml:space="preserve"> XE "</w:instrText>
        </w:r>
        <w:r w:rsidR="008F1491" w:rsidRPr="00850BCB">
          <w:rPr>
            <w:rFonts w:ascii="Cambria" w:eastAsia="Times New Roman" w:hAnsi="Cambria" w:cs="Times New Roman"/>
            <w:bCs/>
            <w:color w:val="000000" w:themeColor="text1"/>
            <w:spacing w:val="-8"/>
            <w:kern w:val="36"/>
            <w:rPrChange w:id="670" w:author="Microsoft account" w:date="2014-10-20T16:32:00Z">
              <w:rPr>
                <w:rFonts w:ascii="Cambria" w:eastAsia="Times New Roman" w:hAnsi="Cambria" w:cs="Times New Roman"/>
                <w:bCs/>
                <w:color w:val="000000" w:themeColor="text1"/>
                <w:spacing w:val="-8"/>
                <w:kern w:val="36"/>
              </w:rPr>
            </w:rPrChange>
          </w:rPr>
          <w:instrText>Putin, President Vladimir</w:instrText>
        </w:r>
        <w:r w:rsidR="008F1491">
          <w:instrText xml:space="preserve">" </w:instrText>
        </w:r>
        <w:r w:rsidR="008F1491">
          <w:rPr>
            <w:rFonts w:ascii="Cambria" w:eastAsia="Times New Roman" w:hAnsi="Cambria" w:cs="Times New Roman"/>
            <w:bCs/>
            <w:color w:val="000000" w:themeColor="text1"/>
            <w:spacing w:val="-8"/>
            <w:kern w:val="36"/>
          </w:rPr>
          <w:fldChar w:fldCharType="end"/>
        </w:r>
      </w:ins>
      <w:ins w:id="671" w:author="karl@grindal.org" w:date="2014-10-19T19:29:00Z">
        <w:del w:id="672" w:author="Microsoft account" w:date="2014-10-20T16:32:00Z">
          <w:r w:rsidR="005C3746" w:rsidDel="008F1491">
            <w:rPr>
              <w:rFonts w:ascii="Cambria" w:eastAsia="Times New Roman" w:hAnsi="Cambria" w:cs="Times New Roman"/>
              <w:bCs/>
              <w:color w:val="000000" w:themeColor="text1"/>
              <w:spacing w:val="-8"/>
              <w:kern w:val="36"/>
            </w:rPr>
            <w:fldChar w:fldCharType="begin"/>
          </w:r>
          <w:r w:rsidR="005C3746" w:rsidDel="008F1491">
            <w:delInstrText xml:space="preserve"> XE "</w:delInstrText>
          </w:r>
        </w:del>
      </w:ins>
      <w:del w:id="673" w:author="Microsoft account" w:date="2014-10-20T16:32:00Z">
        <w:r w:rsidR="005C3746" w:rsidRPr="004A0067" w:rsidDel="008F1491">
          <w:rPr>
            <w:rFonts w:ascii="Cambria" w:hAnsi="Cambria" w:cs="Times New Roman"/>
            <w:iCs/>
            <w:color w:val="000000" w:themeColor="text1"/>
          </w:rPr>
          <w:delInstrText>Putin</w:delInstrText>
        </w:r>
      </w:del>
      <w:ins w:id="674" w:author="karl@grindal.org" w:date="2014-10-19T19:29:00Z">
        <w:del w:id="675" w:author="Microsoft account" w:date="2014-10-20T16:32:00Z">
          <w:r w:rsidR="005C3746" w:rsidDel="008F1491">
            <w:delInstrText xml:space="preserve">" </w:delInstrText>
          </w:r>
          <w:r w:rsidR="005C3746" w:rsidDel="008F1491">
            <w:rPr>
              <w:rFonts w:ascii="Cambria" w:eastAsia="Times New Roman" w:hAnsi="Cambria" w:cs="Times New Roman"/>
              <w:bCs/>
              <w:color w:val="000000" w:themeColor="text1"/>
              <w:spacing w:val="-8"/>
              <w:kern w:val="36"/>
            </w:rPr>
            <w:fldChar w:fldCharType="end"/>
          </w:r>
        </w:del>
      </w:ins>
      <w:r w:rsidRPr="00DC7700">
        <w:rPr>
          <w:rFonts w:ascii="Cambria" w:eastAsia="Times New Roman" w:hAnsi="Cambria" w:cs="Times New Roman"/>
          <w:bCs/>
          <w:color w:val="000000" w:themeColor="text1"/>
          <w:spacing w:val="-8"/>
          <w:kern w:val="36"/>
        </w:rPr>
        <w:t xml:space="preserve"> has made similar moves, passing laws that require blogs to register with the government and threaten them with harsh punishments for defamation and disrupting public order, while also keeping tight screws on the mass media that most ordinary Russians depend on for news. The harshest, and most “old-style” repression has been seen in Egypt, where country’s most prominent blogger, Alaa Abd-al Fattah</w:t>
      </w:r>
      <w:ins w:id="676" w:author="Microsoft account" w:date="2014-10-20T11:38:00Z">
        <w:r w:rsidR="00CC5209">
          <w:rPr>
            <w:rFonts w:ascii="Cambria" w:eastAsia="Times New Roman" w:hAnsi="Cambria" w:cs="Times New Roman"/>
            <w:bCs/>
            <w:color w:val="000000" w:themeColor="text1"/>
            <w:spacing w:val="-8"/>
            <w:kern w:val="36"/>
          </w:rPr>
          <w:fldChar w:fldCharType="begin"/>
        </w:r>
        <w:r w:rsidR="00CC5209">
          <w:instrText xml:space="preserve"> XE "</w:instrText>
        </w:r>
      </w:ins>
      <w:r w:rsidR="00CC5209" w:rsidRPr="008C6B49">
        <w:rPr>
          <w:rFonts w:ascii="Cambria" w:eastAsia="Times New Roman" w:hAnsi="Cambria" w:cs="Times New Roman"/>
          <w:bCs/>
          <w:color w:val="000000" w:themeColor="text1"/>
          <w:spacing w:val="-8"/>
          <w:kern w:val="36"/>
          <w:rPrChange w:id="677" w:author="Microsoft account" w:date="2014-10-20T11:38:00Z">
            <w:rPr>
              <w:rFonts w:ascii="Cambria" w:eastAsia="Times New Roman" w:hAnsi="Cambria" w:cs="Times New Roman"/>
              <w:bCs/>
              <w:color w:val="000000" w:themeColor="text1"/>
              <w:spacing w:val="-8"/>
              <w:kern w:val="36"/>
            </w:rPr>
          </w:rPrChange>
        </w:rPr>
        <w:instrText>Fattah</w:instrText>
      </w:r>
      <w:ins w:id="678" w:author="Microsoft account" w:date="2014-10-20T11:38:00Z">
        <w:r w:rsidR="00CC5209" w:rsidRPr="008C6B49">
          <w:rPr>
            <w:rFonts w:ascii="Cambria" w:eastAsia="Times New Roman" w:hAnsi="Cambria" w:cs="Times New Roman"/>
            <w:bCs/>
            <w:color w:val="000000" w:themeColor="text1"/>
            <w:spacing w:val="-8"/>
            <w:kern w:val="36"/>
            <w:rPrChange w:id="679" w:author="Microsoft account" w:date="2014-10-20T11:38:00Z">
              <w:rPr>
                <w:rFonts w:ascii="Cambria" w:eastAsia="Times New Roman" w:hAnsi="Cambria" w:cs="Times New Roman"/>
                <w:bCs/>
                <w:color w:val="000000" w:themeColor="text1"/>
                <w:spacing w:val="-8"/>
                <w:kern w:val="36"/>
              </w:rPr>
            </w:rPrChange>
          </w:rPr>
          <w:instrText>, Alaa Abd-al</w:instrText>
        </w:r>
        <w:r w:rsidR="00CC5209">
          <w:instrText xml:space="preserve">" </w:instrText>
        </w:r>
        <w:r w:rsidR="00CC5209">
          <w:rPr>
            <w:rFonts w:ascii="Cambria" w:eastAsia="Times New Roman" w:hAnsi="Cambria" w:cs="Times New Roman"/>
            <w:bCs/>
            <w:color w:val="000000" w:themeColor="text1"/>
            <w:spacing w:val="-8"/>
            <w:kern w:val="36"/>
          </w:rPr>
          <w:fldChar w:fldCharType="end"/>
        </w:r>
      </w:ins>
      <w:ins w:id="680" w:author="Microsoft account" w:date="2014-10-20T11:37:00Z">
        <w:r w:rsidR="00CC5209">
          <w:rPr>
            <w:rFonts w:ascii="Cambria" w:eastAsia="Times New Roman" w:hAnsi="Cambria" w:cs="Times New Roman"/>
            <w:bCs/>
            <w:color w:val="000000" w:themeColor="text1"/>
            <w:spacing w:val="-8"/>
            <w:kern w:val="36"/>
          </w:rPr>
          <w:t xml:space="preserve">, </w:t>
        </w:r>
      </w:ins>
      <w:ins w:id="681" w:author="karl@grindal.org" w:date="2014-10-18T16:00:00Z">
        <w:del w:id="682" w:author="Microsoft account" w:date="2014-10-20T11:37:00Z">
          <w:r w:rsidR="00E533E7" w:rsidDel="00CC5209">
            <w:rPr>
              <w:rFonts w:ascii="Cambria" w:eastAsia="Times New Roman" w:hAnsi="Cambria" w:cs="Times New Roman"/>
              <w:bCs/>
              <w:color w:val="000000" w:themeColor="text1"/>
              <w:spacing w:val="-8"/>
              <w:kern w:val="36"/>
            </w:rPr>
            <w:fldChar w:fldCharType="begin"/>
          </w:r>
          <w:r w:rsidR="00E533E7" w:rsidDel="00CC5209">
            <w:delInstrText xml:space="preserve"> XE "</w:delInstrText>
          </w:r>
        </w:del>
      </w:ins>
      <w:del w:id="683" w:author="Microsoft account" w:date="2014-10-20T11:37:00Z">
        <w:r w:rsidR="00E533E7" w:rsidRPr="002A5F45" w:rsidDel="00CC5209">
          <w:rPr>
            <w:rFonts w:ascii="Cambria" w:eastAsia="Times New Roman" w:hAnsi="Cambria" w:cs="Times New Roman"/>
            <w:bCs/>
            <w:color w:val="000000" w:themeColor="text1"/>
            <w:spacing w:val="-8"/>
            <w:kern w:val="36"/>
          </w:rPr>
          <w:delInstrText>Alaa Abd-al Fattah</w:delInstrText>
        </w:r>
      </w:del>
      <w:ins w:id="684" w:author="karl@grindal.org" w:date="2014-10-18T16:00:00Z">
        <w:del w:id="685" w:author="Microsoft account" w:date="2014-10-20T11:37:00Z">
          <w:r w:rsidR="00E533E7" w:rsidDel="00CC5209">
            <w:delInstrText xml:space="preserve">" </w:delInstrText>
          </w:r>
          <w:r w:rsidR="00E533E7" w:rsidDel="00CC5209">
            <w:rPr>
              <w:rFonts w:ascii="Cambria" w:eastAsia="Times New Roman" w:hAnsi="Cambria" w:cs="Times New Roman"/>
              <w:bCs/>
              <w:color w:val="000000" w:themeColor="text1"/>
              <w:spacing w:val="-8"/>
              <w:kern w:val="36"/>
            </w:rPr>
            <w:fldChar w:fldCharType="end"/>
          </w:r>
        </w:del>
      </w:ins>
      <w:del w:id="686" w:author="Microsoft account" w:date="2014-10-20T11:37:00Z">
        <w:r w:rsidRPr="00DC7700" w:rsidDel="00CC5209">
          <w:rPr>
            <w:rFonts w:ascii="Cambria" w:eastAsia="Times New Roman" w:hAnsi="Cambria" w:cs="Times New Roman"/>
            <w:bCs/>
            <w:color w:val="000000" w:themeColor="text1"/>
            <w:spacing w:val="-8"/>
            <w:kern w:val="36"/>
          </w:rPr>
          <w:delText xml:space="preserve">, </w:delText>
        </w:r>
      </w:del>
      <w:r w:rsidRPr="00DC7700">
        <w:rPr>
          <w:rFonts w:ascii="Cambria" w:eastAsia="Times New Roman" w:hAnsi="Cambria" w:cs="Times New Roman"/>
          <w:bCs/>
          <w:color w:val="000000" w:themeColor="text1"/>
          <w:spacing w:val="-8"/>
          <w:kern w:val="36"/>
        </w:rPr>
        <w:t>has been sentenced to 15 years in prison for opposing an “anti-protest law” which bans protests; the screws tighten on self-expression online just as mass media also converges towards uniform pro-regime propaganda. Al Jazeera</w:t>
      </w:r>
      <w:ins w:id="687" w:author="karl@grindal.org" w:date="2014-10-18T16:00: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401B52">
        <w:rPr>
          <w:rFonts w:ascii="Cambria" w:eastAsia="Times New Roman" w:hAnsi="Cambria" w:cs="Times New Roman"/>
          <w:bCs/>
          <w:color w:val="000000" w:themeColor="text1"/>
          <w:spacing w:val="-8"/>
          <w:kern w:val="36"/>
        </w:rPr>
        <w:instrText>Al Jazeera</w:instrText>
      </w:r>
      <w:ins w:id="688" w:author="karl@grindal.org" w:date="2014-10-18T16:00: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journalists in the country were charged with conspiracies and sentenced to seven years in prison.</w:t>
      </w:r>
    </w:p>
    <w:p w14:paraId="607A7CD6" w14:textId="3A48C87D"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Similar statements targeting social media as a source of evils are heard from politicians ranging from Azerbaijan to Malaysia, even as Internet</w:t>
      </w:r>
      <w:ins w:id="689" w:author="karl@grindal.org" w:date="2014-10-18T15:58: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B672A6">
        <w:rPr>
          <w:rFonts w:ascii="Cambria" w:hAnsi="Cambria"/>
        </w:rPr>
        <w:instrText>Internet</w:instrText>
      </w:r>
      <w:ins w:id="690" w:author="karl@grindal.org" w:date="2014-10-18T15:58: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censorship in most of those countries remains far short of what China has undertaken. Unable to unplug the internet (as Mubarak</w:t>
      </w:r>
      <w:ins w:id="691" w:author="karl@grindal.org" w:date="2014-10-18T15:49: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692" w:author="karl@grindal.org" w:date="2014-10-18T15:49: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did to his detriment) or to keep their opponents from using circumvention and other tools to access it if selectively blocked, these regimes have taken to demonizing the medium, and also flooding it with their own propaganda, while increasing their surveillance of all media. It should be noted that the revelations of extensive spying by the US government, home to most Internet platforms, has increased the tensions, and further promises to fuel both the rhetorical and practical case of countries who either want to have tighter controls over their national internet, or want to protect themselves from future spying, or in some cases, both.</w:t>
      </w:r>
    </w:p>
    <w:p w14:paraId="56140FDC" w14:textId="24B14195"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All this has created a schizophrenic public sphere in many countries. Government opponents and activists have relatively free access to social media, while government supporters and those either unwilling or unable to use social media or circumvent government blocks when present (even when circumvention is not that difficult or costly) continue to watch mass media that operates as a quasi-government arm. For example, in Turkey, leaked audiotapes, which were later confirmed by Prime Minister Erdogan</w:t>
      </w:r>
      <w:ins w:id="693" w:author="karl@grindal.org" w:date="2014-10-18T16:00: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436B60">
        <w:rPr>
          <w:rFonts w:ascii="Cambria" w:eastAsia="Times New Roman" w:hAnsi="Cambria" w:cs="Times New Roman"/>
          <w:bCs/>
          <w:color w:val="000000" w:themeColor="text1"/>
          <w:spacing w:val="-8"/>
          <w:kern w:val="36"/>
        </w:rPr>
        <w:instrText>Prime Minister Erdogan</w:instrText>
      </w:r>
      <w:ins w:id="694" w:author="karl@grindal.org" w:date="2014-10-18T16:00: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show that during the Gezi protests, he personally called heads of television stations, chiding them for minor infractions such as running an opposition leader’s statements on the small ticker on the screen. The manager can be heard snapping to attention, saying “yes sir” to the Prime Minister’s requests, obviously not an unusual situation. The ticker Erdogan</w:t>
      </w:r>
      <w:ins w:id="695" w:author="karl@grindal.org" w:date="2014-10-18T16:00:00Z">
        <w:r w:rsidR="00E533E7">
          <w:rPr>
            <w:rFonts w:ascii="Cambria" w:eastAsia="Times New Roman" w:hAnsi="Cambria" w:cs="Times New Roman"/>
            <w:bCs/>
            <w:color w:val="000000" w:themeColor="text1"/>
            <w:spacing w:val="-8"/>
            <w:kern w:val="36"/>
          </w:rPr>
          <w:fldChar w:fldCharType="begin"/>
        </w:r>
        <w:r w:rsidR="00E533E7">
          <w:instrText xml:space="preserve"> XE "</w:instrText>
        </w:r>
        <w:r w:rsidR="00E533E7" w:rsidRPr="002D2C1B">
          <w:rPr>
            <w:rFonts w:ascii="Cambria" w:eastAsia="Times New Roman" w:hAnsi="Cambria" w:cs="Times New Roman"/>
            <w:bCs/>
            <w:color w:val="000000" w:themeColor="text1"/>
            <w:spacing w:val="-8"/>
            <w:kern w:val="36"/>
          </w:rPr>
          <w:instrText xml:space="preserve">Primte Minister </w:instrText>
        </w:r>
      </w:ins>
      <w:r w:rsidR="00E533E7" w:rsidRPr="002D2C1B">
        <w:rPr>
          <w:rFonts w:ascii="Cambria" w:eastAsia="Times New Roman" w:hAnsi="Cambria" w:cs="Times New Roman"/>
          <w:bCs/>
          <w:color w:val="000000" w:themeColor="text1"/>
          <w:spacing w:val="-8"/>
          <w:kern w:val="36"/>
        </w:rPr>
        <w:instrText>Erdogan</w:instrText>
      </w:r>
      <w:ins w:id="696" w:author="karl@grindal.org" w:date="2014-10-18T16:00: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expressed displeasure at, containing the words of a parliamentary opposition leader, promptly disappeared. Prime Minister Erdogan</w:t>
      </w:r>
      <w:ins w:id="697" w:author="karl@grindal.org" w:date="2014-10-18T16:00:00Z">
        <w:r w:rsidR="00E533E7">
          <w:rPr>
            <w:rFonts w:ascii="Cambria" w:eastAsia="Times New Roman" w:hAnsi="Cambria" w:cs="Times New Roman"/>
            <w:bCs/>
            <w:color w:val="000000" w:themeColor="text1"/>
            <w:spacing w:val="-8"/>
            <w:kern w:val="36"/>
          </w:rPr>
          <w:fldChar w:fldCharType="begin"/>
        </w:r>
        <w:r w:rsidR="00E533E7">
          <w:instrText xml:space="preserve"> </w:instrText>
        </w:r>
        <w:r w:rsidR="00E533E7">
          <w:lastRenderedPageBreak/>
          <w:instrText>XE "</w:instrText>
        </w:r>
        <w:r w:rsidR="00E533E7" w:rsidRPr="002D2C1B">
          <w:rPr>
            <w:rFonts w:ascii="Cambria" w:eastAsia="Times New Roman" w:hAnsi="Cambria" w:cs="Times New Roman"/>
            <w:bCs/>
            <w:color w:val="000000" w:themeColor="text1"/>
            <w:spacing w:val="-8"/>
            <w:kern w:val="36"/>
          </w:rPr>
          <w:instrText xml:space="preserve">Primte Minister </w:instrText>
        </w:r>
      </w:ins>
      <w:r w:rsidR="00E533E7" w:rsidRPr="002D2C1B">
        <w:rPr>
          <w:rFonts w:ascii="Cambria" w:eastAsia="Times New Roman" w:hAnsi="Cambria" w:cs="Times New Roman"/>
          <w:bCs/>
          <w:color w:val="000000" w:themeColor="text1"/>
          <w:spacing w:val="-8"/>
          <w:kern w:val="36"/>
        </w:rPr>
        <w:instrText>Erdogan</w:instrText>
      </w:r>
      <w:ins w:id="698" w:author="karl@grindal.org" w:date="2014-10-18T16:00: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shrugged off the leak saying that he had a right to express his displeasure to TV executives</w:t>
      </w:r>
      <w:r w:rsidR="004C1E2A" w:rsidRPr="00DC7700">
        <w:rPr>
          <w:rFonts w:ascii="Cambria" w:eastAsia="Times New Roman" w:hAnsi="Cambria" w:cs="Times New Roman"/>
          <w:bCs/>
          <w:color w:val="000000" w:themeColor="text1"/>
          <w:spacing w:val="-8"/>
          <w:kern w:val="36"/>
          <w:vertAlign w:val="superscript"/>
        </w:rPr>
        <w:footnoteReference w:id="74"/>
      </w:r>
      <w:r w:rsidR="004C1E2A" w:rsidRPr="00DC7700">
        <w:rPr>
          <w:rFonts w:ascii="Cambria" w:eastAsia="Times New Roman" w:hAnsi="Cambria" w:cs="Times New Roman"/>
          <w:bCs/>
          <w:color w:val="000000" w:themeColor="text1"/>
          <w:spacing w:val="-8"/>
          <w:kern w:val="36"/>
        </w:rPr>
        <w:t>.</w:t>
      </w:r>
    </w:p>
    <w:p w14:paraId="5AB1425D"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
          <w:bCs/>
          <w:color w:val="000000" w:themeColor="text1"/>
          <w:spacing w:val="-8"/>
          <w:kern w:val="36"/>
        </w:rPr>
      </w:pPr>
      <w:r w:rsidRPr="00DC7700">
        <w:rPr>
          <w:rFonts w:ascii="Cambria" w:eastAsia="Times New Roman" w:hAnsi="Cambria" w:cs="Times New Roman"/>
          <w:b/>
          <w:bCs/>
          <w:color w:val="000000" w:themeColor="text1"/>
          <w:spacing w:val="-8"/>
          <w:kern w:val="36"/>
        </w:rPr>
        <w:t>The activist challenge</w:t>
      </w:r>
    </w:p>
    <w:p w14:paraId="5D4BC2A6" w14:textId="53F62BEB"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The activist experience on social media in these middle-range countries has been mixed. Increasingly, in Egypt, online spaces are a place of caution and quiet, given the repressive conditions. However, during the lead-up to the initial protests that overthrew Mubarak</w:t>
      </w:r>
      <w:ins w:id="699" w:author="karl@grindal.org" w:date="2014-10-18T15:49:00Z">
        <w:r w:rsidR="007602D7">
          <w:rPr>
            <w:rFonts w:ascii="Cambria" w:eastAsia="Times New Roman" w:hAnsi="Cambria" w:cs="Times New Roman"/>
            <w:bCs/>
            <w:color w:val="000000" w:themeColor="text1"/>
            <w:spacing w:val="-8"/>
            <w:kern w:val="36"/>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700" w:author="karl@grindal.org" w:date="2014-10-18T15:49:00Z">
        <w:r w:rsidR="007602D7">
          <w:instrText xml:space="preserve">" </w:instrText>
        </w:r>
        <w:r w:rsidR="007602D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the activists had used it as a public space where they could find and draw strength from each other, and share important news that was censored by their own government. That is likely one of the most important uses of social media for activists across many countries: finding common cause with other people, and helping alter the public dialogue on crucial issues.  Activists of all stripes use the internet to discover that they are not alone.</w:t>
      </w:r>
    </w:p>
    <w:p w14:paraId="3E77447A" w14:textId="359B7DE8"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Social media has also been crucial to organizing logistics during protests. In Egypt, for example, during the height of another round of protests in November 2011, four activists in their early twenties emerged as an ad hoc volunteer group to organize and coordinate the ten field hospitals set up around the area of clashes. This was not a minor operation, as more than 40 people were killed, and thousands injured</w:t>
      </w:r>
      <w:r w:rsidR="004C1E2A" w:rsidRPr="00DC7700">
        <w:rPr>
          <w:rFonts w:ascii="Cambria" w:eastAsia="Times New Roman" w:hAnsi="Cambria" w:cs="Times New Roman"/>
          <w:bCs/>
          <w:color w:val="000000" w:themeColor="text1"/>
          <w:spacing w:val="-8"/>
          <w:kern w:val="36"/>
          <w:vertAlign w:val="superscript"/>
        </w:rPr>
        <w:footnoteReference w:id="75"/>
      </w:r>
      <w:r w:rsidR="004C1E2A" w:rsidRPr="00DC7700">
        <w:rPr>
          <w:rFonts w:ascii="Cambria" w:eastAsia="Times New Roman" w:hAnsi="Cambria" w:cs="Times New Roman"/>
          <w:bCs/>
          <w:color w:val="000000" w:themeColor="text1"/>
          <w:spacing w:val="-8"/>
          <w:kern w:val="36"/>
        </w:rPr>
        <w:t>.</w:t>
      </w:r>
      <w:r w:rsidRPr="00DC7700">
        <w:rPr>
          <w:rFonts w:ascii="Cambria" w:eastAsia="Times New Roman" w:hAnsi="Cambria" w:cs="Times New Roman"/>
          <w:bCs/>
          <w:color w:val="000000" w:themeColor="text1"/>
          <w:spacing w:val="-8"/>
          <w:kern w:val="36"/>
        </w:rPr>
        <w:t xml:space="preserve"> Through a Twitter</w:t>
      </w:r>
      <w:ins w:id="701" w:author="karl@grindal.org" w:date="2014-10-18T15:59: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346043">
        <w:rPr>
          <w:rFonts w:ascii="Cambria" w:eastAsia="Times New Roman" w:hAnsi="Cambria" w:cs="Times New Roman"/>
          <w:bCs/>
          <w:color w:val="000000" w:themeColor="text1"/>
          <w:spacing w:val="-8"/>
          <w:kern w:val="36"/>
        </w:rPr>
        <w:instrText>Twitter</w:instrText>
      </w:r>
      <w:ins w:id="702" w:author="karl@grindal.org" w:date="2014-10-18T15:59: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account, a website, and a Google</w:t>
      </w:r>
      <w:ins w:id="703" w:author="karl@grindal.org" w:date="2014-10-18T16:05: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B7710D">
        <w:rPr>
          <w:rFonts w:ascii="Cambria" w:eastAsia="Times New Roman" w:hAnsi="Cambria" w:cs="Times New Roman"/>
          <w:bCs/>
          <w:color w:val="000000" w:themeColor="text1"/>
          <w:spacing w:val="-8"/>
          <w:kern w:val="36"/>
        </w:rPr>
        <w:instrText>Google</w:instrText>
      </w:r>
      <w:ins w:id="704" w:author="karl@grindal.org" w:date="2014-10-18T16:05: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spreadsheet, cell phones with which to keep in touch with the volunteer doctors, nurses and workers at the field hospitals (remarkably, none of the organizers were physically at the hospitals), they were able to keep accurate count of supplies and personnel needs for many days, and organize transfers and rebalancing as necessary.  In post-crisis interviews that I conducted, it became apparent that none of the young organizers were familiar with the history or trained in the methods of logistics, a problem that has brought down many armies. Armed with nothing but youthful energy, caffeine, and the affordances of digital technologies, these volunteers have altered the dynamics of protests themselves—it is no longer the police or the army, the official, trained forces that have the unilateral advantage of communication and logistics.</w:t>
      </w:r>
    </w:p>
    <w:p w14:paraId="008AE4ED" w14:textId="6CF658BD"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Similarly, censorship has become much harder to make effective, at least when targeting populations who are willing to trust or access social media. In Turkey, another group of four college students, have organized a remarkable citizen network news organization, called @140journos, which uses Twitter</w:t>
      </w:r>
      <w:ins w:id="705" w:author="karl@grindal.org" w:date="2014-10-18T15:59: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346043">
        <w:rPr>
          <w:rFonts w:ascii="Cambria" w:eastAsia="Times New Roman" w:hAnsi="Cambria" w:cs="Times New Roman"/>
          <w:bCs/>
          <w:color w:val="000000" w:themeColor="text1"/>
          <w:spacing w:val="-8"/>
          <w:kern w:val="36"/>
        </w:rPr>
        <w:instrText>Twitter</w:instrText>
      </w:r>
      <w:ins w:id="706" w:author="karl@grindal.org" w:date="2014-10-18T15:59: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as a platform to gather, verify and publicize news</w:t>
      </w:r>
      <w:r w:rsidR="004C1E2A" w:rsidRPr="00DC7700">
        <w:rPr>
          <w:rFonts w:ascii="Cambria" w:eastAsia="Times New Roman" w:hAnsi="Cambria" w:cs="Times New Roman"/>
          <w:bCs/>
          <w:color w:val="000000" w:themeColor="text1"/>
          <w:spacing w:val="-8"/>
          <w:kern w:val="36"/>
          <w:vertAlign w:val="superscript"/>
        </w:rPr>
        <w:footnoteReference w:id="76"/>
      </w:r>
      <w:r w:rsidR="004C1E2A" w:rsidRPr="00DC7700">
        <w:rPr>
          <w:rFonts w:ascii="Cambria" w:eastAsia="Times New Roman" w:hAnsi="Cambria" w:cs="Times New Roman"/>
          <w:bCs/>
          <w:color w:val="000000" w:themeColor="text1"/>
          <w:spacing w:val="-8"/>
          <w:kern w:val="36"/>
        </w:rPr>
        <w:t>.</w:t>
      </w:r>
      <w:r w:rsidRPr="00DC7700">
        <w:rPr>
          <w:rFonts w:ascii="Cambria" w:eastAsia="Times New Roman" w:hAnsi="Cambria" w:cs="Times New Roman"/>
          <w:bCs/>
          <w:color w:val="000000" w:themeColor="text1"/>
          <w:spacing w:val="-8"/>
          <w:kern w:val="36"/>
        </w:rPr>
        <w:t xml:space="preserve"> Remarkably, in a very polarized country, they follow a strategy of reporting news from a variety of communities, many of which are angry with one another, such </w:t>
      </w:r>
      <w:r w:rsidRPr="00DC7700">
        <w:rPr>
          <w:rFonts w:ascii="Cambria" w:eastAsia="Times New Roman" w:hAnsi="Cambria" w:cs="Times New Roman"/>
          <w:bCs/>
          <w:color w:val="000000" w:themeColor="text1"/>
          <w:spacing w:val="-8"/>
          <w:kern w:val="36"/>
        </w:rPr>
        <w:lastRenderedPageBreak/>
        <w:t>that their platform has also become what traditional news media might have been, a neutral and objective site of information. At the same time, their existence has repeatedly pushed back mainstream media censorship; it is harder to ignore news when it will be covered by alternative platforms, if only on Twitter.  As a result of such means of spreading news, censorship isn’t effective by itself.</w:t>
      </w:r>
    </w:p>
    <w:p w14:paraId="6B7CFB16"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 xml:space="preserve">However, this should not be understood to mean that the regimes have no way to respond. Besides demonizing social media, most of these governments have supporters who also go online to challenge, and sometimes harass opposition activists. In some cases, as in the so-called 50-cent army in China, and the “trolls” in Bahrain who harass activists, there is increasing evidence that some of the harassment is done by people paid to do it. </w:t>
      </w:r>
    </w:p>
    <w:p w14:paraId="34B97487" w14:textId="434E3E0C"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It is not correct to view online spaces as solely occupied by the opposition. In Turkey, for example, trending topics often alternate between pro and anti-government causes, often result of organized campaigns by both parties. However, this highlights another difference between governments and challengers: government campaigns online often tend to be led by identifiable leaders, and appear more hierarchical in nature. Opposition online is more diffused, and is not necessarily identified with the parliamentary opposition. In Russia, blogger Alexei Navalny</w:t>
      </w:r>
      <w:ins w:id="707" w:author="Microsoft account" w:date="2014-10-20T11:35:00Z">
        <w:r w:rsidR="00CC5209">
          <w:rPr>
            <w:rFonts w:ascii="Cambria" w:eastAsia="Times New Roman" w:hAnsi="Cambria" w:cs="Times New Roman"/>
            <w:bCs/>
            <w:color w:val="000000" w:themeColor="text1"/>
            <w:spacing w:val="-8"/>
            <w:kern w:val="36"/>
          </w:rPr>
          <w:fldChar w:fldCharType="begin"/>
        </w:r>
        <w:r w:rsidR="00CC5209">
          <w:instrText xml:space="preserve"> XE "</w:instrText>
        </w:r>
      </w:ins>
      <w:r w:rsidR="00CC5209" w:rsidRPr="00556D1A">
        <w:rPr>
          <w:rFonts w:ascii="Cambria" w:eastAsia="Times New Roman" w:hAnsi="Cambria" w:cs="Times New Roman"/>
          <w:bCs/>
          <w:color w:val="000000" w:themeColor="text1"/>
          <w:spacing w:val="-8"/>
          <w:kern w:val="36"/>
          <w:rPrChange w:id="708" w:author="Microsoft account" w:date="2014-10-20T11:35:00Z">
            <w:rPr>
              <w:rFonts w:ascii="Cambria" w:eastAsia="Times New Roman" w:hAnsi="Cambria" w:cs="Times New Roman"/>
              <w:bCs/>
              <w:color w:val="000000" w:themeColor="text1"/>
              <w:spacing w:val="-8"/>
              <w:kern w:val="36"/>
            </w:rPr>
          </w:rPrChange>
        </w:rPr>
        <w:instrText>Navalny</w:instrText>
      </w:r>
      <w:ins w:id="709" w:author="Microsoft account" w:date="2014-10-20T11:35:00Z">
        <w:r w:rsidR="00CC5209" w:rsidRPr="00556D1A">
          <w:rPr>
            <w:rFonts w:ascii="Cambria" w:eastAsia="Times New Roman" w:hAnsi="Cambria" w:cs="Times New Roman"/>
            <w:bCs/>
            <w:color w:val="000000" w:themeColor="text1"/>
            <w:spacing w:val="-8"/>
            <w:kern w:val="36"/>
            <w:rPrChange w:id="710" w:author="Microsoft account" w:date="2014-10-20T11:35:00Z">
              <w:rPr>
                <w:rFonts w:ascii="Cambria" w:eastAsia="Times New Roman" w:hAnsi="Cambria" w:cs="Times New Roman"/>
                <w:bCs/>
                <w:color w:val="000000" w:themeColor="text1"/>
                <w:spacing w:val="-8"/>
                <w:kern w:val="36"/>
              </w:rPr>
            </w:rPrChange>
          </w:rPr>
          <w:instrText>, Alexei</w:instrText>
        </w:r>
        <w:r w:rsidR="00CC5209">
          <w:instrText xml:space="preserve">" </w:instrText>
        </w:r>
        <w:r w:rsidR="00CC5209">
          <w:rPr>
            <w:rFonts w:ascii="Cambria" w:eastAsia="Times New Roman" w:hAnsi="Cambria" w:cs="Times New Roman"/>
            <w:bCs/>
            <w:color w:val="000000" w:themeColor="text1"/>
            <w:spacing w:val="-8"/>
            <w:kern w:val="36"/>
          </w:rPr>
          <w:fldChar w:fldCharType="end"/>
        </w:r>
      </w:ins>
      <w:ins w:id="711" w:author="karl@grindal.org" w:date="2014-10-18T16:01:00Z">
        <w:del w:id="712" w:author="Microsoft account" w:date="2014-10-20T11:35:00Z">
          <w:r w:rsidR="00E533E7" w:rsidDel="00CC5209">
            <w:rPr>
              <w:rFonts w:ascii="Cambria" w:eastAsia="Times New Roman" w:hAnsi="Cambria" w:cs="Times New Roman"/>
              <w:bCs/>
              <w:color w:val="000000" w:themeColor="text1"/>
              <w:spacing w:val="-8"/>
              <w:kern w:val="36"/>
            </w:rPr>
            <w:fldChar w:fldCharType="begin"/>
          </w:r>
          <w:r w:rsidR="00E533E7" w:rsidDel="00CC5209">
            <w:delInstrText xml:space="preserve"> XE "</w:delInstrText>
          </w:r>
        </w:del>
      </w:ins>
      <w:del w:id="713" w:author="Microsoft account" w:date="2014-10-20T11:35:00Z">
        <w:r w:rsidR="00E533E7" w:rsidRPr="00930D78" w:rsidDel="00CC5209">
          <w:rPr>
            <w:rFonts w:ascii="Cambria" w:eastAsia="Times New Roman" w:hAnsi="Cambria" w:cs="Times New Roman"/>
            <w:bCs/>
            <w:color w:val="000000" w:themeColor="text1"/>
            <w:spacing w:val="-8"/>
            <w:kern w:val="36"/>
          </w:rPr>
          <w:delInstrText>Alexei Navalny</w:delInstrText>
        </w:r>
      </w:del>
      <w:ins w:id="714" w:author="karl@grindal.org" w:date="2014-10-18T16:01:00Z">
        <w:del w:id="715" w:author="Microsoft account" w:date="2014-10-20T11:35:00Z">
          <w:r w:rsidR="00E533E7" w:rsidDel="00CC5209">
            <w:delInstrText xml:space="preserve">" </w:delInstrText>
          </w:r>
          <w:r w:rsidR="00E533E7" w:rsidDel="00CC5209">
            <w:rPr>
              <w:rFonts w:ascii="Cambria" w:eastAsia="Times New Roman" w:hAnsi="Cambria" w:cs="Times New Roman"/>
              <w:bCs/>
              <w:color w:val="000000" w:themeColor="text1"/>
              <w:spacing w:val="-8"/>
              <w:kern w:val="36"/>
            </w:rPr>
            <w:fldChar w:fldCharType="end"/>
          </w:r>
        </w:del>
      </w:ins>
      <w:r w:rsidRPr="00DC7700">
        <w:rPr>
          <w:rFonts w:ascii="Cambria" w:eastAsia="Times New Roman" w:hAnsi="Cambria" w:cs="Times New Roman"/>
          <w:bCs/>
          <w:color w:val="000000" w:themeColor="text1"/>
          <w:spacing w:val="-8"/>
          <w:kern w:val="36"/>
        </w:rPr>
        <w:t xml:space="preserve"> has emerged as a politician who often challenges Putin</w:t>
      </w:r>
      <w:ins w:id="716" w:author="Microsoft account" w:date="2014-10-20T16:33:00Z">
        <w:r w:rsidR="008F1491">
          <w:rPr>
            <w:rFonts w:ascii="Cambria" w:eastAsia="Times New Roman" w:hAnsi="Cambria" w:cs="Times New Roman"/>
            <w:bCs/>
            <w:color w:val="000000" w:themeColor="text1"/>
            <w:spacing w:val="-8"/>
            <w:kern w:val="36"/>
          </w:rPr>
          <w:fldChar w:fldCharType="begin"/>
        </w:r>
        <w:r w:rsidR="008F1491">
          <w:instrText xml:space="preserve"> XE "</w:instrText>
        </w:r>
        <w:r w:rsidR="008F1491" w:rsidRPr="006F219B">
          <w:rPr>
            <w:rFonts w:ascii="Cambria" w:eastAsia="Times New Roman" w:hAnsi="Cambria" w:cs="Times New Roman"/>
            <w:bCs/>
            <w:color w:val="000000" w:themeColor="text1"/>
            <w:spacing w:val="-8"/>
            <w:kern w:val="36"/>
            <w:rPrChange w:id="717" w:author="Microsoft account" w:date="2014-10-20T16:33:00Z">
              <w:rPr>
                <w:rFonts w:ascii="Cambria" w:eastAsia="Times New Roman" w:hAnsi="Cambria" w:cs="Times New Roman"/>
                <w:bCs/>
                <w:color w:val="000000" w:themeColor="text1"/>
                <w:spacing w:val="-8"/>
                <w:kern w:val="36"/>
              </w:rPr>
            </w:rPrChange>
          </w:rPr>
          <w:instrText>Putin, President Vladimir</w:instrText>
        </w:r>
        <w:r w:rsidR="008F1491">
          <w:instrText xml:space="preserve">" </w:instrText>
        </w:r>
        <w:r w:rsidR="008F1491">
          <w:rPr>
            <w:rFonts w:ascii="Cambria" w:eastAsia="Times New Roman" w:hAnsi="Cambria" w:cs="Times New Roman"/>
            <w:bCs/>
            <w:color w:val="000000" w:themeColor="text1"/>
            <w:spacing w:val="-8"/>
            <w:kern w:val="36"/>
          </w:rPr>
          <w:fldChar w:fldCharType="end"/>
        </w:r>
      </w:ins>
      <w:ins w:id="718" w:author="karl@grindal.org" w:date="2014-10-19T19:29:00Z">
        <w:del w:id="719" w:author="Microsoft account" w:date="2014-10-20T16:32:00Z">
          <w:r w:rsidR="005C3746" w:rsidDel="008F1491">
            <w:rPr>
              <w:rFonts w:ascii="Cambria" w:eastAsia="Times New Roman" w:hAnsi="Cambria" w:cs="Times New Roman"/>
              <w:bCs/>
              <w:color w:val="000000" w:themeColor="text1"/>
              <w:spacing w:val="-8"/>
              <w:kern w:val="36"/>
            </w:rPr>
            <w:fldChar w:fldCharType="begin"/>
          </w:r>
          <w:r w:rsidR="005C3746" w:rsidDel="008F1491">
            <w:delInstrText xml:space="preserve"> XE "</w:delInstrText>
          </w:r>
        </w:del>
      </w:ins>
      <w:del w:id="720" w:author="Microsoft account" w:date="2014-10-20T16:32:00Z">
        <w:r w:rsidR="005C3746" w:rsidRPr="004A0067" w:rsidDel="008F1491">
          <w:rPr>
            <w:rFonts w:ascii="Cambria" w:hAnsi="Cambria" w:cs="Times New Roman"/>
            <w:iCs/>
            <w:color w:val="000000" w:themeColor="text1"/>
          </w:rPr>
          <w:delInstrText>Putin</w:delInstrText>
        </w:r>
      </w:del>
      <w:ins w:id="721" w:author="karl@grindal.org" w:date="2014-10-19T19:29:00Z">
        <w:del w:id="722" w:author="Microsoft account" w:date="2014-10-20T16:32:00Z">
          <w:r w:rsidR="005C3746" w:rsidDel="008F1491">
            <w:delInstrText xml:space="preserve">" </w:delInstrText>
          </w:r>
          <w:r w:rsidR="005C3746" w:rsidDel="008F1491">
            <w:rPr>
              <w:rFonts w:ascii="Cambria" w:eastAsia="Times New Roman" w:hAnsi="Cambria" w:cs="Times New Roman"/>
              <w:bCs/>
              <w:color w:val="000000" w:themeColor="text1"/>
              <w:spacing w:val="-8"/>
              <w:kern w:val="36"/>
            </w:rPr>
            <w:fldChar w:fldCharType="end"/>
          </w:r>
        </w:del>
      </w:ins>
      <w:r w:rsidRPr="00DC7700">
        <w:rPr>
          <w:rFonts w:ascii="Cambria" w:eastAsia="Times New Roman" w:hAnsi="Cambria" w:cs="Times New Roman"/>
          <w:bCs/>
          <w:color w:val="000000" w:themeColor="text1"/>
          <w:spacing w:val="-8"/>
          <w:kern w:val="36"/>
        </w:rPr>
        <w:t>’</w:t>
      </w:r>
      <w:ins w:id="723" w:author="Microsoft account" w:date="2014-10-20T16:32:00Z">
        <w:r w:rsidR="008F1491" w:rsidDel="008F1491">
          <w:rPr>
            <w:rFonts w:ascii="Cambria" w:eastAsia="Times New Roman" w:hAnsi="Cambria" w:cs="Times New Roman"/>
            <w:bCs/>
            <w:color w:val="000000" w:themeColor="text1"/>
            <w:spacing w:val="-8"/>
            <w:kern w:val="36"/>
          </w:rPr>
          <w:t xml:space="preserve"> </w:t>
        </w:r>
      </w:ins>
      <w:ins w:id="724" w:author="karl@grindal.org" w:date="2014-10-19T19:27:00Z">
        <w:del w:id="725" w:author="Microsoft account" w:date="2014-10-20T16:32:00Z">
          <w:r w:rsidR="005C3746" w:rsidDel="008F1491">
            <w:rPr>
              <w:rFonts w:ascii="Cambria" w:eastAsia="Times New Roman" w:hAnsi="Cambria" w:cs="Times New Roman"/>
              <w:bCs/>
              <w:color w:val="000000" w:themeColor="text1"/>
              <w:spacing w:val="-8"/>
              <w:kern w:val="36"/>
            </w:rPr>
            <w:fldChar w:fldCharType="begin"/>
          </w:r>
          <w:r w:rsidR="005C3746" w:rsidDel="008F1491">
            <w:delInstrText xml:space="preserve"> XE "</w:delInstrText>
          </w:r>
          <w:r w:rsidR="005C3746" w:rsidRPr="00386E77" w:rsidDel="008F1491">
            <w:rPr>
              <w:rFonts w:ascii="Cambria" w:eastAsia="Times New Roman" w:hAnsi="Cambria" w:cs="Times New Roman"/>
              <w:bCs/>
              <w:color w:val="000000" w:themeColor="text1"/>
              <w:spacing w:val="-8"/>
              <w:kern w:val="36"/>
            </w:rPr>
            <w:delInstrText>Vladimir Putin</w:delInstrText>
          </w:r>
          <w:r w:rsidR="005C3746" w:rsidDel="008F1491">
            <w:delInstrText xml:space="preserve">" </w:delInstrText>
          </w:r>
          <w:r w:rsidR="005C3746" w:rsidDel="008F1491">
            <w:rPr>
              <w:rFonts w:ascii="Cambria" w:eastAsia="Times New Roman" w:hAnsi="Cambria" w:cs="Times New Roman"/>
              <w:bCs/>
              <w:color w:val="000000" w:themeColor="text1"/>
              <w:spacing w:val="-8"/>
              <w:kern w:val="36"/>
            </w:rPr>
            <w:fldChar w:fldCharType="end"/>
          </w:r>
        </w:del>
      </w:ins>
      <w:r w:rsidRPr="00DC7700">
        <w:rPr>
          <w:rFonts w:ascii="Cambria" w:eastAsia="Times New Roman" w:hAnsi="Cambria" w:cs="Times New Roman"/>
          <w:bCs/>
          <w:color w:val="000000" w:themeColor="text1"/>
          <w:spacing w:val="-8"/>
          <w:kern w:val="36"/>
        </w:rPr>
        <w:t>s rule, but he also remains in the regime’s crosshairs. Currently under house arrest and banned from blogging, he is facing new charges as well as defamation lawsuits</w:t>
      </w:r>
      <w:r w:rsidR="004C1E2A" w:rsidRPr="00DC7700">
        <w:rPr>
          <w:rFonts w:ascii="Cambria" w:eastAsia="Times New Roman" w:hAnsi="Cambria" w:cs="Times New Roman"/>
          <w:bCs/>
          <w:color w:val="000000" w:themeColor="text1"/>
          <w:spacing w:val="-8"/>
          <w:kern w:val="36"/>
          <w:vertAlign w:val="superscript"/>
        </w:rPr>
        <w:footnoteReference w:id="77"/>
      </w:r>
      <w:r w:rsidR="004C1E2A" w:rsidRPr="00DC7700">
        <w:rPr>
          <w:rFonts w:ascii="Cambria" w:eastAsia="Times New Roman" w:hAnsi="Cambria" w:cs="Times New Roman"/>
          <w:bCs/>
          <w:color w:val="000000" w:themeColor="text1"/>
          <w:spacing w:val="-8"/>
          <w:kern w:val="36"/>
        </w:rPr>
        <w:t>.</w:t>
      </w:r>
      <w:r w:rsidRPr="00DC7700">
        <w:rPr>
          <w:rFonts w:ascii="Cambria" w:eastAsia="Times New Roman" w:hAnsi="Cambria" w:cs="Times New Roman"/>
          <w:bCs/>
          <w:color w:val="000000" w:themeColor="text1"/>
          <w:spacing w:val="-8"/>
          <w:kern w:val="36"/>
        </w:rPr>
        <w:t xml:space="preserve"> </w:t>
      </w:r>
    </w:p>
    <w:p w14:paraId="49B835E2" w14:textId="6E613FE6"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The leaderless and diffused nature of opposition movements is both a strength and weakness. In Egypt, the initial protests were without a single clear leader or spokesperson, though some activists garnered more attention than others. A telling story comes is that of Wael Ghonim</w:t>
      </w:r>
      <w:ins w:id="726" w:author="karl@grindal.org" w:date="2014-10-18T16:01: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F208B5">
        <w:rPr>
          <w:rFonts w:ascii="Cambria" w:eastAsia="Times New Roman" w:hAnsi="Cambria" w:cs="Times New Roman"/>
          <w:bCs/>
          <w:color w:val="000000" w:themeColor="text1"/>
          <w:spacing w:val="-8"/>
          <w:kern w:val="36"/>
        </w:rPr>
        <w:instrText>Wael Ghonim</w:instrText>
      </w:r>
      <w:ins w:id="727" w:author="karl@grindal.org" w:date="2014-10-18T16:01: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administrator of the “We are all Khaled Saed</w:t>
      </w:r>
      <w:ins w:id="728" w:author="karl@grindal.org" w:date="2014-10-18T16:01: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AE343D">
        <w:rPr>
          <w:rFonts w:ascii="Cambria" w:eastAsia="Times New Roman" w:hAnsi="Cambria" w:cs="Times New Roman"/>
          <w:bCs/>
          <w:color w:val="000000" w:themeColor="text1"/>
          <w:spacing w:val="-8"/>
          <w:kern w:val="36"/>
        </w:rPr>
        <w:instrText>Khaled Saed</w:instrText>
      </w:r>
      <w:ins w:id="729" w:author="karl@grindal.org" w:date="2014-10-18T16:01: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website, which had been the initial page that organized the January 25</w:t>
      </w:r>
      <w:r w:rsidRPr="00DC7700">
        <w:rPr>
          <w:rFonts w:ascii="Cambria" w:eastAsia="Times New Roman" w:hAnsi="Cambria" w:cs="Times New Roman"/>
          <w:bCs/>
          <w:color w:val="000000" w:themeColor="text1"/>
          <w:spacing w:val="-8"/>
          <w:kern w:val="36"/>
          <w:vertAlign w:val="superscript"/>
        </w:rPr>
        <w:t>th</w:t>
      </w:r>
      <w:r w:rsidRPr="00DC7700">
        <w:rPr>
          <w:rFonts w:ascii="Cambria" w:eastAsia="Times New Roman" w:hAnsi="Cambria" w:cs="Times New Roman"/>
          <w:bCs/>
          <w:color w:val="000000" w:themeColor="text1"/>
          <w:spacing w:val="-8"/>
          <w:kern w:val="36"/>
        </w:rPr>
        <w:t xml:space="preserve"> protests—though the Tunisian revolution had greatly inspired Egyptians and January 25</w:t>
      </w:r>
      <w:r w:rsidRPr="00DC7700">
        <w:rPr>
          <w:rFonts w:ascii="Cambria" w:eastAsia="Times New Roman" w:hAnsi="Cambria" w:cs="Times New Roman"/>
          <w:bCs/>
          <w:color w:val="000000" w:themeColor="text1"/>
          <w:spacing w:val="-8"/>
          <w:kern w:val="36"/>
          <w:vertAlign w:val="superscript"/>
        </w:rPr>
        <w:t>th</w:t>
      </w:r>
      <w:r w:rsidRPr="00DC7700">
        <w:rPr>
          <w:rFonts w:ascii="Cambria" w:eastAsia="Times New Roman" w:hAnsi="Cambria" w:cs="Times New Roman"/>
          <w:bCs/>
          <w:color w:val="000000" w:themeColor="text1"/>
          <w:spacing w:val="-8"/>
          <w:kern w:val="36"/>
        </w:rPr>
        <w:t xml:space="preserve"> was already a long-standing day of protests. He was arrested during the protests. At first, the regime did not know they had him, and after they found out, they brought him to the presidential palace to “negotiate”—in other words, buy him off so that he’d call off the protests going full strength in Tahrir</w:t>
      </w:r>
      <w:ins w:id="730" w:author="karl@grindal.org" w:date="2014-10-18T16:04: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04467C">
        <w:rPr>
          <w:rFonts w:ascii="Cambria" w:eastAsia="Times New Roman" w:hAnsi="Cambria" w:cs="Times New Roman"/>
          <w:bCs/>
          <w:color w:val="000000" w:themeColor="text1"/>
          <w:spacing w:val="-8"/>
          <w:kern w:val="36"/>
        </w:rPr>
        <w:instrText>Tahrir</w:instrText>
      </w:r>
      <w:ins w:id="731" w:author="karl@grindal.org" w:date="2014-10-18T16:04: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(Ghonim</w:t>
      </w:r>
      <w:ins w:id="732" w:author="karl@grindal.org" w:date="2014-10-19T20:11:00Z">
        <w:r w:rsidR="00473552">
          <w:rPr>
            <w:rFonts w:ascii="Cambria" w:eastAsia="Times New Roman" w:hAnsi="Cambria" w:cs="Times New Roman"/>
            <w:bCs/>
            <w:color w:val="000000" w:themeColor="text1"/>
            <w:spacing w:val="-8"/>
            <w:kern w:val="36"/>
          </w:rPr>
          <w:fldChar w:fldCharType="begin"/>
        </w:r>
        <w:r w:rsidR="00473552">
          <w:instrText xml:space="preserve"> XE "</w:instrText>
        </w:r>
        <w:r w:rsidR="00473552" w:rsidRPr="0086407F">
          <w:rPr>
            <w:rFonts w:ascii="Cambria" w:eastAsia="Times New Roman" w:hAnsi="Cambria" w:cs="Times New Roman"/>
            <w:bCs/>
            <w:color w:val="000000" w:themeColor="text1"/>
            <w:spacing w:val="-8"/>
            <w:kern w:val="36"/>
          </w:rPr>
          <w:instrText xml:space="preserve">Wael </w:instrText>
        </w:r>
      </w:ins>
      <w:r w:rsidR="00473552" w:rsidRPr="0086407F">
        <w:rPr>
          <w:rFonts w:ascii="Cambria" w:eastAsia="Times New Roman" w:hAnsi="Cambria" w:cs="Times New Roman"/>
          <w:bCs/>
          <w:color w:val="000000" w:themeColor="text1"/>
          <w:spacing w:val="-8"/>
          <w:kern w:val="36"/>
        </w:rPr>
        <w:instrText>Ghonim</w:instrText>
      </w:r>
      <w:ins w:id="733" w:author="karl@grindal.org" w:date="2014-10-19T20:11:00Z">
        <w:r w:rsidR="00473552">
          <w:instrText xml:space="preserve">" </w:instrText>
        </w:r>
        <w:r w:rsidR="00473552">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2012). As Ghonim</w:t>
      </w:r>
      <w:ins w:id="734" w:author="karl@grindal.org" w:date="2014-10-19T20:11:00Z">
        <w:r w:rsidR="00473552">
          <w:rPr>
            <w:rFonts w:ascii="Cambria" w:eastAsia="Times New Roman" w:hAnsi="Cambria" w:cs="Times New Roman"/>
            <w:bCs/>
            <w:color w:val="000000" w:themeColor="text1"/>
            <w:spacing w:val="-8"/>
            <w:kern w:val="36"/>
          </w:rPr>
          <w:fldChar w:fldCharType="begin"/>
        </w:r>
        <w:r w:rsidR="00473552">
          <w:instrText xml:space="preserve"> XE "</w:instrText>
        </w:r>
        <w:r w:rsidR="00473552" w:rsidRPr="0086407F">
          <w:rPr>
            <w:rFonts w:ascii="Cambria" w:eastAsia="Times New Roman" w:hAnsi="Cambria" w:cs="Times New Roman"/>
            <w:bCs/>
            <w:color w:val="000000" w:themeColor="text1"/>
            <w:spacing w:val="-8"/>
            <w:kern w:val="36"/>
          </w:rPr>
          <w:instrText xml:space="preserve">Wael </w:instrText>
        </w:r>
      </w:ins>
      <w:r w:rsidR="00473552" w:rsidRPr="0086407F">
        <w:rPr>
          <w:rFonts w:ascii="Cambria" w:eastAsia="Times New Roman" w:hAnsi="Cambria" w:cs="Times New Roman"/>
          <w:bCs/>
          <w:color w:val="000000" w:themeColor="text1"/>
          <w:spacing w:val="-8"/>
          <w:kern w:val="36"/>
        </w:rPr>
        <w:instrText>Ghonim</w:instrText>
      </w:r>
      <w:ins w:id="735" w:author="karl@grindal.org" w:date="2014-10-19T20:11:00Z">
        <w:r w:rsidR="00473552">
          <w:instrText xml:space="preserve">" </w:instrText>
        </w:r>
        <w:r w:rsidR="00473552">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explained to the bewildered leaders of the </w:t>
      </w:r>
      <w:r w:rsidRPr="00DC7700">
        <w:rPr>
          <w:rFonts w:ascii="Cambria" w:eastAsia="Times New Roman" w:hAnsi="Cambria" w:cs="Times New Roman"/>
          <w:bCs/>
          <w:i/>
          <w:color w:val="000000" w:themeColor="text1"/>
          <w:spacing w:val="-8"/>
          <w:kern w:val="36"/>
        </w:rPr>
        <w:t xml:space="preserve">ancien régime, </w:t>
      </w:r>
      <w:r w:rsidRPr="00DC7700">
        <w:rPr>
          <w:rFonts w:ascii="Cambria" w:eastAsia="Times New Roman" w:hAnsi="Cambria" w:cs="Times New Roman"/>
          <w:bCs/>
          <w:color w:val="000000" w:themeColor="text1"/>
          <w:spacing w:val="-8"/>
          <w:kern w:val="36"/>
        </w:rPr>
        <w:t>he had no such power to call off the protests as he was neither a leader, nor even a person with that kind of influence—nobody was. Being administrator of the original website gave him some clout and influence, but unlike traditional organizations, he had no ability to cut a deal.</w:t>
      </w:r>
    </w:p>
    <w:p w14:paraId="3AF80CF2"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lastRenderedPageBreak/>
        <w:t xml:space="preserve">This is in fact a double-edged sword for protest movements. </w:t>
      </w:r>
    </w:p>
    <w:p w14:paraId="591584B1" w14:textId="15521CBE"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Consider the case of the Gezi movement in Turkey, which was quite leaderless and most participants wanted to remain so, as confirmed by hundreds of interviews I conducted during the protest.  This certainly made the protest harder to control, “decapitate” or otherwise target. But it was also a weakness when, towards the end of the protests, the government indicated a desire to negotiate. The protesters did not have a delegation they could send, or an approved mechanism through which they could negotiate with the government, and in the ensuing confusion the government seized the opportunity to go into the park and raze the protest site with overwhelming police force. Tellingly, in local elections in March 2014, the AKP</w:t>
      </w:r>
      <w:ins w:id="736" w:author="karl@grindal.org" w:date="2014-10-18T16:01: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6B7411">
        <w:rPr>
          <w:rFonts w:ascii="Cambria" w:eastAsia="Times New Roman" w:hAnsi="Cambria" w:cs="Times New Roman"/>
          <w:bCs/>
          <w:color w:val="000000" w:themeColor="text1"/>
          <w:spacing w:val="-8"/>
          <w:kern w:val="36"/>
        </w:rPr>
        <w:instrText>AKP</w:instrText>
      </w:r>
      <w:ins w:id="737" w:author="karl@grindal.org" w:date="2014-10-18T16:01: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government was able to retain control of key mayoral positions, including Istanbul as a whole, and the municipality of Beyoglu, in which Gezi Park</w:t>
      </w:r>
      <w:ins w:id="738" w:author="karl@grindal.org" w:date="2014-10-18T15:59:00Z">
        <w:r w:rsidR="00E533E7">
          <w:rPr>
            <w:rFonts w:ascii="Cambria" w:eastAsia="Times New Roman" w:hAnsi="Cambria" w:cs="Times New Roman"/>
            <w:bCs/>
            <w:color w:val="000000" w:themeColor="text1"/>
            <w:spacing w:val="-8"/>
            <w:kern w:val="36"/>
          </w:rPr>
          <w:fldChar w:fldCharType="begin"/>
        </w:r>
        <w:r w:rsidR="00E533E7">
          <w:instrText xml:space="preserve"> XE "</w:instrText>
        </w:r>
      </w:ins>
      <w:r w:rsidR="00E533E7" w:rsidRPr="009A3B5D">
        <w:rPr>
          <w:rFonts w:ascii="Cambria" w:eastAsia="Times New Roman" w:hAnsi="Cambria" w:cs="Times New Roman"/>
          <w:bCs/>
          <w:color w:val="000000" w:themeColor="text1"/>
          <w:spacing w:val="-8"/>
          <w:kern w:val="36"/>
        </w:rPr>
        <w:instrText>Gezi Park</w:instrText>
      </w:r>
      <w:ins w:id="739" w:author="karl@grindal.org" w:date="2014-10-18T15:59:00Z">
        <w:r w:rsidR="00E533E7">
          <w:instrText xml:space="preserve">" </w:instrText>
        </w:r>
        <w:r w:rsidR="00E533E7">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is located. </w:t>
      </w:r>
    </w:p>
    <w:p w14:paraId="29905FE8"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
          <w:bCs/>
          <w:color w:val="000000" w:themeColor="text1"/>
          <w:spacing w:val="-8"/>
          <w:kern w:val="36"/>
        </w:rPr>
      </w:pPr>
      <w:r w:rsidRPr="00DC7700">
        <w:rPr>
          <w:rFonts w:ascii="Cambria" w:eastAsia="Times New Roman" w:hAnsi="Cambria" w:cs="Times New Roman"/>
          <w:b/>
          <w:bCs/>
          <w:color w:val="000000" w:themeColor="text1"/>
          <w:spacing w:val="-8"/>
          <w:kern w:val="36"/>
        </w:rPr>
        <w:t xml:space="preserve"> Conclusion</w:t>
      </w:r>
    </w:p>
    <w:p w14:paraId="22BC0673"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It’s a new information environment, and most of the struggle to define and control it is not happening in the few outliers, such as China and Iran, that have implemented the strictest censorship, built from the ground up, and from the first moments, into their internet infrastructure. Rather, it is occurring in middle-ground countries, where governments try to manage a public sphere that cannot be ruled in the old ways. Challengers find themselves with new capabilities for organizing among themselves, for public dialogue, breaking censorship, protest logistics and more, but are unable, yet, to fully counter government onslaughts on their digital capabilities, often coupled with even tighter controls on mass media. It is a difficult interregnum with new rules, new players and much tension, and as yet no clear winners.</w:t>
      </w:r>
    </w:p>
    <w:p w14:paraId="225021FA"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
          <w:bCs/>
          <w:color w:val="000000" w:themeColor="text1"/>
          <w:spacing w:val="-8"/>
          <w:kern w:val="36"/>
        </w:rPr>
      </w:pPr>
      <w:r w:rsidRPr="00DC7700">
        <w:rPr>
          <w:rFonts w:ascii="Cambria" w:eastAsia="Times New Roman" w:hAnsi="Cambria" w:cs="Times New Roman"/>
          <w:b/>
          <w:bCs/>
          <w:color w:val="000000" w:themeColor="text1"/>
          <w:spacing w:val="-8"/>
          <w:kern w:val="36"/>
        </w:rPr>
        <w:t>REFERENCES</w:t>
      </w:r>
    </w:p>
    <w:p w14:paraId="77343022" w14:textId="344AB6E0"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Ghonim</w:t>
      </w:r>
      <w:ins w:id="740" w:author="karl@grindal.org" w:date="2014-10-19T20:11:00Z">
        <w:r w:rsidR="00473552">
          <w:rPr>
            <w:rFonts w:ascii="Cambria" w:eastAsia="Times New Roman" w:hAnsi="Cambria" w:cs="Times New Roman"/>
            <w:bCs/>
            <w:color w:val="000000" w:themeColor="text1"/>
            <w:spacing w:val="-8"/>
            <w:kern w:val="36"/>
          </w:rPr>
          <w:fldChar w:fldCharType="begin"/>
        </w:r>
        <w:r w:rsidR="00473552">
          <w:instrText xml:space="preserve"> XE "</w:instrText>
        </w:r>
        <w:r w:rsidR="00473552" w:rsidRPr="0086407F">
          <w:rPr>
            <w:rFonts w:ascii="Cambria" w:eastAsia="Times New Roman" w:hAnsi="Cambria" w:cs="Times New Roman"/>
            <w:bCs/>
            <w:color w:val="000000" w:themeColor="text1"/>
            <w:spacing w:val="-8"/>
            <w:kern w:val="36"/>
          </w:rPr>
          <w:instrText xml:space="preserve">Wael </w:instrText>
        </w:r>
      </w:ins>
      <w:r w:rsidR="00473552" w:rsidRPr="0086407F">
        <w:rPr>
          <w:rFonts w:ascii="Cambria" w:eastAsia="Times New Roman" w:hAnsi="Cambria" w:cs="Times New Roman"/>
          <w:bCs/>
          <w:color w:val="000000" w:themeColor="text1"/>
          <w:spacing w:val="-8"/>
          <w:kern w:val="36"/>
        </w:rPr>
        <w:instrText>Ghonim</w:instrText>
      </w:r>
      <w:ins w:id="741" w:author="karl@grindal.org" w:date="2014-10-19T20:11:00Z">
        <w:r w:rsidR="00473552">
          <w:instrText xml:space="preserve">" </w:instrText>
        </w:r>
        <w:r w:rsidR="00473552">
          <w:rPr>
            <w:rFonts w:ascii="Cambria" w:eastAsia="Times New Roman" w:hAnsi="Cambria" w:cs="Times New Roman"/>
            <w:bCs/>
            <w:color w:val="000000" w:themeColor="text1"/>
            <w:spacing w:val="-8"/>
            <w:kern w:val="36"/>
          </w:rPr>
          <w:fldChar w:fldCharType="end"/>
        </w:r>
      </w:ins>
      <w:r w:rsidRPr="00DC7700">
        <w:rPr>
          <w:rFonts w:ascii="Cambria" w:eastAsia="Times New Roman" w:hAnsi="Cambria" w:cs="Times New Roman"/>
          <w:bCs/>
          <w:color w:val="000000" w:themeColor="text1"/>
          <w:spacing w:val="-8"/>
          <w:kern w:val="36"/>
        </w:rPr>
        <w:t xml:space="preserve">, Wael. 2012. Revolution 2.0: </w:t>
      </w:r>
      <w:r w:rsidRPr="00DC7700">
        <w:rPr>
          <w:rFonts w:ascii="Cambria" w:eastAsia="Times New Roman" w:hAnsi="Cambria" w:cs="Times New Roman"/>
          <w:bCs/>
          <w:i/>
          <w:color w:val="000000" w:themeColor="text1"/>
          <w:spacing w:val="-8"/>
          <w:kern w:val="36"/>
        </w:rPr>
        <w:t>The Power of the People Is Greater Than the People in Power: A Memoir</w:t>
      </w:r>
      <w:r w:rsidRPr="00DC7700">
        <w:rPr>
          <w:rFonts w:ascii="Cambria" w:eastAsia="Times New Roman" w:hAnsi="Cambria" w:cs="Times New Roman"/>
          <w:bCs/>
          <w:color w:val="000000" w:themeColor="text1"/>
          <w:spacing w:val="-8"/>
          <w:kern w:val="36"/>
        </w:rPr>
        <w:t>. Houghton Mifflin Harcourt: New York, NY.</w:t>
      </w:r>
    </w:p>
    <w:p w14:paraId="28279106"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Deibert, R., Palfrey J.G, Rohozinski, R. Zittrain, J. L., Haraszti. (2010). Access Controlled: The Shaping of Power, Rights, and Rule in Cyberspace. MIT Press: Cambridge, MA.</w:t>
      </w:r>
    </w:p>
    <w:p w14:paraId="10F352A6" w14:textId="77777777" w:rsidR="00DC7700" w:rsidRPr="00DC7700" w:rsidRDefault="00DC7700" w:rsidP="00DC7700">
      <w:pPr>
        <w:spacing w:before="100" w:beforeAutospacing="1" w:after="100" w:afterAutospacing="1" w:line="360" w:lineRule="auto"/>
        <w:jc w:val="both"/>
        <w:rPr>
          <w:rFonts w:ascii="Cambria" w:eastAsia="Times New Roman" w:hAnsi="Cambria" w:cs="Times New Roman"/>
          <w:bCs/>
          <w:color w:val="000000" w:themeColor="text1"/>
          <w:spacing w:val="-8"/>
          <w:kern w:val="36"/>
        </w:rPr>
      </w:pPr>
      <w:r w:rsidRPr="00DC7700">
        <w:rPr>
          <w:rFonts w:ascii="Cambria" w:eastAsia="Times New Roman" w:hAnsi="Cambria" w:cs="Times New Roman"/>
          <w:bCs/>
          <w:color w:val="000000" w:themeColor="text1"/>
          <w:spacing w:val="-8"/>
          <w:kern w:val="36"/>
        </w:rPr>
        <w:t xml:space="preserve">Tufekci, Zeynep. 2013. Pepper-spray and Penguins. </w:t>
      </w:r>
      <w:r w:rsidRPr="00DC7700">
        <w:rPr>
          <w:rFonts w:ascii="Cambria" w:eastAsia="Times New Roman" w:hAnsi="Cambria" w:cs="Times New Roman"/>
          <w:bCs/>
          <w:i/>
          <w:color w:val="000000" w:themeColor="text1"/>
          <w:spacing w:val="-8"/>
          <w:kern w:val="36"/>
        </w:rPr>
        <w:t>Juncture</w:t>
      </w:r>
      <w:r w:rsidRPr="00DC7700">
        <w:rPr>
          <w:rFonts w:ascii="Cambria" w:eastAsia="Times New Roman" w:hAnsi="Cambria" w:cs="Times New Roman"/>
          <w:bCs/>
          <w:color w:val="000000" w:themeColor="text1"/>
          <w:spacing w:val="-8"/>
          <w:kern w:val="36"/>
        </w:rPr>
        <w:t>. Volume 20, Issue 2.</w:t>
      </w:r>
    </w:p>
    <w:p w14:paraId="0D8E46A2" w14:textId="77777777" w:rsidR="007457F4" w:rsidRPr="00EA0F8A" w:rsidRDefault="007457F4" w:rsidP="00EA0F8A">
      <w:pPr>
        <w:spacing w:before="100" w:beforeAutospacing="1" w:after="100" w:afterAutospacing="1" w:line="360" w:lineRule="auto"/>
        <w:jc w:val="both"/>
        <w:rPr>
          <w:rFonts w:ascii="Cambria" w:eastAsia="Times New Roman" w:hAnsi="Cambria" w:cs="Times New Roman"/>
          <w:bCs/>
          <w:color w:val="000000" w:themeColor="text1"/>
          <w:spacing w:val="-8"/>
          <w:kern w:val="36"/>
        </w:rPr>
      </w:pPr>
    </w:p>
    <w:p w14:paraId="26387751" w14:textId="77777777" w:rsidR="007457F4" w:rsidRPr="00EA0F8A" w:rsidRDefault="007457F4" w:rsidP="00EA0F8A">
      <w:pPr>
        <w:pStyle w:val="Title"/>
        <w:spacing w:before="100" w:beforeAutospacing="1" w:after="100" w:afterAutospacing="1"/>
        <w:rPr>
          <w:rFonts w:ascii="Cambria" w:hAnsi="Cambria"/>
          <w:color w:val="000000" w:themeColor="text1"/>
          <w:sz w:val="52"/>
          <w:szCs w:val="52"/>
        </w:rPr>
      </w:pPr>
    </w:p>
    <w:p w14:paraId="1ED334F6" w14:textId="6B43FC52" w:rsidR="001618B0" w:rsidRPr="00EA0F8A" w:rsidRDefault="007457F4" w:rsidP="00FC030C">
      <w:pPr>
        <w:pStyle w:val="Title"/>
        <w:spacing w:before="100" w:beforeAutospacing="1" w:after="100" w:afterAutospacing="1"/>
        <w:outlineLvl w:val="0"/>
        <w:rPr>
          <w:rFonts w:ascii="Cambria" w:hAnsi="Cambria"/>
          <w:color w:val="000000" w:themeColor="text1"/>
          <w:sz w:val="52"/>
          <w:szCs w:val="52"/>
        </w:rPr>
      </w:pPr>
      <w:bookmarkStart w:id="742" w:name="_Toc401567764"/>
      <w:r w:rsidRPr="00EA0F8A">
        <w:rPr>
          <w:rFonts w:ascii="Cambria" w:hAnsi="Cambria"/>
          <w:color w:val="000000" w:themeColor="text1"/>
          <w:sz w:val="52"/>
          <w:szCs w:val="52"/>
        </w:rPr>
        <w:t>Part Two</w:t>
      </w:r>
      <w:r w:rsidR="00FC030C">
        <w:rPr>
          <w:rFonts w:ascii="Cambria" w:hAnsi="Cambria"/>
          <w:color w:val="000000" w:themeColor="text1"/>
          <w:sz w:val="52"/>
          <w:szCs w:val="52"/>
        </w:rPr>
        <w:t xml:space="preserve"> – </w:t>
      </w:r>
      <w:r w:rsidR="001618B0" w:rsidRPr="00EA0F8A">
        <w:rPr>
          <w:rFonts w:ascii="Cambria" w:hAnsi="Cambria"/>
          <w:color w:val="000000" w:themeColor="text1"/>
          <w:sz w:val="52"/>
          <w:szCs w:val="52"/>
        </w:rPr>
        <w:t>Trends in Civil Resistance</w:t>
      </w:r>
      <w:bookmarkEnd w:id="742"/>
    </w:p>
    <w:p w14:paraId="27A38DCC" w14:textId="77777777" w:rsidR="007457F4" w:rsidRPr="00EA0F8A" w:rsidRDefault="007457F4" w:rsidP="00EA0F8A">
      <w:pPr>
        <w:pStyle w:val="Title"/>
        <w:spacing w:before="100" w:beforeAutospacing="1" w:after="100" w:afterAutospacing="1"/>
        <w:rPr>
          <w:rFonts w:ascii="Cambria" w:hAnsi="Cambria"/>
          <w:bCs/>
          <w:color w:val="000000" w:themeColor="text1"/>
          <w:spacing w:val="-8"/>
          <w:kern w:val="36"/>
          <w:sz w:val="52"/>
          <w:szCs w:val="52"/>
        </w:rPr>
      </w:pPr>
      <w:r w:rsidRPr="00EA0F8A">
        <w:rPr>
          <w:rFonts w:ascii="Cambria" w:hAnsi="Cambria"/>
          <w:bCs/>
          <w:color w:val="000000" w:themeColor="text1"/>
          <w:spacing w:val="-8"/>
          <w:kern w:val="36"/>
          <w:sz w:val="52"/>
          <w:szCs w:val="52"/>
        </w:rPr>
        <w:br w:type="page"/>
      </w:r>
    </w:p>
    <w:p w14:paraId="48838913" w14:textId="77777777" w:rsidR="00137A37" w:rsidRPr="00EA0F8A" w:rsidRDefault="00137A37" w:rsidP="00EA0F8A">
      <w:pPr>
        <w:pStyle w:val="Title"/>
        <w:spacing w:before="100" w:beforeAutospacing="1" w:after="100" w:afterAutospacing="1"/>
        <w:rPr>
          <w:rFonts w:ascii="Cambria" w:hAnsi="Cambria"/>
          <w:b/>
          <w:color w:val="000000" w:themeColor="text1"/>
          <w:sz w:val="32"/>
          <w:szCs w:val="32"/>
        </w:rPr>
        <w:sectPr w:rsidR="00137A37" w:rsidRPr="00EA0F8A" w:rsidSect="00211422">
          <w:footnotePr>
            <w:numRestart w:val="eachSect"/>
          </w:footnotePr>
          <w:type w:val="continuous"/>
          <w:pgSz w:w="12240" w:h="15840"/>
          <w:pgMar w:top="1440" w:right="1440" w:bottom="1440" w:left="1440" w:header="720" w:footer="720" w:gutter="0"/>
          <w:cols w:space="720"/>
          <w:docGrid w:linePitch="360"/>
        </w:sectPr>
      </w:pPr>
    </w:p>
    <w:p w14:paraId="3E9E9DBC" w14:textId="77777777" w:rsidR="00FC030C" w:rsidRDefault="00FC030C" w:rsidP="00EA0F8A">
      <w:pPr>
        <w:pStyle w:val="Title"/>
        <w:spacing w:before="100" w:beforeAutospacing="1" w:after="100" w:afterAutospacing="1"/>
        <w:rPr>
          <w:rFonts w:ascii="Cambria" w:hAnsi="Cambria"/>
          <w:b/>
          <w:color w:val="000000" w:themeColor="text1"/>
          <w:sz w:val="32"/>
          <w:szCs w:val="32"/>
        </w:rPr>
        <w:sectPr w:rsidR="00FC030C" w:rsidSect="00211422">
          <w:footnotePr>
            <w:numRestart w:val="eachSect"/>
          </w:footnotePr>
          <w:type w:val="continuous"/>
          <w:pgSz w:w="12240" w:h="15840"/>
          <w:pgMar w:top="1440" w:right="1440" w:bottom="1440" w:left="1440" w:header="720" w:footer="720" w:gutter="0"/>
          <w:cols w:space="720"/>
          <w:docGrid w:linePitch="360"/>
        </w:sectPr>
      </w:pPr>
    </w:p>
    <w:p w14:paraId="719031FB" w14:textId="77777777" w:rsidR="00D14BB8" w:rsidRDefault="00D14BB8">
      <w:pPr>
        <w:rPr>
          <w:rFonts w:ascii="Cambria" w:eastAsia="Times New Roman" w:hAnsi="Cambria" w:cs="Times New Roman"/>
          <w:b/>
          <w:color w:val="000000" w:themeColor="text1"/>
          <w:sz w:val="32"/>
          <w:szCs w:val="32"/>
        </w:rPr>
      </w:pPr>
      <w:r>
        <w:rPr>
          <w:rFonts w:ascii="Cambria" w:hAnsi="Cambria"/>
          <w:b/>
          <w:color w:val="000000" w:themeColor="text1"/>
          <w:sz w:val="32"/>
          <w:szCs w:val="32"/>
        </w:rPr>
        <w:lastRenderedPageBreak/>
        <w:br w:type="page"/>
      </w:r>
    </w:p>
    <w:p w14:paraId="792E800E" w14:textId="19EE99D5" w:rsidR="007457F4" w:rsidRPr="00EA0F8A" w:rsidRDefault="007457F4" w:rsidP="00FC030C">
      <w:pPr>
        <w:pStyle w:val="Title"/>
        <w:spacing w:before="100" w:beforeAutospacing="1" w:after="100" w:afterAutospacing="1"/>
        <w:outlineLvl w:val="1"/>
        <w:rPr>
          <w:rFonts w:ascii="Cambria" w:hAnsi="Cambria"/>
          <w:b/>
          <w:color w:val="000000" w:themeColor="text1"/>
          <w:sz w:val="32"/>
          <w:szCs w:val="32"/>
        </w:rPr>
      </w:pPr>
      <w:bookmarkStart w:id="743" w:name="_Toc401567765"/>
      <w:r w:rsidRPr="00EA0F8A">
        <w:rPr>
          <w:rFonts w:ascii="Cambria" w:hAnsi="Cambria"/>
          <w:b/>
          <w:color w:val="000000" w:themeColor="text1"/>
          <w:sz w:val="32"/>
          <w:szCs w:val="32"/>
        </w:rPr>
        <w:lastRenderedPageBreak/>
        <w:t>Trends in Civil Resistance and Authoritarian Responses</w:t>
      </w:r>
      <w:bookmarkEnd w:id="743"/>
    </w:p>
    <w:p w14:paraId="07F39758" w14:textId="77777777" w:rsidR="00E4134F" w:rsidRPr="00EA0F8A" w:rsidRDefault="00E4134F" w:rsidP="00EA0F8A">
      <w:pPr>
        <w:spacing w:before="100" w:beforeAutospacing="1" w:after="100" w:afterAutospacing="1" w:line="360" w:lineRule="auto"/>
        <w:jc w:val="both"/>
        <w:rPr>
          <w:rFonts w:ascii="Cambria" w:hAnsi="Cambria"/>
          <w:color w:val="000000" w:themeColor="text1"/>
        </w:rPr>
      </w:pPr>
    </w:p>
    <w:p w14:paraId="2701C0FE" w14:textId="6E079FF2" w:rsidR="007457F4" w:rsidRPr="00BF6C23" w:rsidRDefault="0049708E" w:rsidP="00BF6C23">
      <w:pPr>
        <w:pStyle w:val="NoSpacing"/>
        <w:spacing w:line="360" w:lineRule="auto"/>
        <w:rPr>
          <w:rFonts w:ascii="Cambria" w:hAnsi="Cambria"/>
        </w:rPr>
      </w:pPr>
      <w:r w:rsidRPr="00BF6C23">
        <w:rPr>
          <w:rFonts w:ascii="Cambria" w:hAnsi="Cambria"/>
        </w:rPr>
        <w:t xml:space="preserve">Mr. </w:t>
      </w:r>
      <w:r w:rsidR="007457F4" w:rsidRPr="00BF6C23">
        <w:rPr>
          <w:rFonts w:ascii="Cambria" w:hAnsi="Cambria"/>
        </w:rPr>
        <w:t>Erica Chenoweth</w:t>
      </w:r>
      <w:ins w:id="744" w:author="Microsoft account" w:date="2014-10-20T16:24:00Z">
        <w:r w:rsidR="008F1491">
          <w:rPr>
            <w:rFonts w:ascii="Cambria" w:hAnsi="Cambria"/>
          </w:rPr>
          <w:fldChar w:fldCharType="begin"/>
        </w:r>
        <w:r w:rsidR="008F1491">
          <w:instrText xml:space="preserve"> XE "</w:instrText>
        </w:r>
      </w:ins>
      <w:ins w:id="745" w:author="Microsoft account" w:date="2014-10-20T16:23:00Z">
        <w:r w:rsidR="008F1491" w:rsidRPr="00D45F72">
          <w:rPr>
            <w:rFonts w:ascii="Cambria" w:hAnsi="Cambria"/>
            <w:rPrChange w:id="746" w:author="Microsoft account" w:date="2014-10-20T16:24:00Z">
              <w:rPr>
                <w:rFonts w:ascii="Cambria" w:hAnsi="Cambria"/>
              </w:rPr>
            </w:rPrChange>
          </w:rPr>
          <w:instrText>Chenoweth, Erica</w:instrText>
        </w:r>
      </w:ins>
      <w:ins w:id="747" w:author="Microsoft account" w:date="2014-10-20T16:24:00Z">
        <w:r w:rsidR="008F1491">
          <w:instrText xml:space="preserve">" </w:instrText>
        </w:r>
        <w:r w:rsidR="008F1491">
          <w:rPr>
            <w:rFonts w:ascii="Cambria" w:hAnsi="Cambria"/>
          </w:rPr>
          <w:fldChar w:fldCharType="end"/>
        </w:r>
      </w:ins>
      <w:ins w:id="748" w:author="karl@grindal.org" w:date="2014-10-18T15:46:00Z">
        <w:del w:id="749" w:author="Microsoft account" w:date="2014-10-20T16:23:00Z">
          <w:r w:rsidR="006109EE" w:rsidDel="008F1491">
            <w:rPr>
              <w:rFonts w:ascii="Cambria" w:hAnsi="Cambria"/>
            </w:rPr>
            <w:fldChar w:fldCharType="begin"/>
          </w:r>
          <w:r w:rsidR="006109EE" w:rsidDel="008F1491">
            <w:delInstrText xml:space="preserve"> XE "</w:delInstrText>
          </w:r>
        </w:del>
      </w:ins>
      <w:del w:id="750" w:author="Microsoft account" w:date="2014-10-20T16:23:00Z">
        <w:r w:rsidR="006109EE" w:rsidRPr="00D82790" w:rsidDel="008F1491">
          <w:rPr>
            <w:rFonts w:ascii="Cambria" w:hAnsi="Cambria" w:cs="Times New Roman"/>
            <w:b/>
            <w:color w:val="000000" w:themeColor="text1"/>
          </w:rPr>
          <w:delInstrText>Erica Chenoweth</w:delInstrText>
        </w:r>
      </w:del>
      <w:ins w:id="751" w:author="karl@grindal.org" w:date="2014-10-18T15:46:00Z">
        <w:del w:id="752" w:author="Microsoft account" w:date="2014-10-20T16:23:00Z">
          <w:r w:rsidR="006109EE" w:rsidDel="008F1491">
            <w:delInstrText xml:space="preserve">" </w:delInstrText>
          </w:r>
          <w:r w:rsidR="006109EE" w:rsidDel="008F1491">
            <w:rPr>
              <w:rFonts w:ascii="Cambria" w:hAnsi="Cambria"/>
            </w:rPr>
            <w:fldChar w:fldCharType="end"/>
          </w:r>
        </w:del>
      </w:ins>
    </w:p>
    <w:p w14:paraId="0955A8B1" w14:textId="77777777" w:rsidR="00001908" w:rsidRPr="00BF6C23" w:rsidRDefault="00001908" w:rsidP="00BF6C23">
      <w:pPr>
        <w:pStyle w:val="NoSpacing"/>
        <w:spacing w:line="360" w:lineRule="auto"/>
        <w:rPr>
          <w:rFonts w:ascii="Cambria" w:hAnsi="Cambria"/>
        </w:rPr>
      </w:pPr>
      <w:r w:rsidRPr="00BF6C23">
        <w:rPr>
          <w:rFonts w:ascii="Cambria" w:hAnsi="Cambria"/>
        </w:rPr>
        <w:t>Associate Professor</w:t>
      </w:r>
    </w:p>
    <w:p w14:paraId="36354EAA" w14:textId="77777777" w:rsidR="007457F4" w:rsidRPr="00BF6C23" w:rsidRDefault="00764A44" w:rsidP="00BF6C23">
      <w:pPr>
        <w:pStyle w:val="NoSpacing"/>
        <w:spacing w:line="360" w:lineRule="auto"/>
        <w:rPr>
          <w:rFonts w:ascii="Cambria" w:hAnsi="Cambria"/>
        </w:rPr>
      </w:pPr>
      <w:r w:rsidRPr="00BF6C23">
        <w:rPr>
          <w:rFonts w:ascii="Cambria" w:hAnsi="Cambria"/>
        </w:rPr>
        <w:t>Josef Korbel School of International Studies</w:t>
      </w:r>
      <w:r w:rsidR="00001908" w:rsidRPr="00BF6C23">
        <w:rPr>
          <w:rFonts w:ascii="Cambria" w:hAnsi="Cambria"/>
        </w:rPr>
        <w:t xml:space="preserve">, </w:t>
      </w:r>
      <w:r w:rsidR="007457F4" w:rsidRPr="00BF6C23">
        <w:rPr>
          <w:rFonts w:ascii="Cambria" w:hAnsi="Cambria"/>
        </w:rPr>
        <w:t>University of Denver</w:t>
      </w:r>
    </w:p>
    <w:p w14:paraId="3617AAB9"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p>
    <w:p w14:paraId="44FD4250" w14:textId="77777777" w:rsidR="007457F4" w:rsidRPr="00EA0F8A" w:rsidRDefault="00E4134F"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t>Introduction</w:t>
      </w:r>
    </w:p>
    <w:p w14:paraId="42E5DF5D" w14:textId="77777777" w:rsidR="00E4134F"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Although nonviolent resistance campaigns are becoming more frequent in recent years, they are not necessarily becoming more effective. Part of this puzzling finding may be driven by learning among authoritarian regimes, which have established a set of generalized responses to domestic political challenges—what I call the authoritarian playbook. I identify eleven of these measures and conclude by calling for a new response to the authoritarian playbook that reinforces the potential for people power m</w:t>
      </w:r>
      <w:r w:rsidR="00E4134F" w:rsidRPr="00EA0F8A">
        <w:rPr>
          <w:rFonts w:ascii="Cambria" w:hAnsi="Cambria" w:cs="Times New Roman"/>
          <w:color w:val="000000" w:themeColor="text1"/>
        </w:rPr>
        <w:t xml:space="preserve">ovements to emerge and thrive. </w:t>
      </w:r>
    </w:p>
    <w:p w14:paraId="07B6C6A2" w14:textId="77777777" w:rsidR="007457F4" w:rsidRPr="00EA0F8A" w:rsidRDefault="00E4134F"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t>Trends in Civil Resistance</w:t>
      </w:r>
    </w:p>
    <w:p w14:paraId="09EEF226" w14:textId="71B6B0A0"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 Nonviolent and Violent Campaigns and Outcomes</w:t>
      </w:r>
      <w:ins w:id="753" w:author="karl@grindal.org" w:date="2014-10-18T16:01:00Z">
        <w:r w:rsidR="00E533E7">
          <w:rPr>
            <w:rFonts w:ascii="Cambria" w:hAnsi="Cambria" w:cs="Times New Roman"/>
            <w:color w:val="000000" w:themeColor="text1"/>
          </w:rPr>
          <w:fldChar w:fldCharType="begin"/>
        </w:r>
        <w:r w:rsidR="00E533E7">
          <w:instrText xml:space="preserve"> XE "</w:instrText>
        </w:r>
      </w:ins>
      <w:r w:rsidR="00E533E7" w:rsidRPr="0025556F">
        <w:rPr>
          <w:rFonts w:ascii="Cambria" w:hAnsi="Cambria" w:cs="Times New Roman"/>
          <w:color w:val="000000" w:themeColor="text1"/>
        </w:rPr>
        <w:instrText>Nonviolent and Violent Campaigns and Outcomes</w:instrText>
      </w:r>
      <w:ins w:id="754" w:author="karl@grindal.org" w:date="2014-10-18T16:01: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(NAVCO</w:t>
      </w:r>
      <w:ins w:id="755" w:author="karl@grindal.org" w:date="2014-10-18T16:02:00Z">
        <w:r w:rsidR="00E533E7">
          <w:rPr>
            <w:rFonts w:ascii="Cambria" w:hAnsi="Cambria" w:cs="Times New Roman"/>
            <w:color w:val="000000" w:themeColor="text1"/>
          </w:rPr>
          <w:fldChar w:fldCharType="begin"/>
        </w:r>
        <w:r w:rsidR="00E533E7">
          <w:instrText xml:space="preserve"> XE "</w:instrText>
        </w:r>
        <w:r w:rsidR="00E533E7" w:rsidRPr="004252F9">
          <w:rPr>
            <w:rFonts w:ascii="Cambria" w:hAnsi="Cambria" w:cs="Times New Roman"/>
            <w:color w:val="000000" w:themeColor="text1"/>
          </w:rPr>
          <w:instrText>Nonviolent and Violent Campaigns and Outcomes</w:instrText>
        </w:r>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Data identified 323 campaigns of nonviolent and violent resistance worldwide from 1900-2006. Campaigns were included if they featured at least 1,000 observed participants and possessed maximalist goals of removing the incumbent leader from power or establishing and independent territory. When the data were released in 2008, it was already clear that nonviolent campaigns were becoming more frequent and more effective over time</w:t>
      </w:r>
      <w:r w:rsidR="00E754C2" w:rsidRPr="00EA0F8A">
        <w:rPr>
          <w:rStyle w:val="FootnoteReference"/>
          <w:rFonts w:ascii="Cambria" w:hAnsi="Cambria" w:cs="Times New Roman"/>
          <w:color w:val="000000" w:themeColor="text1"/>
        </w:rPr>
        <w:footnoteReference w:id="78"/>
      </w:r>
      <w:r w:rsidRPr="00EA0F8A">
        <w:rPr>
          <w:rFonts w:ascii="Cambria" w:hAnsi="Cambria" w:cs="Times New Roman"/>
          <w:color w:val="000000" w:themeColor="text1"/>
        </w:rPr>
        <w:t>.  With the onset of a new wave of uprisings in the late 2000s and the Arab Awakening</w:t>
      </w:r>
      <w:ins w:id="765" w:author="karl@grindal.org" w:date="2014-10-18T16:05:00Z">
        <w:r w:rsidR="00E533E7">
          <w:rPr>
            <w:rFonts w:ascii="Cambria" w:hAnsi="Cambria" w:cs="Times New Roman"/>
            <w:color w:val="000000" w:themeColor="text1"/>
          </w:rPr>
          <w:fldChar w:fldCharType="begin"/>
        </w:r>
        <w:r w:rsidR="00E533E7">
          <w:instrText xml:space="preserve"> XE "</w:instrText>
        </w:r>
      </w:ins>
      <w:r w:rsidR="00E533E7" w:rsidRPr="008E5E44">
        <w:rPr>
          <w:rFonts w:ascii="Cambria" w:hAnsi="Cambria" w:cs="Times New Roman"/>
          <w:color w:val="000000" w:themeColor="text1"/>
        </w:rPr>
        <w:instrText>Arab Awakening</w:instrText>
      </w:r>
      <w:ins w:id="766" w:author="karl@grindal.org" w:date="2014-10-18T16:05: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however, observers wonder about the record of nonviolent resistance since 2006. Figure 1 shows that through the end of 2013, nonviolent campaigns have continued to diffuse worldwide. Strikingly, the 2010-2013 period has already seen </w:t>
      </w:r>
      <w:r w:rsidRPr="00EA0F8A">
        <w:rPr>
          <w:rFonts w:ascii="Cambria" w:hAnsi="Cambria" w:cs="Times New Roman"/>
          <w:color w:val="000000" w:themeColor="text1"/>
        </w:rPr>
        <w:lastRenderedPageBreak/>
        <w:t xml:space="preserve">the onset of more campaigns than </w:t>
      </w:r>
      <w:r w:rsidR="00F11C61">
        <w:rPr>
          <w:rFonts w:ascii="Cambria" w:hAnsi="Cambria" w:cs="Times New Roman"/>
          <w:color w:val="000000" w:themeColor="text1"/>
        </w:rPr>
        <w:t>happened</w:t>
      </w:r>
      <w:r w:rsidRPr="00EA0F8A">
        <w:rPr>
          <w:rFonts w:ascii="Cambria" w:hAnsi="Cambria" w:cs="Times New Roman"/>
          <w:color w:val="000000" w:themeColor="text1"/>
        </w:rPr>
        <w:t xml:space="preserve"> in the entire decade of the 1990s, suggesting that the world is indeed in the mid</w:t>
      </w:r>
      <w:r w:rsidR="008038BF" w:rsidRPr="00EA0F8A">
        <w:rPr>
          <w:rFonts w:ascii="Cambria" w:hAnsi="Cambria" w:cs="Times New Roman"/>
          <w:color w:val="000000" w:themeColor="text1"/>
        </w:rPr>
        <w:t>st of a highly contentious era.</w:t>
      </w:r>
    </w:p>
    <w:p w14:paraId="2ECC3F3F"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Figure 1: Onsets of Nonviolent Campaigns Worldwide, 1900-2013</w:t>
      </w:r>
    </w:p>
    <w:p w14:paraId="6CA32A80"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noProof/>
          <w:color w:val="000000" w:themeColor="text1"/>
        </w:rPr>
        <w:drawing>
          <wp:inline distT="0" distB="0" distL="0" distR="0" wp14:anchorId="3455D4E7" wp14:editId="5BD562F4">
            <wp:extent cx="6038850" cy="36099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AA26FCE" w14:textId="77777777" w:rsidR="007457F4" w:rsidRPr="00EA0F8A" w:rsidRDefault="00EC41D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Source: Author calculations.</w:t>
      </w:r>
    </w:p>
    <w:p w14:paraId="54A7FCB0" w14:textId="77777777" w:rsidR="00EC41DF"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As Figure 2 illustrates, the success rates of nonviolent campaigns rose dramatically from 1940-2010. But just in the first 3 years of the current decade, this trend has reversed to a rate of success comparable to that of the 1950s—a time when civil resistance was far</w:t>
      </w:r>
      <w:r w:rsidR="00EC41DF" w:rsidRPr="00EA0F8A">
        <w:rPr>
          <w:rFonts w:ascii="Cambria" w:hAnsi="Cambria" w:cs="Times New Roman"/>
          <w:color w:val="000000" w:themeColor="text1"/>
        </w:rPr>
        <w:t xml:space="preserve"> less common than it is today. </w:t>
      </w:r>
    </w:p>
    <w:p w14:paraId="4B95D762" w14:textId="77777777" w:rsidR="00EC41DF" w:rsidRPr="00EA0F8A" w:rsidRDefault="00EC41D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br w:type="page"/>
      </w:r>
    </w:p>
    <w:p w14:paraId="4E74B693"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p>
    <w:p w14:paraId="6E8CF56C"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Figure 2: Rates of Campaign Success Worldwide from 1940-2013</w:t>
      </w:r>
    </w:p>
    <w:p w14:paraId="30B03023"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noProof/>
          <w:color w:val="000000" w:themeColor="text1"/>
        </w:rPr>
        <w:drawing>
          <wp:inline distT="0" distB="0" distL="0" distR="0" wp14:anchorId="24421DF5" wp14:editId="17840863">
            <wp:extent cx="5934075" cy="39243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2338AF3" w14:textId="77777777" w:rsidR="007457F4" w:rsidRPr="00EA0F8A" w:rsidRDefault="00EC41DF"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 Source: Author calculations.</w:t>
      </w:r>
    </w:p>
    <w:p w14:paraId="3E667D1F"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Of course, it may yet be too early to make the claim that civil resistance has become much less effective. It may be that the record will return to average levels by 2020. Moreover, the alternative to civil resistance—namely armed struggle—has become so ineffective that few would argue that it is a viable substitute.</w:t>
      </w:r>
      <w:r w:rsidR="00EC41DF" w:rsidRPr="00EA0F8A">
        <w:rPr>
          <w:rFonts w:ascii="Cambria" w:hAnsi="Cambria" w:cs="Times New Roman"/>
          <w:color w:val="000000" w:themeColor="text1"/>
        </w:rPr>
        <w:t xml:space="preserve">  </w:t>
      </w:r>
    </w:p>
    <w:p w14:paraId="7CDAD704"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Nevertheless, observers must take seriously the possibility that civil resistance campaigns are becoming less successful in recent years. If so, perhaps the best explanation is that learning is a two-way street—that as grassroots movements have learned from watching others wield this technique, authoritarian governments have also learned from one another how to effect</w:t>
      </w:r>
      <w:r w:rsidR="00EC41DF" w:rsidRPr="00EA0F8A">
        <w:rPr>
          <w:rFonts w:ascii="Cambria" w:hAnsi="Cambria" w:cs="Times New Roman"/>
          <w:color w:val="000000" w:themeColor="text1"/>
        </w:rPr>
        <w:t>ively suppress these movements.</w:t>
      </w:r>
    </w:p>
    <w:p w14:paraId="72779C9A" w14:textId="77777777" w:rsidR="008038BF" w:rsidRPr="00EA0F8A" w:rsidRDefault="008038BF"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br w:type="page"/>
      </w:r>
    </w:p>
    <w:p w14:paraId="71BFAC5D" w14:textId="77777777" w:rsidR="007457F4" w:rsidRPr="00EA0F8A" w:rsidRDefault="007457F4"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lastRenderedPageBreak/>
        <w:t>Trends in Authoritarian Responses: Uncovering the Authoritarian Playbook</w:t>
      </w:r>
    </w:p>
    <w:p w14:paraId="614465B1"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Regime opponents used lethal repression against over 80% of nonviolent campaigns occurring during the 1900-2006 period. Since 2007, however, this trend has increased to nearly 92%, indicating that brute force remains the most common tool that authoritarian leaders use to combat challenges from nonviol</w:t>
      </w:r>
      <w:r w:rsidR="00EC41DF" w:rsidRPr="00EA0F8A">
        <w:rPr>
          <w:rFonts w:ascii="Cambria" w:hAnsi="Cambria" w:cs="Times New Roman"/>
          <w:color w:val="000000" w:themeColor="text1"/>
        </w:rPr>
        <w:t>ent campaigns.</w:t>
      </w:r>
    </w:p>
    <w:p w14:paraId="17FE2586"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Perhaps seeing the unreliability of violent coercion in disrupting civil resistance campaigns, however, in the past decade authoritarian leaders have also established a more sophisticated playbook by which to suppress domestic challengers—including nongovernmental organizations (NGOs), opposition leaders, and civilian-led movements alike. I identi</w:t>
      </w:r>
      <w:r w:rsidR="00EC41DF" w:rsidRPr="00EA0F8A">
        <w:rPr>
          <w:rFonts w:ascii="Cambria" w:hAnsi="Cambria" w:cs="Times New Roman"/>
          <w:color w:val="000000" w:themeColor="text1"/>
        </w:rPr>
        <w:t>fy eleven common methods below.</w:t>
      </w:r>
    </w:p>
    <w:p w14:paraId="0BF24094" w14:textId="06090F01"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First, authoritarian leaders under pressure tend to pin the blame on foreigners and outsiders. Vladimir Putin</w:t>
      </w:r>
      <w:ins w:id="767" w:author="Microsoft account" w:date="2014-10-20T16:33:00Z">
        <w:r w:rsidR="008F1491">
          <w:rPr>
            <w:rFonts w:ascii="Cambria" w:hAnsi="Cambria" w:cs="Times New Roman"/>
            <w:color w:val="000000" w:themeColor="text1"/>
          </w:rPr>
          <w:fldChar w:fldCharType="begin"/>
        </w:r>
        <w:r w:rsidR="008F1491">
          <w:instrText xml:space="preserve"> XE "</w:instrText>
        </w:r>
        <w:r w:rsidR="008F1491" w:rsidRPr="00744E7F">
          <w:rPr>
            <w:rFonts w:ascii="Cambria" w:hAnsi="Cambria" w:cs="Times New Roman"/>
            <w:color w:val="000000" w:themeColor="text1"/>
            <w:rPrChange w:id="768" w:author="Microsoft account" w:date="2014-10-20T16:33:00Z">
              <w:rPr>
                <w:rFonts w:ascii="Cambria" w:hAnsi="Cambria" w:cs="Times New Roman"/>
                <w:color w:val="000000" w:themeColor="text1"/>
              </w:rPr>
            </w:rPrChange>
          </w:rPr>
          <w:instrText>Putin, President Vladimir</w:instrText>
        </w:r>
        <w:r w:rsidR="008F1491">
          <w:instrText xml:space="preserve">" </w:instrText>
        </w:r>
        <w:r w:rsidR="008F1491">
          <w:rPr>
            <w:rFonts w:ascii="Cambria" w:hAnsi="Cambria" w:cs="Times New Roman"/>
            <w:color w:val="000000" w:themeColor="text1"/>
          </w:rPr>
          <w:fldChar w:fldCharType="end"/>
        </w:r>
      </w:ins>
      <w:ins w:id="769" w:author="karl@grindal.org" w:date="2014-10-18T15:59:00Z">
        <w:del w:id="770" w:author="Microsoft account" w:date="2014-10-20T16:33:00Z">
          <w:r w:rsidR="00E533E7" w:rsidDel="008F1491">
            <w:rPr>
              <w:rFonts w:ascii="Cambria" w:hAnsi="Cambria" w:cs="Times New Roman"/>
              <w:color w:val="000000" w:themeColor="text1"/>
            </w:rPr>
            <w:fldChar w:fldCharType="begin"/>
          </w:r>
          <w:r w:rsidR="00E533E7" w:rsidDel="008F1491">
            <w:delInstrText xml:space="preserve"> XE "</w:delInstrText>
          </w:r>
        </w:del>
      </w:ins>
      <w:del w:id="771" w:author="Microsoft account" w:date="2014-10-20T16:33:00Z">
        <w:r w:rsidR="00E533E7" w:rsidRPr="0040576E" w:rsidDel="008F1491">
          <w:rPr>
            <w:rFonts w:ascii="Cambria" w:eastAsia="Times New Roman" w:hAnsi="Cambria" w:cs="Times New Roman"/>
            <w:bCs/>
            <w:color w:val="000000" w:themeColor="text1"/>
            <w:spacing w:val="-8"/>
            <w:kern w:val="36"/>
          </w:rPr>
          <w:delInstrText>Vladimir Putin</w:delInstrText>
        </w:r>
      </w:del>
      <w:ins w:id="772" w:author="karl@grindal.org" w:date="2014-10-18T15:59:00Z">
        <w:del w:id="773" w:author="Microsoft account" w:date="2014-10-20T16:33:00Z">
          <w:r w:rsidR="00E533E7" w:rsidDel="008F1491">
            <w:delInstrText xml:space="preserve">" </w:delInstrText>
          </w:r>
          <w:r w:rsidR="00E533E7" w:rsidDel="008F1491">
            <w:rPr>
              <w:rFonts w:ascii="Cambria" w:hAnsi="Cambria" w:cs="Times New Roman"/>
              <w:color w:val="000000" w:themeColor="text1"/>
            </w:rPr>
            <w:fldChar w:fldCharType="end"/>
          </w:r>
        </w:del>
      </w:ins>
      <w:r w:rsidRPr="00EA0F8A">
        <w:rPr>
          <w:rFonts w:ascii="Cambria" w:hAnsi="Cambria" w:cs="Times New Roman"/>
          <w:color w:val="000000" w:themeColor="text1"/>
        </w:rPr>
        <w:t xml:space="preserve"> has routinely accused Western governments of deliberately stoking domestic dissent to threaten his grip on power at home, as well as in his spheres of influence. When faced with the Gezi Park</w:t>
      </w:r>
      <w:ins w:id="774" w:author="karl@grindal.org" w:date="2014-10-18T15:59:00Z">
        <w:r w:rsidR="00E533E7">
          <w:rPr>
            <w:rFonts w:ascii="Cambria" w:hAnsi="Cambria" w:cs="Times New Roman"/>
            <w:color w:val="000000" w:themeColor="text1"/>
          </w:rPr>
          <w:fldChar w:fldCharType="begin"/>
        </w:r>
        <w:r w:rsidR="00E533E7">
          <w:instrText xml:space="preserve"> XE "</w:instrText>
        </w:r>
      </w:ins>
      <w:r w:rsidR="00E533E7" w:rsidRPr="009A3B5D">
        <w:rPr>
          <w:rFonts w:ascii="Cambria" w:eastAsia="Times New Roman" w:hAnsi="Cambria" w:cs="Times New Roman"/>
          <w:bCs/>
          <w:color w:val="000000" w:themeColor="text1"/>
          <w:spacing w:val="-8"/>
          <w:kern w:val="36"/>
        </w:rPr>
        <w:instrText>Gezi Park</w:instrText>
      </w:r>
      <w:ins w:id="775" w:author="karl@grindal.org" w:date="2014-10-18T15:59: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protests in summer 2013, Turkish Premier Reycip Erdogan</w:t>
      </w:r>
      <w:ins w:id="776" w:author="karl@grindal.org" w:date="2014-10-18T16:00:00Z">
        <w:r w:rsidR="00E533E7">
          <w:rPr>
            <w:rFonts w:ascii="Cambria" w:hAnsi="Cambria" w:cs="Times New Roman"/>
            <w:color w:val="000000" w:themeColor="text1"/>
          </w:rPr>
          <w:fldChar w:fldCharType="begin"/>
        </w:r>
        <w:r w:rsidR="00E533E7">
          <w:instrText xml:space="preserve"> XE "</w:instrText>
        </w:r>
        <w:r w:rsidR="00E533E7" w:rsidRPr="002D2C1B">
          <w:rPr>
            <w:rFonts w:ascii="Cambria" w:eastAsia="Times New Roman" w:hAnsi="Cambria" w:cs="Times New Roman"/>
            <w:bCs/>
            <w:color w:val="000000" w:themeColor="text1"/>
            <w:spacing w:val="-8"/>
            <w:kern w:val="36"/>
          </w:rPr>
          <w:instrText xml:space="preserve">Primte Minister </w:instrText>
        </w:r>
      </w:ins>
      <w:r w:rsidR="00E533E7" w:rsidRPr="002D2C1B">
        <w:rPr>
          <w:rFonts w:ascii="Cambria" w:eastAsia="Times New Roman" w:hAnsi="Cambria" w:cs="Times New Roman"/>
          <w:bCs/>
          <w:color w:val="000000" w:themeColor="text1"/>
          <w:spacing w:val="-8"/>
          <w:kern w:val="36"/>
        </w:rPr>
        <w:instrText>Erdogan</w:instrText>
      </w:r>
      <w:ins w:id="777" w:author="karl@grindal.org" w:date="2014-10-18T16:00: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quickly blamed outsiders for the unrest, citing an international conspiracy against Turkish interests. And Nicolas Maduro</w:t>
      </w:r>
      <w:ins w:id="778" w:author="Microsoft account" w:date="2014-10-20T16:01:00Z">
        <w:r w:rsidR="008136A7">
          <w:rPr>
            <w:rFonts w:ascii="Cambria" w:hAnsi="Cambria" w:cs="Times New Roman"/>
            <w:color w:val="000000" w:themeColor="text1"/>
          </w:rPr>
          <w:fldChar w:fldCharType="begin"/>
        </w:r>
        <w:r w:rsidR="008136A7">
          <w:instrText xml:space="preserve"> XE "</w:instrText>
        </w:r>
        <w:r w:rsidR="008136A7" w:rsidRPr="00580E37">
          <w:rPr>
            <w:rFonts w:ascii="Cambria" w:hAnsi="Cambria" w:cs="Times New Roman"/>
            <w:color w:val="000000" w:themeColor="text1"/>
            <w:rPrChange w:id="779" w:author="Microsoft account" w:date="2014-10-20T16:01:00Z">
              <w:rPr>
                <w:rFonts w:ascii="Cambria" w:hAnsi="Cambria" w:cs="Times New Roman"/>
                <w:color w:val="000000" w:themeColor="text1"/>
              </w:rPr>
            </w:rPrChange>
          </w:rPr>
          <w:instrText>Maduro, President Nicholas</w:instrText>
        </w:r>
        <w:r w:rsidR="008136A7">
          <w:instrText xml:space="preserve">" </w:instrText>
        </w:r>
        <w:r w:rsidR="008136A7">
          <w:rPr>
            <w:rFonts w:ascii="Cambria" w:hAnsi="Cambria" w:cs="Times New Roman"/>
            <w:color w:val="000000" w:themeColor="text1"/>
          </w:rPr>
          <w:fldChar w:fldCharType="end"/>
        </w:r>
      </w:ins>
      <w:ins w:id="780" w:author="karl@grindal.org" w:date="2014-10-18T16:02:00Z">
        <w:del w:id="781" w:author="Microsoft account" w:date="2014-10-20T16:01:00Z">
          <w:r w:rsidR="00E533E7" w:rsidDel="008136A7">
            <w:rPr>
              <w:rFonts w:ascii="Cambria" w:hAnsi="Cambria" w:cs="Times New Roman"/>
              <w:color w:val="000000" w:themeColor="text1"/>
            </w:rPr>
            <w:fldChar w:fldCharType="begin"/>
          </w:r>
          <w:r w:rsidR="00E533E7" w:rsidDel="008136A7">
            <w:delInstrText xml:space="preserve"> XE "</w:delInstrText>
          </w:r>
        </w:del>
      </w:ins>
      <w:del w:id="782" w:author="Microsoft account" w:date="2014-10-20T16:01:00Z">
        <w:r w:rsidR="00E533E7" w:rsidRPr="00B24776" w:rsidDel="008136A7">
          <w:rPr>
            <w:rFonts w:ascii="Cambria" w:hAnsi="Cambria" w:cs="Times New Roman"/>
            <w:color w:val="000000" w:themeColor="text1"/>
          </w:rPr>
          <w:delInstrText>Nicolas Maduro</w:delInstrText>
        </w:r>
      </w:del>
      <w:ins w:id="783" w:author="karl@grindal.org" w:date="2014-10-18T16:02:00Z">
        <w:del w:id="784" w:author="Microsoft account" w:date="2014-10-20T16:01:00Z">
          <w:r w:rsidR="00E533E7" w:rsidDel="008136A7">
            <w:delInstrText xml:space="preserve">" </w:delInstrText>
          </w:r>
          <w:r w:rsidR="00E533E7" w:rsidDel="008136A7">
            <w:rPr>
              <w:rFonts w:ascii="Cambria" w:hAnsi="Cambria" w:cs="Times New Roman"/>
              <w:color w:val="000000" w:themeColor="text1"/>
            </w:rPr>
            <w:fldChar w:fldCharType="end"/>
          </w:r>
        </w:del>
      </w:ins>
      <w:r w:rsidRPr="00EA0F8A">
        <w:rPr>
          <w:rFonts w:ascii="Cambria" w:hAnsi="Cambria" w:cs="Times New Roman"/>
          <w:color w:val="000000" w:themeColor="text1"/>
        </w:rPr>
        <w:t>’s government in Venezuela responded to protests in February by expelling American diplomats, citing evidence that the U.S. government had conspired to support a coup against his government.</w:t>
      </w:r>
      <w:r w:rsidR="00EC41DF" w:rsidRPr="00EA0F8A">
        <w:rPr>
          <w:rFonts w:ascii="Cambria" w:hAnsi="Cambria" w:cs="Times New Roman"/>
          <w:color w:val="000000" w:themeColor="text1"/>
        </w:rPr>
        <w:t xml:space="preserve">  </w:t>
      </w:r>
    </w:p>
    <w:p w14:paraId="67A41866" w14:textId="503CD7C0"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Related to this strategy are attempts to mischaracterize domestic oppositionists as terrorists, traitors, or coup plotters</w:t>
      </w:r>
      <w:r w:rsidR="00B81454" w:rsidRPr="00EA0F8A">
        <w:rPr>
          <w:rStyle w:val="FootnoteReference"/>
          <w:rFonts w:ascii="Cambria" w:hAnsi="Cambria" w:cs="Times New Roman"/>
          <w:color w:val="000000" w:themeColor="text1"/>
        </w:rPr>
        <w:footnoteReference w:id="79"/>
      </w:r>
      <w:r w:rsidRPr="00EA0F8A">
        <w:rPr>
          <w:rFonts w:ascii="Cambria" w:hAnsi="Cambria" w:cs="Times New Roman"/>
          <w:color w:val="000000" w:themeColor="text1"/>
        </w:rPr>
        <w:t>. Bashar al Assad</w:t>
      </w:r>
      <w:ins w:id="785" w:author="karl@grindal.org" w:date="2014-10-18T16:02:00Z">
        <w:r w:rsidR="00E533E7">
          <w:rPr>
            <w:rFonts w:ascii="Cambria" w:hAnsi="Cambria" w:cs="Times New Roman"/>
            <w:color w:val="000000" w:themeColor="text1"/>
          </w:rPr>
          <w:fldChar w:fldCharType="begin"/>
        </w:r>
        <w:r w:rsidR="00E533E7">
          <w:instrText xml:space="preserve"> XE "</w:instrText>
        </w:r>
      </w:ins>
      <w:r w:rsidR="00E533E7" w:rsidRPr="00B720A0">
        <w:rPr>
          <w:rFonts w:ascii="Cambria" w:hAnsi="Cambria" w:cs="Times New Roman"/>
          <w:color w:val="000000" w:themeColor="text1"/>
        </w:rPr>
        <w:instrText>Bashar al Assad</w:instrText>
      </w:r>
      <w:ins w:id="786" w:author="karl@grindal.org" w:date="2014-10-18T16:02: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routinely referred to peaceful demonstrators as “terrorists” to drum up fears of violence and sectarian divisions before the start of the Syrian Civil War. In Russia, a new website called “traitor.net” encourages users to “suggest a traitor” and lists names of people thought to oppose Putin</w:t>
      </w:r>
      <w:ins w:id="787" w:author="Microsoft account" w:date="2014-10-20T16:33:00Z">
        <w:r w:rsidR="008F1491">
          <w:rPr>
            <w:rFonts w:ascii="Cambria" w:hAnsi="Cambria" w:cs="Times New Roman"/>
            <w:color w:val="000000" w:themeColor="text1"/>
          </w:rPr>
          <w:fldChar w:fldCharType="begin"/>
        </w:r>
        <w:r w:rsidR="008F1491">
          <w:instrText xml:space="preserve"> XE "</w:instrText>
        </w:r>
        <w:r w:rsidR="008F1491" w:rsidRPr="00BB60A5">
          <w:rPr>
            <w:rFonts w:ascii="Cambria" w:hAnsi="Cambria" w:cs="Times New Roman"/>
            <w:color w:val="000000" w:themeColor="text1"/>
            <w:rPrChange w:id="788" w:author="Microsoft account" w:date="2014-10-20T16:33:00Z">
              <w:rPr>
                <w:rFonts w:ascii="Cambria" w:hAnsi="Cambria" w:cs="Times New Roman"/>
                <w:color w:val="000000" w:themeColor="text1"/>
              </w:rPr>
            </w:rPrChange>
          </w:rPr>
          <w:instrText>Putin, President Vladimir</w:instrText>
        </w:r>
        <w:r w:rsidR="008F1491">
          <w:instrText xml:space="preserve">" </w:instrText>
        </w:r>
        <w:r w:rsidR="008F1491">
          <w:rPr>
            <w:rFonts w:ascii="Cambria" w:hAnsi="Cambria" w:cs="Times New Roman"/>
            <w:color w:val="000000" w:themeColor="text1"/>
          </w:rPr>
          <w:fldChar w:fldCharType="end"/>
        </w:r>
      </w:ins>
      <w:ins w:id="789" w:author="karl@grindal.org" w:date="2014-10-19T19:29:00Z">
        <w:del w:id="790" w:author="Microsoft account" w:date="2014-10-20T16:33:00Z">
          <w:r w:rsidR="005C3746" w:rsidDel="008F1491">
            <w:rPr>
              <w:rFonts w:ascii="Cambria" w:hAnsi="Cambria" w:cs="Times New Roman"/>
              <w:color w:val="000000" w:themeColor="text1"/>
            </w:rPr>
            <w:fldChar w:fldCharType="begin"/>
          </w:r>
          <w:r w:rsidR="005C3746" w:rsidDel="008F1491">
            <w:delInstrText xml:space="preserve"> XE "</w:delInstrText>
          </w:r>
        </w:del>
      </w:ins>
      <w:del w:id="791" w:author="Microsoft account" w:date="2014-10-20T16:33:00Z">
        <w:r w:rsidR="005C3746" w:rsidRPr="004A0067" w:rsidDel="008F1491">
          <w:rPr>
            <w:rFonts w:ascii="Cambria" w:hAnsi="Cambria" w:cs="Times New Roman"/>
            <w:iCs/>
            <w:color w:val="000000" w:themeColor="text1"/>
          </w:rPr>
          <w:delInstrText>Putin</w:delInstrText>
        </w:r>
      </w:del>
      <w:ins w:id="792" w:author="karl@grindal.org" w:date="2014-10-19T19:29:00Z">
        <w:del w:id="793" w:author="Microsoft account" w:date="2014-10-20T16:33:00Z">
          <w:r w:rsidR="005C3746" w:rsidDel="008F1491">
            <w:delInstrText xml:space="preserve">" </w:delInstrText>
          </w:r>
          <w:r w:rsidR="005C3746" w:rsidDel="008F1491">
            <w:rPr>
              <w:rFonts w:ascii="Cambria" w:hAnsi="Cambria" w:cs="Times New Roman"/>
              <w:color w:val="000000" w:themeColor="text1"/>
            </w:rPr>
            <w:fldChar w:fldCharType="end"/>
          </w:r>
        </w:del>
      </w:ins>
      <w:r w:rsidRPr="00EA0F8A">
        <w:rPr>
          <w:rFonts w:ascii="Cambria" w:hAnsi="Cambria" w:cs="Times New Roman"/>
          <w:color w:val="000000" w:themeColor="text1"/>
        </w:rPr>
        <w:t>’s regime</w:t>
      </w:r>
      <w:r w:rsidR="00B81454" w:rsidRPr="00EA0F8A">
        <w:rPr>
          <w:rStyle w:val="FootnoteReference"/>
          <w:rFonts w:ascii="Cambria" w:hAnsi="Cambria" w:cs="Times New Roman"/>
          <w:color w:val="000000" w:themeColor="text1"/>
        </w:rPr>
        <w:footnoteReference w:id="80"/>
      </w:r>
      <w:r w:rsidRPr="00EA0F8A">
        <w:rPr>
          <w:rFonts w:ascii="Cambria" w:hAnsi="Cambria" w:cs="Times New Roman"/>
          <w:color w:val="000000" w:themeColor="text1"/>
        </w:rPr>
        <w:t>. And even Erdogan</w:t>
      </w:r>
      <w:ins w:id="794" w:author="karl@grindal.org" w:date="2014-10-18T16:00:00Z">
        <w:r w:rsidR="00E533E7">
          <w:rPr>
            <w:rFonts w:ascii="Cambria" w:hAnsi="Cambria" w:cs="Times New Roman"/>
            <w:color w:val="000000" w:themeColor="text1"/>
          </w:rPr>
          <w:fldChar w:fldCharType="begin"/>
        </w:r>
        <w:r w:rsidR="00E533E7">
          <w:instrText xml:space="preserve"> XE "</w:instrText>
        </w:r>
        <w:r w:rsidR="00E533E7" w:rsidRPr="002D2C1B">
          <w:rPr>
            <w:rFonts w:ascii="Cambria" w:eastAsia="Times New Roman" w:hAnsi="Cambria" w:cs="Times New Roman"/>
            <w:bCs/>
            <w:color w:val="000000" w:themeColor="text1"/>
            <w:spacing w:val="-8"/>
            <w:kern w:val="36"/>
          </w:rPr>
          <w:instrText xml:space="preserve">Primte Minister </w:instrText>
        </w:r>
      </w:ins>
      <w:r w:rsidR="00E533E7" w:rsidRPr="002D2C1B">
        <w:rPr>
          <w:rFonts w:ascii="Cambria" w:eastAsia="Times New Roman" w:hAnsi="Cambria" w:cs="Times New Roman"/>
          <w:bCs/>
          <w:color w:val="000000" w:themeColor="text1"/>
          <w:spacing w:val="-8"/>
          <w:kern w:val="36"/>
        </w:rPr>
        <w:instrText>Erdogan</w:instrText>
      </w:r>
      <w:ins w:id="795" w:author="karl@grindal.org" w:date="2014-10-18T16:00: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referred to Gezi Park</w:t>
      </w:r>
      <w:ins w:id="796" w:author="karl@grindal.org" w:date="2014-10-18T15:59:00Z">
        <w:r w:rsidR="00E533E7">
          <w:rPr>
            <w:rFonts w:ascii="Cambria" w:hAnsi="Cambria" w:cs="Times New Roman"/>
            <w:color w:val="000000" w:themeColor="text1"/>
          </w:rPr>
          <w:fldChar w:fldCharType="begin"/>
        </w:r>
        <w:r w:rsidR="00E533E7">
          <w:instrText xml:space="preserve"> XE "</w:instrText>
        </w:r>
      </w:ins>
      <w:r w:rsidR="00E533E7" w:rsidRPr="009A3B5D">
        <w:rPr>
          <w:rFonts w:ascii="Cambria" w:eastAsia="Times New Roman" w:hAnsi="Cambria" w:cs="Times New Roman"/>
          <w:bCs/>
          <w:color w:val="000000" w:themeColor="text1"/>
          <w:spacing w:val="-8"/>
          <w:kern w:val="36"/>
        </w:rPr>
        <w:instrText>Gezi Park</w:instrText>
      </w:r>
      <w:ins w:id="797" w:author="karl@grindal.org" w:date="2014-10-18T15:59: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demonstrators as left-wing “extremist” groups, trying several protestors under </w:t>
      </w:r>
      <w:r w:rsidR="00EC41DF" w:rsidRPr="00EA0F8A">
        <w:rPr>
          <w:rFonts w:ascii="Cambria" w:hAnsi="Cambria" w:cs="Times New Roman"/>
          <w:color w:val="000000" w:themeColor="text1"/>
        </w:rPr>
        <w:t xml:space="preserve">Turkey’s harsh terrorism laws. </w:t>
      </w:r>
    </w:p>
    <w:p w14:paraId="1D48E875" w14:textId="5C0EE132"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lastRenderedPageBreak/>
        <w:t>At times, authoritarian regimes have attempted to coopt oppositionists by making legislative reforms, such as allowing them to compete in elections or appointing opposition leaders to administrative posts</w:t>
      </w:r>
      <w:r w:rsidR="0044690A">
        <w:rPr>
          <w:rFonts w:ascii="Cambria" w:hAnsi="Cambria" w:cs="Times New Roman"/>
          <w:color w:val="000000" w:themeColor="text1"/>
        </w:rPr>
        <w:fldChar w:fldCharType="begin"/>
      </w:r>
      <w:r w:rsidR="0044690A">
        <w:rPr>
          <w:rFonts w:ascii="Cambria" w:hAnsi="Cambria" w:cs="Times New Roman"/>
          <w:color w:val="000000" w:themeColor="text1"/>
        </w:rPr>
        <w:instrText xml:space="preserve"> NOTEREF _Ref389489334 \f </w:instrText>
      </w:r>
      <w:r w:rsidR="0044690A">
        <w:rPr>
          <w:rFonts w:ascii="Cambria" w:hAnsi="Cambria" w:cs="Times New Roman"/>
          <w:color w:val="000000" w:themeColor="text1"/>
        </w:rPr>
        <w:fldChar w:fldCharType="separate"/>
      </w:r>
      <w:r w:rsidR="0044690A" w:rsidRPr="0044690A">
        <w:rPr>
          <w:rStyle w:val="FootnoteReference"/>
        </w:rPr>
        <w:t>2</w:t>
      </w:r>
      <w:r w:rsidR="0044690A">
        <w:rPr>
          <w:rFonts w:ascii="Cambria" w:hAnsi="Cambria" w:cs="Times New Roman"/>
          <w:color w:val="000000" w:themeColor="text1"/>
        </w:rPr>
        <w:fldChar w:fldCharType="end"/>
      </w:r>
      <w:r w:rsidR="00B81454" w:rsidRPr="00EA0F8A">
        <w:rPr>
          <w:rStyle w:val="FootnoteReference"/>
          <w:rFonts w:ascii="Cambria" w:hAnsi="Cambria" w:cs="Times New Roman"/>
          <w:color w:val="000000" w:themeColor="text1"/>
        </w:rPr>
        <w:footnoteReference w:id="81"/>
      </w:r>
      <w:r w:rsidRPr="00EA0F8A">
        <w:rPr>
          <w:rFonts w:ascii="Cambria" w:hAnsi="Cambria" w:cs="Times New Roman"/>
          <w:color w:val="000000" w:themeColor="text1"/>
        </w:rPr>
        <w:t>. Separating regime challengers into largely ineffective, disunited opposition parties allows the regime to effectively divide and rule while keeping a watchful eye on skillful challengers, as has occurred in Belarus, Azerbaijan, and Uzbekistan, among other places</w:t>
      </w:r>
      <w:r w:rsidR="00B81454" w:rsidRPr="00EA0F8A">
        <w:rPr>
          <w:rStyle w:val="FootnoteReference"/>
          <w:rFonts w:ascii="Cambria" w:hAnsi="Cambria" w:cs="Times New Roman"/>
          <w:color w:val="000000" w:themeColor="text1"/>
        </w:rPr>
        <w:footnoteReference w:id="82"/>
      </w:r>
      <w:r w:rsidR="00EC41DF" w:rsidRPr="00EA0F8A">
        <w:rPr>
          <w:rFonts w:ascii="Cambria" w:hAnsi="Cambria" w:cs="Times New Roman"/>
          <w:color w:val="000000" w:themeColor="text1"/>
        </w:rPr>
        <w:t xml:space="preserve">. </w:t>
      </w:r>
    </w:p>
    <w:p w14:paraId="110A9D75"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In some cases, authoritarian leaders attempt to protect themselves from domestic crises by paying off their inner entourage. Most people power movements succeed because security forces, economic elites, business elites, civilian bureaucrats, and other regime functionairies conclude that continuing to support the authoritarian leader is no longer in their own personal interest, and they effectively withdraw their cooperation from the powerholder. From the perspective of the incumbent, then, the key is therefore to pay loyalists well and punish defectors visibly</w:t>
      </w:r>
      <w:r w:rsidR="00E754C2" w:rsidRPr="00EA0F8A">
        <w:rPr>
          <w:rStyle w:val="FootnoteReference"/>
          <w:rFonts w:ascii="Cambria" w:hAnsi="Cambria" w:cs="Times New Roman"/>
          <w:color w:val="000000" w:themeColor="text1"/>
        </w:rPr>
        <w:footnoteReference w:id="83"/>
      </w:r>
      <w:r w:rsidRPr="00EA0F8A">
        <w:rPr>
          <w:rFonts w:ascii="Cambria" w:hAnsi="Cambria" w:cs="Times New Roman"/>
          <w:color w:val="000000" w:themeColor="text1"/>
        </w:rPr>
        <w:t>. This may explain why oil-rich countries are less susceptible to such uprisings; their large reserves of sovereign wealth allow them to effectively buy off regime elites in times of crisis, thereby insulating themselves against the possibility that such elites will estimate greater retu</w:t>
      </w:r>
      <w:r w:rsidR="00EC41DF" w:rsidRPr="00EA0F8A">
        <w:rPr>
          <w:rFonts w:ascii="Cambria" w:hAnsi="Cambria" w:cs="Times New Roman"/>
          <w:color w:val="000000" w:themeColor="text1"/>
        </w:rPr>
        <w:t>rns from defection</w:t>
      </w:r>
      <w:r w:rsidR="00B81454" w:rsidRPr="00EA0F8A">
        <w:rPr>
          <w:rStyle w:val="FootnoteReference"/>
          <w:rFonts w:ascii="Cambria" w:hAnsi="Cambria" w:cs="Times New Roman"/>
          <w:color w:val="000000" w:themeColor="text1"/>
        </w:rPr>
        <w:footnoteReference w:id="84"/>
      </w:r>
      <w:r w:rsidR="00EC41DF" w:rsidRPr="00EA0F8A">
        <w:rPr>
          <w:rFonts w:ascii="Cambria" w:hAnsi="Cambria" w:cs="Times New Roman"/>
          <w:color w:val="000000" w:themeColor="text1"/>
        </w:rPr>
        <w:t>.</w:t>
      </w:r>
    </w:p>
    <w:p w14:paraId="5F4759E2" w14:textId="53A3CDB1"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Another commonly used measure is to counter-mobilize the authoritarian’s own supporters, paying them to set up encampments or turn out in pro-government marches</w:t>
      </w:r>
      <w:r w:rsidR="0044690A">
        <w:rPr>
          <w:rStyle w:val="FootnoteReference"/>
          <w:rFonts w:ascii="Cambria" w:hAnsi="Cambria" w:cs="Times New Roman"/>
          <w:color w:val="000000" w:themeColor="text1"/>
        </w:rPr>
        <w:fldChar w:fldCharType="begin"/>
      </w:r>
      <w:r w:rsidR="0044690A">
        <w:rPr>
          <w:rFonts w:ascii="Cambria" w:hAnsi="Cambria" w:cs="Times New Roman"/>
          <w:color w:val="000000" w:themeColor="text1"/>
        </w:rPr>
        <w:instrText xml:space="preserve"> NOTEREF _Ref389489334 \f </w:instrText>
      </w:r>
      <w:r w:rsidR="0044690A">
        <w:rPr>
          <w:rStyle w:val="FootnoteReference"/>
          <w:rFonts w:ascii="Cambria" w:hAnsi="Cambria" w:cs="Times New Roman"/>
          <w:color w:val="000000" w:themeColor="text1"/>
        </w:rPr>
        <w:fldChar w:fldCharType="separate"/>
      </w:r>
      <w:r w:rsidR="0044690A" w:rsidRPr="0044690A">
        <w:rPr>
          <w:rStyle w:val="FootnoteReference"/>
        </w:rPr>
        <w:t>2</w:t>
      </w:r>
      <w:r w:rsidR="0044690A">
        <w:rPr>
          <w:rStyle w:val="FootnoteReference"/>
          <w:rFonts w:ascii="Cambria" w:hAnsi="Cambria" w:cs="Times New Roman"/>
          <w:color w:val="000000" w:themeColor="text1"/>
        </w:rPr>
        <w:fldChar w:fldCharType="end"/>
      </w:r>
      <w:r w:rsidR="00B81454" w:rsidRPr="00EA0F8A">
        <w:rPr>
          <w:rStyle w:val="FootnoteReference"/>
          <w:rFonts w:ascii="Cambria" w:hAnsi="Cambria" w:cs="Times New Roman"/>
          <w:color w:val="000000" w:themeColor="text1"/>
        </w:rPr>
        <w:footnoteReference w:id="85"/>
      </w:r>
      <w:r w:rsidRPr="00EA0F8A">
        <w:rPr>
          <w:rFonts w:ascii="Cambria" w:hAnsi="Cambria" w:cs="Times New Roman"/>
          <w:color w:val="000000" w:themeColor="text1"/>
        </w:rPr>
        <w:t>. This was a common method used by Bashar al Assad</w:t>
      </w:r>
      <w:ins w:id="800" w:author="karl@grindal.org" w:date="2014-10-18T16:02:00Z">
        <w:r w:rsidR="00E533E7">
          <w:rPr>
            <w:rFonts w:ascii="Cambria" w:hAnsi="Cambria" w:cs="Times New Roman"/>
            <w:color w:val="000000" w:themeColor="text1"/>
          </w:rPr>
          <w:fldChar w:fldCharType="begin"/>
        </w:r>
        <w:r w:rsidR="00E533E7">
          <w:instrText xml:space="preserve"> XE "</w:instrText>
        </w:r>
      </w:ins>
      <w:r w:rsidR="00E533E7" w:rsidRPr="00B720A0">
        <w:rPr>
          <w:rFonts w:ascii="Cambria" w:hAnsi="Cambria" w:cs="Times New Roman"/>
          <w:color w:val="000000" w:themeColor="text1"/>
        </w:rPr>
        <w:instrText>Bashar al Assad</w:instrText>
      </w:r>
      <w:ins w:id="801" w:author="karl@grindal.org" w:date="2014-10-18T16:02: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during the early days of the Syrian uprising, where tens of thousands of pro-government demonstrators gathered in Damascus to bolster the regime’s claim on legitimacy. Often such attempts come in the forms of pseudo-civil society organizations, like the youth movement Nashi</w:t>
      </w:r>
      <w:ins w:id="802" w:author="karl@grindal.org" w:date="2014-10-18T16:02:00Z">
        <w:r w:rsidR="00E533E7">
          <w:rPr>
            <w:rFonts w:ascii="Cambria" w:hAnsi="Cambria" w:cs="Times New Roman"/>
            <w:color w:val="000000" w:themeColor="text1"/>
          </w:rPr>
          <w:fldChar w:fldCharType="begin"/>
        </w:r>
        <w:r w:rsidR="00E533E7">
          <w:instrText xml:space="preserve"> XE "</w:instrText>
        </w:r>
      </w:ins>
      <w:r w:rsidR="00E533E7" w:rsidRPr="0008605E">
        <w:rPr>
          <w:rFonts w:ascii="Cambria" w:hAnsi="Cambria" w:cs="Times New Roman"/>
          <w:color w:val="000000" w:themeColor="text1"/>
        </w:rPr>
        <w:instrText>Nashi</w:instrText>
      </w:r>
      <w:ins w:id="803" w:author="karl@grindal.org" w:date="2014-10-18T16:02: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(Ours) in Russia. For instance, Hugo Chavez</w:t>
      </w:r>
      <w:ins w:id="804" w:author="karl@grindal.org" w:date="2014-10-18T16:02:00Z">
        <w:r w:rsidR="00E533E7">
          <w:rPr>
            <w:rFonts w:ascii="Cambria" w:hAnsi="Cambria" w:cs="Times New Roman"/>
            <w:color w:val="000000" w:themeColor="text1"/>
          </w:rPr>
          <w:fldChar w:fldCharType="begin"/>
        </w:r>
        <w:r w:rsidR="00E533E7">
          <w:instrText xml:space="preserve"> XE "</w:instrText>
        </w:r>
      </w:ins>
      <w:r w:rsidR="00E533E7" w:rsidRPr="007B48AC">
        <w:rPr>
          <w:rFonts w:ascii="Cambria" w:hAnsi="Cambria" w:cs="Times New Roman"/>
          <w:color w:val="000000" w:themeColor="text1"/>
        </w:rPr>
        <w:instrText xml:space="preserve">Hugo </w:instrText>
      </w:r>
      <w:r w:rsidR="00E533E7" w:rsidRPr="007B48AC">
        <w:rPr>
          <w:rFonts w:ascii="Cambria" w:hAnsi="Cambria" w:cs="Times New Roman"/>
          <w:color w:val="000000" w:themeColor="text1"/>
        </w:rPr>
        <w:lastRenderedPageBreak/>
        <w:instrText>Chavez</w:instrText>
      </w:r>
      <w:ins w:id="805" w:author="karl@grindal.org" w:date="2014-10-18T16:02: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also established the so-called Bolivarian</w:t>
      </w:r>
      <w:ins w:id="806" w:author="karl@grindal.org" w:date="2014-10-18T16:03:00Z">
        <w:r w:rsidR="00E533E7">
          <w:rPr>
            <w:rFonts w:ascii="Cambria" w:hAnsi="Cambria" w:cs="Times New Roman"/>
            <w:color w:val="000000" w:themeColor="text1"/>
          </w:rPr>
          <w:fldChar w:fldCharType="begin"/>
        </w:r>
        <w:r w:rsidR="00E533E7">
          <w:instrText xml:space="preserve"> XE "</w:instrText>
        </w:r>
      </w:ins>
      <w:r w:rsidR="00E533E7" w:rsidRPr="003F7A43">
        <w:rPr>
          <w:rFonts w:ascii="Cambria" w:hAnsi="Cambria" w:cs="Times New Roman"/>
          <w:color w:val="000000" w:themeColor="text1"/>
        </w:rPr>
        <w:instrText>Bolivarian</w:instrText>
      </w:r>
      <w:ins w:id="807" w:author="karl@grindal.org" w:date="2014-10-18T16:03: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Circles, or pro-government grassroots neighborhood organizations, in the slums of Venezuela</w:t>
      </w:r>
      <w:r w:rsidR="00B81454" w:rsidRPr="00EA0F8A">
        <w:rPr>
          <w:rStyle w:val="FootnoteReference"/>
          <w:rFonts w:ascii="Cambria" w:hAnsi="Cambria" w:cs="Times New Roman"/>
          <w:color w:val="000000" w:themeColor="text1"/>
        </w:rPr>
        <w:footnoteReference w:id="86"/>
      </w:r>
      <w:r w:rsidR="00EC41DF" w:rsidRPr="00EA0F8A">
        <w:rPr>
          <w:rFonts w:ascii="Cambria" w:hAnsi="Cambria" w:cs="Times New Roman"/>
          <w:color w:val="000000" w:themeColor="text1"/>
        </w:rPr>
        <w:t xml:space="preserve">. </w:t>
      </w:r>
    </w:p>
    <w:p w14:paraId="4F501EC6"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In many contexts, authoritarian leaders have been accused of planting plain-clothes police as </w:t>
      </w:r>
      <w:r w:rsidRPr="00EA0F8A">
        <w:rPr>
          <w:rFonts w:ascii="Cambria" w:hAnsi="Cambria" w:cs="Times New Roman"/>
          <w:i/>
          <w:color w:val="000000" w:themeColor="text1"/>
        </w:rPr>
        <w:t>agents provocateurs</w:t>
      </w:r>
      <w:r w:rsidRPr="00EA0F8A">
        <w:rPr>
          <w:rFonts w:ascii="Cambria" w:hAnsi="Cambria" w:cs="Times New Roman"/>
          <w:color w:val="000000" w:themeColor="text1"/>
        </w:rPr>
        <w:t>, who would stoke violence against the police and create confusion in the context of otherwise peaceful demonstrations. Such methods are very hard to verify, since it is often difficult to distinguish between such provocateurs and ordinary protestors reacting to the heat of the moment. Regardless, such behavior allows the regime to justify more extensive crackdowns, lends credibility to propaganda claiming that protestors are really “violent extremists,”</w:t>
      </w:r>
      <w:r w:rsidR="00EC41DF" w:rsidRPr="00EA0F8A">
        <w:rPr>
          <w:rFonts w:ascii="Cambria" w:hAnsi="Cambria" w:cs="Times New Roman"/>
          <w:color w:val="000000" w:themeColor="text1"/>
        </w:rPr>
        <w:t xml:space="preserve"> and diminishes participation. </w:t>
      </w:r>
    </w:p>
    <w:p w14:paraId="4FB96C71" w14:textId="0F38560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Because of the fear that regular security forces may not always be loyal in carrying out orders to suppress oppositionists, many authoritarian regimes delegate the dirty work – mobilizing thugs and armed gangs to repress and harass protestors. In Syria, once it became clear that Assad</w:t>
      </w:r>
      <w:ins w:id="808" w:author="karl@grindal.org" w:date="2014-10-18T16:07:00Z">
        <w:r w:rsidR="00E533E7">
          <w:rPr>
            <w:rFonts w:ascii="Cambria" w:hAnsi="Cambria" w:cs="Times New Roman"/>
            <w:color w:val="000000" w:themeColor="text1"/>
          </w:rPr>
          <w:fldChar w:fldCharType="begin"/>
        </w:r>
        <w:r w:rsidR="00E533E7">
          <w:instrText xml:space="preserve"> XE "</w:instrText>
        </w:r>
        <w:r w:rsidR="00E533E7" w:rsidRPr="00CF1687">
          <w:rPr>
            <w:rFonts w:ascii="Cambria" w:hAnsi="Cambria" w:cs="Times New Roman"/>
            <w:color w:val="000000" w:themeColor="text1"/>
          </w:rPr>
          <w:instrText>Bashar al Assad</w:instrText>
        </w:r>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’s military was no uniformly willing to repress unarmed activists, he began to dispatch armed gangs, or </w:t>
      </w:r>
      <w:r w:rsidRPr="00EA0F8A">
        <w:rPr>
          <w:rFonts w:ascii="Cambria" w:hAnsi="Cambria" w:cs="Times New Roman"/>
          <w:i/>
          <w:color w:val="000000" w:themeColor="text1"/>
        </w:rPr>
        <w:t>shabiha</w:t>
      </w:r>
      <w:r w:rsidRPr="00EA0F8A">
        <w:rPr>
          <w:rFonts w:ascii="Cambria" w:hAnsi="Cambria" w:cs="Times New Roman"/>
          <w:color w:val="000000" w:themeColor="text1"/>
        </w:rPr>
        <w:t>, to capture, beat up, or kill opposition leaders. Yanukovich</w:t>
      </w:r>
      <w:ins w:id="809" w:author="karl@grindal.org" w:date="2014-10-18T16:03:00Z">
        <w:r w:rsidR="00E533E7">
          <w:rPr>
            <w:rFonts w:ascii="Cambria" w:hAnsi="Cambria" w:cs="Times New Roman"/>
            <w:color w:val="000000" w:themeColor="text1"/>
          </w:rPr>
          <w:fldChar w:fldCharType="begin"/>
        </w:r>
        <w:r w:rsidR="00E533E7">
          <w:instrText xml:space="preserve"> XE "</w:instrText>
        </w:r>
        <w:r w:rsidR="00E533E7" w:rsidRPr="005B4579">
          <w:rPr>
            <w:rFonts w:ascii="Cambria" w:hAnsi="Cambria"/>
          </w:rPr>
          <w:instrText>Viktor Yanukovich</w:instrText>
        </w:r>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apparently attempted a similar method in Ukraine, relying on plain-clothes police officers and thugs to intimidate, beat, and murder activists, including one bizarre case where a Russian activist was tortured and crucified. And when Mubarak</w:t>
      </w:r>
      <w:ins w:id="810" w:author="karl@grindal.org" w:date="2014-10-18T15:49:00Z">
        <w:r w:rsidR="007602D7">
          <w:rPr>
            <w:rFonts w:ascii="Cambria" w:hAnsi="Cambria" w:cs="Times New Roman"/>
            <w:color w:val="000000" w:themeColor="text1"/>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811" w:author="karl@grindal.org" w:date="2014-10-18T15:49:00Z">
        <w:r w:rsidR="007602D7">
          <w:instrText xml:space="preserve">" </w:instrText>
        </w:r>
        <w:r w:rsidR="007602D7">
          <w:rPr>
            <w:rFonts w:ascii="Cambria" w:hAnsi="Cambria" w:cs="Times New Roman"/>
            <w:color w:val="000000" w:themeColor="text1"/>
          </w:rPr>
          <w:fldChar w:fldCharType="end"/>
        </w:r>
      </w:ins>
      <w:r w:rsidRPr="00EA0F8A">
        <w:rPr>
          <w:rFonts w:ascii="Cambria" w:hAnsi="Cambria" w:cs="Times New Roman"/>
          <w:color w:val="000000" w:themeColor="text1"/>
        </w:rPr>
        <w:t xml:space="preserve"> became aware that some army units were not equally loyal, he sent in a group of thugs on camelback to break up encampments in Tahrir</w:t>
      </w:r>
      <w:ins w:id="812" w:author="karl@grindal.org" w:date="2014-10-18T16:04:00Z">
        <w:r w:rsidR="00E533E7">
          <w:rPr>
            <w:rFonts w:ascii="Cambria" w:hAnsi="Cambria" w:cs="Times New Roman"/>
            <w:color w:val="000000" w:themeColor="text1"/>
          </w:rPr>
          <w:fldChar w:fldCharType="begin"/>
        </w:r>
        <w:r w:rsidR="00E533E7">
          <w:instrText xml:space="preserve"> XE "</w:instrText>
        </w:r>
      </w:ins>
      <w:r w:rsidR="00E533E7" w:rsidRPr="0004467C">
        <w:rPr>
          <w:rFonts w:ascii="Cambria" w:eastAsia="Times New Roman" w:hAnsi="Cambria" w:cs="Times New Roman"/>
          <w:bCs/>
          <w:color w:val="000000" w:themeColor="text1"/>
          <w:spacing w:val="-8"/>
          <w:kern w:val="36"/>
        </w:rPr>
        <w:instrText>Tahrir</w:instrText>
      </w:r>
      <w:ins w:id="813" w:author="karl@grindal.org" w:date="2014-10-18T16:04: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Square. Such methods give the regime plausible deniability, while also ensuring that those doing the harassment are willing executioners. In some cases, regimes rely on outside forces—as with Saudi troops in Bahrain or Iranian Revolutionary Guard operatives in Syria—to avoid the possibility that the troops begin to </w:t>
      </w:r>
      <w:r w:rsidR="00EC41DF" w:rsidRPr="00EA0F8A">
        <w:rPr>
          <w:rFonts w:ascii="Cambria" w:hAnsi="Cambria" w:cs="Times New Roman"/>
          <w:color w:val="000000" w:themeColor="text1"/>
        </w:rPr>
        <w:t>sympathize with the protestors.</w:t>
      </w:r>
    </w:p>
    <w:p w14:paraId="17821514" w14:textId="24865C44"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Many authoritarian regimes have also mastered the arts of censorship, spin, and surveillance. China is the most obvious example, where the government censors a high amount of foreign news and information while relying on internal intranets to control and streamline communication </w:t>
      </w:r>
      <w:r w:rsidRPr="00EA0F8A">
        <w:rPr>
          <w:rFonts w:ascii="Cambria" w:hAnsi="Cambria" w:cs="Times New Roman"/>
          <w:color w:val="000000" w:themeColor="text1"/>
        </w:rPr>
        <w:lastRenderedPageBreak/>
        <w:t>throughout the country</w:t>
      </w:r>
      <w:r w:rsidR="00B81454" w:rsidRPr="00EA0F8A">
        <w:rPr>
          <w:rStyle w:val="FootnoteReference"/>
          <w:rFonts w:ascii="Cambria" w:hAnsi="Cambria" w:cs="Times New Roman"/>
          <w:color w:val="000000" w:themeColor="text1"/>
        </w:rPr>
        <w:footnoteReference w:id="87"/>
      </w:r>
      <w:r w:rsidR="00B81454" w:rsidRPr="00EA0F8A">
        <w:rPr>
          <w:rFonts w:ascii="Cambria" w:hAnsi="Cambria" w:cs="Times New Roman"/>
          <w:color w:val="000000" w:themeColor="text1"/>
        </w:rPr>
        <w:t xml:space="preserve">. </w:t>
      </w:r>
      <w:r w:rsidRPr="00EA0F8A">
        <w:rPr>
          <w:rFonts w:ascii="Cambria" w:hAnsi="Cambria" w:cs="Times New Roman"/>
          <w:color w:val="000000" w:themeColor="text1"/>
        </w:rPr>
        <w:t>Moreover, the Chinese government pays loyalist bloggers and social media icons to write posts and comments on critical websites, effectively overwhelming these sites with massive amounts of pro-government propaganda. In Sudan, the government has strategically used social media to manipulate activists and dissidents—in one instance entrapping protestors who signed up to attend a fake protest manufactured by the regime. Russia and Iran are known to intercept communications through the Internet</w:t>
      </w:r>
      <w:ins w:id="814" w:author="karl@grindal.org" w:date="2014-10-18T15:58:00Z">
        <w:r w:rsidR="007602D7">
          <w:rPr>
            <w:rFonts w:ascii="Cambria" w:hAnsi="Cambria" w:cs="Times New Roman"/>
            <w:color w:val="000000" w:themeColor="text1"/>
          </w:rPr>
          <w:fldChar w:fldCharType="begin"/>
        </w:r>
        <w:r w:rsidR="007602D7">
          <w:instrText xml:space="preserve"> XE "</w:instrText>
        </w:r>
      </w:ins>
      <w:r w:rsidR="007602D7" w:rsidRPr="00B672A6">
        <w:rPr>
          <w:rFonts w:ascii="Cambria" w:hAnsi="Cambria"/>
        </w:rPr>
        <w:instrText>Internet</w:instrText>
      </w:r>
      <w:ins w:id="815" w:author="karl@grindal.org" w:date="2014-10-18T15:58:00Z">
        <w:r w:rsidR="007602D7">
          <w:instrText xml:space="preserve">" </w:instrText>
        </w:r>
        <w:r w:rsidR="007602D7">
          <w:rPr>
            <w:rFonts w:ascii="Cambria" w:hAnsi="Cambria" w:cs="Times New Roman"/>
            <w:color w:val="000000" w:themeColor="text1"/>
          </w:rPr>
          <w:fldChar w:fldCharType="end"/>
        </w:r>
      </w:ins>
      <w:r w:rsidRPr="00EA0F8A">
        <w:rPr>
          <w:rFonts w:ascii="Cambria" w:hAnsi="Cambria" w:cs="Times New Roman"/>
          <w:color w:val="000000" w:themeColor="text1"/>
        </w:rPr>
        <w:t xml:space="preserve"> or cell phones, quickly arresting activists befor</w:t>
      </w:r>
      <w:r w:rsidR="00EC41DF" w:rsidRPr="00EA0F8A">
        <w:rPr>
          <w:rFonts w:ascii="Cambria" w:hAnsi="Cambria" w:cs="Times New Roman"/>
          <w:color w:val="000000" w:themeColor="text1"/>
        </w:rPr>
        <w:t xml:space="preserve">e planned protests even begin. </w:t>
      </w:r>
    </w:p>
    <w:p w14:paraId="746F5490" w14:textId="0685F27B"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In the meantime, authoritarian regimes attempt to keep out foreign journalists, effectively discouraging independent reporting of domestic affairs. The removal of opportunities for witness reduces morale among activists, who may view actions in such a closed information environment as futile. It may also embolden security forces to engage in higher levels of abuse, since they see that they can commit such acts with impunity. Other regimes have barred international observers from monitoring elections, as Egypt, Russia, and Zimbabwe have actively done</w:t>
      </w:r>
      <w:r w:rsidR="0044690A">
        <w:rPr>
          <w:rFonts w:ascii="Cambria" w:hAnsi="Cambria" w:cs="Times New Roman"/>
          <w:color w:val="000000" w:themeColor="text1"/>
        </w:rPr>
        <w:fldChar w:fldCharType="begin"/>
      </w:r>
      <w:r w:rsidR="0044690A">
        <w:rPr>
          <w:rFonts w:ascii="Cambria" w:hAnsi="Cambria" w:cs="Times New Roman"/>
          <w:color w:val="000000" w:themeColor="text1"/>
        </w:rPr>
        <w:instrText xml:space="preserve"> NOTEREF _Ref389489421 \f </w:instrText>
      </w:r>
      <w:r w:rsidR="0044690A">
        <w:rPr>
          <w:rFonts w:ascii="Cambria" w:hAnsi="Cambria" w:cs="Times New Roman"/>
          <w:color w:val="000000" w:themeColor="text1"/>
        </w:rPr>
        <w:fldChar w:fldCharType="separate"/>
      </w:r>
      <w:r w:rsidR="0044690A" w:rsidRPr="0044690A">
        <w:rPr>
          <w:rStyle w:val="FootnoteReference"/>
        </w:rPr>
        <w:t>9</w:t>
      </w:r>
      <w:r w:rsidR="0044690A">
        <w:rPr>
          <w:rFonts w:ascii="Cambria" w:hAnsi="Cambria" w:cs="Times New Roman"/>
          <w:color w:val="000000" w:themeColor="text1"/>
        </w:rPr>
        <w:fldChar w:fldCharType="end"/>
      </w:r>
      <w:r w:rsidR="00EC41DF" w:rsidRPr="00EA0F8A">
        <w:rPr>
          <w:rFonts w:ascii="Cambria" w:hAnsi="Cambria" w:cs="Times New Roman"/>
          <w:color w:val="000000" w:themeColor="text1"/>
        </w:rPr>
        <w:t>.</w:t>
      </w:r>
    </w:p>
    <w:p w14:paraId="6E0C1045" w14:textId="7F35F5CB"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In many instances, authoritarian governments use pseudo-legitimate laws and practices to reinforce their grips on power. In Russia, for example, authorities shut down human rights offices accused of using pirated software or failing health inspections, and in China, the government closes down roads where protestors might march for “repairs”. Following the 2011 uprising in Egypt, the transitional government expelled 19 Western NGOs from the country under the pretext of foreign subversion. And in recent months, Russia’s highest court ruled as constitutional a law requiring that NGOs that receive funding from foreign entities must be designated as “foreign agents,” restricting the degree of autonomy that they possess as well as the range of activities they are allowed to pursue. Moreover, Russia, Venezuela, Iran, and Kazakhstan have reformed electoral laws to favor incumbents or make it virtually impossible for opposition leaders to compete or even participate in the elections</w:t>
      </w:r>
      <w:r w:rsidR="0044690A">
        <w:rPr>
          <w:rFonts w:ascii="Cambria" w:hAnsi="Cambria" w:cs="Times New Roman"/>
          <w:color w:val="000000" w:themeColor="text1"/>
        </w:rPr>
        <w:fldChar w:fldCharType="begin"/>
      </w:r>
      <w:r w:rsidR="0044690A">
        <w:rPr>
          <w:rFonts w:ascii="Cambria" w:hAnsi="Cambria" w:cs="Times New Roman"/>
          <w:color w:val="000000" w:themeColor="text1"/>
        </w:rPr>
        <w:instrText xml:space="preserve"> NOTEREF _Ref389489421 \f </w:instrText>
      </w:r>
      <w:r w:rsidR="0044690A">
        <w:rPr>
          <w:rFonts w:ascii="Cambria" w:hAnsi="Cambria" w:cs="Times New Roman"/>
          <w:color w:val="000000" w:themeColor="text1"/>
        </w:rPr>
        <w:fldChar w:fldCharType="separate"/>
      </w:r>
      <w:r w:rsidR="0044690A" w:rsidRPr="0044690A">
        <w:rPr>
          <w:rStyle w:val="FootnoteReference"/>
        </w:rPr>
        <w:t>9</w:t>
      </w:r>
      <w:r w:rsidR="0044690A">
        <w:rPr>
          <w:rFonts w:ascii="Cambria" w:hAnsi="Cambria" w:cs="Times New Roman"/>
          <w:color w:val="000000" w:themeColor="text1"/>
        </w:rPr>
        <w:fldChar w:fldCharType="end"/>
      </w:r>
      <w:r w:rsidR="00EC41DF" w:rsidRPr="00EA0F8A">
        <w:rPr>
          <w:rFonts w:ascii="Cambria" w:hAnsi="Cambria" w:cs="Times New Roman"/>
          <w:color w:val="000000" w:themeColor="text1"/>
        </w:rPr>
        <w:t>.</w:t>
      </w:r>
    </w:p>
    <w:p w14:paraId="5FD91FED" w14:textId="2A808E55"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Finally, authoritarian leaders have assembled a coalition of like-minded allies with whom to share information on how to suppress dissent. In 2005 and 2006, the Chinese government gave the governments of Belarus and Turkmenistan an internet blocking and filtering technology to prevent outside information from flowing into those countries</w:t>
      </w:r>
      <w:r w:rsidR="0044690A">
        <w:rPr>
          <w:rFonts w:ascii="Cambria" w:hAnsi="Cambria" w:cs="Times New Roman"/>
          <w:color w:val="000000" w:themeColor="text1"/>
        </w:rPr>
        <w:fldChar w:fldCharType="begin"/>
      </w:r>
      <w:r w:rsidR="0044690A">
        <w:rPr>
          <w:rFonts w:ascii="Cambria" w:hAnsi="Cambria" w:cs="Times New Roman"/>
          <w:color w:val="000000" w:themeColor="text1"/>
        </w:rPr>
        <w:instrText xml:space="preserve"> NOTEREF _Ref389489421 \f </w:instrText>
      </w:r>
      <w:r w:rsidR="0044690A">
        <w:rPr>
          <w:rFonts w:ascii="Cambria" w:hAnsi="Cambria" w:cs="Times New Roman"/>
          <w:color w:val="000000" w:themeColor="text1"/>
        </w:rPr>
        <w:fldChar w:fldCharType="separate"/>
      </w:r>
      <w:r w:rsidR="0044690A" w:rsidRPr="0044690A">
        <w:rPr>
          <w:rStyle w:val="FootnoteReference"/>
        </w:rPr>
        <w:t>9</w:t>
      </w:r>
      <w:r w:rsidR="0044690A">
        <w:rPr>
          <w:rFonts w:ascii="Cambria" w:hAnsi="Cambria" w:cs="Times New Roman"/>
          <w:color w:val="000000" w:themeColor="text1"/>
        </w:rPr>
        <w:fldChar w:fldCharType="end"/>
      </w:r>
      <w:r w:rsidRPr="00EA0F8A">
        <w:rPr>
          <w:rFonts w:ascii="Cambria" w:hAnsi="Cambria" w:cs="Times New Roman"/>
          <w:color w:val="000000" w:themeColor="text1"/>
        </w:rPr>
        <w:t xml:space="preserve">. China and Russia vetoed a UN Security </w:t>
      </w:r>
      <w:r w:rsidRPr="00EA0F8A">
        <w:rPr>
          <w:rFonts w:ascii="Cambria" w:hAnsi="Cambria" w:cs="Times New Roman"/>
          <w:color w:val="000000" w:themeColor="text1"/>
        </w:rPr>
        <w:lastRenderedPageBreak/>
        <w:t>Council resolution on Burma ahead of the failed 2007 Saffron Revolution</w:t>
      </w:r>
      <w:ins w:id="816" w:author="karl@grindal.org" w:date="2014-10-18T16:05:00Z">
        <w:r w:rsidR="00E533E7">
          <w:rPr>
            <w:rFonts w:ascii="Cambria" w:hAnsi="Cambria" w:cs="Times New Roman"/>
            <w:color w:val="000000" w:themeColor="text1"/>
          </w:rPr>
          <w:fldChar w:fldCharType="begin"/>
        </w:r>
        <w:r w:rsidR="00E533E7">
          <w:instrText xml:space="preserve"> XE "</w:instrText>
        </w:r>
      </w:ins>
      <w:r w:rsidR="00E533E7" w:rsidRPr="002123C6">
        <w:rPr>
          <w:rFonts w:ascii="Cambria" w:hAnsi="Cambria" w:cs="Times New Roman"/>
          <w:color w:val="000000" w:themeColor="text1"/>
        </w:rPr>
        <w:instrText>Saffron Revolution</w:instrText>
      </w:r>
      <w:ins w:id="817" w:author="karl@grindal.org" w:date="2014-10-18T16:05: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 the first time the two countries had both vetoed a resolution since 1989. And the two countries have consistently vetoed resolutions since then, striking down resolutions they saw as undermining sovereignty in Sudan, Kosovo, and Syria. Moreover, the Shanghai Cooperation Organization</w:t>
      </w:r>
      <w:ins w:id="818" w:author="karl@grindal.org" w:date="2014-10-18T16:06:00Z">
        <w:r w:rsidR="00E533E7">
          <w:rPr>
            <w:rFonts w:ascii="Cambria" w:hAnsi="Cambria" w:cs="Times New Roman"/>
            <w:color w:val="000000" w:themeColor="text1"/>
          </w:rPr>
          <w:fldChar w:fldCharType="begin"/>
        </w:r>
        <w:r w:rsidR="00E533E7">
          <w:instrText xml:space="preserve"> XE "</w:instrText>
        </w:r>
      </w:ins>
      <w:r w:rsidR="00E533E7" w:rsidRPr="00E40C88">
        <w:rPr>
          <w:rFonts w:ascii="Cambria" w:hAnsi="Cambria" w:cs="Times New Roman"/>
          <w:color w:val="000000" w:themeColor="text1"/>
        </w:rPr>
        <w:instrText>Shanghai Cooperation Organization</w:instrText>
      </w:r>
      <w:ins w:id="819" w:author="karl@grindal.org" w:date="2014-10-18T16:06: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Commonwealth of Independent States</w:t>
      </w:r>
      <w:ins w:id="820" w:author="karl@grindal.org" w:date="2014-10-18T16:06:00Z">
        <w:r w:rsidR="00E533E7">
          <w:rPr>
            <w:rFonts w:ascii="Cambria" w:hAnsi="Cambria" w:cs="Times New Roman"/>
            <w:color w:val="000000" w:themeColor="text1"/>
          </w:rPr>
          <w:fldChar w:fldCharType="begin"/>
        </w:r>
        <w:r w:rsidR="00E533E7">
          <w:instrText xml:space="preserve"> XE "</w:instrText>
        </w:r>
      </w:ins>
      <w:r w:rsidR="00E533E7" w:rsidRPr="00EA671C">
        <w:rPr>
          <w:rFonts w:ascii="Cambria" w:hAnsi="Cambria" w:cs="Times New Roman"/>
          <w:color w:val="000000" w:themeColor="text1"/>
        </w:rPr>
        <w:instrText>Commonwealth of Independent States</w:instrText>
      </w:r>
      <w:ins w:id="821" w:author="karl@grindal.org" w:date="2014-10-18T16:06: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and Organization of African Unity</w:t>
      </w:r>
      <w:ins w:id="822" w:author="karl@grindal.org" w:date="2014-10-18T16:06:00Z">
        <w:r w:rsidR="00E533E7">
          <w:rPr>
            <w:rFonts w:ascii="Cambria" w:hAnsi="Cambria" w:cs="Times New Roman"/>
            <w:color w:val="000000" w:themeColor="text1"/>
          </w:rPr>
          <w:fldChar w:fldCharType="begin"/>
        </w:r>
        <w:r w:rsidR="00E533E7">
          <w:instrText xml:space="preserve"> XE "</w:instrText>
        </w:r>
      </w:ins>
      <w:r w:rsidR="00E533E7" w:rsidRPr="00435D7C">
        <w:rPr>
          <w:rFonts w:ascii="Cambria" w:hAnsi="Cambria" w:cs="Times New Roman"/>
          <w:color w:val="000000" w:themeColor="text1"/>
        </w:rPr>
        <w:instrText>Organization of African Unity</w:instrText>
      </w:r>
      <w:ins w:id="823" w:author="karl@grindal.org" w:date="2014-10-18T16:06: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have all developed their own “independent” electoral monitoring groups that have approved elections widely thought to be fraudulent, while attempting to restrict the autonomy of OSCE-sent election observer missions so that host governments have greater oversight over the monitoring</w:t>
      </w:r>
      <w:r w:rsidR="0044690A">
        <w:rPr>
          <w:rFonts w:ascii="Cambria" w:hAnsi="Cambria" w:cs="Times New Roman"/>
          <w:color w:val="000000" w:themeColor="text1"/>
        </w:rPr>
        <w:fldChar w:fldCharType="begin"/>
      </w:r>
      <w:r w:rsidR="0044690A">
        <w:rPr>
          <w:rFonts w:ascii="Cambria" w:hAnsi="Cambria" w:cs="Times New Roman"/>
          <w:color w:val="000000" w:themeColor="text1"/>
        </w:rPr>
        <w:instrText xml:space="preserve"> NOTEREF _Ref389489421 \f </w:instrText>
      </w:r>
      <w:r w:rsidR="0044690A">
        <w:rPr>
          <w:rFonts w:ascii="Cambria" w:hAnsi="Cambria" w:cs="Times New Roman"/>
          <w:color w:val="000000" w:themeColor="text1"/>
        </w:rPr>
        <w:fldChar w:fldCharType="separate"/>
      </w:r>
      <w:r w:rsidR="0044690A" w:rsidRPr="0044690A">
        <w:rPr>
          <w:rStyle w:val="FootnoteReference"/>
        </w:rPr>
        <w:t>9</w:t>
      </w:r>
      <w:r w:rsidR="0044690A">
        <w:rPr>
          <w:rFonts w:ascii="Cambria" w:hAnsi="Cambria" w:cs="Times New Roman"/>
          <w:color w:val="000000" w:themeColor="text1"/>
        </w:rPr>
        <w:fldChar w:fldCharType="end"/>
      </w:r>
      <w:r w:rsidRPr="00EA0F8A">
        <w:rPr>
          <w:rFonts w:ascii="Cambria" w:hAnsi="Cambria" w:cs="Times New Roman"/>
          <w:color w:val="000000" w:themeColor="text1"/>
        </w:rPr>
        <w:t>. It is clear, therefore, that not only have these governments learned effective ways to dismantle opposition movements, but also they cooperat</w:t>
      </w:r>
      <w:r w:rsidR="00EC41DF" w:rsidRPr="00EA0F8A">
        <w:rPr>
          <w:rFonts w:ascii="Cambria" w:hAnsi="Cambria" w:cs="Times New Roman"/>
          <w:color w:val="000000" w:themeColor="text1"/>
        </w:rPr>
        <w:t>e with one another in doing so.</w:t>
      </w:r>
    </w:p>
    <w:p w14:paraId="27AAA07D" w14:textId="77777777" w:rsidR="007457F4" w:rsidRPr="00EA0F8A" w:rsidRDefault="009E7F04"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t>Conclusion</w:t>
      </w:r>
    </w:p>
    <w:p w14:paraId="57DBA9A2" w14:textId="18290FE1"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Given these recent advances in the authoritarian playbook, does civil resistance have a future in challenging entrenched power in autocratic regimes? I see three reasons for cautious optimism. First, none of the measures in the authoritarian’s playbook is foolproof. For example, in the mid-late 2000s, Egypt engaged in bilateral talks with Russia, China, and other countries throughout the Gulf region in an effort to proof itself against domestic challengers. Yet people power removed Hosni Mubarak</w:t>
      </w:r>
      <w:ins w:id="824" w:author="karl@grindal.org" w:date="2014-10-18T15:49:00Z">
        <w:r w:rsidR="007602D7">
          <w:rPr>
            <w:rFonts w:ascii="Cambria" w:hAnsi="Cambria" w:cs="Times New Roman"/>
            <w:color w:val="000000" w:themeColor="text1"/>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825" w:author="karl@grindal.org" w:date="2014-10-18T15:49:00Z">
        <w:r w:rsidR="007602D7">
          <w:instrText xml:space="preserve">" </w:instrText>
        </w:r>
        <w:r w:rsidR="007602D7">
          <w:rPr>
            <w:rFonts w:ascii="Cambria" w:hAnsi="Cambria" w:cs="Times New Roman"/>
            <w:color w:val="000000" w:themeColor="text1"/>
          </w:rPr>
          <w:fldChar w:fldCharType="end"/>
        </w:r>
      </w:ins>
      <w:r w:rsidRPr="00EA0F8A">
        <w:rPr>
          <w:rFonts w:ascii="Cambria" w:hAnsi="Cambria" w:cs="Times New Roman"/>
          <w:color w:val="000000" w:themeColor="text1"/>
        </w:rPr>
        <w:t>—a man whom many thought would die in office—as surely as it did in places as diverse as the Philippines, Iran, Poland, and</w:t>
      </w:r>
      <w:r w:rsidR="00EC41DF" w:rsidRPr="00EA0F8A">
        <w:rPr>
          <w:rFonts w:ascii="Cambria" w:hAnsi="Cambria" w:cs="Times New Roman"/>
          <w:color w:val="000000" w:themeColor="text1"/>
        </w:rPr>
        <w:t xml:space="preserve"> Serbia in the decades before. </w:t>
      </w:r>
    </w:p>
    <w:p w14:paraId="21079DF8" w14:textId="0CAEC5ED" w:rsidR="00561ECF"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Second, research shows that generalized repression is not necessarily a reliable deterrent to collective action. Instead, the vast majority of major nonviolent campaigns throughout history</w:t>
      </w:r>
      <w:r w:rsidR="00F11C61">
        <w:rPr>
          <w:rFonts w:ascii="Cambria" w:hAnsi="Cambria" w:cs="Times New Roman"/>
          <w:color w:val="000000" w:themeColor="text1"/>
        </w:rPr>
        <w:t xml:space="preserve"> have set up </w:t>
      </w:r>
      <w:r w:rsidRPr="00EA0F8A">
        <w:rPr>
          <w:rFonts w:ascii="Cambria" w:hAnsi="Cambria" w:cs="Times New Roman"/>
          <w:color w:val="000000" w:themeColor="text1"/>
        </w:rPr>
        <w:t>in authoritarian regimes where very little civil society exists</w:t>
      </w:r>
      <w:r w:rsidR="00B81454" w:rsidRPr="00EA0F8A">
        <w:rPr>
          <w:rStyle w:val="FootnoteReference"/>
          <w:rFonts w:ascii="Cambria" w:hAnsi="Cambria" w:cs="Times New Roman"/>
          <w:color w:val="000000" w:themeColor="text1"/>
        </w:rPr>
        <w:footnoteReference w:id="88"/>
      </w:r>
      <w:r w:rsidRPr="00EA0F8A">
        <w:rPr>
          <w:rFonts w:ascii="Cambria" w:hAnsi="Cambria" w:cs="Times New Roman"/>
          <w:color w:val="000000" w:themeColor="text1"/>
        </w:rPr>
        <w:t xml:space="preserve">. Even in cases where opponents used violent repression against civil resistance campaigns, these campaigns still succeeded more than twice as often as armed insurgencies that faced repression. Indeed, it appears that sometimes, widely publicized repressive episodes are precisely the sparks that trigger these mass uprisings, seemingly out of nowhere. Mobilization of the Egyptian population in 2011 over the killing of </w:t>
      </w:r>
      <w:r w:rsidR="00EC41DF" w:rsidRPr="00EA0F8A">
        <w:rPr>
          <w:rFonts w:ascii="Cambria" w:hAnsi="Cambria" w:cs="Times New Roman"/>
          <w:color w:val="000000" w:themeColor="text1"/>
        </w:rPr>
        <w:t>Khaled Said</w:t>
      </w:r>
      <w:ins w:id="835" w:author="karl@grindal.org" w:date="2014-10-18T16:06:00Z">
        <w:r w:rsidR="00E533E7">
          <w:rPr>
            <w:rFonts w:ascii="Cambria" w:hAnsi="Cambria" w:cs="Times New Roman"/>
            <w:color w:val="000000" w:themeColor="text1"/>
          </w:rPr>
          <w:fldChar w:fldCharType="begin"/>
        </w:r>
        <w:r w:rsidR="00E533E7">
          <w:instrText xml:space="preserve"> XE "</w:instrText>
        </w:r>
      </w:ins>
      <w:r w:rsidR="00E533E7" w:rsidRPr="00E074DC">
        <w:rPr>
          <w:rFonts w:ascii="Cambria" w:hAnsi="Cambria" w:cs="Times New Roman"/>
          <w:color w:val="000000" w:themeColor="text1"/>
        </w:rPr>
        <w:instrText>Khaled Said</w:instrText>
      </w:r>
      <w:ins w:id="836" w:author="karl@grindal.org" w:date="2014-10-18T16:06:00Z">
        <w:r w:rsidR="00E533E7">
          <w:instrText xml:space="preserve">" </w:instrText>
        </w:r>
        <w:r w:rsidR="00E533E7">
          <w:rPr>
            <w:rFonts w:ascii="Cambria" w:hAnsi="Cambria" w:cs="Times New Roman"/>
            <w:color w:val="000000" w:themeColor="text1"/>
          </w:rPr>
          <w:fldChar w:fldCharType="end"/>
        </w:r>
      </w:ins>
      <w:r w:rsidR="00EC41DF" w:rsidRPr="00EA0F8A">
        <w:rPr>
          <w:rFonts w:ascii="Cambria" w:hAnsi="Cambria" w:cs="Times New Roman"/>
          <w:color w:val="000000" w:themeColor="text1"/>
        </w:rPr>
        <w:t xml:space="preserve"> is a case in point.</w:t>
      </w:r>
    </w:p>
    <w:p w14:paraId="3C43FF12" w14:textId="62DE9121"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lastRenderedPageBreak/>
        <w:t>Third, there are inklings of people power in many repressive places around the world. Protests are still underway in Venezuela, where there is yet hope that the Maduro</w:t>
      </w:r>
      <w:ins w:id="837" w:author="Microsoft account" w:date="2014-10-20T16:01:00Z">
        <w:r w:rsidR="008136A7">
          <w:rPr>
            <w:rFonts w:ascii="Cambria" w:hAnsi="Cambria" w:cs="Times New Roman"/>
            <w:color w:val="000000" w:themeColor="text1"/>
          </w:rPr>
          <w:fldChar w:fldCharType="begin"/>
        </w:r>
        <w:r w:rsidR="008136A7">
          <w:instrText xml:space="preserve"> XE "</w:instrText>
        </w:r>
        <w:r w:rsidR="008136A7" w:rsidRPr="007656F3">
          <w:rPr>
            <w:rFonts w:ascii="Cambria" w:hAnsi="Cambria" w:cs="Times New Roman"/>
            <w:color w:val="000000" w:themeColor="text1"/>
            <w:rPrChange w:id="838" w:author="Microsoft account" w:date="2014-10-20T16:01:00Z">
              <w:rPr>
                <w:rFonts w:ascii="Cambria" w:hAnsi="Cambria" w:cs="Times New Roman"/>
                <w:color w:val="000000" w:themeColor="text1"/>
              </w:rPr>
            </w:rPrChange>
          </w:rPr>
          <w:instrText>Maduro, President Nicholas</w:instrText>
        </w:r>
        <w:r w:rsidR="008136A7">
          <w:instrText xml:space="preserve">" </w:instrText>
        </w:r>
        <w:r w:rsidR="008136A7">
          <w:rPr>
            <w:rFonts w:ascii="Cambria" w:hAnsi="Cambria" w:cs="Times New Roman"/>
            <w:color w:val="000000" w:themeColor="text1"/>
          </w:rPr>
          <w:fldChar w:fldCharType="end"/>
        </w:r>
      </w:ins>
      <w:r w:rsidRPr="00EA0F8A">
        <w:rPr>
          <w:rFonts w:ascii="Cambria" w:hAnsi="Cambria" w:cs="Times New Roman"/>
          <w:color w:val="000000" w:themeColor="text1"/>
        </w:rPr>
        <w:t xml:space="preserve"> government and the student-led protests will reach an agreement that satisfies both sides of this deeply polarized society. The central government in China is openly concerned about the rise of localized protests throughout the country. And even in Russia, visible opposition to Vladimir Putin</w:t>
      </w:r>
      <w:ins w:id="839" w:author="Microsoft account" w:date="2014-10-20T16:33:00Z">
        <w:r w:rsidR="008F1491">
          <w:rPr>
            <w:rFonts w:ascii="Cambria" w:hAnsi="Cambria" w:cs="Times New Roman"/>
            <w:color w:val="000000" w:themeColor="text1"/>
          </w:rPr>
          <w:fldChar w:fldCharType="begin"/>
        </w:r>
        <w:r w:rsidR="008F1491">
          <w:instrText xml:space="preserve"> XE "</w:instrText>
        </w:r>
        <w:r w:rsidR="008F1491" w:rsidRPr="00805548">
          <w:rPr>
            <w:rFonts w:ascii="Cambria" w:hAnsi="Cambria" w:cs="Times New Roman"/>
            <w:color w:val="000000" w:themeColor="text1"/>
            <w:rPrChange w:id="840" w:author="Microsoft account" w:date="2014-10-20T16:33:00Z">
              <w:rPr>
                <w:rFonts w:ascii="Cambria" w:hAnsi="Cambria" w:cs="Times New Roman"/>
                <w:color w:val="000000" w:themeColor="text1"/>
              </w:rPr>
            </w:rPrChange>
          </w:rPr>
          <w:instrText>Putin, President Vladimir</w:instrText>
        </w:r>
        <w:r w:rsidR="008F1491">
          <w:instrText xml:space="preserve">" </w:instrText>
        </w:r>
        <w:r w:rsidR="008F1491">
          <w:rPr>
            <w:rFonts w:ascii="Cambria" w:hAnsi="Cambria" w:cs="Times New Roman"/>
            <w:color w:val="000000" w:themeColor="text1"/>
          </w:rPr>
          <w:fldChar w:fldCharType="end"/>
        </w:r>
      </w:ins>
      <w:ins w:id="841" w:author="karl@grindal.org" w:date="2014-10-18T15:59:00Z">
        <w:del w:id="842" w:author="Microsoft account" w:date="2014-10-20T16:33:00Z">
          <w:r w:rsidR="00E533E7" w:rsidDel="008F1491">
            <w:rPr>
              <w:rFonts w:ascii="Cambria" w:hAnsi="Cambria" w:cs="Times New Roman"/>
              <w:color w:val="000000" w:themeColor="text1"/>
            </w:rPr>
            <w:fldChar w:fldCharType="begin"/>
          </w:r>
          <w:r w:rsidR="00E533E7" w:rsidDel="008F1491">
            <w:delInstrText xml:space="preserve"> XE "</w:delInstrText>
          </w:r>
        </w:del>
      </w:ins>
      <w:del w:id="843" w:author="Microsoft account" w:date="2014-10-20T16:33:00Z">
        <w:r w:rsidR="00E533E7" w:rsidRPr="0040576E" w:rsidDel="008F1491">
          <w:rPr>
            <w:rFonts w:ascii="Cambria" w:eastAsia="Times New Roman" w:hAnsi="Cambria" w:cs="Times New Roman"/>
            <w:bCs/>
            <w:color w:val="000000" w:themeColor="text1"/>
            <w:spacing w:val="-8"/>
            <w:kern w:val="36"/>
          </w:rPr>
          <w:delInstrText>Vladimir Putin</w:delInstrText>
        </w:r>
      </w:del>
      <w:ins w:id="844" w:author="karl@grindal.org" w:date="2014-10-18T15:59:00Z">
        <w:del w:id="845" w:author="Microsoft account" w:date="2014-10-20T16:33:00Z">
          <w:r w:rsidR="00E533E7" w:rsidDel="008F1491">
            <w:delInstrText xml:space="preserve">" </w:delInstrText>
          </w:r>
          <w:r w:rsidR="00E533E7" w:rsidDel="008F1491">
            <w:rPr>
              <w:rFonts w:ascii="Cambria" w:hAnsi="Cambria" w:cs="Times New Roman"/>
              <w:color w:val="000000" w:themeColor="text1"/>
            </w:rPr>
            <w:fldChar w:fldCharType="end"/>
          </w:r>
        </w:del>
      </w:ins>
      <w:r w:rsidRPr="00EA0F8A">
        <w:rPr>
          <w:rFonts w:ascii="Cambria" w:hAnsi="Cambria" w:cs="Times New Roman"/>
          <w:color w:val="000000" w:themeColor="text1"/>
        </w:rPr>
        <w:t xml:space="preserve"> has occurred in the past three years at higher rates than it has in any other years during his tenure. Indeed, perhaps the greatest testimony to the effectiveness of civil resistance is the great lengths authoritarian leaders must go to prevent and subvert them.</w:t>
      </w:r>
      <w:r w:rsidR="00EC41DF" w:rsidRPr="00EA0F8A">
        <w:rPr>
          <w:rFonts w:ascii="Cambria" w:hAnsi="Cambria" w:cs="Times New Roman"/>
          <w:color w:val="000000" w:themeColor="text1"/>
        </w:rPr>
        <w:t xml:space="preserve">  </w:t>
      </w:r>
    </w:p>
    <w:p w14:paraId="179D366D"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Rather than abandoning people power movements, then, the international community should engage in a concerted, coordinated, and urgent effort to understand how, under what conditions, and with which tools international actors can respond to these authoritarian measures. This does not mean that the international community should conspire to sponsor civil uprisings in other countries. Contrary to the rhetoric of many authoritarian regimes, civil resistance campaigns cannot be exported or imported. From 1900-2006, campaigns that received funding from a foreign state were no more likely to succeed than campaigns that did not</w:t>
      </w:r>
      <w:r w:rsidR="00B81454" w:rsidRPr="00EA0F8A">
        <w:rPr>
          <w:rStyle w:val="FootnoteReference"/>
          <w:rFonts w:ascii="Cambria" w:hAnsi="Cambria" w:cs="Times New Roman"/>
          <w:color w:val="000000" w:themeColor="text1"/>
        </w:rPr>
        <w:footnoteReference w:id="89"/>
      </w:r>
      <w:r w:rsidRPr="00EA0F8A">
        <w:rPr>
          <w:rFonts w:ascii="Cambria" w:hAnsi="Cambria" w:cs="Times New Roman"/>
          <w:color w:val="000000" w:themeColor="text1"/>
        </w:rPr>
        <w:t>. Instead, the effectiveness of civil resistance campaigns is fundamentally based on their local roots, because such campaigns must assemble a large and diverse proportion of the population to succeed—an impossible task without a high degree of domestic legitimacy, which cuts across social cleavages and instills conf</w:t>
      </w:r>
      <w:r w:rsidR="00EC41DF" w:rsidRPr="00EA0F8A">
        <w:rPr>
          <w:rFonts w:ascii="Cambria" w:hAnsi="Cambria" w:cs="Times New Roman"/>
          <w:color w:val="000000" w:themeColor="text1"/>
        </w:rPr>
        <w:t>idence in the local population.</w:t>
      </w:r>
    </w:p>
    <w:p w14:paraId="053DA1C2" w14:textId="593C811B" w:rsidR="009E7F04" w:rsidRPr="00EA0F8A" w:rsidRDefault="007457F4" w:rsidP="00F11C61">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But the alternatives to civil resistance—armed struggle or total submission—are not viable in many places. Compared with the status quo, armed struggle, or elite-led transitions, campaigns of civil resistance are associated with longer-term increases in democratic practices, civil peace, and improved quality of life</w:t>
      </w:r>
      <w:r w:rsidR="00B81454" w:rsidRPr="00EA0F8A">
        <w:rPr>
          <w:rStyle w:val="FootnoteReference"/>
          <w:rFonts w:ascii="Cambria" w:hAnsi="Cambria" w:cs="Times New Roman"/>
          <w:color w:val="000000" w:themeColor="text1"/>
        </w:rPr>
        <w:footnoteReference w:id="90"/>
      </w:r>
      <w:r w:rsidR="00F11C61">
        <w:rPr>
          <w:rFonts w:ascii="Cambria" w:hAnsi="Cambria" w:cs="Times New Roman"/>
          <w:color w:val="000000" w:themeColor="text1"/>
        </w:rPr>
        <w:t>,</w:t>
      </w:r>
      <w:r w:rsidR="00454269" w:rsidRPr="00EA0F8A">
        <w:rPr>
          <w:rStyle w:val="FootnoteReference"/>
          <w:rFonts w:ascii="Cambria" w:hAnsi="Cambria" w:cs="Times New Roman"/>
          <w:color w:val="000000" w:themeColor="text1"/>
        </w:rPr>
        <w:footnoteReference w:id="91"/>
      </w:r>
      <w:r w:rsidRPr="00EA0F8A">
        <w:rPr>
          <w:rFonts w:ascii="Cambria" w:hAnsi="Cambria" w:cs="Times New Roman"/>
          <w:color w:val="000000" w:themeColor="text1"/>
        </w:rPr>
        <w:t>. As such, the international community must take measures to discourage people from resorting to armed struggle and encourage people to use nonviolent methods of political contention—if and when grassroots movements wish to</w:t>
      </w:r>
      <w:r w:rsidR="00EC41DF" w:rsidRPr="00EA0F8A">
        <w:rPr>
          <w:rFonts w:ascii="Cambria" w:hAnsi="Cambria" w:cs="Times New Roman"/>
          <w:color w:val="000000" w:themeColor="text1"/>
        </w:rPr>
        <w:t xml:space="preserve"> challenge the existing order. </w:t>
      </w:r>
    </w:p>
    <w:p w14:paraId="4BAF073D" w14:textId="77777777" w:rsidR="007457F4" w:rsidRPr="00EA0F8A" w:rsidRDefault="007457F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lastRenderedPageBreak/>
        <w:br w:type="page"/>
      </w:r>
    </w:p>
    <w:p w14:paraId="14B57E23" w14:textId="77777777" w:rsidR="00137A37" w:rsidRPr="00EA0F8A" w:rsidRDefault="00137A37" w:rsidP="00EA0F8A">
      <w:pPr>
        <w:pStyle w:val="Title"/>
        <w:spacing w:before="100" w:beforeAutospacing="1" w:after="100" w:afterAutospacing="1"/>
        <w:rPr>
          <w:rFonts w:ascii="Cambria" w:hAnsi="Cambria"/>
          <w:b/>
          <w:color w:val="000000" w:themeColor="text1"/>
          <w:sz w:val="32"/>
          <w:szCs w:val="32"/>
        </w:rPr>
        <w:sectPr w:rsidR="00137A37" w:rsidRPr="00EA0F8A" w:rsidSect="00211422">
          <w:footnotePr>
            <w:numRestart w:val="eachSect"/>
          </w:footnotePr>
          <w:type w:val="continuous"/>
          <w:pgSz w:w="12240" w:h="15840"/>
          <w:pgMar w:top="1440" w:right="1440" w:bottom="1440" w:left="1440" w:header="720" w:footer="720" w:gutter="0"/>
          <w:cols w:space="720"/>
          <w:docGrid w:linePitch="360"/>
        </w:sectPr>
      </w:pPr>
    </w:p>
    <w:p w14:paraId="11B4C96D" w14:textId="77777777" w:rsidR="008038BF" w:rsidRPr="00EA0F8A" w:rsidRDefault="008038BF" w:rsidP="00EA0F8A">
      <w:pPr>
        <w:pStyle w:val="Title"/>
        <w:spacing w:before="100" w:beforeAutospacing="1" w:after="100" w:afterAutospacing="1"/>
        <w:rPr>
          <w:rFonts w:ascii="Cambria" w:hAnsi="Cambria"/>
          <w:b/>
          <w:color w:val="000000" w:themeColor="text1"/>
          <w:sz w:val="32"/>
          <w:szCs w:val="32"/>
        </w:rPr>
        <w:sectPr w:rsidR="008038BF" w:rsidRPr="00EA0F8A" w:rsidSect="00211422">
          <w:footnotePr>
            <w:numRestart w:val="eachSect"/>
          </w:footnotePr>
          <w:type w:val="continuous"/>
          <w:pgSz w:w="12240" w:h="15840"/>
          <w:pgMar w:top="1440" w:right="1440" w:bottom="1440" w:left="1440" w:header="720" w:footer="720" w:gutter="0"/>
          <w:cols w:space="720"/>
          <w:docGrid w:linePitch="360"/>
        </w:sectPr>
      </w:pPr>
    </w:p>
    <w:p w14:paraId="5FA023BA" w14:textId="77777777" w:rsidR="00454269" w:rsidRPr="00EA0F8A" w:rsidRDefault="00454269" w:rsidP="00EA0F8A">
      <w:pPr>
        <w:pStyle w:val="Title"/>
        <w:spacing w:before="100" w:beforeAutospacing="1" w:after="100" w:afterAutospacing="1"/>
        <w:rPr>
          <w:rFonts w:ascii="Cambria" w:hAnsi="Cambria"/>
          <w:b/>
          <w:color w:val="000000" w:themeColor="text1"/>
          <w:sz w:val="32"/>
          <w:szCs w:val="32"/>
        </w:rPr>
        <w:sectPr w:rsidR="00454269" w:rsidRPr="00EA0F8A" w:rsidSect="00211422">
          <w:footnotePr>
            <w:numRestart w:val="eachSect"/>
          </w:footnotePr>
          <w:type w:val="continuous"/>
          <w:pgSz w:w="12240" w:h="15840"/>
          <w:pgMar w:top="1440" w:right="1440" w:bottom="1440" w:left="1440" w:header="720" w:footer="720" w:gutter="0"/>
          <w:cols w:space="720"/>
          <w:docGrid w:linePitch="360"/>
        </w:sectPr>
      </w:pPr>
    </w:p>
    <w:p w14:paraId="34C81104" w14:textId="77777777" w:rsidR="00FC030C" w:rsidRDefault="00FC030C" w:rsidP="00EA0F8A">
      <w:pPr>
        <w:pStyle w:val="Title"/>
        <w:spacing w:before="100" w:beforeAutospacing="1" w:after="100" w:afterAutospacing="1"/>
        <w:rPr>
          <w:rFonts w:ascii="Cambria" w:hAnsi="Cambria"/>
          <w:b/>
          <w:color w:val="000000" w:themeColor="text1"/>
          <w:sz w:val="32"/>
          <w:szCs w:val="32"/>
        </w:rPr>
        <w:sectPr w:rsidR="00FC030C" w:rsidSect="00211422">
          <w:footnotePr>
            <w:numRestart w:val="eachSect"/>
          </w:footnotePr>
          <w:type w:val="continuous"/>
          <w:pgSz w:w="12240" w:h="15840"/>
          <w:pgMar w:top="1440" w:right="1440" w:bottom="1440" w:left="1440" w:header="720" w:footer="720" w:gutter="0"/>
          <w:cols w:space="720"/>
          <w:docGrid w:linePitch="360"/>
        </w:sectPr>
      </w:pPr>
    </w:p>
    <w:p w14:paraId="736AEF7F" w14:textId="77777777" w:rsidR="0000584E" w:rsidRDefault="0000584E" w:rsidP="00FC030C">
      <w:pPr>
        <w:pStyle w:val="Title"/>
        <w:spacing w:before="100" w:beforeAutospacing="1" w:after="100" w:afterAutospacing="1"/>
        <w:outlineLvl w:val="1"/>
        <w:rPr>
          <w:rFonts w:ascii="Cambria" w:hAnsi="Cambria"/>
          <w:b/>
          <w:color w:val="000000" w:themeColor="text1"/>
          <w:sz w:val="32"/>
          <w:szCs w:val="32"/>
        </w:rPr>
      </w:pPr>
      <w:r>
        <w:rPr>
          <w:rFonts w:ascii="Cambria" w:hAnsi="Cambria"/>
          <w:b/>
          <w:color w:val="000000" w:themeColor="text1"/>
          <w:sz w:val="32"/>
          <w:szCs w:val="32"/>
        </w:rPr>
        <w:lastRenderedPageBreak/>
        <w:br w:type="page"/>
      </w:r>
    </w:p>
    <w:p w14:paraId="1D877B34" w14:textId="6CBEEBDA" w:rsidR="009F0A54" w:rsidRPr="00EA0F8A" w:rsidRDefault="009F0A54" w:rsidP="00FC030C">
      <w:pPr>
        <w:pStyle w:val="Title"/>
        <w:spacing w:before="100" w:beforeAutospacing="1" w:after="100" w:afterAutospacing="1"/>
        <w:outlineLvl w:val="1"/>
        <w:rPr>
          <w:rFonts w:ascii="Cambria" w:hAnsi="Cambria"/>
          <w:b/>
          <w:color w:val="000000" w:themeColor="text1"/>
          <w:sz w:val="32"/>
          <w:szCs w:val="32"/>
        </w:rPr>
      </w:pPr>
      <w:bookmarkStart w:id="864" w:name="_Toc401567766"/>
      <w:r w:rsidRPr="00EA0F8A">
        <w:rPr>
          <w:rFonts w:ascii="Cambria" w:hAnsi="Cambria"/>
          <w:b/>
          <w:color w:val="000000" w:themeColor="text1"/>
          <w:sz w:val="32"/>
          <w:szCs w:val="32"/>
        </w:rPr>
        <w:lastRenderedPageBreak/>
        <w:t>Influencing Armed Forces to Support Democratic Transitions</w:t>
      </w:r>
      <w:bookmarkEnd w:id="864"/>
    </w:p>
    <w:p w14:paraId="718E2B31" w14:textId="77777777" w:rsidR="008038BF" w:rsidRPr="00EA0F8A" w:rsidRDefault="008038BF" w:rsidP="00EA0F8A">
      <w:pPr>
        <w:pStyle w:val="Title"/>
        <w:spacing w:before="100" w:beforeAutospacing="1" w:after="100" w:afterAutospacing="1"/>
        <w:rPr>
          <w:rFonts w:ascii="Cambria" w:hAnsi="Cambria"/>
          <w:b/>
          <w:color w:val="000000" w:themeColor="text1"/>
          <w:sz w:val="32"/>
          <w:szCs w:val="32"/>
        </w:rPr>
      </w:pPr>
    </w:p>
    <w:p w14:paraId="761BE491" w14:textId="1F6045FF" w:rsidR="00005E7C" w:rsidRPr="00BF6C23" w:rsidRDefault="0049708E" w:rsidP="00BF6C23">
      <w:pPr>
        <w:pStyle w:val="NoSpacing"/>
        <w:spacing w:line="360" w:lineRule="auto"/>
        <w:rPr>
          <w:rFonts w:ascii="Cambria" w:hAnsi="Cambria"/>
        </w:rPr>
      </w:pPr>
      <w:r w:rsidRPr="00BF6C23">
        <w:rPr>
          <w:rFonts w:ascii="Cambria" w:hAnsi="Cambria"/>
        </w:rPr>
        <w:t xml:space="preserve">Admiral </w:t>
      </w:r>
      <w:r w:rsidR="009F0A54" w:rsidRPr="00BF6C23">
        <w:rPr>
          <w:rFonts w:ascii="Cambria" w:hAnsi="Cambria"/>
        </w:rPr>
        <w:t>Dennis Blair</w:t>
      </w:r>
      <w:ins w:id="865" w:author="Microsoft account" w:date="2014-10-20T16:19:00Z">
        <w:r w:rsidR="008F1491">
          <w:rPr>
            <w:rFonts w:ascii="Cambria" w:hAnsi="Cambria"/>
          </w:rPr>
          <w:fldChar w:fldCharType="begin"/>
        </w:r>
        <w:r w:rsidR="008F1491">
          <w:instrText xml:space="preserve"> XE "</w:instrText>
        </w:r>
        <w:r w:rsidR="008F1491" w:rsidRPr="00B260DB">
          <w:rPr>
            <w:rFonts w:ascii="Cambria" w:hAnsi="Cambria"/>
            <w:rPrChange w:id="866" w:author="Microsoft account" w:date="2014-10-20T16:19:00Z">
              <w:rPr>
                <w:rFonts w:ascii="Cambria" w:hAnsi="Cambria"/>
              </w:rPr>
            </w:rPrChange>
          </w:rPr>
          <w:instrText>Blair, Admiral Dennis</w:instrText>
        </w:r>
        <w:r w:rsidR="008F1491">
          <w:instrText xml:space="preserve">" </w:instrText>
        </w:r>
        <w:r w:rsidR="008F1491">
          <w:rPr>
            <w:rFonts w:ascii="Cambria" w:hAnsi="Cambria"/>
          </w:rPr>
          <w:fldChar w:fldCharType="end"/>
        </w:r>
      </w:ins>
      <w:ins w:id="867" w:author="karl@grindal.org" w:date="2014-10-18T15:46:00Z">
        <w:del w:id="868" w:author="Microsoft account" w:date="2014-10-20T16:18:00Z">
          <w:r w:rsidR="006109EE" w:rsidDel="008F1491">
            <w:rPr>
              <w:rFonts w:ascii="Cambria" w:hAnsi="Cambria"/>
            </w:rPr>
            <w:fldChar w:fldCharType="begin"/>
          </w:r>
          <w:r w:rsidR="006109EE" w:rsidDel="008F1491">
            <w:delInstrText xml:space="preserve"> XE "</w:delInstrText>
          </w:r>
        </w:del>
      </w:ins>
      <w:del w:id="869" w:author="Microsoft account" w:date="2014-10-20T16:18:00Z">
        <w:r w:rsidR="006109EE" w:rsidRPr="00D82790" w:rsidDel="008F1491">
          <w:rPr>
            <w:rFonts w:ascii="Cambria" w:hAnsi="Cambria" w:cs="Times New Roman"/>
            <w:b/>
            <w:color w:val="000000" w:themeColor="text1"/>
          </w:rPr>
          <w:delInstrText>Dennis Blair</w:delInstrText>
        </w:r>
      </w:del>
      <w:ins w:id="870" w:author="karl@grindal.org" w:date="2014-10-18T15:46:00Z">
        <w:del w:id="871" w:author="Microsoft account" w:date="2014-10-20T16:18:00Z">
          <w:r w:rsidR="006109EE" w:rsidDel="008F1491">
            <w:delInstrText xml:space="preserve">" </w:delInstrText>
          </w:r>
          <w:r w:rsidR="006109EE" w:rsidDel="008F1491">
            <w:rPr>
              <w:rFonts w:ascii="Cambria" w:hAnsi="Cambria"/>
            </w:rPr>
            <w:fldChar w:fldCharType="end"/>
          </w:r>
        </w:del>
      </w:ins>
      <w:r w:rsidRPr="00BF6C23">
        <w:rPr>
          <w:rFonts w:ascii="Cambria" w:hAnsi="Cambria"/>
        </w:rPr>
        <w:t xml:space="preserve"> (Ret.)</w:t>
      </w:r>
    </w:p>
    <w:p w14:paraId="271C92ED" w14:textId="77777777" w:rsidR="00E4134F" w:rsidRPr="00BF6C23" w:rsidRDefault="0049708E" w:rsidP="00BF6C23">
      <w:pPr>
        <w:pStyle w:val="NoSpacing"/>
        <w:spacing w:line="360" w:lineRule="auto"/>
        <w:rPr>
          <w:rFonts w:ascii="Cambria" w:hAnsi="Cambria"/>
        </w:rPr>
      </w:pPr>
      <w:r w:rsidRPr="00BF6C23">
        <w:rPr>
          <w:rFonts w:ascii="Cambria" w:hAnsi="Cambria"/>
        </w:rPr>
        <w:t>US Navy</w:t>
      </w:r>
    </w:p>
    <w:p w14:paraId="0E3D5881" w14:textId="77777777" w:rsidR="009F0A54" w:rsidRPr="00BF6C23" w:rsidRDefault="009F0A54" w:rsidP="00BF6C23">
      <w:pPr>
        <w:pStyle w:val="NoSpacing"/>
        <w:spacing w:line="360" w:lineRule="auto"/>
        <w:rPr>
          <w:rFonts w:ascii="Cambria" w:hAnsi="Cambria"/>
        </w:rPr>
      </w:pPr>
      <w:r w:rsidRPr="00BF6C23">
        <w:rPr>
          <w:rFonts w:ascii="Cambria" w:hAnsi="Cambria"/>
        </w:rPr>
        <w:t>Former PACOM Commander and Di</w:t>
      </w:r>
      <w:r w:rsidR="008038BF" w:rsidRPr="00BF6C23">
        <w:rPr>
          <w:rFonts w:ascii="Cambria" w:hAnsi="Cambria"/>
        </w:rPr>
        <w:t>rector of National Intelligence</w:t>
      </w:r>
    </w:p>
    <w:p w14:paraId="62790E80" w14:textId="77777777" w:rsidR="008038BF" w:rsidRPr="00EA0F8A" w:rsidRDefault="008038BF" w:rsidP="00EA0F8A">
      <w:pPr>
        <w:pStyle w:val="NoSpacing"/>
        <w:spacing w:before="100" w:beforeAutospacing="1" w:after="100" w:afterAutospacing="1" w:line="360" w:lineRule="auto"/>
        <w:rPr>
          <w:rFonts w:ascii="Cambria" w:hAnsi="Cambria"/>
          <w:color w:val="000000" w:themeColor="text1"/>
        </w:rPr>
      </w:pPr>
    </w:p>
    <w:p w14:paraId="592E22D5" w14:textId="77777777"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 armed forces are one of the most powerful institutions in any country.  They have weapons and disciplined personnel and are organized for taking action.  To an extent that is hard for those in mature democracies to understand, the military leaders of new countries and new governments believe they have both the right and the responsibility to play a decisive role in the political</w:t>
      </w:r>
      <w:r w:rsidR="00005E7C" w:rsidRPr="00EA0F8A">
        <w:rPr>
          <w:rFonts w:ascii="Cambria" w:hAnsi="Cambria" w:cs="Times New Roman"/>
          <w:color w:val="000000" w:themeColor="text1"/>
        </w:rPr>
        <w:t xml:space="preserve"> development of their countries</w:t>
      </w:r>
      <w:r w:rsidRPr="00EA0F8A">
        <w:rPr>
          <w:rFonts w:ascii="Cambria" w:hAnsi="Cambria" w:cs="Times New Roman"/>
          <w:color w:val="000000" w:themeColor="text1"/>
        </w:rPr>
        <w:t>.  Their independence wars are more recent, military coups have often been frequent and not that long ago, and few other established institutions have their power and influence within the country.  They will often assume or be thrust into a decisive role in a political crisis, and large sectors of society will look to them for leadership and action.</w:t>
      </w:r>
    </w:p>
    <w:p w14:paraId="59FB3984" w14:textId="77777777"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Rarely will a country’s armed forces be in the vanguard of a popular movement for democratic reform.  It is true that many military coups are proclaimed to have been made in the name of the people and that their leaders often announce that their goal is to restore or establish democracy.  Once in power, however, they generally then announce that it will take a period of time to deal with the country’s immediate problems before power can be turned over to a democratic government.  As that period of time becomes longer and longer, the rulers may exchange their uniforms for business suits, but they genera</w:t>
      </w:r>
      <w:r w:rsidR="00005E7C" w:rsidRPr="00EA0F8A">
        <w:rPr>
          <w:rFonts w:ascii="Cambria" w:hAnsi="Cambria" w:cs="Times New Roman"/>
          <w:color w:val="000000" w:themeColor="text1"/>
        </w:rPr>
        <w:t>lly convince themselves they do</w:t>
      </w:r>
      <w:r w:rsidRPr="00EA0F8A">
        <w:rPr>
          <w:rFonts w:ascii="Cambria" w:hAnsi="Cambria" w:cs="Times New Roman"/>
          <w:color w:val="000000" w:themeColor="text1"/>
        </w:rPr>
        <w:t xml:space="preserve"> not need an election to confirm their own conviction that they are the most qualified candidates to lead the country.   This has been the pattern in many African countries when anticolonial military revolutionaries became long-serving dictators.  Often it takes another coup or political crisis to force them from power.  However, power has not always corrupted absolutely, and there have been examples of military governments voluntarily relinquishing power: the military regimes in Chile and Brazil in the 1980s sensed growing popular demands for democracy and led the transition process themselves.  In </w:t>
      </w:r>
      <w:r w:rsidR="00005E7C" w:rsidRPr="00EA0F8A">
        <w:rPr>
          <w:rFonts w:ascii="Cambria" w:hAnsi="Cambria" w:cs="Times New Roman"/>
          <w:color w:val="000000" w:themeColor="text1"/>
        </w:rPr>
        <w:t>South</w:t>
      </w:r>
      <w:r w:rsidRPr="00EA0F8A">
        <w:rPr>
          <w:rFonts w:ascii="Cambria" w:hAnsi="Cambria" w:cs="Times New Roman"/>
          <w:color w:val="000000" w:themeColor="text1"/>
        </w:rPr>
        <w:t xml:space="preserve">Korea it was a group of military leaders in the realized that their military academy classmate President Chun should turn the office over to a freely elected successor.  More recently, the Thai military </w:t>
      </w:r>
      <w:r w:rsidRPr="00EA0F8A">
        <w:rPr>
          <w:rFonts w:ascii="Cambria" w:hAnsi="Cambria" w:cs="Times New Roman"/>
          <w:color w:val="000000" w:themeColor="text1"/>
        </w:rPr>
        <w:lastRenderedPageBreak/>
        <w:t xml:space="preserve">government in 2007 turned over power to the political party led by the sister of the leader they had deposed months earlier. </w:t>
      </w:r>
    </w:p>
    <w:p w14:paraId="15DA6BA0" w14:textId="65986BBC" w:rsidR="009F0A54"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 armed forces have the power to suppress most armed revolts against authoritarian regimes if they decide to support the dictator or party in power.  Numerous Latin American armies successfully defeated armed insurgent groups during the 1970s and 1980s.  In 1989 the People’s Liberation Army</w:t>
      </w:r>
      <w:ins w:id="872" w:author="karl@grindal.org" w:date="2014-10-19T20:12:00Z">
        <w:r w:rsidR="00473552">
          <w:rPr>
            <w:rFonts w:ascii="Cambria" w:hAnsi="Cambria" w:cs="Times New Roman"/>
            <w:color w:val="000000" w:themeColor="text1"/>
          </w:rPr>
          <w:fldChar w:fldCharType="begin"/>
        </w:r>
        <w:r w:rsidR="00473552">
          <w:instrText xml:space="preserve"> XE "</w:instrText>
        </w:r>
      </w:ins>
      <w:r w:rsidR="00473552" w:rsidRPr="00FF3ADB">
        <w:rPr>
          <w:rFonts w:ascii="Cambria" w:hAnsi="Cambria" w:cs="Times New Roman"/>
          <w:color w:val="000000" w:themeColor="text1"/>
        </w:rPr>
        <w:instrText>People’s Liberation Army</w:instrText>
      </w:r>
      <w:ins w:id="873" w:author="karl@grindal.org" w:date="2014-10-19T20:12:00Z">
        <w:r w:rsidR="00473552">
          <w:instrText xml:space="preserve">" </w:instrText>
        </w:r>
        <w:r w:rsidR="00473552">
          <w:rPr>
            <w:rFonts w:ascii="Cambria" w:hAnsi="Cambria" w:cs="Times New Roman"/>
            <w:color w:val="000000" w:themeColor="text1"/>
          </w:rPr>
          <w:fldChar w:fldCharType="end"/>
        </w:r>
      </w:ins>
      <w:r w:rsidRPr="00EA0F8A">
        <w:rPr>
          <w:rFonts w:ascii="Cambria" w:hAnsi="Cambria" w:cs="Times New Roman"/>
          <w:color w:val="000000" w:themeColor="text1"/>
        </w:rPr>
        <w:t xml:space="preserve"> cleared Tiananmen Square</w:t>
      </w:r>
      <w:ins w:id="874" w:author="karl@grindal.org" w:date="2014-10-19T20:12:00Z">
        <w:r w:rsidR="00473552">
          <w:rPr>
            <w:rFonts w:ascii="Cambria" w:hAnsi="Cambria" w:cs="Times New Roman"/>
            <w:color w:val="000000" w:themeColor="text1"/>
          </w:rPr>
          <w:fldChar w:fldCharType="begin"/>
        </w:r>
        <w:r w:rsidR="00473552">
          <w:instrText xml:space="preserve"> XE "</w:instrText>
        </w:r>
      </w:ins>
      <w:r w:rsidR="00473552" w:rsidRPr="00565CFA">
        <w:rPr>
          <w:rFonts w:ascii="Cambria" w:hAnsi="Cambria" w:cs="Times New Roman"/>
          <w:color w:val="000000" w:themeColor="text1"/>
        </w:rPr>
        <w:instrText>Tiananmen Square</w:instrText>
      </w:r>
      <w:ins w:id="875" w:author="karl@grindal.org" w:date="2014-10-19T20:12:00Z">
        <w:r w:rsidR="00473552">
          <w:instrText xml:space="preserve">" </w:instrText>
        </w:r>
        <w:r w:rsidR="00473552">
          <w:rPr>
            <w:rFonts w:ascii="Cambria" w:hAnsi="Cambria" w:cs="Times New Roman"/>
            <w:color w:val="000000" w:themeColor="text1"/>
          </w:rPr>
          <w:fldChar w:fldCharType="end"/>
        </w:r>
      </w:ins>
      <w:r w:rsidRPr="00EA0F8A">
        <w:rPr>
          <w:rFonts w:ascii="Cambria" w:hAnsi="Cambria" w:cs="Times New Roman"/>
          <w:color w:val="000000" w:themeColor="text1"/>
        </w:rPr>
        <w:t>.  In 2009 armed forces of Iran obeyed orders to quell popular protests against the clerical regime.  At this writing the Syrian armed forces continue to follow orders from President Assad</w:t>
      </w:r>
      <w:ins w:id="876" w:author="karl@grindal.org" w:date="2014-10-18T16:07:00Z">
        <w:r w:rsidR="00E533E7">
          <w:rPr>
            <w:rFonts w:ascii="Cambria" w:hAnsi="Cambria" w:cs="Times New Roman"/>
            <w:color w:val="000000" w:themeColor="text1"/>
          </w:rPr>
          <w:fldChar w:fldCharType="begin"/>
        </w:r>
        <w:r w:rsidR="00E533E7">
          <w:instrText xml:space="preserve"> XE "</w:instrText>
        </w:r>
        <w:r w:rsidR="00E533E7" w:rsidRPr="00CF1687">
          <w:rPr>
            <w:rFonts w:ascii="Cambria" w:hAnsi="Cambria" w:cs="Times New Roman"/>
            <w:color w:val="000000" w:themeColor="text1"/>
          </w:rPr>
          <w:instrText>Bashar al Assad</w:instrText>
        </w:r>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to fight rebels.</w:t>
      </w:r>
    </w:p>
    <w:p w14:paraId="775F9776" w14:textId="60165826"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However the armed forces do not always sup</w:t>
      </w:r>
      <w:r w:rsidR="00E4134F" w:rsidRPr="00EA0F8A">
        <w:rPr>
          <w:rFonts w:ascii="Cambria" w:hAnsi="Cambria" w:cs="Times New Roman"/>
          <w:color w:val="000000" w:themeColor="text1"/>
        </w:rPr>
        <w:t xml:space="preserve">port </w:t>
      </w:r>
      <w:r w:rsidRPr="00EA0F8A">
        <w:rPr>
          <w:rFonts w:ascii="Cambria" w:hAnsi="Cambria" w:cs="Times New Roman"/>
          <w:color w:val="000000" w:themeColor="text1"/>
        </w:rPr>
        <w:t>authoritarian leaders when their power is challenged. Contrary to much conventional wisdom, relations between a dictator and the armed forces are fragile and tense.  Dictators fear military leaders as potential rivals, and use many means to keep them loyal, under observation and politically weak.  Military officers for their part often resent promotions based on personal loyalty rather than merit, corruption, and possibility of orders to suppress popular opposition. When there is a political crisis, military leaders make decisions on what they believe is best for their country, their services, or their personal interests.  It is not rare for the armed forces to play a positive role in allowing popular movements to overthrow dictators, even if they have been in power for a long time and have assiduously courted and controlled their military leaders.  In the Philippines in 1983, Indonesian in 1998, Serbia in 2000 and the Ukraine in 2004, the armed forces refused to suppress protestors, in some cases even cooperating with them, and allowed dictators to be overthrown.  In 2011 the Tunisian and Egyptian army leaders decided not to support the Ben Ali</w:t>
      </w:r>
      <w:ins w:id="877" w:author="Microsoft account" w:date="2014-10-20T16:09:00Z">
        <w:r w:rsidR="008136A7">
          <w:rPr>
            <w:rFonts w:ascii="Cambria" w:hAnsi="Cambria" w:cs="Times New Roman"/>
            <w:color w:val="000000" w:themeColor="text1"/>
          </w:rPr>
          <w:fldChar w:fldCharType="begin"/>
        </w:r>
        <w:r w:rsidR="008136A7">
          <w:instrText xml:space="preserve"> XE "</w:instrText>
        </w:r>
        <w:r w:rsidR="008136A7" w:rsidRPr="00B3283C">
          <w:rPr>
            <w:rFonts w:ascii="Cambria" w:hAnsi="Cambria" w:cs="Times New Roman"/>
            <w:color w:val="000000" w:themeColor="text1"/>
            <w:rPrChange w:id="878" w:author="Microsoft account" w:date="2014-10-20T16:09:00Z">
              <w:rPr>
                <w:rFonts w:ascii="Cambria" w:hAnsi="Cambria" w:cs="Times New Roman"/>
                <w:color w:val="000000" w:themeColor="text1"/>
              </w:rPr>
            </w:rPrChange>
          </w:rPr>
          <w:instrText>Ben Ali, Zine el-Abidine</w:instrText>
        </w:r>
        <w:r w:rsidR="008136A7">
          <w:instrText xml:space="preserve">" </w:instrText>
        </w:r>
        <w:r w:rsidR="008136A7">
          <w:rPr>
            <w:rFonts w:ascii="Cambria" w:hAnsi="Cambria" w:cs="Times New Roman"/>
            <w:color w:val="000000" w:themeColor="text1"/>
          </w:rPr>
          <w:fldChar w:fldCharType="end"/>
        </w:r>
      </w:ins>
      <w:ins w:id="879" w:author="karl@grindal.org" w:date="2014-10-18T15:57:00Z">
        <w:del w:id="880" w:author="Microsoft account" w:date="2014-10-20T16:08:00Z">
          <w:r w:rsidR="007602D7" w:rsidDel="008136A7">
            <w:rPr>
              <w:rFonts w:ascii="Cambria" w:hAnsi="Cambria" w:cs="Times New Roman"/>
              <w:color w:val="000000" w:themeColor="text1"/>
            </w:rPr>
            <w:fldChar w:fldCharType="begin"/>
          </w:r>
          <w:r w:rsidR="007602D7" w:rsidDel="008136A7">
            <w:delInstrText xml:space="preserve"> XE "</w:delInstrText>
          </w:r>
        </w:del>
      </w:ins>
      <w:del w:id="881" w:author="Microsoft account" w:date="2014-10-20T16:08:00Z">
        <w:r w:rsidR="007602D7" w:rsidRPr="0075650A" w:rsidDel="008136A7">
          <w:rPr>
            <w:rFonts w:ascii="Cambria" w:hAnsi="Cambria"/>
          </w:rPr>
          <w:delInstrText>Ben Ali</w:delInstrText>
        </w:r>
      </w:del>
      <w:ins w:id="882" w:author="karl@grindal.org" w:date="2014-10-18T15:57:00Z">
        <w:del w:id="883" w:author="Microsoft account" w:date="2014-10-20T16:08:00Z">
          <w:r w:rsidR="007602D7" w:rsidDel="008136A7">
            <w:delInstrText xml:space="preserve">" </w:delInstrText>
          </w:r>
          <w:r w:rsidR="007602D7" w:rsidDel="008136A7">
            <w:rPr>
              <w:rFonts w:ascii="Cambria" w:hAnsi="Cambria" w:cs="Times New Roman"/>
              <w:color w:val="000000" w:themeColor="text1"/>
            </w:rPr>
            <w:fldChar w:fldCharType="end"/>
          </w:r>
        </w:del>
      </w:ins>
      <w:r w:rsidRPr="00EA0F8A">
        <w:rPr>
          <w:rFonts w:ascii="Cambria" w:hAnsi="Cambria" w:cs="Times New Roman"/>
          <w:color w:val="000000" w:themeColor="text1"/>
        </w:rPr>
        <w:t xml:space="preserve"> and Mubarak</w:t>
      </w:r>
      <w:ins w:id="884" w:author="karl@grindal.org" w:date="2014-10-18T15:49:00Z">
        <w:r w:rsidR="007602D7">
          <w:rPr>
            <w:rFonts w:ascii="Cambria" w:hAnsi="Cambria" w:cs="Times New Roman"/>
            <w:color w:val="000000" w:themeColor="text1"/>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885" w:author="karl@grindal.org" w:date="2014-10-18T15:49:00Z">
        <w:r w:rsidR="007602D7">
          <w:instrText xml:space="preserve">" </w:instrText>
        </w:r>
        <w:r w:rsidR="007602D7">
          <w:rPr>
            <w:rFonts w:ascii="Cambria" w:hAnsi="Cambria" w:cs="Times New Roman"/>
            <w:color w:val="000000" w:themeColor="text1"/>
          </w:rPr>
          <w:fldChar w:fldCharType="end"/>
        </w:r>
      </w:ins>
      <w:r w:rsidRPr="00EA0F8A">
        <w:rPr>
          <w:rFonts w:ascii="Cambria" w:hAnsi="Cambria" w:cs="Times New Roman"/>
          <w:color w:val="000000" w:themeColor="text1"/>
        </w:rPr>
        <w:t xml:space="preserve"> regimes against popular protests, and those dictators fell.  </w:t>
      </w:r>
    </w:p>
    <w:p w14:paraId="29428EDE" w14:textId="59235B11"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Decisions by the armed forces to suppress opposition to an autocratic regime or withdraw support from it are made for complex reasons.  So long as a regime maintains social order and security, and delivers economic prosperity, its armed forces are not likely to support opposition movements.  If opposition is armed and violent, employing terror tactics, and especially if it is either supported, or perceived to be supported, by an outside country, then the army will generally obey orders to restore order and defeat the insurgents.  </w:t>
      </w:r>
      <w:r w:rsidRPr="008C7F99">
        <w:rPr>
          <w:rFonts w:ascii="Cambria" w:hAnsi="Cambria" w:cs="Times New Roman"/>
          <w:color w:val="000000" w:themeColor="text1"/>
        </w:rPr>
        <w:t>This was the case in Latin America in the 1970s and 1980s, when armies successfully, often brutally, defeated left-wing groups considered to be fomented, and observed to</w:t>
      </w:r>
      <w:r w:rsidR="008C7F99" w:rsidRPr="008C7F99">
        <w:rPr>
          <w:rFonts w:ascii="Cambria" w:hAnsi="Cambria" w:cs="Times New Roman"/>
          <w:color w:val="000000" w:themeColor="text1"/>
        </w:rPr>
        <w:t xml:space="preserve"> have</w:t>
      </w:r>
      <w:r w:rsidRPr="008C7F99">
        <w:rPr>
          <w:rFonts w:ascii="Cambria" w:hAnsi="Cambria" w:cs="Times New Roman"/>
          <w:color w:val="000000" w:themeColor="text1"/>
        </w:rPr>
        <w:t xml:space="preserve"> assisted by Cuba and the Soviet</w:t>
      </w:r>
      <w:ins w:id="886" w:author="karl@grindal.org" w:date="2014-10-19T19:13:00Z">
        <w:r w:rsidR="001D601C">
          <w:rPr>
            <w:rFonts w:ascii="Cambria" w:hAnsi="Cambria" w:cs="Times New Roman"/>
            <w:color w:val="000000" w:themeColor="text1"/>
          </w:rPr>
          <w:fldChar w:fldCharType="begin"/>
        </w:r>
        <w:r w:rsidR="001D601C">
          <w:instrText xml:space="preserve"> XE "</w:instrText>
        </w:r>
      </w:ins>
      <w:r w:rsidR="001D601C" w:rsidRPr="00EF73BB">
        <w:rPr>
          <w:rFonts w:ascii="Cambria" w:hAnsi="Cambria" w:cs="Times New Roman"/>
          <w:color w:val="000000" w:themeColor="text1"/>
        </w:rPr>
        <w:instrText>Soviet</w:instrText>
      </w:r>
      <w:ins w:id="887" w:author="karl@grindal.org" w:date="2014-10-19T19:13:00Z">
        <w:r w:rsidR="001D601C">
          <w:instrText xml:space="preserve">" </w:instrText>
        </w:r>
        <w:r w:rsidR="001D601C">
          <w:rPr>
            <w:rFonts w:ascii="Cambria" w:hAnsi="Cambria" w:cs="Times New Roman"/>
            <w:color w:val="000000" w:themeColor="text1"/>
          </w:rPr>
          <w:fldChar w:fldCharType="end"/>
        </w:r>
      </w:ins>
      <w:r w:rsidRPr="008C7F99">
        <w:rPr>
          <w:rFonts w:ascii="Cambria" w:hAnsi="Cambria" w:cs="Times New Roman"/>
          <w:color w:val="000000" w:themeColor="text1"/>
        </w:rPr>
        <w:t xml:space="preserve"> Union</w:t>
      </w:r>
      <w:ins w:id="888" w:author="karl@grindal.org" w:date="2014-10-18T15:51:00Z">
        <w:r w:rsidR="007602D7">
          <w:rPr>
            <w:rFonts w:ascii="Cambria" w:hAnsi="Cambria" w:cs="Times New Roman"/>
            <w:color w:val="000000" w:themeColor="text1"/>
          </w:rPr>
          <w:fldChar w:fldCharType="begin"/>
        </w:r>
        <w:r w:rsidR="007602D7">
          <w:instrText xml:space="preserve"> XE "</w:instrText>
        </w:r>
      </w:ins>
      <w:r w:rsidR="007602D7" w:rsidRPr="004F406C">
        <w:rPr>
          <w:rFonts w:ascii="Cambria" w:eastAsia="Calibri" w:hAnsi="Cambria" w:cs="Times New Roman"/>
          <w:color w:val="000000" w:themeColor="text1"/>
        </w:rPr>
        <w:instrText>Soviet Union</w:instrText>
      </w:r>
      <w:ins w:id="889" w:author="karl@grindal.org" w:date="2014-10-18T15:51:00Z">
        <w:r w:rsidR="007602D7">
          <w:instrText xml:space="preserve">" </w:instrText>
        </w:r>
        <w:r w:rsidR="007602D7">
          <w:rPr>
            <w:rFonts w:ascii="Cambria" w:hAnsi="Cambria" w:cs="Times New Roman"/>
            <w:color w:val="000000" w:themeColor="text1"/>
          </w:rPr>
          <w:fldChar w:fldCharType="end"/>
        </w:r>
      </w:ins>
      <w:r w:rsidRPr="008C7F99">
        <w:rPr>
          <w:rFonts w:ascii="Cambria" w:hAnsi="Cambria" w:cs="Times New Roman"/>
          <w:color w:val="000000" w:themeColor="text1"/>
        </w:rPr>
        <w:t>.  Military</w:t>
      </w:r>
      <w:r w:rsidRPr="00EA0F8A">
        <w:rPr>
          <w:rFonts w:ascii="Cambria" w:hAnsi="Cambria" w:cs="Times New Roman"/>
          <w:color w:val="000000" w:themeColor="text1"/>
        </w:rPr>
        <w:t xml:space="preserve"> </w:t>
      </w:r>
      <w:r w:rsidRPr="00EA0F8A">
        <w:rPr>
          <w:rFonts w:ascii="Cambria" w:hAnsi="Cambria" w:cs="Times New Roman"/>
          <w:color w:val="000000" w:themeColor="text1"/>
        </w:rPr>
        <w:lastRenderedPageBreak/>
        <w:t>leaders will also make decisions based on the ethnic and tribal composition of the regime and its opposition.  It is a rare senior military officer in Africa who will support democratic reform if he believes his ethnic group or tribe will be oppressed or disadvantaged under an unproven democratic system potentially run by a rival group.  Religious, tribal and family loyalties have governed the decisions of Syrian officers in supporting the regime.  Finally, many military officers believe that their countries are simply not ready for democracy.  They feel that the necessary institutions for representative government do not yet exist in their countries: an informed citizenry that will elect competent political leaders, an honest and functional legal system that will protect minority rights and tame corruption, a capable civil service, and a responsible legislature.  They believe that until these components of democracy are present, some form of authoritarian government that earns popular suppo</w:t>
      </w:r>
      <w:r w:rsidR="00EC41DF" w:rsidRPr="00EA0F8A">
        <w:rPr>
          <w:rFonts w:ascii="Cambria" w:hAnsi="Cambria" w:cs="Times New Roman"/>
          <w:color w:val="000000" w:themeColor="text1"/>
        </w:rPr>
        <w:t>rt is best for their countries.</w:t>
      </w:r>
    </w:p>
    <w:p w14:paraId="796F9E01" w14:textId="672B5093"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The combination of circumstances that causes military leaders to withdraw their support form dictatorships is also complex.  Sometimes it is a logical part of the maturing of a country.  Such was the case in the Republic of Korea and Taiwan.  In both countries, the growth of powerful, capable groups of politicians, civil servants and businessmen, the lessening of outside threats, and the example of democratic governance in other advanced friendly countries led to the development of representative governance.  In both cases dominant political parties that had cultivated close relations with military leaders lost power, and the military leaders let them go.  Similarly, in some Latin American countries </w:t>
      </w:r>
      <w:r w:rsidR="00FE3B28">
        <w:rPr>
          <w:rFonts w:ascii="Cambria" w:hAnsi="Cambria" w:cs="Times New Roman"/>
          <w:color w:val="000000" w:themeColor="text1"/>
        </w:rPr>
        <w:t>–</w:t>
      </w:r>
      <w:r w:rsidRPr="00EA0F8A">
        <w:rPr>
          <w:rFonts w:ascii="Cambria" w:hAnsi="Cambria" w:cs="Times New Roman"/>
          <w:color w:val="000000" w:themeColor="text1"/>
        </w:rPr>
        <w:t xml:space="preserve"> Brazil and Chile </w:t>
      </w:r>
      <w:r w:rsidR="00FE3B28">
        <w:rPr>
          <w:rFonts w:ascii="Cambria" w:hAnsi="Cambria" w:cs="Times New Roman"/>
          <w:color w:val="000000" w:themeColor="text1"/>
        </w:rPr>
        <w:t>–</w:t>
      </w:r>
      <w:r w:rsidRPr="00EA0F8A">
        <w:rPr>
          <w:rFonts w:ascii="Cambria" w:hAnsi="Cambria" w:cs="Times New Roman"/>
          <w:color w:val="000000" w:themeColor="text1"/>
        </w:rPr>
        <w:t xml:space="preserve"> military-supported regimes handed over power peacefully through elections as other groups in society gained the capability and self-confidence to challenge them, economic progress seemed stable and external threats receded.  In other cases such as Indonesia in the 1990s, or Tunisia in the 2000s, the armed forces recognized that aging dictators were losing touch with their countries, had become corrupt and unpopular.  These dictators either had in the past, or were expected to call on their military leaders to suppress popular protests</w:t>
      </w:r>
      <w:r w:rsidR="00E4134F" w:rsidRPr="00EA0F8A">
        <w:rPr>
          <w:rFonts w:ascii="Cambria" w:hAnsi="Cambria" w:cs="Times New Roman"/>
          <w:color w:val="000000" w:themeColor="text1"/>
        </w:rPr>
        <w:t>, to turn their weapons against</w:t>
      </w:r>
      <w:r w:rsidRPr="00EA0F8A">
        <w:rPr>
          <w:rFonts w:ascii="Cambria" w:hAnsi="Cambria" w:cs="Times New Roman"/>
          <w:color w:val="000000" w:themeColor="text1"/>
        </w:rPr>
        <w:t xml:space="preserve"> their own peacefully protesting citizens.   Military leaders have a </w:t>
      </w:r>
      <w:r w:rsidR="00E4134F" w:rsidRPr="00EA0F8A">
        <w:rPr>
          <w:rFonts w:ascii="Cambria" w:hAnsi="Cambria" w:cs="Times New Roman"/>
          <w:color w:val="000000" w:themeColor="text1"/>
        </w:rPr>
        <w:t>well-developed</w:t>
      </w:r>
      <w:r w:rsidRPr="00EA0F8A">
        <w:rPr>
          <w:rFonts w:ascii="Cambria" w:hAnsi="Cambria" w:cs="Times New Roman"/>
          <w:color w:val="000000" w:themeColor="text1"/>
        </w:rPr>
        <w:t xml:space="preserve"> sense of legacy.  Although they can take pride in defeating armed and violent revolutionaries who kill their soldiers and kill and maim innocent citizens, it is a rare military officer who wants to go down in his country’s history as the man who gave the orders to fire on citizens </w:t>
      </w:r>
      <w:r w:rsidR="00EC41DF" w:rsidRPr="00EA0F8A">
        <w:rPr>
          <w:rFonts w:ascii="Cambria" w:hAnsi="Cambria" w:cs="Times New Roman"/>
          <w:color w:val="000000" w:themeColor="text1"/>
        </w:rPr>
        <w:t>who were protesting peacefully.</w:t>
      </w:r>
    </w:p>
    <w:p w14:paraId="4A0D97E1" w14:textId="7040CCF7"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Finally, individual leaders do make a difference.  Time and again, democratic transitions have been moved forward by the decisions of individual military officers who understood what was right for their countries and their military services.  In the early years of the United States, George </w:t>
      </w:r>
      <w:r w:rsidRPr="00EA0F8A">
        <w:rPr>
          <w:rFonts w:ascii="Cambria" w:hAnsi="Cambria" w:cs="Times New Roman"/>
          <w:color w:val="000000" w:themeColor="text1"/>
        </w:rPr>
        <w:lastRenderedPageBreak/>
        <w:t>Washington declined a proconsulship and supported a constitutional form of government.  A century and a half later in Turkey, Mustafa Kemal Ataturk</w:t>
      </w:r>
      <w:ins w:id="890" w:author="karl@grindal.org" w:date="2014-10-18T16:08:00Z">
        <w:r w:rsidR="00E533E7">
          <w:rPr>
            <w:rFonts w:ascii="Cambria" w:hAnsi="Cambria" w:cs="Times New Roman"/>
            <w:color w:val="000000" w:themeColor="text1"/>
          </w:rPr>
          <w:fldChar w:fldCharType="begin"/>
        </w:r>
        <w:r w:rsidR="00E533E7">
          <w:instrText xml:space="preserve"> XE "</w:instrText>
        </w:r>
      </w:ins>
      <w:r w:rsidR="00E533E7" w:rsidRPr="00B13AD3">
        <w:rPr>
          <w:rFonts w:ascii="Cambria" w:hAnsi="Cambria" w:cs="Times New Roman"/>
          <w:color w:val="000000" w:themeColor="text1"/>
        </w:rPr>
        <w:instrText>Mustafa Kemal Ataturk</w:instrText>
      </w:r>
      <w:ins w:id="891" w:author="karl@grindal.org" w:date="2014-10-18T16:08: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used his enormous prestige as the military victor in a war of independence to support the establishment of a democracy in his country.  In Senegal, General Jean Alfred Diallo</w:t>
      </w:r>
      <w:ins w:id="892" w:author="karl@grindal.org" w:date="2014-10-18T16:08:00Z">
        <w:r w:rsidR="00E533E7">
          <w:rPr>
            <w:rFonts w:ascii="Cambria" w:hAnsi="Cambria" w:cs="Times New Roman"/>
            <w:color w:val="000000" w:themeColor="text1"/>
          </w:rPr>
          <w:fldChar w:fldCharType="begin"/>
        </w:r>
        <w:r w:rsidR="00E533E7">
          <w:instrText xml:space="preserve"> XE "</w:instrText>
        </w:r>
      </w:ins>
      <w:r w:rsidR="00E533E7" w:rsidRPr="000C548D">
        <w:rPr>
          <w:rFonts w:ascii="Cambria" w:hAnsi="Cambria" w:cs="Times New Roman"/>
          <w:color w:val="000000" w:themeColor="text1"/>
        </w:rPr>
        <w:instrText>General Jean Alfred Diallo</w:instrText>
      </w:r>
      <w:ins w:id="893" w:author="karl@grindal.org" w:date="2014-10-18T16:08: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in the 1960s established a positive role for the army in his newly independent country that has continued to the present.  In Spain in the 1970s, General Gutierrez Mellado</w:t>
      </w:r>
      <w:ins w:id="894" w:author="karl@grindal.org" w:date="2014-10-18T16:08:00Z">
        <w:r w:rsidR="00E533E7">
          <w:rPr>
            <w:rFonts w:ascii="Cambria" w:hAnsi="Cambria" w:cs="Times New Roman"/>
            <w:color w:val="000000" w:themeColor="text1"/>
          </w:rPr>
          <w:fldChar w:fldCharType="begin"/>
        </w:r>
        <w:r w:rsidR="00E533E7">
          <w:instrText xml:space="preserve"> XE "</w:instrText>
        </w:r>
      </w:ins>
      <w:r w:rsidR="00E533E7" w:rsidRPr="00541C4F">
        <w:rPr>
          <w:rFonts w:ascii="Cambria" w:hAnsi="Cambria" w:cs="Times New Roman"/>
          <w:color w:val="000000" w:themeColor="text1"/>
        </w:rPr>
        <w:instrText>General Gutierrez Mellado</w:instrText>
      </w:r>
      <w:ins w:id="895" w:author="karl@grindal.org" w:date="2014-10-18T16:08: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was the “irreplaceable initiator of reform” in Spain’s transition from the Franco</w:t>
      </w:r>
      <w:ins w:id="896" w:author="karl@grindal.org" w:date="2014-10-18T16:09:00Z">
        <w:r w:rsidR="00D0638A">
          <w:rPr>
            <w:rFonts w:ascii="Cambria" w:hAnsi="Cambria" w:cs="Times New Roman"/>
            <w:color w:val="000000" w:themeColor="text1"/>
          </w:rPr>
          <w:fldChar w:fldCharType="begin"/>
        </w:r>
        <w:r w:rsidR="00D0638A">
          <w:instrText xml:space="preserve"> XE "</w:instrText>
        </w:r>
        <w:r w:rsidR="00D0638A" w:rsidRPr="00B36F37">
          <w:rPr>
            <w:rFonts w:ascii="Cambria" w:hAnsi="Cambria" w:cs="Times New Roman"/>
            <w:color w:val="000000" w:themeColor="text1"/>
          </w:rPr>
          <w:instrText>Francisco Franco</w:instrText>
        </w:r>
        <w:r w:rsidR="00D0638A">
          <w:instrText xml:space="preserve">" </w:instrText>
        </w:r>
        <w:r w:rsidR="00D0638A">
          <w:rPr>
            <w:rFonts w:ascii="Cambria" w:hAnsi="Cambria" w:cs="Times New Roman"/>
            <w:color w:val="000000" w:themeColor="text1"/>
          </w:rPr>
          <w:fldChar w:fldCharType="end"/>
        </w:r>
      </w:ins>
      <w:r w:rsidRPr="00EA0F8A">
        <w:rPr>
          <w:rFonts w:ascii="Cambria" w:hAnsi="Cambria" w:cs="Times New Roman"/>
          <w:color w:val="000000" w:themeColor="text1"/>
        </w:rPr>
        <w:t xml:space="preserve"> dictatorship.  In the 1980s, General Prem Tinsulanonda</w:t>
      </w:r>
      <w:ins w:id="897" w:author="karl@grindal.org" w:date="2014-10-18T16:08:00Z">
        <w:r w:rsidR="00E533E7">
          <w:rPr>
            <w:rFonts w:ascii="Cambria" w:hAnsi="Cambria" w:cs="Times New Roman"/>
            <w:color w:val="000000" w:themeColor="text1"/>
          </w:rPr>
          <w:fldChar w:fldCharType="begin"/>
        </w:r>
        <w:r w:rsidR="00E533E7">
          <w:instrText xml:space="preserve"> XE "</w:instrText>
        </w:r>
      </w:ins>
      <w:r w:rsidR="00E533E7" w:rsidRPr="00713F72">
        <w:rPr>
          <w:rFonts w:ascii="Cambria" w:hAnsi="Cambria" w:cs="Times New Roman"/>
          <w:color w:val="000000" w:themeColor="text1"/>
        </w:rPr>
        <w:instrText>General Prem Tinsulanonda</w:instrText>
      </w:r>
      <w:ins w:id="898" w:author="karl@grindal.org" w:date="2014-10-18T16:08: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as prime minister of Thailand, voluntarily left the premiership for an elected successor.  General Fidel Ramos</w:t>
      </w:r>
      <w:ins w:id="899" w:author="karl@grindal.org" w:date="2014-10-18T16:09:00Z">
        <w:r w:rsidR="00D0638A">
          <w:rPr>
            <w:rFonts w:ascii="Cambria" w:hAnsi="Cambria" w:cs="Times New Roman"/>
            <w:color w:val="000000" w:themeColor="text1"/>
          </w:rPr>
          <w:fldChar w:fldCharType="begin"/>
        </w:r>
        <w:r w:rsidR="00D0638A">
          <w:instrText xml:space="preserve"> XE "</w:instrText>
        </w:r>
      </w:ins>
      <w:r w:rsidR="00D0638A" w:rsidRPr="009C09FE">
        <w:rPr>
          <w:rFonts w:ascii="Cambria" w:hAnsi="Cambria" w:cs="Times New Roman"/>
          <w:color w:val="000000" w:themeColor="text1"/>
        </w:rPr>
        <w:instrText>General Fidel Ramos</w:instrText>
      </w:r>
      <w:ins w:id="900" w:author="karl@grindal.org" w:date="2014-10-18T16:09:00Z">
        <w:r w:rsidR="00D0638A">
          <w:instrText xml:space="preserve">" </w:instrText>
        </w:r>
        <w:r w:rsidR="00D0638A">
          <w:rPr>
            <w:rFonts w:ascii="Cambria" w:hAnsi="Cambria" w:cs="Times New Roman"/>
            <w:color w:val="000000" w:themeColor="text1"/>
          </w:rPr>
          <w:fldChar w:fldCharType="end"/>
        </w:r>
      </w:ins>
      <w:r w:rsidRPr="00EA0F8A">
        <w:rPr>
          <w:rFonts w:ascii="Cambria" w:hAnsi="Cambria" w:cs="Times New Roman"/>
          <w:color w:val="000000" w:themeColor="text1"/>
        </w:rPr>
        <w:t xml:space="preserve"> stepped down after a constitutionally mandated single term as president of the Philippines, declining to change the constitution or to declare martial law.  In the 1990s Staff General Ferenc Vegh</w:t>
      </w:r>
      <w:ins w:id="901" w:author="karl@grindal.org" w:date="2014-10-18T16:08:00Z">
        <w:r w:rsidR="00E533E7">
          <w:rPr>
            <w:rFonts w:ascii="Cambria" w:hAnsi="Cambria" w:cs="Times New Roman"/>
            <w:color w:val="000000" w:themeColor="text1"/>
          </w:rPr>
          <w:fldChar w:fldCharType="begin"/>
        </w:r>
        <w:r w:rsidR="00E533E7">
          <w:instrText xml:space="preserve"> XE "</w:instrText>
        </w:r>
      </w:ins>
      <w:r w:rsidR="00E533E7" w:rsidRPr="00015905">
        <w:rPr>
          <w:rFonts w:ascii="Cambria" w:hAnsi="Cambria" w:cs="Times New Roman"/>
          <w:color w:val="000000" w:themeColor="text1"/>
        </w:rPr>
        <w:instrText>Staff General Ferenc Vegh</w:instrText>
      </w:r>
      <w:ins w:id="902" w:author="karl@grindal.org" w:date="2014-10-18T16:08: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the Hungarian chief of defense, led the reform of the armed forces to assume a new democratic role.  In Tunisian in 2011, General Rachid Ammar</w:t>
      </w:r>
      <w:ins w:id="903" w:author="karl@grindal.org" w:date="2014-10-18T16:09:00Z">
        <w:r w:rsidR="00E533E7">
          <w:rPr>
            <w:rFonts w:ascii="Cambria" w:hAnsi="Cambria" w:cs="Times New Roman"/>
            <w:color w:val="000000" w:themeColor="text1"/>
          </w:rPr>
          <w:fldChar w:fldCharType="begin"/>
        </w:r>
        <w:r w:rsidR="00E533E7">
          <w:instrText xml:space="preserve"> XE "</w:instrText>
        </w:r>
      </w:ins>
      <w:r w:rsidR="00E533E7" w:rsidRPr="00680EB8">
        <w:rPr>
          <w:rFonts w:ascii="Cambria" w:hAnsi="Cambria" w:cs="Times New Roman"/>
          <w:color w:val="000000" w:themeColor="text1"/>
        </w:rPr>
        <w:instrText>General Rachid Ammar</w:instrText>
      </w:r>
      <w:ins w:id="904" w:author="karl@grindal.org" w:date="2014-10-18T16:09: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refused orders to use military force to suppress peaceful protests, leading to the end of Pr</w:t>
      </w:r>
      <w:r w:rsidR="00EC41DF" w:rsidRPr="00EA0F8A">
        <w:rPr>
          <w:rFonts w:ascii="Cambria" w:hAnsi="Cambria" w:cs="Times New Roman"/>
          <w:color w:val="000000" w:themeColor="text1"/>
        </w:rPr>
        <w:t>esident Ben Ali</w:t>
      </w:r>
      <w:ins w:id="905" w:author="Microsoft account" w:date="2014-10-20T16:09:00Z">
        <w:r w:rsidR="008136A7">
          <w:rPr>
            <w:rFonts w:ascii="Cambria" w:hAnsi="Cambria" w:cs="Times New Roman"/>
            <w:color w:val="000000" w:themeColor="text1"/>
          </w:rPr>
          <w:fldChar w:fldCharType="begin"/>
        </w:r>
        <w:r w:rsidR="008136A7">
          <w:instrText xml:space="preserve"> XE "</w:instrText>
        </w:r>
        <w:r w:rsidR="008136A7" w:rsidRPr="00B65928">
          <w:rPr>
            <w:rFonts w:ascii="Cambria" w:hAnsi="Cambria" w:cs="Times New Roman"/>
            <w:color w:val="000000" w:themeColor="text1"/>
            <w:rPrChange w:id="906" w:author="Microsoft account" w:date="2014-10-20T16:09:00Z">
              <w:rPr>
                <w:rFonts w:ascii="Cambria" w:hAnsi="Cambria" w:cs="Times New Roman"/>
                <w:color w:val="000000" w:themeColor="text1"/>
              </w:rPr>
            </w:rPrChange>
          </w:rPr>
          <w:instrText>Ben Ali, Zine el-Abidine</w:instrText>
        </w:r>
        <w:r w:rsidR="008136A7">
          <w:instrText xml:space="preserve">" </w:instrText>
        </w:r>
        <w:r w:rsidR="008136A7">
          <w:rPr>
            <w:rFonts w:ascii="Cambria" w:hAnsi="Cambria" w:cs="Times New Roman"/>
            <w:color w:val="000000" w:themeColor="text1"/>
          </w:rPr>
          <w:fldChar w:fldCharType="end"/>
        </w:r>
      </w:ins>
      <w:ins w:id="907" w:author="karl@grindal.org" w:date="2014-10-18T15:57:00Z">
        <w:del w:id="908" w:author="Microsoft account" w:date="2014-10-20T16:09:00Z">
          <w:r w:rsidR="007602D7" w:rsidDel="008136A7">
            <w:rPr>
              <w:rFonts w:ascii="Cambria" w:hAnsi="Cambria" w:cs="Times New Roman"/>
              <w:color w:val="000000" w:themeColor="text1"/>
            </w:rPr>
            <w:fldChar w:fldCharType="begin"/>
          </w:r>
          <w:r w:rsidR="007602D7" w:rsidDel="008136A7">
            <w:delInstrText xml:space="preserve"> XE "</w:delInstrText>
          </w:r>
        </w:del>
      </w:ins>
      <w:del w:id="909" w:author="Microsoft account" w:date="2014-10-20T16:09:00Z">
        <w:r w:rsidR="007602D7" w:rsidRPr="0075650A" w:rsidDel="008136A7">
          <w:rPr>
            <w:rFonts w:ascii="Cambria" w:hAnsi="Cambria"/>
          </w:rPr>
          <w:delInstrText>Ben Ali</w:delInstrText>
        </w:r>
      </w:del>
      <w:ins w:id="910" w:author="karl@grindal.org" w:date="2014-10-18T15:57:00Z">
        <w:del w:id="911" w:author="Microsoft account" w:date="2014-10-20T16:09:00Z">
          <w:r w:rsidR="007602D7" w:rsidDel="008136A7">
            <w:delInstrText xml:space="preserve">" </w:delInstrText>
          </w:r>
          <w:r w:rsidR="007602D7" w:rsidDel="008136A7">
            <w:rPr>
              <w:rFonts w:ascii="Cambria" w:hAnsi="Cambria" w:cs="Times New Roman"/>
              <w:color w:val="000000" w:themeColor="text1"/>
            </w:rPr>
            <w:fldChar w:fldCharType="end"/>
          </w:r>
        </w:del>
      </w:ins>
      <w:r w:rsidR="00EC41DF" w:rsidRPr="00EA0F8A">
        <w:rPr>
          <w:rFonts w:ascii="Cambria" w:hAnsi="Cambria" w:cs="Times New Roman"/>
          <w:color w:val="000000" w:themeColor="text1"/>
        </w:rPr>
        <w:t>’s dictatorship.</w:t>
      </w:r>
    </w:p>
    <w:p w14:paraId="068874F9" w14:textId="77777777"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Internal factors are decisive in the success or failure of democratic transitions in autocratic regimes.  They are fundamentally contests for power in which the interaction of groups including  political parties and factions, the armed forces and the police, business leaders and popular organizations will determine whether an authoritarian ruler stays or is replaced.  Military leaders will make their decisions whether to support or turn on a dictator in alliances an</w:t>
      </w:r>
      <w:r w:rsidR="00EC41DF" w:rsidRPr="00EA0F8A">
        <w:rPr>
          <w:rFonts w:ascii="Cambria" w:hAnsi="Cambria" w:cs="Times New Roman"/>
          <w:color w:val="000000" w:themeColor="text1"/>
        </w:rPr>
        <w:t>d struggles among these groups.</w:t>
      </w:r>
    </w:p>
    <w:p w14:paraId="3BFC2CF4" w14:textId="77777777"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However outside influences on military leaders can have an effect on their thinking about the best political system of their country, and the actions</w:t>
      </w:r>
      <w:r w:rsidR="00005E7C" w:rsidRPr="00EA0F8A">
        <w:rPr>
          <w:rFonts w:ascii="Cambria" w:hAnsi="Cambria" w:cs="Times New Roman"/>
          <w:color w:val="000000" w:themeColor="text1"/>
        </w:rPr>
        <w:t xml:space="preserve"> they take in political crises.</w:t>
      </w:r>
      <w:r w:rsidRPr="00EA0F8A">
        <w:rPr>
          <w:rFonts w:ascii="Cambria" w:hAnsi="Cambria" w:cs="Times New Roman"/>
          <w:color w:val="000000" w:themeColor="text1"/>
        </w:rPr>
        <w:t xml:space="preserve"> Their attitudes are formed by their training, thinking and experiences over their careers in the armed forces.  Even in closed dictatorships, they will have some knowledge of democratic countries, their armed forces and civil-military relati</w:t>
      </w:r>
      <w:r w:rsidR="00EC41DF" w:rsidRPr="00EA0F8A">
        <w:rPr>
          <w:rFonts w:ascii="Cambria" w:hAnsi="Cambria" w:cs="Times New Roman"/>
          <w:color w:val="000000" w:themeColor="text1"/>
        </w:rPr>
        <w:t xml:space="preserve">ons. </w:t>
      </w:r>
    </w:p>
    <w:p w14:paraId="545564D5" w14:textId="77777777"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There are many opportunities for the armed forces of the established democracies to affect the thinking of their counterparts in authoritarian regimes.  With the exception of a few closed countries like North Korea and Iran, the armed forces of the world are in frequent contact in many different settings.  They attend each other’s military colleges and training centers; they operate together in peacekeeping forces; they have frequent bilateral and multilateral training exercises; </w:t>
      </w:r>
      <w:r w:rsidRPr="00EA0F8A">
        <w:rPr>
          <w:rFonts w:ascii="Cambria" w:hAnsi="Cambria" w:cs="Times New Roman"/>
          <w:color w:val="000000" w:themeColor="text1"/>
        </w:rPr>
        <w:lastRenderedPageBreak/>
        <w:t>they gather in international conferences; they visit back and forth.  These are all touch points during which the officers and non-commissioned officers from the established democracies can influence their counterparts to appreciate the advantages of democratic systems of gov</w:t>
      </w:r>
      <w:r w:rsidR="00EC41DF" w:rsidRPr="00EA0F8A">
        <w:rPr>
          <w:rFonts w:ascii="Cambria" w:hAnsi="Cambria" w:cs="Times New Roman"/>
          <w:color w:val="000000" w:themeColor="text1"/>
        </w:rPr>
        <w:t>ernment.</w:t>
      </w:r>
    </w:p>
    <w:p w14:paraId="6B0A1133" w14:textId="77777777"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In their interactions with counterparts from authoritarian regimes, the armed forces of the democracies have important advantages.  The most professionally advanced, skilled and respected armies, navies, air forces and marine corps are in the democratic countries; the pay is better in democratic armed forces, their promotion systems are fairer and based on merit, they retire from their service with honor, and they will never be ordered by their government to fire on their own citizens.  Some of these advantages are self-evident, but they can be accentuated through the personal appearance, bearing, conduct, and conversational approaches of military representativ</w:t>
      </w:r>
      <w:r w:rsidR="00EC41DF" w:rsidRPr="00EA0F8A">
        <w:rPr>
          <w:rFonts w:ascii="Cambria" w:hAnsi="Cambria" w:cs="Times New Roman"/>
          <w:color w:val="000000" w:themeColor="text1"/>
        </w:rPr>
        <w:t>es of the democratic countries.</w:t>
      </w:r>
    </w:p>
    <w:p w14:paraId="7C42B8DA" w14:textId="46B8A243" w:rsidR="009F0A54"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One of the most effective and important opportunities for influencing officers from autocratic countries occurs when they participate in military education and training courses in democratic countries, from Canberra and Tokyo to London and Paris.  These are often the most promising officers, who will go on to higher ranks in the course of their careers. Forty international students who attended the Army War College</w:t>
      </w:r>
      <w:ins w:id="912" w:author="karl@grindal.org" w:date="2014-10-19T19:12:00Z">
        <w:r w:rsidR="001D601C">
          <w:rPr>
            <w:rFonts w:ascii="Cambria" w:hAnsi="Cambria" w:cs="Times New Roman"/>
            <w:color w:val="000000" w:themeColor="text1"/>
          </w:rPr>
          <w:fldChar w:fldCharType="begin"/>
        </w:r>
        <w:r w:rsidR="001D601C">
          <w:instrText xml:space="preserve"> XE "</w:instrText>
        </w:r>
      </w:ins>
      <w:r w:rsidR="001D601C" w:rsidRPr="00FA7BEA">
        <w:rPr>
          <w:rFonts w:ascii="Cambria" w:hAnsi="Cambria" w:cs="Times New Roman"/>
          <w:color w:val="000000" w:themeColor="text1"/>
        </w:rPr>
        <w:instrText>Army War College</w:instrText>
      </w:r>
      <w:ins w:id="913" w:author="karl@grindal.org" w:date="2014-10-19T19:12: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in Carlisle, Pennsylvania, went on to become the highest ranking general in their own armies, and over 600 of the international students of the Navy War College</w:t>
      </w:r>
      <w:ins w:id="914" w:author="karl@grindal.org" w:date="2014-10-19T19:13:00Z">
        <w:r w:rsidR="001D601C">
          <w:rPr>
            <w:rFonts w:ascii="Cambria" w:hAnsi="Cambria" w:cs="Times New Roman"/>
            <w:color w:val="000000" w:themeColor="text1"/>
          </w:rPr>
          <w:fldChar w:fldCharType="begin"/>
        </w:r>
        <w:r w:rsidR="001D601C">
          <w:instrText xml:space="preserve"> XE "</w:instrText>
        </w:r>
      </w:ins>
      <w:r w:rsidR="001D601C" w:rsidRPr="002B477E">
        <w:rPr>
          <w:rFonts w:ascii="Cambria" w:hAnsi="Cambria" w:cs="Times New Roman"/>
          <w:color w:val="000000" w:themeColor="text1"/>
        </w:rPr>
        <w:instrText>Navy War College</w:instrText>
      </w:r>
      <w:ins w:id="915" w:author="karl@grindal.org" w:date="2014-10-19T19:13: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in Newport, Rhode Island, have become admirals.   There is an opportunity for these international students to learn not only military strategy, but to absorb the principles and practices of civil military relations in democracies.</w:t>
      </w:r>
    </w:p>
    <w:p w14:paraId="26BA6F9E" w14:textId="780B9A9F"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The armed forces of democratic countries conduct a wide range of exercises with the armed forces of authoritarian countries, from seminars on professional subjects through war games and field training exercises.  While it is not appropriate to conduct seminars on democratic transformation in every international exercise, there are many opportunities to introduce relevant democratic civil-military concepts </w:t>
      </w:r>
      <w:r w:rsidR="00FE3B28">
        <w:rPr>
          <w:rFonts w:ascii="Cambria" w:hAnsi="Cambria" w:cs="Times New Roman"/>
          <w:color w:val="000000" w:themeColor="text1"/>
        </w:rPr>
        <w:t>–</w:t>
      </w:r>
      <w:r w:rsidRPr="00EA0F8A">
        <w:rPr>
          <w:rFonts w:ascii="Cambria" w:hAnsi="Cambria" w:cs="Times New Roman"/>
          <w:color w:val="000000" w:themeColor="text1"/>
        </w:rPr>
        <w:t xml:space="preserve"> subordination of military units to civilian government leadership, effective cooperation with civilian government and international nongovernmental organizations, and the importance of media transparency during military operations.</w:t>
      </w:r>
      <w:r w:rsidR="00EC41DF" w:rsidRPr="00EA0F8A">
        <w:rPr>
          <w:rFonts w:ascii="Cambria" w:hAnsi="Cambria" w:cs="Times New Roman"/>
          <w:color w:val="000000" w:themeColor="text1"/>
        </w:rPr>
        <w:t xml:space="preserve">  </w:t>
      </w:r>
    </w:p>
    <w:p w14:paraId="5958D3F1" w14:textId="77777777"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There is a </w:t>
      </w:r>
      <w:r w:rsidR="00E4134F" w:rsidRPr="00EA0F8A">
        <w:rPr>
          <w:rFonts w:ascii="Cambria" w:hAnsi="Cambria" w:cs="Times New Roman"/>
          <w:color w:val="000000" w:themeColor="text1"/>
        </w:rPr>
        <w:t>well-developed</w:t>
      </w:r>
      <w:r w:rsidRPr="00EA0F8A">
        <w:rPr>
          <w:rFonts w:ascii="Cambria" w:hAnsi="Cambria" w:cs="Times New Roman"/>
          <w:color w:val="000000" w:themeColor="text1"/>
        </w:rPr>
        <w:t xml:space="preserve"> schedule of conferences among the world’s armed forces.  Some of them, on topics such as peacekeeping operations, military law, defense budgeting and procurement, by their nature lead to discussions of the characteristics of defense forces in democracies.  The </w:t>
      </w:r>
      <w:r w:rsidRPr="00EA0F8A">
        <w:rPr>
          <w:rFonts w:ascii="Cambria" w:hAnsi="Cambria" w:cs="Times New Roman"/>
          <w:color w:val="000000" w:themeColor="text1"/>
        </w:rPr>
        <w:lastRenderedPageBreak/>
        <w:t>participants from democratic countries can ensure that these characteristics are discussed and highlighted as best practices.  Some of the most valuable opportunities offered by these kinds of activities are in the interactions that take pla</w:t>
      </w:r>
      <w:r w:rsidR="00EC41DF" w:rsidRPr="00EA0F8A">
        <w:rPr>
          <w:rFonts w:ascii="Cambria" w:hAnsi="Cambria" w:cs="Times New Roman"/>
          <w:color w:val="000000" w:themeColor="text1"/>
        </w:rPr>
        <w:t>ce outside the formal sessions.</w:t>
      </w:r>
    </w:p>
    <w:p w14:paraId="3FC7B2B2" w14:textId="7D273F92"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Bilateral visits are the most common points of contract between the more senior officials of advanced democratic countries and officers and officials of authoritarian countries.  Generally the representatives of authoritarian countries are well prepared in their formal meetings with talking points including a justification for their authoritarian form of government and the roles of their armed forces in supporting those governments.  While a meaningful exchange of real ideas is not likely in such settings, there are opportunities for real dialogue in more informal settings that form a large part of these visits </w:t>
      </w:r>
      <w:r w:rsidR="00FE3B28">
        <w:rPr>
          <w:rFonts w:ascii="Cambria" w:hAnsi="Cambria" w:cs="Times New Roman"/>
          <w:color w:val="000000" w:themeColor="text1"/>
        </w:rPr>
        <w:t>–</w:t>
      </w:r>
      <w:r w:rsidRPr="00EA0F8A">
        <w:rPr>
          <w:rFonts w:ascii="Cambria" w:hAnsi="Cambria" w:cs="Times New Roman"/>
          <w:color w:val="000000" w:themeColor="text1"/>
        </w:rPr>
        <w:t xml:space="preserve"> in cars between meetings, during dinners, or in waiting rooms </w:t>
      </w:r>
      <w:r w:rsidR="00EC41DF" w:rsidRPr="00EA0F8A">
        <w:rPr>
          <w:rFonts w:ascii="Cambria" w:hAnsi="Cambria" w:cs="Times New Roman"/>
          <w:color w:val="000000" w:themeColor="text1"/>
        </w:rPr>
        <w:t>when travel plans are changing.</w:t>
      </w:r>
    </w:p>
    <w:p w14:paraId="6B1F30F3" w14:textId="77777777"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Finally, when political crises occur in authoritarian governments, military leaders in the democracies can communicate directly with their counterparts to try to influence them to support democratic transitions.  With the frequent rotation of assignments in the armed forces, senior officers will often not know their counterparts.  It is much more effective if officers in the democracies who have known or worked with officers currently in the leadership positions in autocratic countries can communicate with them.  During a crisis, communication i</w:t>
      </w:r>
      <w:r w:rsidR="003C3189" w:rsidRPr="00EA0F8A">
        <w:rPr>
          <w:rFonts w:ascii="Cambria" w:hAnsi="Cambria" w:cs="Times New Roman"/>
          <w:color w:val="000000" w:themeColor="text1"/>
        </w:rPr>
        <w:t xml:space="preserve">s best with a familiar voice.  </w:t>
      </w:r>
    </w:p>
    <w:p w14:paraId="26A5D5C3" w14:textId="6DDDAEB0" w:rsidR="00561ECF"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Every point of contact between officers and officials of the advanced democracies with an officer, official or counterpart in an autocratic country is an opportunity for influence.   Individuals sometimes seize these opportunities, and make a positive difference.  However the official policies and practices of the democratic armed forces are haphazard and not well developed.  There is room for great improvement.  This is true for the </w:t>
      </w:r>
      <w:r w:rsidR="00005E7C" w:rsidRPr="00EA0F8A">
        <w:rPr>
          <w:rFonts w:ascii="Cambria" w:hAnsi="Cambria" w:cs="Times New Roman"/>
          <w:color w:val="000000" w:themeColor="text1"/>
        </w:rPr>
        <w:t>US</w:t>
      </w:r>
      <w:r w:rsidRPr="00EA0F8A">
        <w:rPr>
          <w:rFonts w:ascii="Cambria" w:hAnsi="Cambria" w:cs="Times New Roman"/>
          <w:color w:val="000000" w:themeColor="text1"/>
        </w:rPr>
        <w:t xml:space="preserve"> Department of Defense</w:t>
      </w:r>
      <w:ins w:id="916" w:author="karl@grindal.org" w:date="2014-10-19T20:13:00Z">
        <w:r w:rsidR="00473552">
          <w:rPr>
            <w:rFonts w:ascii="Cambria" w:hAnsi="Cambria" w:cs="Times New Roman"/>
            <w:color w:val="000000" w:themeColor="text1"/>
          </w:rPr>
          <w:fldChar w:fldCharType="begin"/>
        </w:r>
        <w:r w:rsidR="00473552">
          <w:instrText xml:space="preserve"> XE "</w:instrText>
        </w:r>
      </w:ins>
      <w:r w:rsidR="00473552" w:rsidRPr="00FD5135">
        <w:rPr>
          <w:rFonts w:ascii="Cambria" w:hAnsi="Cambria" w:cs="Times New Roman"/>
          <w:color w:val="000000" w:themeColor="text1"/>
        </w:rPr>
        <w:instrText>US Department of Defense</w:instrText>
      </w:r>
      <w:ins w:id="917" w:author="karl@grindal.org" w:date="2014-10-19T20:13:00Z">
        <w:r w:rsidR="00473552">
          <w:instrText xml:space="preserve">" </w:instrText>
        </w:r>
        <w:r w:rsidR="00473552">
          <w:rPr>
            <w:rFonts w:ascii="Cambria" w:hAnsi="Cambria" w:cs="Times New Roman"/>
            <w:color w:val="000000" w:themeColor="text1"/>
          </w:rPr>
          <w:fldChar w:fldCharType="end"/>
        </w:r>
      </w:ins>
      <w:r w:rsidRPr="00EA0F8A">
        <w:rPr>
          <w:rFonts w:ascii="Cambria" w:hAnsi="Cambria" w:cs="Times New Roman"/>
          <w:color w:val="000000" w:themeColor="text1"/>
        </w:rPr>
        <w:t>, which directs the most widespread programs of military engagement around the world.  It is also true for the ministries of defense of the other established democracies, which have unique influence with different countries, and often have more relevant experiences from their own democratic development.</w:t>
      </w:r>
      <w:r w:rsidR="00EC41DF" w:rsidRPr="00EA0F8A">
        <w:rPr>
          <w:rFonts w:ascii="Cambria" w:hAnsi="Cambria" w:cs="Times New Roman"/>
          <w:color w:val="000000" w:themeColor="text1"/>
        </w:rPr>
        <w:t xml:space="preserve">  </w:t>
      </w:r>
    </w:p>
    <w:p w14:paraId="43065A81" w14:textId="77777777" w:rsidR="00906865" w:rsidRPr="00EA0F8A" w:rsidRDefault="009F0A54"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While there are many short-term imperatives and benefits from military engagement with other countries around the world, there is no more important long-term objective than helping them make a succ</w:t>
      </w:r>
      <w:r w:rsidR="00EC41DF" w:rsidRPr="00EA0F8A">
        <w:rPr>
          <w:rFonts w:ascii="Cambria" w:hAnsi="Cambria" w:cs="Times New Roman"/>
          <w:color w:val="000000" w:themeColor="text1"/>
        </w:rPr>
        <w:t>essful transition to democracy.</w:t>
      </w:r>
      <w:r w:rsidR="00906865" w:rsidRPr="00EA0F8A">
        <w:rPr>
          <w:rFonts w:ascii="Cambria" w:hAnsi="Cambria" w:cs="Times New Roman"/>
          <w:color w:val="000000" w:themeColor="text1"/>
        </w:rPr>
        <w:br w:type="page"/>
      </w:r>
    </w:p>
    <w:p w14:paraId="65CAD756" w14:textId="77777777" w:rsidR="00137A37" w:rsidRPr="00EA0F8A" w:rsidRDefault="00137A37" w:rsidP="00EA0F8A">
      <w:pPr>
        <w:pStyle w:val="Title"/>
        <w:spacing w:before="100" w:beforeAutospacing="1" w:after="100" w:afterAutospacing="1"/>
        <w:rPr>
          <w:rFonts w:ascii="Cambria" w:hAnsi="Cambria"/>
          <w:b/>
          <w:color w:val="000000" w:themeColor="text1"/>
          <w:sz w:val="32"/>
          <w:szCs w:val="32"/>
        </w:rPr>
        <w:sectPr w:rsidR="00137A37" w:rsidRPr="00EA0F8A" w:rsidSect="00211422">
          <w:footnotePr>
            <w:numRestart w:val="eachSect"/>
          </w:footnotePr>
          <w:type w:val="continuous"/>
          <w:pgSz w:w="12240" w:h="15840"/>
          <w:pgMar w:top="1440" w:right="1440" w:bottom="1440" w:left="1440" w:header="720" w:footer="720" w:gutter="0"/>
          <w:cols w:space="720"/>
          <w:docGrid w:linePitch="360"/>
        </w:sectPr>
      </w:pPr>
    </w:p>
    <w:p w14:paraId="31B3DB3B" w14:textId="77777777" w:rsidR="008038BF" w:rsidRPr="00EA0F8A" w:rsidRDefault="008038BF" w:rsidP="00EA0F8A">
      <w:pPr>
        <w:pStyle w:val="Title"/>
        <w:spacing w:before="100" w:beforeAutospacing="1" w:after="100" w:afterAutospacing="1"/>
        <w:rPr>
          <w:rFonts w:ascii="Cambria" w:hAnsi="Cambria"/>
          <w:b/>
          <w:color w:val="000000" w:themeColor="text1"/>
          <w:sz w:val="32"/>
          <w:szCs w:val="32"/>
        </w:rPr>
        <w:sectPr w:rsidR="008038BF" w:rsidRPr="00EA0F8A" w:rsidSect="00211422">
          <w:footnotePr>
            <w:numRestart w:val="eachSect"/>
          </w:footnotePr>
          <w:type w:val="continuous"/>
          <w:pgSz w:w="12240" w:h="15840"/>
          <w:pgMar w:top="1440" w:right="1440" w:bottom="1440" w:left="1440" w:header="720" w:footer="720" w:gutter="0"/>
          <w:cols w:space="720"/>
          <w:docGrid w:linePitch="360"/>
        </w:sectPr>
      </w:pPr>
    </w:p>
    <w:p w14:paraId="0E13426A" w14:textId="77777777" w:rsidR="00FC030C" w:rsidRDefault="00FC030C" w:rsidP="00EA0F8A">
      <w:pPr>
        <w:pStyle w:val="Title"/>
        <w:spacing w:before="100" w:beforeAutospacing="1" w:after="100" w:afterAutospacing="1"/>
        <w:rPr>
          <w:rFonts w:ascii="Cambria" w:hAnsi="Cambria"/>
          <w:b/>
          <w:color w:val="000000" w:themeColor="text1"/>
          <w:sz w:val="32"/>
          <w:szCs w:val="32"/>
        </w:rPr>
        <w:sectPr w:rsidR="00FC030C" w:rsidSect="00211422">
          <w:footnotePr>
            <w:numRestart w:val="eachSect"/>
          </w:footnotePr>
          <w:type w:val="continuous"/>
          <w:pgSz w:w="12240" w:h="15840"/>
          <w:pgMar w:top="1440" w:right="1440" w:bottom="1440" w:left="1440" w:header="720" w:footer="720" w:gutter="0"/>
          <w:cols w:space="720"/>
          <w:docGrid w:linePitch="360"/>
        </w:sectPr>
      </w:pPr>
    </w:p>
    <w:p w14:paraId="5BEE29DE" w14:textId="7D71B3FF" w:rsidR="00906865" w:rsidRPr="00EA0F8A" w:rsidRDefault="00906865" w:rsidP="00FC030C">
      <w:pPr>
        <w:pStyle w:val="Title"/>
        <w:spacing w:before="100" w:beforeAutospacing="1" w:after="100" w:afterAutospacing="1"/>
        <w:outlineLvl w:val="1"/>
        <w:rPr>
          <w:rFonts w:ascii="Cambria" w:hAnsi="Cambria"/>
          <w:b/>
          <w:color w:val="000000" w:themeColor="text1"/>
          <w:sz w:val="32"/>
          <w:szCs w:val="32"/>
        </w:rPr>
      </w:pPr>
      <w:bookmarkStart w:id="918" w:name="_Toc401567767"/>
      <w:r w:rsidRPr="00EA0F8A">
        <w:rPr>
          <w:rFonts w:ascii="Cambria" w:hAnsi="Cambria"/>
          <w:b/>
          <w:color w:val="000000" w:themeColor="text1"/>
          <w:sz w:val="32"/>
          <w:szCs w:val="32"/>
        </w:rPr>
        <w:lastRenderedPageBreak/>
        <w:t>The Checklist for Ending Tyranny</w:t>
      </w:r>
      <w:bookmarkEnd w:id="918"/>
    </w:p>
    <w:p w14:paraId="5AC915C5" w14:textId="77777777" w:rsidR="003C3189" w:rsidRPr="00EA0F8A" w:rsidRDefault="003C3189" w:rsidP="00EA0F8A">
      <w:pPr>
        <w:spacing w:before="100" w:beforeAutospacing="1" w:after="100" w:afterAutospacing="1" w:line="360" w:lineRule="auto"/>
        <w:jc w:val="both"/>
        <w:rPr>
          <w:rFonts w:ascii="Cambria" w:hAnsi="Cambria" w:cs="Times New Roman"/>
          <w:color w:val="000000" w:themeColor="text1"/>
        </w:rPr>
      </w:pPr>
    </w:p>
    <w:p w14:paraId="6F550486" w14:textId="77777777" w:rsidR="0049708E" w:rsidRPr="00EA0F8A" w:rsidRDefault="0049708E" w:rsidP="00EA0F8A">
      <w:pPr>
        <w:spacing w:before="100" w:beforeAutospacing="1" w:after="100" w:afterAutospacing="1" w:line="360" w:lineRule="auto"/>
        <w:jc w:val="both"/>
        <w:rPr>
          <w:rFonts w:ascii="Cambria" w:hAnsi="Cambria" w:cs="Times New Roman"/>
          <w:color w:val="000000" w:themeColor="text1"/>
        </w:rPr>
        <w:sectPr w:rsidR="0049708E" w:rsidRPr="00EA0F8A" w:rsidSect="00211422">
          <w:footnotePr>
            <w:numRestart w:val="eachSect"/>
          </w:footnotePr>
          <w:type w:val="continuous"/>
          <w:pgSz w:w="12240" w:h="15840"/>
          <w:pgMar w:top="1440" w:right="1440" w:bottom="1440" w:left="1440" w:header="720" w:footer="720" w:gutter="0"/>
          <w:cols w:space="720"/>
          <w:docGrid w:linePitch="360"/>
        </w:sectPr>
      </w:pPr>
    </w:p>
    <w:p w14:paraId="2B9B8057" w14:textId="11B48411" w:rsidR="00137A37" w:rsidRPr="008C7F99" w:rsidRDefault="003C3189" w:rsidP="008C7F99">
      <w:pPr>
        <w:pStyle w:val="NoSpacing"/>
        <w:spacing w:line="360" w:lineRule="auto"/>
        <w:rPr>
          <w:rFonts w:ascii="Cambria" w:hAnsi="Cambria"/>
        </w:rPr>
      </w:pPr>
      <w:r w:rsidRPr="008C7F99">
        <w:rPr>
          <w:rFonts w:ascii="Cambria" w:hAnsi="Cambria"/>
        </w:rPr>
        <w:lastRenderedPageBreak/>
        <w:t>Dr. Peter Ackerman</w:t>
      </w:r>
      <w:ins w:id="919" w:author="karl@grindal.org" w:date="2014-10-18T15:46:00Z">
        <w:r w:rsidR="006109EE">
          <w:rPr>
            <w:rFonts w:ascii="Cambria" w:hAnsi="Cambria"/>
          </w:rPr>
          <w:fldChar w:fldCharType="begin"/>
        </w:r>
        <w:r w:rsidR="006109EE">
          <w:instrText xml:space="preserve"> XE "</w:instrText>
        </w:r>
      </w:ins>
      <w:r w:rsidR="006109EE" w:rsidRPr="00D82790">
        <w:rPr>
          <w:rFonts w:ascii="Cambria" w:hAnsi="Cambria" w:cs="Times New Roman"/>
          <w:b/>
          <w:color w:val="000000" w:themeColor="text1"/>
        </w:rPr>
        <w:instrText>Peter Ackerman</w:instrText>
      </w:r>
      <w:ins w:id="920" w:author="karl@grindal.org" w:date="2014-10-18T15:46:00Z">
        <w:r w:rsidR="006109EE">
          <w:instrText xml:space="preserve">" </w:instrText>
        </w:r>
        <w:r w:rsidR="006109EE">
          <w:rPr>
            <w:rFonts w:ascii="Cambria" w:hAnsi="Cambria"/>
          </w:rPr>
          <w:fldChar w:fldCharType="end"/>
        </w:r>
      </w:ins>
    </w:p>
    <w:p w14:paraId="07976698" w14:textId="77777777" w:rsidR="003C3189" w:rsidRPr="008C7F99" w:rsidRDefault="003C3189" w:rsidP="008C7F99">
      <w:pPr>
        <w:pStyle w:val="NoSpacing"/>
        <w:spacing w:line="360" w:lineRule="auto"/>
        <w:rPr>
          <w:rFonts w:ascii="Cambria" w:hAnsi="Cambria"/>
        </w:rPr>
      </w:pPr>
      <w:r w:rsidRPr="008C7F99">
        <w:rPr>
          <w:rFonts w:ascii="Cambria" w:hAnsi="Cambria"/>
        </w:rPr>
        <w:t xml:space="preserve">Founding Chair </w:t>
      </w:r>
    </w:p>
    <w:p w14:paraId="564798A7" w14:textId="77777777" w:rsidR="003C3189" w:rsidRPr="008C7F99" w:rsidRDefault="003C3189" w:rsidP="008C7F99">
      <w:pPr>
        <w:pStyle w:val="NoSpacing"/>
        <w:spacing w:line="360" w:lineRule="auto"/>
        <w:rPr>
          <w:rFonts w:ascii="Cambria" w:hAnsi="Cambria"/>
        </w:rPr>
      </w:pPr>
      <w:r w:rsidRPr="008C7F99">
        <w:rPr>
          <w:rFonts w:ascii="Cambria" w:hAnsi="Cambria"/>
        </w:rPr>
        <w:t xml:space="preserve">International Center for Nonviolent </w:t>
      </w:r>
      <w:r w:rsidR="0049708E" w:rsidRPr="008C7F99">
        <w:rPr>
          <w:rFonts w:ascii="Cambria" w:hAnsi="Cambria"/>
        </w:rPr>
        <w:t>C</w:t>
      </w:r>
      <w:r w:rsidRPr="008C7F99">
        <w:rPr>
          <w:rFonts w:ascii="Cambria" w:hAnsi="Cambria"/>
        </w:rPr>
        <w:t>onflict</w:t>
      </w:r>
    </w:p>
    <w:p w14:paraId="13B82ACB" w14:textId="77777777" w:rsidR="00E754C2" w:rsidRPr="00EA0F8A" w:rsidRDefault="00E754C2" w:rsidP="00EA0F8A">
      <w:pPr>
        <w:pStyle w:val="NoSpacing"/>
        <w:spacing w:before="100" w:beforeAutospacing="1" w:after="100" w:afterAutospacing="1" w:line="360" w:lineRule="auto"/>
        <w:rPr>
          <w:rFonts w:ascii="Cambria" w:hAnsi="Cambria"/>
          <w:color w:val="000000" w:themeColor="text1"/>
        </w:rPr>
      </w:pPr>
    </w:p>
    <w:p w14:paraId="1B4E6558" w14:textId="1318C947" w:rsidR="00E754C2" w:rsidRPr="008C7F99" w:rsidRDefault="00E754C2" w:rsidP="008C7F99">
      <w:pPr>
        <w:pStyle w:val="NoSpacing"/>
        <w:spacing w:line="360" w:lineRule="auto"/>
        <w:rPr>
          <w:rFonts w:ascii="Cambria" w:hAnsi="Cambria"/>
        </w:rPr>
      </w:pPr>
      <w:r w:rsidRPr="008C7F99">
        <w:rPr>
          <w:rFonts w:ascii="Cambria" w:hAnsi="Cambria"/>
        </w:rPr>
        <w:t>Mr. Hardy Merriman</w:t>
      </w:r>
      <w:ins w:id="921" w:author="karl@grindal.org" w:date="2014-10-18T15:46:00Z">
        <w:r w:rsidR="006109EE">
          <w:rPr>
            <w:rFonts w:ascii="Cambria" w:hAnsi="Cambria"/>
          </w:rPr>
          <w:fldChar w:fldCharType="begin"/>
        </w:r>
        <w:r w:rsidR="006109EE">
          <w:instrText xml:space="preserve"> XE "</w:instrText>
        </w:r>
      </w:ins>
      <w:r w:rsidR="006109EE" w:rsidRPr="00D82790">
        <w:rPr>
          <w:rFonts w:ascii="Cambria" w:hAnsi="Cambria" w:cs="Times New Roman"/>
          <w:b/>
          <w:color w:val="000000" w:themeColor="text1"/>
        </w:rPr>
        <w:instrText>Hardy Merriman</w:instrText>
      </w:r>
      <w:ins w:id="922" w:author="karl@grindal.org" w:date="2014-10-18T15:46:00Z">
        <w:r w:rsidR="006109EE">
          <w:instrText xml:space="preserve">" </w:instrText>
        </w:r>
        <w:r w:rsidR="006109EE">
          <w:rPr>
            <w:rFonts w:ascii="Cambria" w:hAnsi="Cambria"/>
          </w:rPr>
          <w:fldChar w:fldCharType="end"/>
        </w:r>
      </w:ins>
    </w:p>
    <w:p w14:paraId="2992B245" w14:textId="77777777" w:rsidR="00E754C2" w:rsidRPr="008C7F99" w:rsidRDefault="00E754C2" w:rsidP="008C7F99">
      <w:pPr>
        <w:pStyle w:val="NoSpacing"/>
        <w:spacing w:line="360" w:lineRule="auto"/>
        <w:rPr>
          <w:rFonts w:ascii="Cambria" w:hAnsi="Cambria"/>
        </w:rPr>
      </w:pPr>
      <w:r w:rsidRPr="008C7F99">
        <w:rPr>
          <w:rFonts w:ascii="Cambria" w:hAnsi="Cambria"/>
        </w:rPr>
        <w:t>Vice President and Director</w:t>
      </w:r>
    </w:p>
    <w:p w14:paraId="7BCDB79C" w14:textId="77777777" w:rsidR="00137A37" w:rsidRPr="008C7F99" w:rsidRDefault="00E754C2" w:rsidP="008C7F99">
      <w:pPr>
        <w:pStyle w:val="NoSpacing"/>
        <w:spacing w:line="360" w:lineRule="auto"/>
        <w:rPr>
          <w:rFonts w:ascii="Cambria" w:hAnsi="Cambria"/>
        </w:rPr>
      </w:pPr>
      <w:r w:rsidRPr="008C7F99">
        <w:rPr>
          <w:rFonts w:ascii="Cambria" w:hAnsi="Cambria"/>
        </w:rPr>
        <w:t>International Center on Nonviolent Conflict</w:t>
      </w:r>
    </w:p>
    <w:p w14:paraId="1E09E4DE" w14:textId="77777777" w:rsidR="00137A37" w:rsidRPr="00EA0F8A" w:rsidRDefault="00137A37" w:rsidP="00EA0F8A">
      <w:pPr>
        <w:pStyle w:val="NoSpacing"/>
        <w:spacing w:before="100" w:beforeAutospacing="1" w:after="100" w:afterAutospacing="1" w:line="360" w:lineRule="auto"/>
        <w:rPr>
          <w:rFonts w:ascii="Cambria" w:hAnsi="Cambria" w:cs="Times New Roman"/>
          <w:color w:val="000000" w:themeColor="text1"/>
        </w:rPr>
      </w:pPr>
    </w:p>
    <w:p w14:paraId="7C9DE299" w14:textId="77777777" w:rsidR="003C3189"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Today the most deadly conflicts in the world are not between states but rather within them, pitting tyrants against the populations they oppress. It is widely believed that these oppressed populations have two choices: acquiesce to tyranny in hopes that it will evolve to something milder or launch a violent insurrection to gain freedom. This limited view is refuted by the fact that civil resistance campaigns (sometimes referred to as “people power” movements or nonviolent conflicts) have occurred far more frequently than generally realized. Beginning in 1900, there has been on average one major campaign of civil resistance challenging an incumbent ruler per year.</w:t>
      </w:r>
      <w:r w:rsidRPr="00EA0F8A">
        <w:rPr>
          <w:rFonts w:ascii="Cambria" w:hAnsi="Cambria" w:cs="Times New Roman"/>
          <w:color w:val="000000" w:themeColor="text1"/>
          <w:vertAlign w:val="superscript"/>
        </w:rPr>
        <w:footnoteReference w:id="92"/>
      </w:r>
      <w:r w:rsidRPr="00EA0F8A">
        <w:rPr>
          <w:rFonts w:ascii="Cambria" w:hAnsi="Cambria" w:cs="Times New Roman"/>
          <w:color w:val="000000" w:themeColor="text1"/>
          <w:vertAlign w:val="superscript"/>
        </w:rPr>
        <w:footnoteReference w:id="93"/>
      </w:r>
      <w:r w:rsidRPr="00EA0F8A">
        <w:rPr>
          <w:rFonts w:ascii="Cambria" w:hAnsi="Cambria" w:cs="Times New Roman"/>
          <w:color w:val="000000" w:themeColor="text1"/>
        </w:rPr>
        <w:t xml:space="preserve"> These citizen-led movements have increasingly defined the outcome of the most geopolitically significant conflicts and democratic transitions since 1972.</w:t>
      </w:r>
      <w:r w:rsidRPr="00EA0F8A">
        <w:rPr>
          <w:rFonts w:ascii="Cambria" w:hAnsi="Cambria" w:cs="Times New Roman"/>
          <w:color w:val="000000" w:themeColor="text1"/>
          <w:vertAlign w:val="superscript"/>
        </w:rPr>
        <w:footnoteReference w:id="94"/>
      </w:r>
      <w:r w:rsidRPr="00EA0F8A">
        <w:rPr>
          <w:rFonts w:ascii="Cambria" w:hAnsi="Cambria" w:cs="Times New Roman"/>
          <w:color w:val="000000" w:themeColor="text1"/>
        </w:rPr>
        <w:t xml:space="preserve">  Yet policy makers, scholars, journalists, and other </w:t>
      </w:r>
      <w:r w:rsidRPr="00EA0F8A">
        <w:rPr>
          <w:rFonts w:ascii="Cambria" w:hAnsi="Cambria" w:cs="Times New Roman"/>
          <w:color w:val="000000" w:themeColor="text1"/>
        </w:rPr>
        <w:lastRenderedPageBreak/>
        <w:t>interested observers consistently underestimate this capacity of ordinary people to undermine tyranny and ac</w:t>
      </w:r>
      <w:r w:rsidR="008038BF" w:rsidRPr="00EA0F8A">
        <w:rPr>
          <w:rFonts w:ascii="Cambria" w:hAnsi="Cambria" w:cs="Times New Roman"/>
          <w:color w:val="000000" w:themeColor="text1"/>
        </w:rPr>
        <w:t xml:space="preserve">hieve rights without violence. </w:t>
      </w:r>
    </w:p>
    <w:p w14:paraId="500B1280" w14:textId="77777777" w:rsidR="00906865" w:rsidRPr="00EA0F8A" w:rsidRDefault="00906865"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t>An Analytical Blind Spot</w:t>
      </w:r>
    </w:p>
    <w:p w14:paraId="53D18959" w14:textId="200D66C1"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 uprisings in Tunisia and Egypt in 2011, and more recently in Ukraine in 2014, are examples of how grassroots civil resistance can surprise people with its power and transformative potential. No one saw these uprisings coming, but this makes them far from unique.  Few if any saw the “Color Revolutions” coming in Serbia (2000), Georgia (2003), and Ukraine (2004).  In decades prior, no one anticipated that organized nonviolent resistance would play a decisive role in the fall of Filipino dictator Ferdinand Marcos</w:t>
      </w:r>
      <w:ins w:id="940" w:author="karl@grindal.org" w:date="2014-10-18T15:53:00Z">
        <w:r w:rsidR="007602D7">
          <w:rPr>
            <w:rFonts w:ascii="Cambria" w:hAnsi="Cambria" w:cs="Times New Roman"/>
            <w:color w:val="000000" w:themeColor="text1"/>
          </w:rPr>
          <w:fldChar w:fldCharType="begin"/>
        </w:r>
        <w:r w:rsidR="007602D7">
          <w:instrText xml:space="preserve"> XE "</w:instrText>
        </w:r>
      </w:ins>
      <w:r w:rsidR="007602D7" w:rsidRPr="00BB48F4">
        <w:rPr>
          <w:rFonts w:ascii="Cambria" w:hAnsi="Cambria"/>
        </w:rPr>
        <w:instrText>Ferdinand Marcos</w:instrText>
      </w:r>
      <w:ins w:id="941" w:author="karl@grindal.org" w:date="2014-10-18T15:53:00Z">
        <w:r w:rsidR="007602D7">
          <w:instrText xml:space="preserve">" </w:instrText>
        </w:r>
        <w:r w:rsidR="007602D7">
          <w:rPr>
            <w:rFonts w:ascii="Cambria" w:hAnsi="Cambria" w:cs="Times New Roman"/>
            <w:color w:val="000000" w:themeColor="text1"/>
          </w:rPr>
          <w:fldChar w:fldCharType="end"/>
        </w:r>
      </w:ins>
      <w:r w:rsidRPr="00EA0F8A">
        <w:rPr>
          <w:rFonts w:ascii="Cambria" w:hAnsi="Cambria" w:cs="Times New Roman"/>
          <w:color w:val="000000" w:themeColor="text1"/>
        </w:rPr>
        <w:t xml:space="preserve"> (1986), Chilean dictator Augusto Pinochet</w:t>
      </w:r>
      <w:ins w:id="942" w:author="karl@grindal.org" w:date="2014-10-19T19:13:00Z">
        <w:r w:rsidR="001D601C">
          <w:rPr>
            <w:rFonts w:ascii="Cambria" w:hAnsi="Cambria" w:cs="Times New Roman"/>
            <w:color w:val="000000" w:themeColor="text1"/>
          </w:rPr>
          <w:fldChar w:fldCharType="begin"/>
        </w:r>
        <w:r w:rsidR="001D601C">
          <w:instrText xml:space="preserve"> XE "</w:instrText>
        </w:r>
      </w:ins>
      <w:r w:rsidR="001D601C" w:rsidRPr="00350D96">
        <w:rPr>
          <w:rFonts w:ascii="Cambria" w:hAnsi="Cambria" w:cs="Times New Roman"/>
          <w:color w:val="000000" w:themeColor="text1"/>
        </w:rPr>
        <w:instrText>Augusto Pinochet</w:instrText>
      </w:r>
      <w:ins w:id="943" w:author="karl@grindal.org" w:date="2014-10-19T19:13: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(1988), the Soviet</w:t>
      </w:r>
      <w:ins w:id="944" w:author="karl@grindal.org" w:date="2014-10-19T19:13:00Z">
        <w:r w:rsidR="001D601C">
          <w:rPr>
            <w:rFonts w:ascii="Cambria" w:hAnsi="Cambria" w:cs="Times New Roman"/>
            <w:color w:val="000000" w:themeColor="text1"/>
          </w:rPr>
          <w:fldChar w:fldCharType="begin"/>
        </w:r>
        <w:r w:rsidR="001D601C">
          <w:instrText xml:space="preserve"> XE "</w:instrText>
        </w:r>
      </w:ins>
      <w:r w:rsidR="001D601C" w:rsidRPr="00EF73BB">
        <w:rPr>
          <w:rFonts w:ascii="Cambria" w:hAnsi="Cambria" w:cs="Times New Roman"/>
          <w:color w:val="000000" w:themeColor="text1"/>
        </w:rPr>
        <w:instrText>Soviet</w:instrText>
      </w:r>
      <w:ins w:id="945" w:author="karl@grindal.org" w:date="2014-10-19T19:13: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regime in Poland (1989), or the apartheid</w:t>
      </w:r>
      <w:ins w:id="946" w:author="karl@grindal.org" w:date="2014-10-19T19:13:00Z">
        <w:r w:rsidR="001D601C">
          <w:rPr>
            <w:rFonts w:ascii="Cambria" w:hAnsi="Cambria" w:cs="Times New Roman"/>
            <w:color w:val="000000" w:themeColor="text1"/>
          </w:rPr>
          <w:fldChar w:fldCharType="begin"/>
        </w:r>
        <w:r w:rsidR="001D601C">
          <w:instrText xml:space="preserve"> XE "</w:instrText>
        </w:r>
      </w:ins>
      <w:r w:rsidR="001D601C" w:rsidRPr="00E718F0">
        <w:rPr>
          <w:rFonts w:ascii="Cambria" w:hAnsi="Cambria" w:cs="Times New Roman"/>
          <w:color w:val="000000" w:themeColor="text1"/>
        </w:rPr>
        <w:instrText>apartheid</w:instrText>
      </w:r>
      <w:ins w:id="947" w:author="karl@grindal.org" w:date="2014-10-19T19:13:00Z">
        <w:r w:rsidR="001D601C">
          <w:instrText xml:space="preserve">" </w:instrText>
        </w:r>
        <w:r w:rsidR="001D601C">
          <w:rPr>
            <w:rFonts w:ascii="Cambria" w:hAnsi="Cambria" w:cs="Times New Roman"/>
            <w:color w:val="000000" w:themeColor="text1"/>
          </w:rPr>
          <w:fldChar w:fldCharType="end"/>
        </w:r>
      </w:ins>
      <w:r w:rsidR="003C3189" w:rsidRPr="00EA0F8A">
        <w:rPr>
          <w:rFonts w:ascii="Cambria" w:hAnsi="Cambria" w:cs="Times New Roman"/>
          <w:color w:val="000000" w:themeColor="text1"/>
        </w:rPr>
        <w:t xml:space="preserve"> regime in South Africa (1992).</w:t>
      </w:r>
    </w:p>
    <w:p w14:paraId="288EF4CC"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As international and regional experts struggle to explain these and other nonviolent conflicts, they frequently conclude that successful cases of civil resistance are historical anomalies based on a unique set of circumstances in a given country at a given time.  Because their dynamics are seen as case-specific, they are not regarded as evidence of a general strategy by which populations can wield power against a wide variety of oppressors.  However, tyrants around the world do not suffer from this blind spot.  They have come to recognize people power movements as the greatest</w:t>
      </w:r>
      <w:r w:rsidR="003C3189" w:rsidRPr="00EA0F8A">
        <w:rPr>
          <w:rFonts w:ascii="Cambria" w:hAnsi="Cambria" w:cs="Times New Roman"/>
          <w:color w:val="000000" w:themeColor="text1"/>
        </w:rPr>
        <w:t xml:space="preserve"> threat to their ongoing rule. </w:t>
      </w:r>
    </w:p>
    <w:p w14:paraId="0F520B4E"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With the incidence of nonviolent conflict accelerating over the last decade it is critically important for those who support democratic change to update their understanding of why people power movements succeed. Nonviolent conflict works across many different cases because it exploits two fundamental realities: that authoritarian regimes depend on wide-scale obedience among the populations they oppress in order to maintain their control, and that not everyone in </w:t>
      </w:r>
      <w:r w:rsidR="008038BF" w:rsidRPr="00EA0F8A">
        <w:rPr>
          <w:rFonts w:ascii="Cambria" w:hAnsi="Cambria" w:cs="Times New Roman"/>
          <w:color w:val="000000" w:themeColor="text1"/>
        </w:rPr>
        <w:t xml:space="preserve">such regimes is equally loyal. </w:t>
      </w:r>
    </w:p>
    <w:p w14:paraId="258D4EED" w14:textId="77777777" w:rsidR="00F11C61" w:rsidRDefault="00F11C61" w:rsidP="00EA0F8A">
      <w:pPr>
        <w:spacing w:before="100" w:beforeAutospacing="1" w:after="100" w:afterAutospacing="1" w:line="360" w:lineRule="auto"/>
        <w:jc w:val="both"/>
        <w:rPr>
          <w:rFonts w:ascii="Cambria" w:hAnsi="Cambria" w:cs="Times New Roman"/>
          <w:b/>
          <w:color w:val="000000" w:themeColor="text1"/>
        </w:rPr>
      </w:pPr>
      <w:r>
        <w:rPr>
          <w:rFonts w:ascii="Cambria" w:hAnsi="Cambria" w:cs="Times New Roman"/>
          <w:b/>
          <w:color w:val="000000" w:themeColor="text1"/>
        </w:rPr>
        <w:lastRenderedPageBreak/>
        <w:br w:type="page"/>
      </w:r>
    </w:p>
    <w:p w14:paraId="598876F7" w14:textId="630A8496" w:rsidR="00906865" w:rsidRPr="00EA0F8A" w:rsidRDefault="00906865"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lastRenderedPageBreak/>
        <w:t>How Civil Resistance Wor</w:t>
      </w:r>
      <w:r w:rsidR="003C3189" w:rsidRPr="00EA0F8A">
        <w:rPr>
          <w:rFonts w:ascii="Cambria" w:hAnsi="Cambria" w:cs="Times New Roman"/>
          <w:b/>
          <w:color w:val="000000" w:themeColor="text1"/>
        </w:rPr>
        <w:t>ks</w:t>
      </w:r>
    </w:p>
    <w:p w14:paraId="7C0AF6C5" w14:textId="3919AB2C"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Based on these two realities, civil resisters mobilize populations to systematically withdraw their obedience and apply nonviolent pressure—through tactics such as strikes, boycotts, mass demonstrations, and other actions—to disrupt an oppressive system and achieve rights, freedom, and justice.  When participation in civil resistance diversifies and grows, repression against resisters is often insufficient to restore tranquility and instead becomes more likely to backfire.  </w:t>
      </w:r>
    </w:p>
    <w:p w14:paraId="4BA9F035"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As disruption continues, cracks also begin to appear within the government and other institutions (i.e. police, military, media and political, bureaucratic, and economic entities) critical to the state. These cracks often lead to defections, and as defections cascade, the core capacities that an authoritarian depends on for their rule—control of material resources, human resources, people’s skills and knowledge, the information environment, and the capacity to commit sanctions—are devastated.  Left with no viable chain of command with which to execute their orders, tyrants ultimately run out of options and are coerced out of their position by sustained nonviolent pressure.  Sweeping chan</w:t>
      </w:r>
      <w:r w:rsidR="008038BF" w:rsidRPr="00EA0F8A">
        <w:rPr>
          <w:rFonts w:ascii="Cambria" w:hAnsi="Cambria" w:cs="Times New Roman"/>
          <w:color w:val="000000" w:themeColor="text1"/>
        </w:rPr>
        <w:t xml:space="preserve">ge has often been the result.  </w:t>
      </w:r>
    </w:p>
    <w:p w14:paraId="5170F8D8" w14:textId="77777777" w:rsidR="00906865" w:rsidRPr="00EA0F8A" w:rsidRDefault="003C3189" w:rsidP="00EA0F8A">
      <w:pPr>
        <w:spacing w:before="100" w:beforeAutospacing="1" w:after="100" w:afterAutospacing="1" w:line="360" w:lineRule="auto"/>
        <w:jc w:val="both"/>
        <w:rPr>
          <w:rFonts w:ascii="Cambria" w:hAnsi="Cambria" w:cs="Times New Roman"/>
          <w:b/>
          <w:bCs/>
          <w:color w:val="000000" w:themeColor="text1"/>
        </w:rPr>
      </w:pPr>
      <w:r w:rsidRPr="00EA0F8A">
        <w:rPr>
          <w:rFonts w:ascii="Cambria" w:hAnsi="Cambria" w:cs="Times New Roman"/>
          <w:b/>
          <w:bCs/>
          <w:color w:val="000000" w:themeColor="text1"/>
        </w:rPr>
        <w:t>Skills versus Conditions</w:t>
      </w:r>
    </w:p>
    <w:p w14:paraId="76075D44" w14:textId="77777777" w:rsidR="00561ECF" w:rsidRPr="00EA0F8A"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bCs/>
          <w:color w:val="000000" w:themeColor="text1"/>
        </w:rPr>
        <w:t>With the increasing incidence and impact of civil resistance, it is important to examine what factors determine its outcomes. Do the conditions prior to the commencement of the conflict determine whether a movement or authoritarian will win?  Or is victory for either side determined more by the strategic choices and skillfulness wit</w:t>
      </w:r>
      <w:r w:rsidR="003C3189" w:rsidRPr="00EA0F8A">
        <w:rPr>
          <w:rFonts w:ascii="Cambria" w:hAnsi="Cambria" w:cs="Times New Roman"/>
          <w:bCs/>
          <w:color w:val="000000" w:themeColor="text1"/>
        </w:rPr>
        <w:t>h which they wage the conflict?</w:t>
      </w:r>
    </w:p>
    <w:p w14:paraId="13920200" w14:textId="61FA2315" w:rsidR="00561ECF" w:rsidRPr="00EA0F8A"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bCs/>
          <w:color w:val="000000" w:themeColor="text1"/>
        </w:rPr>
        <w:t>A critical facet of the mission of the Internationa</w:t>
      </w:r>
      <w:r w:rsidR="003C3189" w:rsidRPr="00EA0F8A">
        <w:rPr>
          <w:rFonts w:ascii="Cambria" w:hAnsi="Cambria" w:cs="Times New Roman"/>
          <w:bCs/>
          <w:color w:val="000000" w:themeColor="text1"/>
        </w:rPr>
        <w:t>l Center on Nonviolent Conflict</w:t>
      </w:r>
      <w:r w:rsidRPr="00EA0F8A">
        <w:rPr>
          <w:rFonts w:ascii="Cambria" w:hAnsi="Cambria" w:cs="Times New Roman"/>
          <w:bCs/>
          <w:color w:val="000000" w:themeColor="text1"/>
        </w:rPr>
        <w:t xml:space="preserve"> (of which we are a part) is to argue that skills are on balance more important than conditions in determining movement trajectories and outcomes.  This point usually invites significant pushback especially focused on the willingness of the adversary to use violence.  “Nonviolent resistance only works against benign or mild adversaries” is a frequent refrain, but conveniently forgotten is the defeat of the apartheid</w:t>
      </w:r>
      <w:ins w:id="948" w:author="karl@grindal.org" w:date="2014-10-19T19:13:00Z">
        <w:r w:rsidR="001D601C">
          <w:rPr>
            <w:rFonts w:ascii="Cambria" w:hAnsi="Cambria" w:cs="Times New Roman"/>
            <w:bCs/>
            <w:color w:val="000000" w:themeColor="text1"/>
          </w:rPr>
          <w:fldChar w:fldCharType="begin"/>
        </w:r>
        <w:r w:rsidR="001D601C">
          <w:instrText xml:space="preserve"> XE "</w:instrText>
        </w:r>
      </w:ins>
      <w:r w:rsidR="001D601C" w:rsidRPr="00E718F0">
        <w:rPr>
          <w:rFonts w:ascii="Cambria" w:hAnsi="Cambria" w:cs="Times New Roman"/>
          <w:color w:val="000000" w:themeColor="text1"/>
        </w:rPr>
        <w:instrText>apartheid</w:instrText>
      </w:r>
      <w:ins w:id="949" w:author="karl@grindal.org" w:date="2014-10-19T19:13:00Z">
        <w:r w:rsidR="001D601C">
          <w:instrText xml:space="preserve">" </w:instrText>
        </w:r>
        <w:r w:rsidR="001D601C">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regime in South Africa, Pinochet</w:t>
      </w:r>
      <w:ins w:id="950" w:author="karl@grindal.org" w:date="2014-10-19T19:14:00Z">
        <w:r w:rsidR="001D601C">
          <w:rPr>
            <w:rFonts w:ascii="Cambria" w:hAnsi="Cambria" w:cs="Times New Roman"/>
            <w:bCs/>
            <w:color w:val="000000" w:themeColor="text1"/>
          </w:rPr>
          <w:fldChar w:fldCharType="begin"/>
        </w:r>
        <w:r w:rsidR="001D601C">
          <w:instrText xml:space="preserve"> XE "</w:instrText>
        </w:r>
        <w:r w:rsidR="001D601C" w:rsidRPr="007C1BC7">
          <w:rPr>
            <w:rFonts w:ascii="Cambria" w:hAnsi="Cambria" w:cs="Times New Roman"/>
            <w:bCs/>
            <w:color w:val="000000" w:themeColor="text1"/>
          </w:rPr>
          <w:instrText>Augusto Pinochet</w:instrText>
        </w:r>
        <w:r w:rsidR="001D601C">
          <w:instrText xml:space="preserve">" </w:instrText>
        </w:r>
        <w:r w:rsidR="001D601C">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in Chile, Marcos</w:t>
      </w:r>
      <w:ins w:id="951" w:author="karl@grindal.org" w:date="2014-10-19T19:15:00Z">
        <w:r w:rsidR="001D601C">
          <w:rPr>
            <w:rFonts w:ascii="Cambria" w:hAnsi="Cambria" w:cs="Times New Roman"/>
            <w:bCs/>
            <w:color w:val="000000" w:themeColor="text1"/>
          </w:rPr>
          <w:fldChar w:fldCharType="begin"/>
        </w:r>
        <w:r w:rsidR="001D601C">
          <w:instrText xml:space="preserve"> XE "</w:instrText>
        </w:r>
        <w:r w:rsidR="001D601C" w:rsidRPr="001F5BEA">
          <w:rPr>
            <w:rFonts w:ascii="Cambria" w:hAnsi="Cambria" w:cs="Times New Roman"/>
            <w:bCs/>
            <w:color w:val="000000" w:themeColor="text1"/>
          </w:rPr>
          <w:instrText>Ferdinand Marcos</w:instrText>
        </w:r>
        <w:r w:rsidR="001D601C">
          <w:instrText xml:space="preserve">" </w:instrText>
        </w:r>
        <w:r w:rsidR="001D601C">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in the Philippines, or the communist regime in Poland.  More recent examples include Hosni Mubarak</w:t>
      </w:r>
      <w:ins w:id="952" w:author="karl@grindal.org" w:date="2014-10-18T15:49:00Z">
        <w:r w:rsidR="007602D7">
          <w:rPr>
            <w:rFonts w:ascii="Cambria" w:hAnsi="Cambria" w:cs="Times New Roman"/>
            <w:bCs/>
            <w:color w:val="000000" w:themeColor="text1"/>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953" w:author="karl@grindal.org" w:date="2014-10-18T15:49:00Z">
        <w:r w:rsidR="007602D7">
          <w:instrText xml:space="preserve">" </w:instrText>
        </w:r>
        <w:r w:rsidR="007602D7">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in Egypt and Ben Ali</w:t>
      </w:r>
      <w:ins w:id="954" w:author="Microsoft account" w:date="2014-10-20T16:09:00Z">
        <w:r w:rsidR="008136A7">
          <w:rPr>
            <w:rFonts w:ascii="Cambria" w:hAnsi="Cambria" w:cs="Times New Roman"/>
            <w:bCs/>
            <w:color w:val="000000" w:themeColor="text1"/>
          </w:rPr>
          <w:fldChar w:fldCharType="begin"/>
        </w:r>
        <w:r w:rsidR="008136A7">
          <w:instrText xml:space="preserve"> XE "</w:instrText>
        </w:r>
        <w:r w:rsidR="008136A7" w:rsidRPr="00006251">
          <w:rPr>
            <w:rFonts w:ascii="Cambria" w:hAnsi="Cambria" w:cs="Times New Roman"/>
            <w:bCs/>
            <w:color w:val="000000" w:themeColor="text1"/>
            <w:rPrChange w:id="955" w:author="Microsoft account" w:date="2014-10-20T16:09:00Z">
              <w:rPr>
                <w:rFonts w:ascii="Cambria" w:hAnsi="Cambria" w:cs="Times New Roman"/>
                <w:bCs/>
                <w:color w:val="000000" w:themeColor="text1"/>
              </w:rPr>
            </w:rPrChange>
          </w:rPr>
          <w:instrText>Ben Ali, Zine el-Abidine</w:instrText>
        </w:r>
        <w:r w:rsidR="008136A7">
          <w:instrText xml:space="preserve">" </w:instrText>
        </w:r>
        <w:r w:rsidR="008136A7">
          <w:rPr>
            <w:rFonts w:ascii="Cambria" w:hAnsi="Cambria" w:cs="Times New Roman"/>
            <w:bCs/>
            <w:color w:val="000000" w:themeColor="text1"/>
          </w:rPr>
          <w:fldChar w:fldCharType="end"/>
        </w:r>
      </w:ins>
      <w:ins w:id="956" w:author="karl@grindal.org" w:date="2014-10-18T15:57:00Z">
        <w:del w:id="957" w:author="Microsoft account" w:date="2014-10-20T16:09:00Z">
          <w:r w:rsidR="007602D7" w:rsidDel="008136A7">
            <w:rPr>
              <w:rFonts w:ascii="Cambria" w:hAnsi="Cambria" w:cs="Times New Roman"/>
              <w:bCs/>
              <w:color w:val="000000" w:themeColor="text1"/>
            </w:rPr>
            <w:fldChar w:fldCharType="begin"/>
          </w:r>
          <w:r w:rsidR="007602D7" w:rsidDel="008136A7">
            <w:delInstrText xml:space="preserve"> XE "</w:delInstrText>
          </w:r>
        </w:del>
      </w:ins>
      <w:del w:id="958" w:author="Microsoft account" w:date="2014-10-20T16:09:00Z">
        <w:r w:rsidR="007602D7" w:rsidRPr="0075650A" w:rsidDel="008136A7">
          <w:rPr>
            <w:rFonts w:ascii="Cambria" w:hAnsi="Cambria"/>
          </w:rPr>
          <w:delInstrText>Ben Ali</w:delInstrText>
        </w:r>
      </w:del>
      <w:ins w:id="959" w:author="karl@grindal.org" w:date="2014-10-18T15:57:00Z">
        <w:del w:id="960" w:author="Microsoft account" w:date="2014-10-20T16:09:00Z">
          <w:r w:rsidR="007602D7" w:rsidDel="008136A7">
            <w:delInstrText xml:space="preserve">" </w:delInstrText>
          </w:r>
          <w:r w:rsidR="007602D7" w:rsidDel="008136A7">
            <w:rPr>
              <w:rFonts w:ascii="Cambria" w:hAnsi="Cambria" w:cs="Times New Roman"/>
              <w:bCs/>
              <w:color w:val="000000" w:themeColor="text1"/>
            </w:rPr>
            <w:fldChar w:fldCharType="end"/>
          </w:r>
        </w:del>
      </w:ins>
      <w:r w:rsidRPr="00EA0F8A">
        <w:rPr>
          <w:rFonts w:ascii="Cambria" w:hAnsi="Cambria" w:cs="Times New Roman"/>
          <w:bCs/>
          <w:color w:val="000000" w:themeColor="text1"/>
        </w:rPr>
        <w:t xml:space="preserve"> in Tunisia.  None of these regimes can be claimed by mild, benign or unwi</w:t>
      </w:r>
      <w:r w:rsidR="003C3189" w:rsidRPr="00EA0F8A">
        <w:rPr>
          <w:rFonts w:ascii="Cambria" w:hAnsi="Cambria" w:cs="Times New Roman"/>
          <w:bCs/>
          <w:color w:val="000000" w:themeColor="text1"/>
        </w:rPr>
        <w:t>lling to use severe repression.</w:t>
      </w:r>
    </w:p>
    <w:p w14:paraId="63637D0F" w14:textId="33E018A1" w:rsidR="00561ECF" w:rsidRPr="00EA0F8A"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bCs/>
          <w:color w:val="000000" w:themeColor="text1"/>
        </w:rPr>
        <w:lastRenderedPageBreak/>
        <w:t>These qualitative examples are supported by quantitative analysis.</w:t>
      </w:r>
      <w:bookmarkStart w:id="961" w:name="OLE_LINK19"/>
      <w:bookmarkStart w:id="962" w:name="OLE_LINK20"/>
      <w:r w:rsidRPr="00EA0F8A">
        <w:rPr>
          <w:rFonts w:ascii="Cambria" w:hAnsi="Cambria" w:cs="Times New Roman"/>
          <w:bCs/>
          <w:color w:val="000000" w:themeColor="text1"/>
        </w:rPr>
        <w:t xml:space="preserve">  </w:t>
      </w:r>
      <w:bookmarkEnd w:id="961"/>
      <w:bookmarkEnd w:id="962"/>
      <w:r w:rsidRPr="00EA0F8A">
        <w:rPr>
          <w:rFonts w:ascii="Cambria" w:hAnsi="Cambria" w:cs="Times New Roman"/>
          <w:bCs/>
          <w:color w:val="000000" w:themeColor="text1"/>
        </w:rPr>
        <w:t>In 2008 the organization Freedom House</w:t>
      </w:r>
      <w:ins w:id="963" w:author="karl@grindal.org" w:date="2014-10-18T15:54:00Z">
        <w:r w:rsidR="007602D7">
          <w:rPr>
            <w:rFonts w:ascii="Cambria" w:hAnsi="Cambria" w:cs="Times New Roman"/>
            <w:bCs/>
            <w:color w:val="000000" w:themeColor="text1"/>
          </w:rPr>
          <w:fldChar w:fldCharType="begin"/>
        </w:r>
        <w:r w:rsidR="007602D7">
          <w:instrText xml:space="preserve"> XE "</w:instrText>
        </w:r>
      </w:ins>
      <w:r w:rsidR="007602D7" w:rsidRPr="00E20F17">
        <w:rPr>
          <w:rFonts w:ascii="Cambria" w:hAnsi="Cambria"/>
        </w:rPr>
        <w:instrText>Freedom House</w:instrText>
      </w:r>
      <w:ins w:id="964" w:author="karl@grindal.org" w:date="2014-10-18T15:54:00Z">
        <w:r w:rsidR="007602D7">
          <w:instrText xml:space="preserve">" </w:instrText>
        </w:r>
        <w:r w:rsidR="007602D7">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issued a research study that examined various structural factors and their influence on civil resistance in 64 transitions from authoritarian governments between 1975-2006. Here is an</w:t>
      </w:r>
      <w:r w:rsidR="003C3189" w:rsidRPr="00EA0F8A">
        <w:rPr>
          <w:rFonts w:ascii="Cambria" w:hAnsi="Cambria" w:cs="Times New Roman"/>
          <w:bCs/>
          <w:color w:val="000000" w:themeColor="text1"/>
        </w:rPr>
        <w:t xml:space="preserve"> excerpt of its key conclusion:</w:t>
      </w:r>
    </w:p>
    <w:p w14:paraId="7AC19817" w14:textId="77777777" w:rsidR="00561ECF" w:rsidRPr="00EA0F8A" w:rsidRDefault="00906865" w:rsidP="00EA0F8A">
      <w:pPr>
        <w:spacing w:before="100" w:beforeAutospacing="1" w:after="100" w:afterAutospacing="1" w:line="240" w:lineRule="auto"/>
        <w:ind w:left="720" w:right="720"/>
        <w:jc w:val="both"/>
        <w:rPr>
          <w:rFonts w:ascii="Cambria" w:hAnsi="Cambria" w:cs="Times New Roman"/>
          <w:bCs/>
          <w:color w:val="000000" w:themeColor="text1"/>
          <w:sz w:val="20"/>
          <w:szCs w:val="20"/>
        </w:rPr>
      </w:pPr>
      <w:r w:rsidRPr="00EA0F8A">
        <w:rPr>
          <w:rFonts w:ascii="Cambria" w:hAnsi="Cambria" w:cs="Times New Roman"/>
          <w:bCs/>
          <w:color w:val="000000" w:themeColor="text1"/>
          <w:sz w:val="20"/>
          <w:szCs w:val="20"/>
        </w:rPr>
        <w:t>… neither the political nor environmental factors examined in the study had a statistically significant impact on the success or failure of civil resistance movements…. [C]ivic movements are as likely to succeed in less developed, economically poor countries as in developed, affluent societies.  The study also finds no significant evidence that ethnic or religious polarization has a major impact on the possibilities for the emergence of a cohesive civic opposition.  Nor does regime type seem to have an important influence on the ability of civic movements to achieve broad support.</w:t>
      </w:r>
      <w:r w:rsidRPr="00EA0F8A">
        <w:rPr>
          <w:rFonts w:ascii="Cambria" w:hAnsi="Cambria" w:cs="Times New Roman"/>
          <w:bCs/>
          <w:color w:val="000000" w:themeColor="text1"/>
          <w:sz w:val="20"/>
          <w:szCs w:val="20"/>
          <w:vertAlign w:val="superscript"/>
        </w:rPr>
        <w:footnoteReference w:id="95"/>
      </w:r>
    </w:p>
    <w:p w14:paraId="6FF49CEB" w14:textId="77777777" w:rsidR="00906865" w:rsidRPr="00EA0F8A"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bCs/>
          <w:color w:val="000000" w:themeColor="text1"/>
        </w:rPr>
        <w:t>The only factor examined in the study that had a statistically significant influence on the emergence and outcomes of civil resistance movements was government centraliz</w:t>
      </w:r>
      <w:r w:rsidR="00E754C2" w:rsidRPr="00EA0F8A">
        <w:rPr>
          <w:rFonts w:ascii="Cambria" w:hAnsi="Cambria" w:cs="Times New Roman"/>
          <w:bCs/>
          <w:color w:val="000000" w:themeColor="text1"/>
        </w:rPr>
        <w:t>ation.  The authors write that:</w:t>
      </w:r>
    </w:p>
    <w:p w14:paraId="1634D93C" w14:textId="77777777" w:rsidR="00561ECF" w:rsidRPr="00F11C61" w:rsidRDefault="00906865" w:rsidP="00F11C61">
      <w:pPr>
        <w:spacing w:before="100" w:beforeAutospacing="1" w:after="100" w:afterAutospacing="1" w:line="240" w:lineRule="auto"/>
        <w:ind w:left="720" w:right="720"/>
        <w:jc w:val="both"/>
        <w:rPr>
          <w:rFonts w:ascii="Cambria" w:hAnsi="Cambria" w:cs="Times New Roman"/>
          <w:bCs/>
          <w:color w:val="000000" w:themeColor="text1"/>
          <w:sz w:val="20"/>
          <w:szCs w:val="20"/>
        </w:rPr>
      </w:pPr>
      <w:r w:rsidRPr="00F11C61">
        <w:rPr>
          <w:rFonts w:ascii="Cambria" w:hAnsi="Cambria" w:cs="Times New Roman"/>
          <w:bCs/>
          <w:color w:val="000000" w:themeColor="text1"/>
          <w:sz w:val="20"/>
          <w:szCs w:val="20"/>
        </w:rPr>
        <w:t>The study suggests high degrees of centralization correlate positively with the emergence of a robust civic movement with the potential to challenge regime authority.  The reverse also appears to be true: the greater the degree of government decentralization, the less likely it is that a successful movement of civic mobilization will arise.</w:t>
      </w:r>
      <w:bookmarkStart w:id="967" w:name="OLE_LINK6"/>
      <w:bookmarkStart w:id="968" w:name="OLE_LINK7"/>
      <w:r w:rsidRPr="00F11C61">
        <w:rPr>
          <w:rFonts w:ascii="Cambria" w:hAnsi="Cambria" w:cs="Times New Roman"/>
          <w:bCs/>
          <w:color w:val="000000" w:themeColor="text1"/>
          <w:sz w:val="20"/>
          <w:szCs w:val="20"/>
          <w:vertAlign w:val="superscript"/>
        </w:rPr>
        <w:footnoteReference w:id="96"/>
      </w:r>
      <w:bookmarkEnd w:id="967"/>
      <w:bookmarkEnd w:id="968"/>
    </w:p>
    <w:p w14:paraId="047EA200" w14:textId="77777777" w:rsidR="00561ECF" w:rsidRPr="00EA0F8A"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bCs/>
          <w:color w:val="000000" w:themeColor="text1"/>
        </w:rPr>
        <w:t>Thus, while the study finds one environmental condition that influences the trajectories of civil resistance movements, their overall findings strongly undercut claims that conditions are determinative of t</w:t>
      </w:r>
      <w:r w:rsidR="00EA6504" w:rsidRPr="00EA0F8A">
        <w:rPr>
          <w:rFonts w:ascii="Cambria" w:hAnsi="Cambria" w:cs="Times New Roman"/>
          <w:bCs/>
          <w:color w:val="000000" w:themeColor="text1"/>
        </w:rPr>
        <w:t xml:space="preserve">he outcome of these conflicts. </w:t>
      </w:r>
    </w:p>
    <w:p w14:paraId="09198D41" w14:textId="5BCA6B7C"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bCs/>
          <w:color w:val="000000" w:themeColor="text1"/>
        </w:rPr>
        <w:t xml:space="preserve">Three years later, in their award-winning 2011 book, </w:t>
      </w:r>
      <w:r w:rsidRPr="00EA0F8A">
        <w:rPr>
          <w:rFonts w:ascii="Cambria" w:hAnsi="Cambria" w:cs="Times New Roman"/>
          <w:bCs/>
          <w:i/>
          <w:color w:val="000000" w:themeColor="text1"/>
        </w:rPr>
        <w:t>Why Civil Resistance Works: The Strategic Logic of Nonviolent Conflict</w:t>
      </w:r>
      <w:r w:rsidRPr="00EA0F8A">
        <w:rPr>
          <w:rFonts w:ascii="Cambria" w:hAnsi="Cambria" w:cs="Times New Roman"/>
          <w:bCs/>
          <w:color w:val="000000" w:themeColor="text1"/>
        </w:rPr>
        <w:t>,</w:t>
      </w:r>
      <w:r w:rsidRPr="00EA0F8A">
        <w:rPr>
          <w:rFonts w:ascii="Cambria" w:hAnsi="Cambria" w:cs="Times New Roman"/>
          <w:bCs/>
          <w:i/>
          <w:color w:val="000000" w:themeColor="text1"/>
        </w:rPr>
        <w:t xml:space="preserve"> </w:t>
      </w:r>
      <w:r w:rsidRPr="00EA0F8A">
        <w:rPr>
          <w:rFonts w:ascii="Cambria" w:hAnsi="Cambria" w:cs="Times New Roman"/>
          <w:bCs/>
          <w:color w:val="000000" w:themeColor="text1"/>
        </w:rPr>
        <w:t xml:space="preserve">scholars </w:t>
      </w:r>
      <w:bookmarkStart w:id="973" w:name="OLE_LINK1"/>
      <w:bookmarkStart w:id="974" w:name="OLE_LINK2"/>
      <w:r w:rsidRPr="00EA0F8A">
        <w:rPr>
          <w:rFonts w:ascii="Cambria" w:hAnsi="Cambria" w:cs="Times New Roman"/>
          <w:bCs/>
          <w:color w:val="000000" w:themeColor="text1"/>
        </w:rPr>
        <w:t>Erica Chenoweth</w:t>
      </w:r>
      <w:ins w:id="975" w:author="Microsoft account" w:date="2014-10-20T16:24:00Z">
        <w:r w:rsidR="008F1491">
          <w:rPr>
            <w:rFonts w:ascii="Cambria" w:hAnsi="Cambria" w:cs="Times New Roman"/>
            <w:bCs/>
            <w:color w:val="000000" w:themeColor="text1"/>
          </w:rPr>
          <w:fldChar w:fldCharType="begin"/>
        </w:r>
        <w:r w:rsidR="008F1491">
          <w:instrText xml:space="preserve"> XE "</w:instrText>
        </w:r>
        <w:r w:rsidR="008F1491" w:rsidRPr="00B405DA">
          <w:rPr>
            <w:rFonts w:ascii="Cambria" w:hAnsi="Cambria" w:cs="Times New Roman"/>
            <w:bCs/>
            <w:color w:val="000000" w:themeColor="text1"/>
            <w:rPrChange w:id="976" w:author="Microsoft account" w:date="2014-10-20T16:24:00Z">
              <w:rPr>
                <w:rFonts w:ascii="Cambria" w:hAnsi="Cambria" w:cs="Times New Roman"/>
                <w:bCs/>
                <w:color w:val="000000" w:themeColor="text1"/>
              </w:rPr>
            </w:rPrChange>
          </w:rPr>
          <w:instrText>Chenoweth, Erica</w:instrText>
        </w:r>
        <w:r w:rsidR="008F1491">
          <w:instrText xml:space="preserve">" </w:instrText>
        </w:r>
        <w:r w:rsidR="008F1491">
          <w:rPr>
            <w:rFonts w:ascii="Cambria" w:hAnsi="Cambria" w:cs="Times New Roman"/>
            <w:bCs/>
            <w:color w:val="000000" w:themeColor="text1"/>
          </w:rPr>
          <w:fldChar w:fldCharType="end"/>
        </w:r>
      </w:ins>
      <w:ins w:id="977" w:author="karl@grindal.org" w:date="2014-10-18T15:46:00Z">
        <w:del w:id="978" w:author="Microsoft account" w:date="2014-10-20T16:24:00Z">
          <w:r w:rsidR="006109EE" w:rsidDel="008F1491">
            <w:rPr>
              <w:rFonts w:ascii="Cambria" w:hAnsi="Cambria" w:cs="Times New Roman"/>
              <w:bCs/>
              <w:color w:val="000000" w:themeColor="text1"/>
            </w:rPr>
            <w:fldChar w:fldCharType="begin"/>
          </w:r>
          <w:r w:rsidR="006109EE" w:rsidDel="008F1491">
            <w:delInstrText xml:space="preserve"> XE "</w:delInstrText>
          </w:r>
        </w:del>
      </w:ins>
      <w:del w:id="979" w:author="Microsoft account" w:date="2014-10-20T16:24:00Z">
        <w:r w:rsidR="006109EE" w:rsidRPr="00057E1A" w:rsidDel="008F1491">
          <w:rPr>
            <w:rFonts w:ascii="Cambria" w:hAnsi="Cambria" w:cs="Times New Roman"/>
            <w:b/>
            <w:color w:val="000000" w:themeColor="text1"/>
          </w:rPr>
          <w:delInstrText>Erica Chenoweth</w:delInstrText>
        </w:r>
      </w:del>
      <w:ins w:id="980" w:author="karl@grindal.org" w:date="2014-10-18T15:46:00Z">
        <w:del w:id="981" w:author="Microsoft account" w:date="2014-10-20T16:24:00Z">
          <w:r w:rsidR="006109EE" w:rsidDel="008F1491">
            <w:delInstrText xml:space="preserve">" </w:delInstrText>
          </w:r>
          <w:r w:rsidR="006109EE" w:rsidDel="008F1491">
            <w:rPr>
              <w:rFonts w:ascii="Cambria" w:hAnsi="Cambria" w:cs="Times New Roman"/>
              <w:bCs/>
              <w:color w:val="000000" w:themeColor="text1"/>
            </w:rPr>
            <w:fldChar w:fldCharType="end"/>
          </w:r>
        </w:del>
      </w:ins>
      <w:r w:rsidRPr="00EA0F8A">
        <w:rPr>
          <w:rFonts w:ascii="Cambria" w:hAnsi="Cambria" w:cs="Times New Roman"/>
          <w:bCs/>
          <w:color w:val="000000" w:themeColor="text1"/>
        </w:rPr>
        <w:t xml:space="preserve"> and Maria Stephan rigorously analyzed 323 violent and nonviolent campaigns that challenged sitting governments between 1900 and 2006.</w:t>
      </w:r>
      <w:r w:rsidRPr="00EA0F8A">
        <w:rPr>
          <w:rFonts w:ascii="Cambria" w:hAnsi="Cambria" w:cs="Times New Roman"/>
          <w:bCs/>
          <w:color w:val="000000" w:themeColor="text1"/>
          <w:vertAlign w:val="superscript"/>
        </w:rPr>
        <w:footnoteReference w:id="97"/>
      </w:r>
      <w:r w:rsidRPr="00EA0F8A">
        <w:rPr>
          <w:rFonts w:ascii="Cambria" w:hAnsi="Cambria" w:cs="Times New Roman"/>
          <w:bCs/>
          <w:color w:val="000000" w:themeColor="text1"/>
        </w:rPr>
        <w:t xml:space="preserve">  </w:t>
      </w:r>
      <w:bookmarkEnd w:id="973"/>
      <w:bookmarkEnd w:id="974"/>
      <w:r w:rsidRPr="00EA0F8A">
        <w:rPr>
          <w:rFonts w:ascii="Cambria" w:hAnsi="Cambria" w:cs="Times New Roman"/>
          <w:bCs/>
          <w:color w:val="000000" w:themeColor="text1"/>
        </w:rPr>
        <w:t>Their groundbreaking findings showed that nonviolent campaigns succeeded 53% of the time versus 26% of the time for violent campaigns.</w:t>
      </w:r>
      <w:r w:rsidRPr="00EA0F8A">
        <w:rPr>
          <w:rFonts w:ascii="Cambria" w:hAnsi="Cambria" w:cs="Times New Roman"/>
          <w:bCs/>
          <w:color w:val="000000" w:themeColor="text1"/>
          <w:vertAlign w:val="superscript"/>
        </w:rPr>
        <w:footnoteReference w:id="98"/>
      </w:r>
      <w:r w:rsidRPr="00EA0F8A">
        <w:rPr>
          <w:rFonts w:ascii="Cambria" w:hAnsi="Cambria" w:cs="Times New Roman"/>
          <w:bCs/>
          <w:color w:val="000000" w:themeColor="text1"/>
        </w:rPr>
        <w:t xml:space="preserve">  They also found that while state repression and other structural factors can influence a civil resistance campaign’s </w:t>
      </w:r>
      <w:r w:rsidRPr="00EA0F8A">
        <w:rPr>
          <w:rFonts w:ascii="Cambria" w:hAnsi="Cambria" w:cs="Times New Roman"/>
          <w:bCs/>
          <w:color w:val="000000" w:themeColor="text1"/>
        </w:rPr>
        <w:lastRenderedPageBreak/>
        <w:t>prospects for success (though often by less than is commonly assumed—in the case of violent state repression it only reduced success rates by about 35%), they found no structural conditions that were determinative of movement outcomes.</w:t>
      </w:r>
      <w:r w:rsidRPr="00EA0F8A">
        <w:rPr>
          <w:rFonts w:ascii="Cambria" w:hAnsi="Cambria" w:cs="Times New Roman"/>
          <w:bCs/>
          <w:color w:val="000000" w:themeColor="text1"/>
          <w:vertAlign w:val="superscript"/>
        </w:rPr>
        <w:footnoteReference w:id="99"/>
      </w:r>
      <w:r w:rsidRPr="00EA0F8A">
        <w:rPr>
          <w:rFonts w:ascii="Cambria" w:hAnsi="Cambria" w:cs="Times New Roman"/>
          <w:bCs/>
          <w:color w:val="000000" w:themeColor="text1"/>
        </w:rPr>
        <w:t xml:space="preserve">  After thoroughly evaluating the data they conclude that </w:t>
      </w:r>
      <w:r w:rsidRPr="00EA0F8A">
        <w:rPr>
          <w:rFonts w:ascii="Cambria" w:hAnsi="Cambria" w:cs="Times New Roman"/>
          <w:color w:val="000000" w:themeColor="text1"/>
        </w:rPr>
        <w:t>“the evidence suggests that civil resistance is often successful regardless of environmental conditions that many people associate with the failure of nonviolent campaigns.”</w:t>
      </w:r>
      <w:r w:rsidRPr="00EA0F8A">
        <w:rPr>
          <w:rFonts w:ascii="Cambria" w:hAnsi="Cambria" w:cs="Times New Roman"/>
          <w:color w:val="000000" w:themeColor="text1"/>
          <w:vertAlign w:val="superscript"/>
        </w:rPr>
        <w:footnoteReference w:id="100"/>
      </w:r>
    </w:p>
    <w:p w14:paraId="344CB362" w14:textId="77777777" w:rsidR="00561ECF" w:rsidRPr="00EA0F8A"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bCs/>
          <w:color w:val="000000" w:themeColor="text1"/>
        </w:rPr>
        <w:t>These results reveal the incorrect premises upon which the conventional wisdom about civil resistance is based.  Skills and strategic choice often matter more than conditions in determining the outcomes of these conflicts.  This is actually not surprising when we consider that the first strategy-based decision by opponents of tyranny is how to fight.  It is reasonable to expect that if external conditions were key in determining the outcome then the strategic choice of how to fight by people challenging tyranny would not matter, and success rates between violent and nonviolent conflicts over time and</w:t>
      </w:r>
      <w:r w:rsidR="00EA6504" w:rsidRPr="00EA0F8A">
        <w:rPr>
          <w:rFonts w:ascii="Cambria" w:hAnsi="Cambria" w:cs="Times New Roman"/>
          <w:bCs/>
          <w:color w:val="000000" w:themeColor="text1"/>
        </w:rPr>
        <w:t xml:space="preserve"> many cases should be the same.</w:t>
      </w:r>
    </w:p>
    <w:p w14:paraId="7D8A75FD" w14:textId="4F665038"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bCs/>
          <w:color w:val="000000" w:themeColor="text1"/>
        </w:rPr>
        <w:t xml:space="preserve">But that is not what the data indicates.  </w:t>
      </w:r>
      <w:r w:rsidRPr="00EA0F8A">
        <w:rPr>
          <w:rFonts w:ascii="Cambria" w:hAnsi="Cambria" w:cs="Times New Roman"/>
          <w:color w:val="000000" w:themeColor="text1"/>
        </w:rPr>
        <w:t>Between 1900-2006 people power movements have been twice as successful, and recent case studies show that the differential in success rates has not significantly changed.</w:t>
      </w:r>
      <w:r w:rsidRPr="00EA0F8A">
        <w:rPr>
          <w:rFonts w:ascii="Cambria" w:hAnsi="Cambria" w:cs="Times New Roman"/>
          <w:color w:val="000000" w:themeColor="text1"/>
          <w:vertAlign w:val="superscript"/>
        </w:rPr>
        <w:footnoteReference w:id="101"/>
      </w:r>
      <w:r w:rsidRPr="00EA0F8A">
        <w:rPr>
          <w:rFonts w:ascii="Cambria" w:hAnsi="Cambria" w:cs="Times New Roman"/>
          <w:bCs/>
          <w:color w:val="000000" w:themeColor="text1"/>
        </w:rPr>
        <w:t xml:space="preserve">  Some may counter this by asserting that civil resistors pick battles that are easier to win, but Chenoweth</w:t>
      </w:r>
      <w:ins w:id="1033" w:author="Microsoft account" w:date="2014-10-20T16:24:00Z">
        <w:r w:rsidR="008F1491">
          <w:rPr>
            <w:rFonts w:ascii="Cambria" w:hAnsi="Cambria" w:cs="Times New Roman"/>
            <w:bCs/>
            <w:color w:val="000000" w:themeColor="text1"/>
          </w:rPr>
          <w:fldChar w:fldCharType="begin"/>
        </w:r>
        <w:r w:rsidR="008F1491">
          <w:instrText xml:space="preserve"> XE "</w:instrText>
        </w:r>
        <w:r w:rsidR="008F1491" w:rsidRPr="00B173BB">
          <w:rPr>
            <w:rFonts w:ascii="Cambria" w:hAnsi="Cambria" w:cs="Times New Roman"/>
            <w:bCs/>
            <w:color w:val="000000" w:themeColor="text1"/>
            <w:rPrChange w:id="1034" w:author="Microsoft account" w:date="2014-10-20T16:24:00Z">
              <w:rPr>
                <w:rFonts w:ascii="Cambria" w:hAnsi="Cambria" w:cs="Times New Roman"/>
                <w:bCs/>
                <w:color w:val="000000" w:themeColor="text1"/>
              </w:rPr>
            </w:rPrChange>
          </w:rPr>
          <w:instrText>Chenoweth, Erica</w:instrText>
        </w:r>
        <w:r w:rsidR="008F1491">
          <w:instrText xml:space="preserve">" </w:instrText>
        </w:r>
        <w:r w:rsidR="008F1491">
          <w:rPr>
            <w:rFonts w:ascii="Cambria" w:hAnsi="Cambria" w:cs="Times New Roman"/>
            <w:bCs/>
            <w:color w:val="000000" w:themeColor="text1"/>
          </w:rPr>
          <w:fldChar w:fldCharType="end"/>
        </w:r>
      </w:ins>
      <w:ins w:id="1035" w:author="karl@grindal.org" w:date="2014-10-19T19:16:00Z">
        <w:del w:id="1036" w:author="Microsoft account" w:date="2014-10-20T16:24:00Z">
          <w:r w:rsidR="001D601C" w:rsidDel="008F1491">
            <w:rPr>
              <w:rFonts w:ascii="Cambria" w:hAnsi="Cambria" w:cs="Times New Roman"/>
              <w:bCs/>
              <w:color w:val="000000" w:themeColor="text1"/>
            </w:rPr>
            <w:fldChar w:fldCharType="begin"/>
          </w:r>
          <w:r w:rsidR="001D601C" w:rsidDel="008F1491">
            <w:delInstrText xml:space="preserve"> XE "</w:delInstrText>
          </w:r>
        </w:del>
      </w:ins>
      <w:ins w:id="1037" w:author="karl@grindal.org" w:date="2014-10-19T19:15:00Z">
        <w:del w:id="1038" w:author="Microsoft account" w:date="2014-10-20T16:24:00Z">
          <w:r w:rsidR="001D601C" w:rsidRPr="009075FC" w:rsidDel="008F1491">
            <w:rPr>
              <w:rFonts w:ascii="Cambria" w:hAnsi="Cambria" w:cs="Times New Roman"/>
              <w:bCs/>
              <w:color w:val="000000" w:themeColor="text1"/>
            </w:rPr>
            <w:delInstrText>Er</w:delInstrText>
          </w:r>
        </w:del>
      </w:ins>
      <w:ins w:id="1039" w:author="karl@grindal.org" w:date="2014-10-19T19:16:00Z">
        <w:del w:id="1040" w:author="Microsoft account" w:date="2014-10-20T16:24:00Z">
          <w:r w:rsidR="001D601C" w:rsidRPr="009075FC" w:rsidDel="008F1491">
            <w:rPr>
              <w:rFonts w:ascii="Cambria" w:hAnsi="Cambria" w:cs="Times New Roman"/>
              <w:bCs/>
              <w:color w:val="000000" w:themeColor="text1"/>
            </w:rPr>
            <w:delInstrText xml:space="preserve">ica </w:delInstrText>
          </w:r>
        </w:del>
      </w:ins>
      <w:del w:id="1041" w:author="Microsoft account" w:date="2014-10-20T16:24:00Z">
        <w:r w:rsidR="001D601C" w:rsidRPr="009075FC" w:rsidDel="008F1491">
          <w:rPr>
            <w:rFonts w:ascii="Cambria" w:hAnsi="Cambria" w:cs="Times New Roman"/>
            <w:bCs/>
            <w:color w:val="000000" w:themeColor="text1"/>
          </w:rPr>
          <w:delInstrText>Chenoweth</w:delInstrText>
        </w:r>
      </w:del>
      <w:ins w:id="1042" w:author="karl@grindal.org" w:date="2014-10-19T19:16:00Z">
        <w:del w:id="1043" w:author="Microsoft account" w:date="2014-10-20T16:24:00Z">
          <w:r w:rsidR="001D601C" w:rsidDel="008F1491">
            <w:delInstrText xml:space="preserve">" </w:delInstrText>
          </w:r>
          <w:r w:rsidR="001D601C" w:rsidDel="008F1491">
            <w:rPr>
              <w:rFonts w:ascii="Cambria" w:hAnsi="Cambria" w:cs="Times New Roman"/>
              <w:bCs/>
              <w:color w:val="000000" w:themeColor="text1"/>
            </w:rPr>
            <w:fldChar w:fldCharType="end"/>
          </w:r>
        </w:del>
      </w:ins>
      <w:r w:rsidRPr="00EA0F8A">
        <w:rPr>
          <w:rFonts w:ascii="Cambria" w:hAnsi="Cambria" w:cs="Times New Roman"/>
          <w:bCs/>
          <w:color w:val="000000" w:themeColor="text1"/>
        </w:rPr>
        <w:t xml:space="preserve"> and Stephan</w:t>
      </w:r>
      <w:ins w:id="1044" w:author="karl@grindal.org" w:date="2014-10-19T19:16:00Z">
        <w:r w:rsidR="001D601C">
          <w:rPr>
            <w:rFonts w:ascii="Cambria" w:hAnsi="Cambria" w:cs="Times New Roman"/>
            <w:bCs/>
            <w:color w:val="000000" w:themeColor="text1"/>
          </w:rPr>
          <w:fldChar w:fldCharType="begin"/>
        </w:r>
        <w:r w:rsidR="001D601C">
          <w:instrText xml:space="preserve"> XE "</w:instrText>
        </w:r>
        <w:r w:rsidR="001D601C" w:rsidRPr="00617ECD">
          <w:rPr>
            <w:rFonts w:ascii="Cambria" w:hAnsi="Cambria" w:cs="Times New Roman"/>
            <w:bCs/>
            <w:color w:val="000000" w:themeColor="text1"/>
          </w:rPr>
          <w:instrText>Maria Stephan</w:instrText>
        </w:r>
        <w:r w:rsidR="001D601C">
          <w:instrText xml:space="preserve">" </w:instrText>
        </w:r>
        <w:r w:rsidR="001D601C">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anticipated that argument and show that </w:t>
      </w:r>
      <w:r w:rsidRPr="00EA0F8A">
        <w:rPr>
          <w:rFonts w:ascii="Cambria" w:hAnsi="Cambria" w:cs="Times New Roman"/>
          <w:color w:val="000000" w:themeColor="text1"/>
        </w:rPr>
        <w:t>“… the vast majority of nonviolent campaigns have emerged in authoritarian regimes… where even peaceful opposition against the government may have fatal consequences.”</w:t>
      </w:r>
      <w:r w:rsidRPr="00EA0F8A">
        <w:rPr>
          <w:rFonts w:ascii="Cambria" w:hAnsi="Cambria" w:cs="Times New Roman"/>
          <w:color w:val="000000" w:themeColor="text1"/>
          <w:vertAlign w:val="superscript"/>
        </w:rPr>
        <w:footnoteReference w:id="102"/>
      </w:r>
    </w:p>
    <w:p w14:paraId="43DD5E60" w14:textId="50575C2E" w:rsidR="00561ECF" w:rsidRPr="00EA0F8A"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bCs/>
          <w:color w:val="000000" w:themeColor="text1"/>
        </w:rPr>
        <w:t>Nobel Prize-winning economist Thomas Schelling</w:t>
      </w:r>
      <w:ins w:id="1056" w:author="karl@grindal.org" w:date="2014-10-19T19:16:00Z">
        <w:r w:rsidR="001D601C">
          <w:rPr>
            <w:rFonts w:ascii="Cambria" w:hAnsi="Cambria" w:cs="Times New Roman"/>
            <w:bCs/>
            <w:color w:val="000000" w:themeColor="text1"/>
          </w:rPr>
          <w:fldChar w:fldCharType="begin"/>
        </w:r>
        <w:r w:rsidR="001D601C">
          <w:instrText xml:space="preserve"> XE "</w:instrText>
        </w:r>
      </w:ins>
      <w:r w:rsidR="001D601C" w:rsidRPr="00CD3B6F">
        <w:rPr>
          <w:rFonts w:ascii="Cambria" w:hAnsi="Cambria" w:cs="Times New Roman"/>
          <w:bCs/>
          <w:color w:val="000000" w:themeColor="text1"/>
        </w:rPr>
        <w:instrText>Thomas Schelling</w:instrText>
      </w:r>
      <w:ins w:id="1057" w:author="karl@grindal.org" w:date="2014-10-19T19:16:00Z">
        <w:r w:rsidR="001D601C">
          <w:instrText xml:space="preserve">" </w:instrText>
        </w:r>
        <w:r w:rsidR="001D601C">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had it right in an essay he wrote over 50 years ago in the book </w:t>
      </w:r>
      <w:r w:rsidRPr="00EA0F8A">
        <w:rPr>
          <w:rFonts w:ascii="Cambria" w:hAnsi="Cambria" w:cs="Times New Roman"/>
          <w:bCs/>
          <w:i/>
          <w:color w:val="000000" w:themeColor="text1"/>
        </w:rPr>
        <w:t>Civilian Resistance as a National Defence: Nonviolent Action against Aggression</w:t>
      </w:r>
      <w:r w:rsidR="00EA6504" w:rsidRPr="00EA0F8A">
        <w:rPr>
          <w:rFonts w:ascii="Cambria" w:hAnsi="Cambria" w:cs="Times New Roman"/>
          <w:bCs/>
          <w:color w:val="000000" w:themeColor="text1"/>
        </w:rPr>
        <w:t>.  Here is what he concluded:</w:t>
      </w:r>
    </w:p>
    <w:p w14:paraId="1E7A5F45" w14:textId="77777777" w:rsidR="00561ECF" w:rsidRPr="00EA0F8A" w:rsidRDefault="00906865" w:rsidP="00EA0F8A">
      <w:pPr>
        <w:spacing w:before="100" w:beforeAutospacing="1" w:after="100" w:afterAutospacing="1" w:line="240" w:lineRule="auto"/>
        <w:ind w:left="720" w:right="720"/>
        <w:jc w:val="both"/>
        <w:rPr>
          <w:rFonts w:ascii="Cambria" w:hAnsi="Cambria" w:cs="Times New Roman"/>
          <w:bCs/>
          <w:color w:val="000000" w:themeColor="text1"/>
          <w:sz w:val="20"/>
          <w:szCs w:val="20"/>
        </w:rPr>
      </w:pPr>
      <w:r w:rsidRPr="00EA0F8A">
        <w:rPr>
          <w:rFonts w:ascii="Cambria" w:hAnsi="Cambria" w:cs="Times New Roman"/>
          <w:bCs/>
          <w:color w:val="000000" w:themeColor="text1"/>
          <w:sz w:val="20"/>
          <w:szCs w:val="20"/>
        </w:rPr>
        <w:t xml:space="preserve">The tyrant and his subjects are in somewhat symmetrical positions. They can deny him most of what he wants—they can, that is, if they have the disciplined organization to refuse collaboration. And he can deny them just about everything they want—he can deny it by using the force at his command… It is a bargaining situation in which either side, if </w:t>
      </w:r>
      <w:r w:rsidRPr="00EA0F8A">
        <w:rPr>
          <w:rFonts w:ascii="Cambria" w:hAnsi="Cambria" w:cs="Times New Roman"/>
          <w:bCs/>
          <w:color w:val="000000" w:themeColor="text1"/>
          <w:sz w:val="20"/>
          <w:szCs w:val="20"/>
        </w:rPr>
        <w:lastRenderedPageBreak/>
        <w:t>adequately disciplines and organized, can deny most of what the others wants; and it remains to see who wins.</w:t>
      </w:r>
      <w:r w:rsidRPr="00EA0F8A">
        <w:rPr>
          <w:rFonts w:ascii="Cambria" w:hAnsi="Cambria" w:cs="Times New Roman"/>
          <w:bCs/>
          <w:color w:val="000000" w:themeColor="text1"/>
          <w:sz w:val="20"/>
          <w:szCs w:val="20"/>
          <w:vertAlign w:val="superscript"/>
        </w:rPr>
        <w:footnoteReference w:id="103"/>
      </w:r>
    </w:p>
    <w:p w14:paraId="57A59E1A" w14:textId="4FA3AA0C" w:rsidR="00906865" w:rsidRPr="00EA0F8A" w:rsidDel="00665109"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bCs/>
          <w:color w:val="000000" w:themeColor="text1"/>
        </w:rPr>
        <w:t>According to Schelling</w:t>
      </w:r>
      <w:ins w:id="1059" w:author="karl@grindal.org" w:date="2014-10-19T19:16:00Z">
        <w:r w:rsidR="001D601C">
          <w:rPr>
            <w:rFonts w:ascii="Cambria" w:hAnsi="Cambria" w:cs="Times New Roman"/>
            <w:bCs/>
            <w:color w:val="000000" w:themeColor="text1"/>
          </w:rPr>
          <w:fldChar w:fldCharType="begin"/>
        </w:r>
        <w:r w:rsidR="001D601C">
          <w:instrText xml:space="preserve"> XE "</w:instrText>
        </w:r>
        <w:r w:rsidR="001D601C" w:rsidRPr="007C7928">
          <w:rPr>
            <w:rFonts w:ascii="Cambria" w:hAnsi="Cambria" w:cs="Times New Roman"/>
            <w:bCs/>
            <w:color w:val="000000" w:themeColor="text1"/>
          </w:rPr>
          <w:instrText>Thomas Schelling</w:instrText>
        </w:r>
        <w:r w:rsidR="001D601C">
          <w:instrText xml:space="preserve">" </w:instrText>
        </w:r>
        <w:r w:rsidR="001D601C">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the tactics selected by civil resisters have costs and benefits, as do the tactics used by their authoritarian opponent. The winner is the protagonist who distributes these costs and benefits most efficiently for their side. The skillful civil resistance leader wants to create disruption in order to maximize defections, and optimally wants to employ tactics where relatively small disruptions lead to large numbers of defections. The skillful authoritarian needs to enforce obedience, often through violence, and optimally wants to use minimal violence to achieve maximum obedience. The cumulative aggregation of defection vis-à-vis</w:t>
      </w:r>
      <w:r w:rsidR="00E754C2" w:rsidRPr="00EA0F8A">
        <w:rPr>
          <w:rFonts w:ascii="Cambria" w:hAnsi="Cambria" w:cs="Times New Roman"/>
          <w:bCs/>
          <w:color w:val="000000" w:themeColor="text1"/>
        </w:rPr>
        <w:t xml:space="preserve"> obedience determines who wins.</w:t>
      </w:r>
    </w:p>
    <w:p w14:paraId="07AF2297" w14:textId="77777777" w:rsidR="00906865" w:rsidRPr="00EA0F8A" w:rsidRDefault="00EA6504" w:rsidP="00EA0F8A">
      <w:pPr>
        <w:spacing w:before="100" w:beforeAutospacing="1" w:after="100" w:afterAutospacing="1" w:line="360" w:lineRule="auto"/>
        <w:jc w:val="both"/>
        <w:rPr>
          <w:rFonts w:ascii="Cambria" w:hAnsi="Cambria" w:cs="Times New Roman"/>
          <w:b/>
          <w:bCs/>
          <w:color w:val="000000" w:themeColor="text1"/>
        </w:rPr>
      </w:pPr>
      <w:r w:rsidRPr="00EA0F8A">
        <w:rPr>
          <w:rFonts w:ascii="Cambria" w:hAnsi="Cambria" w:cs="Times New Roman"/>
          <w:b/>
          <w:bCs/>
          <w:color w:val="000000" w:themeColor="text1"/>
        </w:rPr>
        <w:t>The Checklist</w:t>
      </w:r>
    </w:p>
    <w:p w14:paraId="64CEB7D8"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If skills and strategic choice are most influential on the outcomes of civil resistance movements then we should be able to identify shared capabilities, skills, and choices across a range of movements that form the common denominators of success.  Many aspects of a movement can be analyzed, but when we distill the multitude of variables we find that three key capabilities of successful c</w:t>
      </w:r>
      <w:r w:rsidR="00E754C2" w:rsidRPr="00EA0F8A">
        <w:rPr>
          <w:rFonts w:ascii="Cambria" w:hAnsi="Cambria" w:cs="Times New Roman"/>
          <w:color w:val="000000" w:themeColor="text1"/>
        </w:rPr>
        <w:t xml:space="preserve">ivil resistance movements are: </w:t>
      </w:r>
    </w:p>
    <w:p w14:paraId="696FD420" w14:textId="77777777" w:rsidR="00906865" w:rsidRPr="00EA0F8A" w:rsidRDefault="00906865" w:rsidP="00EA0F8A">
      <w:pPr>
        <w:pStyle w:val="ListParagraph"/>
        <w:numPr>
          <w:ilvl w:val="0"/>
          <w:numId w:val="24"/>
        </w:num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Ability to unify people </w:t>
      </w:r>
    </w:p>
    <w:p w14:paraId="0229B6BB" w14:textId="77777777" w:rsidR="00906865" w:rsidRPr="00EA0F8A" w:rsidRDefault="00906865" w:rsidP="00EA0F8A">
      <w:pPr>
        <w:pStyle w:val="ListParagraph"/>
        <w:numPr>
          <w:ilvl w:val="0"/>
          <w:numId w:val="24"/>
        </w:num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Operational planning </w:t>
      </w:r>
    </w:p>
    <w:p w14:paraId="1553D504" w14:textId="77777777" w:rsidR="00906865" w:rsidRPr="00EA0F8A" w:rsidRDefault="00E754C2" w:rsidP="00EA0F8A">
      <w:pPr>
        <w:pStyle w:val="ListParagraph"/>
        <w:numPr>
          <w:ilvl w:val="0"/>
          <w:numId w:val="24"/>
        </w:num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Nonviolent discipline </w:t>
      </w:r>
    </w:p>
    <w:p w14:paraId="4C1FACF5"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When these capabilities are present in a civil resistance movement, it sets the stage for three powerful trends to manifest that are also highly impactful on movem</w:t>
      </w:r>
      <w:r w:rsidR="00E754C2" w:rsidRPr="00EA0F8A">
        <w:rPr>
          <w:rFonts w:ascii="Cambria" w:hAnsi="Cambria" w:cs="Times New Roman"/>
          <w:color w:val="000000" w:themeColor="text1"/>
        </w:rPr>
        <w:t>ent success.  These trends are:</w:t>
      </w:r>
    </w:p>
    <w:p w14:paraId="763B0DD0" w14:textId="77777777" w:rsidR="00906865" w:rsidRPr="00EA0F8A" w:rsidRDefault="00906865" w:rsidP="00EA0F8A">
      <w:pPr>
        <w:pStyle w:val="ListParagraph"/>
        <w:numPr>
          <w:ilvl w:val="0"/>
          <w:numId w:val="25"/>
        </w:numPr>
        <w:spacing w:before="100" w:beforeAutospacing="1" w:after="100" w:afterAutospacing="1" w:line="360" w:lineRule="auto"/>
        <w:jc w:val="both"/>
        <w:rPr>
          <w:rFonts w:ascii="Cambria" w:hAnsi="Cambria" w:cs="Times New Roman"/>
          <w:color w:val="000000" w:themeColor="text1"/>
        </w:rPr>
      </w:pPr>
      <w:bookmarkStart w:id="1060" w:name="OLE_LINK16"/>
      <w:bookmarkStart w:id="1061" w:name="OLE_LINK17"/>
      <w:bookmarkStart w:id="1062" w:name="OLE_LINK18"/>
      <w:r w:rsidRPr="00EA0F8A">
        <w:rPr>
          <w:rFonts w:ascii="Cambria" w:hAnsi="Cambria" w:cs="Times New Roman"/>
          <w:color w:val="000000" w:themeColor="text1"/>
        </w:rPr>
        <w:t xml:space="preserve">Increasing civilian participation in civil resistance </w:t>
      </w:r>
    </w:p>
    <w:p w14:paraId="528DEA75" w14:textId="77777777" w:rsidR="00906865" w:rsidRPr="00EA0F8A" w:rsidRDefault="00906865" w:rsidP="00EA0F8A">
      <w:pPr>
        <w:pStyle w:val="ListParagraph"/>
        <w:numPr>
          <w:ilvl w:val="0"/>
          <w:numId w:val="25"/>
        </w:num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Diminishing impact of repression, and backfire</w:t>
      </w:r>
    </w:p>
    <w:p w14:paraId="29687B1F" w14:textId="77777777" w:rsidR="00906865" w:rsidRPr="00EA0F8A" w:rsidRDefault="00906865" w:rsidP="00EA0F8A">
      <w:pPr>
        <w:pStyle w:val="ListParagraph"/>
        <w:numPr>
          <w:ilvl w:val="0"/>
          <w:numId w:val="25"/>
        </w:num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Increasing defections from a movement’s adversary </w:t>
      </w:r>
      <w:bookmarkEnd w:id="1060"/>
      <w:bookmarkEnd w:id="1061"/>
      <w:bookmarkEnd w:id="1062"/>
    </w:p>
    <w:p w14:paraId="28482E54" w14:textId="77777777" w:rsidR="00906865" w:rsidRPr="00EA0F8A"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color w:val="000000" w:themeColor="text1"/>
        </w:rPr>
        <w:t xml:space="preserve">Taken together, we refer to these three attributes and three trends as “the Checklist.”  We believe that achieving these attributes and trends significantly increases a movement’s probability of </w:t>
      </w:r>
      <w:r w:rsidRPr="00EA0F8A">
        <w:rPr>
          <w:rFonts w:ascii="Cambria" w:hAnsi="Cambria" w:cs="Times New Roman"/>
          <w:color w:val="000000" w:themeColor="text1"/>
        </w:rPr>
        <w:lastRenderedPageBreak/>
        <w:t xml:space="preserve">success. In this regard, the checklist is not a formula that guarantees an outcome, but rather a framework that helps people organize their thinking and improve their effectiveness.  </w:t>
      </w:r>
    </w:p>
    <w:p w14:paraId="74260CBA"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To this end, one function of the checklist is to cut through the sense of disorientation that can set in during a conflict. Complexity is one of the biggest challenges faced by any civil resistance movement, and in the fog of conflict it can be difficult to discern which factors are most important in decision making. We maintain that if an activist or an external observer wants to evaluate a movement’s prospects, asking whether the three capabilities and three trends on the checklist are present will provide a strong basis for evaluating a movement’s current state, strengths, weaknes</w:t>
      </w:r>
      <w:r w:rsidR="00E754C2" w:rsidRPr="00EA0F8A">
        <w:rPr>
          <w:rFonts w:ascii="Cambria" w:hAnsi="Cambria" w:cs="Times New Roman"/>
          <w:color w:val="000000" w:themeColor="text1"/>
        </w:rPr>
        <w:t>ses, and prospects for success.</w:t>
      </w:r>
    </w:p>
    <w:p w14:paraId="72C32EF5"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We el</w:t>
      </w:r>
      <w:r w:rsidR="00E754C2" w:rsidRPr="00EA0F8A">
        <w:rPr>
          <w:rFonts w:ascii="Cambria" w:hAnsi="Cambria" w:cs="Times New Roman"/>
          <w:color w:val="000000" w:themeColor="text1"/>
        </w:rPr>
        <w:t>aborate on the checklist below:</w:t>
      </w:r>
    </w:p>
    <w:p w14:paraId="44ED62B7" w14:textId="77777777" w:rsidR="00906865" w:rsidRPr="00B57B92" w:rsidRDefault="00906865" w:rsidP="00EA0F8A">
      <w:pPr>
        <w:spacing w:before="100" w:beforeAutospacing="1" w:after="100" w:afterAutospacing="1" w:line="360" w:lineRule="auto"/>
        <w:ind w:firstLine="720"/>
        <w:jc w:val="both"/>
        <w:rPr>
          <w:rFonts w:ascii="Cambria" w:hAnsi="Cambria" w:cs="Times New Roman"/>
          <w:i/>
          <w:color w:val="000000" w:themeColor="text1"/>
        </w:rPr>
      </w:pPr>
      <w:r w:rsidRPr="00B57B92">
        <w:rPr>
          <w:rFonts w:ascii="Cambria" w:hAnsi="Cambria" w:cs="Times New Roman"/>
          <w:i/>
          <w:color w:val="000000" w:themeColor="text1"/>
        </w:rPr>
        <w:t>1. Ability to unify people</w:t>
      </w:r>
    </w:p>
    <w:p w14:paraId="61F0EE1B" w14:textId="0FBF033B"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Authoritarians ar</w:t>
      </w:r>
      <w:r w:rsidR="00B57B92">
        <w:rPr>
          <w:rFonts w:ascii="Cambria" w:hAnsi="Cambria" w:cs="Times New Roman"/>
          <w:color w:val="000000" w:themeColor="text1"/>
        </w:rPr>
        <w:t>e adept practitioners of divide-and-</w:t>
      </w:r>
      <w:r w:rsidRPr="00EA0F8A">
        <w:rPr>
          <w:rFonts w:ascii="Cambria" w:hAnsi="Cambria" w:cs="Times New Roman"/>
          <w:color w:val="000000" w:themeColor="text1"/>
        </w:rPr>
        <w:t>rule and those who would challenge them must be more adept at creating unity.  Building and maintaining unity is multifaceted, but the foremost aspect of doing so is developing a shared and inclusive vision for a civil resistance movement.  Achieving this necessitates that movement organizers have deep knowledge of the grievances, aspirations, culture, and values of the various publics that they wish to mobilize.  This knowledge forms the basis of developing and communicating a vision that attracts widespread support and mobilizes people.  Effective visions resonate with the personal experience and feelings of ordinary people and summon their participation in</w:t>
      </w:r>
      <w:r w:rsidR="00EA6504" w:rsidRPr="00EA0F8A">
        <w:rPr>
          <w:rFonts w:ascii="Cambria" w:hAnsi="Cambria" w:cs="Times New Roman"/>
          <w:color w:val="000000" w:themeColor="text1"/>
        </w:rPr>
        <w:t xml:space="preserve"> collective civil resistance.  </w:t>
      </w:r>
    </w:p>
    <w:p w14:paraId="72EB63AA"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Another critical aspect of building unity is the presence of a leadership and organizational structure with legitimacy.  Participation in movements is voluntary, and accordingly leaders do not have formal command and control authority over a mobilizing population.  This means decisions in a movement must be made and carried out in ways that are felt to be legitimate by the publics that are being asked to mobilize.  Each movement develops their own way of doing this—some more hierarchically, some in a more decentralized way, and some a combination of both over time.  Regardless of a movement’s exact leadership and organizational structural, there are different forms of leadership in movements, and unity involves harmonizing them.  For every titular or charismatic national leader, there are many local leaders who need to be highly skillful at developing coalitions, negotiating, and aggregating interests among different groups.  It is the </w:t>
      </w:r>
      <w:r w:rsidRPr="00EA0F8A">
        <w:rPr>
          <w:rFonts w:ascii="Cambria" w:hAnsi="Cambria" w:cs="Times New Roman"/>
          <w:color w:val="000000" w:themeColor="text1"/>
        </w:rPr>
        <w:lastRenderedPageBreak/>
        <w:t>ability of different leaders, at different scales (local or national), from different parts of a country, representing different groups, to work together that sus</w:t>
      </w:r>
      <w:r w:rsidR="00EA6504" w:rsidRPr="00EA0F8A">
        <w:rPr>
          <w:rFonts w:ascii="Cambria" w:hAnsi="Cambria" w:cs="Times New Roman"/>
          <w:color w:val="000000" w:themeColor="text1"/>
        </w:rPr>
        <w:t>tains unity over the long-term.</w:t>
      </w:r>
    </w:p>
    <w:p w14:paraId="4B5B5323" w14:textId="149EBE92"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We can see evidence of both of these aspects of unity in the civil resistance used by the anti-Apartheid</w:t>
      </w:r>
      <w:ins w:id="1063" w:author="karl@grindal.org" w:date="2014-10-19T19:17:00Z">
        <w:r w:rsidR="001D601C">
          <w:rPr>
            <w:rFonts w:ascii="Cambria" w:hAnsi="Cambria" w:cs="Times New Roman"/>
            <w:color w:val="000000" w:themeColor="text1"/>
          </w:rPr>
          <w:fldChar w:fldCharType="begin"/>
        </w:r>
        <w:r w:rsidR="001D601C">
          <w:instrText xml:space="preserve"> XE "</w:instrText>
        </w:r>
        <w:r w:rsidR="001D601C" w:rsidRPr="00DF47F5">
          <w:rPr>
            <w:rFonts w:ascii="Cambria" w:hAnsi="Cambria" w:cs="Times New Roman"/>
            <w:color w:val="000000" w:themeColor="text1"/>
          </w:rPr>
          <w:instrText>apartheid</w:instrText>
        </w:r>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movement in South Africa in the 1980s.  Hundreds of local civics groups sprouted up during that decade to advocate for municipal demands such as clean water and access to services, while simultaneously uniting under a common vision to end apartheid</w:t>
      </w:r>
      <w:ins w:id="1064" w:author="karl@grindal.org" w:date="2014-10-19T19:13:00Z">
        <w:r w:rsidR="001D601C">
          <w:rPr>
            <w:rFonts w:ascii="Cambria" w:hAnsi="Cambria" w:cs="Times New Roman"/>
            <w:color w:val="000000" w:themeColor="text1"/>
          </w:rPr>
          <w:fldChar w:fldCharType="begin"/>
        </w:r>
        <w:r w:rsidR="001D601C">
          <w:instrText xml:space="preserve"> XE "</w:instrText>
        </w:r>
      </w:ins>
      <w:r w:rsidR="001D601C" w:rsidRPr="00E718F0">
        <w:rPr>
          <w:rFonts w:ascii="Cambria" w:hAnsi="Cambria" w:cs="Times New Roman"/>
          <w:color w:val="000000" w:themeColor="text1"/>
        </w:rPr>
        <w:instrText>apartheid</w:instrText>
      </w:r>
      <w:ins w:id="1065" w:author="karl@grindal.org" w:date="2014-10-19T19:13: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and to achieve national reconciliation.  These civic groups, which coalesced into the United Democratic Front</w:t>
      </w:r>
      <w:ins w:id="1066" w:author="karl@grindal.org" w:date="2014-10-19T19:17:00Z">
        <w:r w:rsidR="001D601C">
          <w:rPr>
            <w:rFonts w:ascii="Cambria" w:hAnsi="Cambria" w:cs="Times New Roman"/>
            <w:color w:val="000000" w:themeColor="text1"/>
          </w:rPr>
          <w:fldChar w:fldCharType="begin"/>
        </w:r>
        <w:r w:rsidR="001D601C">
          <w:instrText xml:space="preserve"> XE "</w:instrText>
        </w:r>
      </w:ins>
      <w:r w:rsidR="001D601C" w:rsidRPr="00331D0A">
        <w:rPr>
          <w:rFonts w:ascii="Cambria" w:hAnsi="Cambria" w:cs="Times New Roman"/>
          <w:color w:val="000000" w:themeColor="text1"/>
        </w:rPr>
        <w:instrText>United Democratic Front</w:instrText>
      </w:r>
      <w:ins w:id="1067" w:author="karl@grindal.org" w:date="2014-10-19T19:17: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had local leaders who were able to effectively lead decentralized tactics (i.e. consumer boycotts) for local issues, while simultaneously communicating with and collaborating with larger organizing structures an</w:t>
      </w:r>
      <w:r w:rsidR="00E754C2" w:rsidRPr="00EA0F8A">
        <w:rPr>
          <w:rFonts w:ascii="Cambria" w:hAnsi="Cambria" w:cs="Times New Roman"/>
          <w:color w:val="000000" w:themeColor="text1"/>
        </w:rPr>
        <w:t>d national movement leadership.</w:t>
      </w:r>
    </w:p>
    <w:p w14:paraId="09915297" w14:textId="77777777" w:rsidR="00906865" w:rsidRPr="00B57B92" w:rsidRDefault="00906865" w:rsidP="00EA0F8A">
      <w:pPr>
        <w:spacing w:before="100" w:beforeAutospacing="1" w:after="100" w:afterAutospacing="1" w:line="360" w:lineRule="auto"/>
        <w:ind w:firstLine="720"/>
        <w:jc w:val="both"/>
        <w:rPr>
          <w:rFonts w:ascii="Cambria" w:hAnsi="Cambria" w:cs="Times New Roman"/>
          <w:i/>
          <w:color w:val="000000" w:themeColor="text1"/>
        </w:rPr>
      </w:pPr>
      <w:r w:rsidRPr="00B57B92">
        <w:rPr>
          <w:rFonts w:ascii="Cambria" w:hAnsi="Cambria" w:cs="Times New Roman"/>
          <w:i/>
          <w:color w:val="000000" w:themeColor="text1"/>
        </w:rPr>
        <w:t>2. Operational planning</w:t>
      </w:r>
    </w:p>
    <w:p w14:paraId="271A1B69"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Waging effective civil resistance is far more complex than commonly assumed.  The image that comes to mind when people think of civil resistance is protest, and yet that is only one of literally hundreds of tactics that are available.  The most effective movements understand which tactic to choose, when, where, how, by whom it should be executed, at what it should be targeted, and among which other tactics it should b</w:t>
      </w:r>
      <w:r w:rsidR="00E754C2" w:rsidRPr="00EA0F8A">
        <w:rPr>
          <w:rFonts w:ascii="Cambria" w:hAnsi="Cambria" w:cs="Times New Roman"/>
          <w:color w:val="000000" w:themeColor="text1"/>
        </w:rPr>
        <w:t>e sequenced.</w:t>
      </w:r>
    </w:p>
    <w:p w14:paraId="2F9A5999"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Answering these questions adequately requires planning based on a detailed analysis of a movement’s and adversary’s strengths, weaknesses, opportunities, and threats, as well as an assessment of the conflict environment and neutral or uncommitted parties (including members of the international community) that could influence the conflict.  From this information movements can develop effective short-, mid-, and long-term objectives and corresponding operational plans.  While those plans will evolve over time in response to events on the grounds (as all plans do), the planning process and mindset are more critical for movements participants to develop than any</w:t>
      </w:r>
      <w:r w:rsidR="00EA6504" w:rsidRPr="00EA0F8A">
        <w:rPr>
          <w:rFonts w:ascii="Cambria" w:hAnsi="Cambria" w:cs="Times New Roman"/>
          <w:color w:val="000000" w:themeColor="text1"/>
        </w:rPr>
        <w:t xml:space="preserve"> particular plan itself.</w:t>
      </w:r>
    </w:p>
    <w:p w14:paraId="4F6BFCE0"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Incidentally, it is in operational planning that we see the clearest intersection of skills and conditions in a conflict.  The basis of operational planning is an assessment of the conditions—favorable and unfavorable—faced by a movement.  The movement then plans to exploit favorable conditions and overcome, transform, or circumvent adverse conditions throu</w:t>
      </w:r>
      <w:r w:rsidR="00EA6504" w:rsidRPr="00EA0F8A">
        <w:rPr>
          <w:rFonts w:ascii="Cambria" w:hAnsi="Cambria" w:cs="Times New Roman"/>
          <w:color w:val="000000" w:themeColor="text1"/>
        </w:rPr>
        <w:t>gh skills and strategic choice.</w:t>
      </w:r>
    </w:p>
    <w:p w14:paraId="7CD10359" w14:textId="01FBB43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lastRenderedPageBreak/>
        <w:t>A clear example of operational planning is seen in the Solidary movement in Poland in the 1980s.  Understanding their strengths and capabilities, workers articulated a powerful and politically realistic demand for independent trade unions (but restrained themselves from calling for the then-unachievable goal of ending Communist</w:t>
      </w:r>
      <w:ins w:id="1068" w:author="karl@grindal.org" w:date="2014-10-19T19:18:00Z">
        <w:r w:rsidR="001D601C">
          <w:rPr>
            <w:rFonts w:ascii="Cambria" w:hAnsi="Cambria" w:cs="Times New Roman"/>
            <w:color w:val="000000" w:themeColor="text1"/>
          </w:rPr>
          <w:fldChar w:fldCharType="begin"/>
        </w:r>
        <w:r w:rsidR="001D601C">
          <w:instrText xml:space="preserve"> XE "</w:instrText>
        </w:r>
      </w:ins>
      <w:r w:rsidR="001D601C" w:rsidRPr="00894AAF">
        <w:rPr>
          <w:rFonts w:ascii="Cambria" w:hAnsi="Cambria" w:cs="Times New Roman"/>
          <w:color w:val="000000" w:themeColor="text1"/>
        </w:rPr>
        <w:instrText>Communist</w:instrText>
      </w:r>
      <w:ins w:id="1069" w:author="karl@grindal.org" w:date="2014-10-19T19:18: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rule); concentrated their strengths in labor organizing and solidarity among diverse workers against their opponent’s economic vulnerabilities and lack of legitimacy; and chose the effective tactic of striking by occupying their workplaces (instead of marching outside of their workplaces, which had made them vulnerable to repression when they had tried this in prior years).  This was augmented by the workers’ reliance on alternative institutions—particularly printing presses and independent periodicals—that had been developed over the previous decade to facilitate communication between cities.  By selecting a strategic objective, an appropriate target, and appropriate tactics (an occupation strike and the use of alternative institutions) that were within their capabilities, the Solidarity movement effectively navigated the conflict environment, overcame adverse conditions, and made progress towards their ultimate goal of a democratic Polish state, which was achieved in 1989.</w:t>
      </w:r>
      <w:r w:rsidRPr="00EA0F8A">
        <w:rPr>
          <w:rFonts w:ascii="Cambria" w:hAnsi="Cambria" w:cs="Times New Roman"/>
          <w:color w:val="000000" w:themeColor="text1"/>
          <w:vertAlign w:val="superscript"/>
        </w:rPr>
        <w:footnoteReference w:id="104"/>
      </w:r>
    </w:p>
    <w:p w14:paraId="797A75B3" w14:textId="77777777" w:rsidR="00906865" w:rsidRPr="00B57B92" w:rsidRDefault="00906865" w:rsidP="00EA0F8A">
      <w:pPr>
        <w:spacing w:before="100" w:beforeAutospacing="1" w:after="100" w:afterAutospacing="1" w:line="360" w:lineRule="auto"/>
        <w:ind w:firstLine="720"/>
        <w:jc w:val="both"/>
        <w:rPr>
          <w:rFonts w:ascii="Cambria" w:hAnsi="Cambria" w:cs="Times New Roman"/>
          <w:i/>
          <w:color w:val="000000" w:themeColor="text1"/>
        </w:rPr>
      </w:pPr>
      <w:r w:rsidRPr="00B57B92">
        <w:rPr>
          <w:rFonts w:ascii="Cambria" w:hAnsi="Cambria" w:cs="Times New Roman"/>
          <w:i/>
          <w:color w:val="000000" w:themeColor="text1"/>
        </w:rPr>
        <w:t>3. Nonviolent discipline</w:t>
      </w:r>
    </w:p>
    <w:p w14:paraId="6A024458" w14:textId="28A9B27B"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Maintaining nonviolent discipline—which is the ability of resisters to remain nonviolent despite provocation—is core to the functional dynamics of civil resistance.  With nonviolent discipline, movements maximize civilian participation, increase the cost of an opponent’s repression, heighten the probability that repression will backfire, and are much more likely to induce defections from an adversary’s key pillars of support.  As Chenoweth</w:t>
      </w:r>
      <w:ins w:id="1070" w:author="Microsoft account" w:date="2014-10-20T16:24:00Z">
        <w:r w:rsidR="008F1491">
          <w:rPr>
            <w:rFonts w:ascii="Cambria" w:hAnsi="Cambria" w:cs="Times New Roman"/>
            <w:color w:val="000000" w:themeColor="text1"/>
          </w:rPr>
          <w:fldChar w:fldCharType="begin"/>
        </w:r>
        <w:r w:rsidR="008F1491">
          <w:instrText xml:space="preserve"> XE "</w:instrText>
        </w:r>
        <w:r w:rsidR="008F1491" w:rsidRPr="0068796A">
          <w:rPr>
            <w:rFonts w:ascii="Cambria" w:hAnsi="Cambria" w:cs="Times New Roman"/>
            <w:color w:val="000000" w:themeColor="text1"/>
            <w:rPrChange w:id="1071" w:author="Microsoft account" w:date="2014-10-20T16:24:00Z">
              <w:rPr>
                <w:rFonts w:ascii="Cambria" w:hAnsi="Cambria" w:cs="Times New Roman"/>
                <w:color w:val="000000" w:themeColor="text1"/>
              </w:rPr>
            </w:rPrChange>
          </w:rPr>
          <w:instrText>Chenoweth, Erica</w:instrText>
        </w:r>
        <w:r w:rsidR="008F1491">
          <w:instrText xml:space="preserve">" </w:instrText>
        </w:r>
        <w:r w:rsidR="008F1491">
          <w:rPr>
            <w:rFonts w:ascii="Cambria" w:hAnsi="Cambria" w:cs="Times New Roman"/>
            <w:color w:val="000000" w:themeColor="text1"/>
          </w:rPr>
          <w:fldChar w:fldCharType="end"/>
        </w:r>
      </w:ins>
      <w:ins w:id="1072" w:author="karl@grindal.org" w:date="2014-10-19T19:16:00Z">
        <w:del w:id="1073" w:author="Microsoft account" w:date="2014-10-20T16:24:00Z">
          <w:r w:rsidR="001D601C" w:rsidDel="008F1491">
            <w:rPr>
              <w:rFonts w:ascii="Cambria" w:hAnsi="Cambria" w:cs="Times New Roman"/>
              <w:color w:val="000000" w:themeColor="text1"/>
            </w:rPr>
            <w:fldChar w:fldCharType="begin"/>
          </w:r>
          <w:r w:rsidR="001D601C" w:rsidDel="008F1491">
            <w:delInstrText xml:space="preserve"> XE "</w:delInstrText>
          </w:r>
        </w:del>
      </w:ins>
      <w:ins w:id="1074" w:author="karl@grindal.org" w:date="2014-10-19T19:15:00Z">
        <w:del w:id="1075" w:author="Microsoft account" w:date="2014-10-20T16:24:00Z">
          <w:r w:rsidR="001D601C" w:rsidRPr="009075FC" w:rsidDel="008F1491">
            <w:rPr>
              <w:rFonts w:ascii="Cambria" w:hAnsi="Cambria" w:cs="Times New Roman"/>
              <w:bCs/>
              <w:color w:val="000000" w:themeColor="text1"/>
            </w:rPr>
            <w:delInstrText>Er</w:delInstrText>
          </w:r>
        </w:del>
      </w:ins>
      <w:ins w:id="1076" w:author="karl@grindal.org" w:date="2014-10-19T19:16:00Z">
        <w:del w:id="1077" w:author="Microsoft account" w:date="2014-10-20T16:24:00Z">
          <w:r w:rsidR="001D601C" w:rsidRPr="009075FC" w:rsidDel="008F1491">
            <w:rPr>
              <w:rFonts w:ascii="Cambria" w:hAnsi="Cambria" w:cs="Times New Roman"/>
              <w:bCs/>
              <w:color w:val="000000" w:themeColor="text1"/>
            </w:rPr>
            <w:delInstrText xml:space="preserve">ica </w:delInstrText>
          </w:r>
        </w:del>
      </w:ins>
      <w:del w:id="1078" w:author="Microsoft account" w:date="2014-10-20T16:24:00Z">
        <w:r w:rsidR="001D601C" w:rsidRPr="009075FC" w:rsidDel="008F1491">
          <w:rPr>
            <w:rFonts w:ascii="Cambria" w:hAnsi="Cambria" w:cs="Times New Roman"/>
            <w:bCs/>
            <w:color w:val="000000" w:themeColor="text1"/>
          </w:rPr>
          <w:delInstrText>Chenoweth</w:delInstrText>
        </w:r>
      </w:del>
      <w:ins w:id="1079" w:author="karl@grindal.org" w:date="2014-10-19T19:16:00Z">
        <w:del w:id="1080" w:author="Microsoft account" w:date="2014-10-20T16:24:00Z">
          <w:r w:rsidR="001D601C" w:rsidDel="008F1491">
            <w:delInstrText xml:space="preserve">" </w:delInstrText>
          </w:r>
          <w:r w:rsidR="001D601C" w:rsidDel="008F1491">
            <w:rPr>
              <w:rFonts w:ascii="Cambria" w:hAnsi="Cambria" w:cs="Times New Roman"/>
              <w:color w:val="000000" w:themeColor="text1"/>
            </w:rPr>
            <w:fldChar w:fldCharType="end"/>
          </w:r>
        </w:del>
      </w:ins>
      <w:r w:rsidRPr="00EA0F8A">
        <w:rPr>
          <w:rFonts w:ascii="Cambria" w:hAnsi="Cambria" w:cs="Times New Roman"/>
          <w:color w:val="000000" w:themeColor="text1"/>
        </w:rPr>
        <w:t xml:space="preserve"> and Stephan’s research shows, these benefits significantly contribute to the differential in success rates between violence and civil resistance campaigns.</w:t>
      </w:r>
      <w:r w:rsidRPr="00EA0F8A">
        <w:rPr>
          <w:rFonts w:ascii="Cambria" w:hAnsi="Cambria" w:cs="Times New Roman"/>
          <w:color w:val="000000" w:themeColor="text1"/>
          <w:vertAlign w:val="superscript"/>
        </w:rPr>
        <w:footnoteReference w:id="105"/>
      </w:r>
    </w:p>
    <w:p w14:paraId="7404C898" w14:textId="39F042AB"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Achieving nonviolent discipline requires that movements have confidence that civil resistance is an effective means to prosecute their conflict.  Information about how civil resistance works and its historical record can be helpful in this regard, as can an effective strategy that builds incremental victories over time and show that civil resistance works.  Movements also maintain nonviolent discipline by building a culture and norms that enforce it.  For example, the Otpor movement</w:t>
      </w:r>
      <w:ins w:id="1092" w:author="karl@grindal.org" w:date="2014-10-19T19:20:00Z">
        <w:r w:rsidR="001D601C">
          <w:rPr>
            <w:rFonts w:ascii="Cambria" w:hAnsi="Cambria" w:cs="Times New Roman"/>
            <w:color w:val="000000" w:themeColor="text1"/>
          </w:rPr>
          <w:fldChar w:fldCharType="begin"/>
        </w:r>
        <w:r w:rsidR="001D601C">
          <w:instrText xml:space="preserve"> XE "</w:instrText>
        </w:r>
      </w:ins>
      <w:r w:rsidR="001D601C" w:rsidRPr="00B11762">
        <w:rPr>
          <w:rFonts w:ascii="Cambria" w:hAnsi="Cambria" w:cs="Times New Roman"/>
          <w:color w:val="000000" w:themeColor="text1"/>
        </w:rPr>
        <w:instrText>Otpor movement</w:instrText>
      </w:r>
      <w:ins w:id="1093" w:author="karl@grindal.org" w:date="2014-10-19T19:20: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in Serbia that ousted Slobodan </w:t>
      </w:r>
      <w:bookmarkStart w:id="1094" w:name="_GoBack"/>
      <w:r w:rsidRPr="00EA0F8A">
        <w:rPr>
          <w:rFonts w:ascii="Cambria" w:hAnsi="Cambria" w:cs="Times New Roman"/>
          <w:color w:val="000000" w:themeColor="text1"/>
        </w:rPr>
        <w:t>Milosevic</w:t>
      </w:r>
      <w:bookmarkEnd w:id="1094"/>
      <w:ins w:id="1095" w:author="karl@grindal.org" w:date="2014-10-19T19:22:00Z">
        <w:r w:rsidR="001D601C">
          <w:rPr>
            <w:rFonts w:ascii="Cambria" w:hAnsi="Cambria" w:cs="Times New Roman"/>
            <w:color w:val="000000" w:themeColor="text1"/>
          </w:rPr>
          <w:fldChar w:fldCharType="begin"/>
        </w:r>
        <w:r w:rsidR="001D601C">
          <w:instrText xml:space="preserve"> XE "</w:instrText>
        </w:r>
      </w:ins>
      <w:r w:rsidR="001D601C" w:rsidRPr="003D0F5A">
        <w:rPr>
          <w:rFonts w:ascii="Cambria" w:hAnsi="Cambria" w:cs="Times New Roman"/>
          <w:color w:val="000000" w:themeColor="text1"/>
        </w:rPr>
        <w:instrText>Slobodan Milosevic</w:instrText>
      </w:r>
      <w:ins w:id="1096" w:author="karl@grindal.org" w:date="2014-10-19T19:22: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w:t>
      </w:r>
      <w:r w:rsidRPr="00EA0F8A">
        <w:rPr>
          <w:rFonts w:ascii="Cambria" w:hAnsi="Cambria" w:cs="Times New Roman"/>
          <w:color w:val="000000" w:themeColor="text1"/>
        </w:rPr>
        <w:lastRenderedPageBreak/>
        <w:t>systematically trained new members to understand how civil resistance works and why it is im</w:t>
      </w:r>
      <w:r w:rsidR="00EA6504" w:rsidRPr="00EA0F8A">
        <w:rPr>
          <w:rFonts w:ascii="Cambria" w:hAnsi="Cambria" w:cs="Times New Roman"/>
          <w:color w:val="000000" w:themeColor="text1"/>
        </w:rPr>
        <w:t xml:space="preserve">portant to remain nonviolent.  </w:t>
      </w:r>
    </w:p>
    <w:p w14:paraId="76906D3F"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Such efforts do not require a movement to make ethical arguments about remaining nonviolent, but people must reinforce in each other the practical benefits of nonviolent discipline, while remembering cases (Syria being the recent tragic example) where impatience or lack of confidence in civil resistance yielded a shift to violent tactics, with predic</w:t>
      </w:r>
      <w:r w:rsidR="00E754C2" w:rsidRPr="00EA0F8A">
        <w:rPr>
          <w:rFonts w:ascii="Cambria" w:hAnsi="Cambria" w:cs="Times New Roman"/>
          <w:color w:val="000000" w:themeColor="text1"/>
        </w:rPr>
        <w:t xml:space="preserve">tably disastrous consequences. </w:t>
      </w:r>
    </w:p>
    <w:p w14:paraId="0C986627" w14:textId="77777777" w:rsidR="00B57B92" w:rsidRDefault="00B57B92" w:rsidP="00B57B92">
      <w:pPr>
        <w:spacing w:before="100" w:beforeAutospacing="1" w:after="100" w:afterAutospacing="1" w:line="360" w:lineRule="auto"/>
        <w:ind w:firstLine="720"/>
        <w:jc w:val="both"/>
        <w:rPr>
          <w:rFonts w:ascii="Cambria" w:hAnsi="Cambria" w:cs="Times New Roman"/>
          <w:i/>
          <w:color w:val="000000" w:themeColor="text1"/>
        </w:rPr>
      </w:pPr>
      <w:r>
        <w:rPr>
          <w:rFonts w:ascii="Cambria" w:hAnsi="Cambria" w:cs="Times New Roman"/>
          <w:i/>
          <w:color w:val="000000" w:themeColor="text1"/>
        </w:rPr>
        <w:br w:type="page"/>
      </w:r>
    </w:p>
    <w:p w14:paraId="1DBBF7CF" w14:textId="45168927" w:rsidR="00906865" w:rsidRPr="00B57B92" w:rsidRDefault="00906865" w:rsidP="00B57B92">
      <w:pPr>
        <w:spacing w:before="100" w:beforeAutospacing="1" w:after="100" w:afterAutospacing="1" w:line="360" w:lineRule="auto"/>
        <w:ind w:firstLine="720"/>
        <w:jc w:val="both"/>
        <w:rPr>
          <w:rFonts w:ascii="Cambria" w:hAnsi="Cambria" w:cs="Times New Roman"/>
          <w:i/>
          <w:color w:val="000000" w:themeColor="text1"/>
        </w:rPr>
      </w:pPr>
      <w:r w:rsidRPr="00B57B92">
        <w:rPr>
          <w:rFonts w:ascii="Cambria" w:hAnsi="Cambria" w:cs="Times New Roman"/>
          <w:i/>
          <w:color w:val="000000" w:themeColor="text1"/>
        </w:rPr>
        <w:lastRenderedPageBreak/>
        <w:t xml:space="preserve">4. Increasing civilian participation in civil resistance </w:t>
      </w:r>
    </w:p>
    <w:p w14:paraId="4F1E85A8"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High levels of civilian participation in civil resistance are arguably the single largest predictor of movement success.</w:t>
      </w:r>
      <w:r w:rsidRPr="00EA0F8A">
        <w:rPr>
          <w:rFonts w:ascii="Cambria" w:hAnsi="Cambria" w:cs="Times New Roman"/>
          <w:color w:val="000000" w:themeColor="text1"/>
          <w:vertAlign w:val="superscript"/>
        </w:rPr>
        <w:footnoteReference w:id="106"/>
      </w:r>
      <w:r w:rsidRPr="00EA0F8A">
        <w:rPr>
          <w:rFonts w:ascii="Cambria" w:hAnsi="Cambria" w:cs="Times New Roman"/>
          <w:color w:val="000000" w:themeColor="text1"/>
        </w:rPr>
        <w:t xml:space="preserve">  This makes sense since the more people withdraw consent and obedience from an authoritarian, the weaker the authoritarian becomes, and the greater the cost to them of trying to remain in control.  Furthermore, we believe that increasing civilian participation also increases the chance that repression will backfire and quantitative evidence shows that higher civilian participation increases the likelihood that defections among an adversary’s supporters will take place.</w:t>
      </w:r>
      <w:r w:rsidRPr="00EA0F8A">
        <w:rPr>
          <w:rFonts w:ascii="Cambria" w:hAnsi="Cambria" w:cs="Times New Roman"/>
          <w:color w:val="000000" w:themeColor="text1"/>
          <w:vertAlign w:val="superscript"/>
        </w:rPr>
        <w:footnoteReference w:id="107"/>
      </w:r>
    </w:p>
    <w:p w14:paraId="60FA667B" w14:textId="3EACDB54"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Illustrating the importance of high levels of civilian participation, the 2011 revolutions in Egypt and Tunisia galvanized wide support across different demographics groups—men and women; religious and secular groups; young, middle</w:t>
      </w:r>
      <w:r w:rsidR="005150E2">
        <w:rPr>
          <w:rFonts w:ascii="Cambria" w:hAnsi="Cambria" w:cs="Times New Roman"/>
          <w:color w:val="000000" w:themeColor="text1"/>
        </w:rPr>
        <w:t>-</w:t>
      </w:r>
      <w:r w:rsidRPr="00EA0F8A">
        <w:rPr>
          <w:rFonts w:ascii="Cambria" w:hAnsi="Cambria" w:cs="Times New Roman"/>
          <w:color w:val="000000" w:themeColor="text1"/>
        </w:rPr>
        <w:t>aged, and older people; lower- and middle-class workers, and urban and rural populations.  In contrast, both the 1989 student movement in China and the 2009 Green Movement</w:t>
      </w:r>
      <w:ins w:id="1115" w:author="karl@grindal.org" w:date="2014-10-18T15:54:00Z">
        <w:r w:rsidR="007602D7">
          <w:rPr>
            <w:rFonts w:ascii="Cambria" w:hAnsi="Cambria" w:cs="Times New Roman"/>
            <w:color w:val="000000" w:themeColor="text1"/>
          </w:rPr>
          <w:fldChar w:fldCharType="begin"/>
        </w:r>
        <w:r w:rsidR="007602D7">
          <w:instrText xml:space="preserve"> XE "</w:instrText>
        </w:r>
      </w:ins>
      <w:r w:rsidR="007602D7" w:rsidRPr="00934FC8">
        <w:rPr>
          <w:rFonts w:ascii="Cambria" w:hAnsi="Cambria"/>
        </w:rPr>
        <w:instrText>Green Movement</w:instrText>
      </w:r>
      <w:ins w:id="1116" w:author="karl@grindal.org" w:date="2014-10-18T15:54:00Z">
        <w:r w:rsidR="007602D7">
          <w:instrText xml:space="preserve">" </w:instrText>
        </w:r>
        <w:r w:rsidR="007602D7">
          <w:rPr>
            <w:rFonts w:ascii="Cambria" w:hAnsi="Cambria" w:cs="Times New Roman"/>
            <w:color w:val="000000" w:themeColor="text1"/>
          </w:rPr>
          <w:fldChar w:fldCharType="end"/>
        </w:r>
      </w:ins>
      <w:r w:rsidRPr="00EA0F8A">
        <w:rPr>
          <w:rFonts w:ascii="Cambria" w:hAnsi="Cambria" w:cs="Times New Roman"/>
          <w:color w:val="000000" w:themeColor="text1"/>
        </w:rPr>
        <w:t xml:space="preserve"> mobilized millions and grabbed headlines, but neither achieved its stated objectives in part because neither grew to include widespread civic participation beyond </w:t>
      </w:r>
      <w:r w:rsidR="00EA6504" w:rsidRPr="00EA0F8A">
        <w:rPr>
          <w:rFonts w:ascii="Cambria" w:hAnsi="Cambria" w:cs="Times New Roman"/>
          <w:color w:val="000000" w:themeColor="text1"/>
        </w:rPr>
        <w:t>their initial demographic base.</w:t>
      </w:r>
    </w:p>
    <w:p w14:paraId="013A5E78"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Achieving high levels of participation in civil resistance is an outgrowth of the first three items on the checklist.  A unifying vision helps to build cohesion and galvanize mobilization.  Operational planning instills confidence and provides an array of tactics to accommodate people’s varying risk tolerance, available time, and capacity for sacrifice for the movement.  An effective strategy provides options for the poor, the wealthy, the young, the old, and everyone in between to do something, small or large, to support the movement.  Nonviolent discipline ensures that everyone can participate (as opposed to only able-bodied men in armed resistance) and nonviolent means are much more likely to appeal to a </w:t>
      </w:r>
      <w:r w:rsidR="00E754C2" w:rsidRPr="00EA0F8A">
        <w:rPr>
          <w:rFonts w:ascii="Cambria" w:hAnsi="Cambria" w:cs="Times New Roman"/>
          <w:color w:val="000000" w:themeColor="text1"/>
        </w:rPr>
        <w:t>broad cross-section of society.</w:t>
      </w:r>
    </w:p>
    <w:p w14:paraId="7AB4A103" w14:textId="77777777" w:rsidR="00B57B92" w:rsidRDefault="00B57B92" w:rsidP="00EA0F8A">
      <w:pPr>
        <w:spacing w:before="100" w:beforeAutospacing="1" w:after="100" w:afterAutospacing="1" w:line="360" w:lineRule="auto"/>
        <w:ind w:firstLine="720"/>
        <w:jc w:val="both"/>
        <w:rPr>
          <w:rFonts w:ascii="Cambria" w:hAnsi="Cambria" w:cs="Times New Roman"/>
          <w:color w:val="000000" w:themeColor="text1"/>
        </w:rPr>
      </w:pPr>
      <w:r>
        <w:rPr>
          <w:rFonts w:ascii="Cambria" w:hAnsi="Cambria" w:cs="Times New Roman"/>
          <w:color w:val="000000" w:themeColor="text1"/>
        </w:rPr>
        <w:br w:type="page"/>
      </w:r>
    </w:p>
    <w:p w14:paraId="3746D6A5" w14:textId="3201660C" w:rsidR="00906865" w:rsidRPr="00B57B92" w:rsidRDefault="00906865" w:rsidP="00EA0F8A">
      <w:pPr>
        <w:spacing w:before="100" w:beforeAutospacing="1" w:after="100" w:afterAutospacing="1" w:line="360" w:lineRule="auto"/>
        <w:ind w:firstLine="720"/>
        <w:jc w:val="both"/>
        <w:rPr>
          <w:rFonts w:ascii="Cambria" w:hAnsi="Cambria" w:cs="Times New Roman"/>
          <w:i/>
          <w:color w:val="000000" w:themeColor="text1"/>
        </w:rPr>
      </w:pPr>
      <w:r w:rsidRPr="00B57B92">
        <w:rPr>
          <w:rFonts w:ascii="Cambria" w:hAnsi="Cambria" w:cs="Times New Roman"/>
          <w:i/>
          <w:color w:val="000000" w:themeColor="text1"/>
        </w:rPr>
        <w:lastRenderedPageBreak/>
        <w:t>5. Diminishing impact of repression, and backfire</w:t>
      </w:r>
    </w:p>
    <w:p w14:paraId="33A5427F"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One of the authoritarian’s most powerful tools is the capacity to commit repression, and effective movements learn how to reduce the impact of repression while increasing its costs.  One way they do so is through accurate risk assessment and tactical choice because not all tactics risk repression equally.  While centralized actions such as mass demonstrations are likely to face repression, decentralized tactics such as consumer boycotts, stay-at-home strikes, sick-ins from school, or anonymous display of small symbols in public places are much more challenging for a regime to repress.  This is so because the participants in some tactics (i.e. consumer boycotts) are not obvious (you cannot tell by looking at someone whether they are boycotting a product or not) or because the perpetrators are diffuse and have deniability (i.e. a stay-at-home strike requires police to make home visits to every worker and participants in a sick-in can claim that th</w:t>
      </w:r>
      <w:r w:rsidR="00EA6504" w:rsidRPr="00EA0F8A">
        <w:rPr>
          <w:rFonts w:ascii="Cambria" w:hAnsi="Cambria" w:cs="Times New Roman"/>
          <w:color w:val="000000" w:themeColor="text1"/>
        </w:rPr>
        <w:t xml:space="preserve">ey really are sick that day).  </w:t>
      </w:r>
    </w:p>
    <w:p w14:paraId="65F4DD2C" w14:textId="2BF30AA9"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In 1983 in Chile, political dissidents opposed to the dictatorship of Augusto Pinochet</w:t>
      </w:r>
      <w:ins w:id="1117" w:author="karl@grindal.org" w:date="2014-10-19T19:13:00Z">
        <w:r w:rsidR="001D601C">
          <w:rPr>
            <w:rFonts w:ascii="Cambria" w:hAnsi="Cambria" w:cs="Times New Roman"/>
            <w:color w:val="000000" w:themeColor="text1"/>
          </w:rPr>
          <w:fldChar w:fldCharType="begin"/>
        </w:r>
        <w:r w:rsidR="001D601C">
          <w:instrText xml:space="preserve"> XE "</w:instrText>
        </w:r>
      </w:ins>
      <w:r w:rsidR="001D601C" w:rsidRPr="00350D96">
        <w:rPr>
          <w:rFonts w:ascii="Cambria" w:hAnsi="Cambria" w:cs="Times New Roman"/>
          <w:color w:val="000000" w:themeColor="text1"/>
        </w:rPr>
        <w:instrText>Augusto Pinochet</w:instrText>
      </w:r>
      <w:ins w:id="1118" w:author="karl@grindal.org" w:date="2014-10-19T19:13: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had to find a way to circumvent his repression.  A decade of mass arrests, executions, torture, and disappearances meant that people were terrified to organize or mobilize together.  In April, copper miners called for a strike outside of Santiago, but Pinochet</w:t>
      </w:r>
      <w:ins w:id="1119" w:author="karl@grindal.org" w:date="2014-10-19T19:14:00Z">
        <w:r w:rsidR="001D601C">
          <w:rPr>
            <w:rFonts w:ascii="Cambria" w:hAnsi="Cambria" w:cs="Times New Roman"/>
            <w:color w:val="000000" w:themeColor="text1"/>
          </w:rPr>
          <w:fldChar w:fldCharType="begin"/>
        </w:r>
        <w:r w:rsidR="001D601C">
          <w:instrText xml:space="preserve"> XE "</w:instrText>
        </w:r>
        <w:r w:rsidR="001D601C" w:rsidRPr="007C1BC7">
          <w:rPr>
            <w:rFonts w:ascii="Cambria" w:hAnsi="Cambria" w:cs="Times New Roman"/>
            <w:bCs/>
            <w:color w:val="000000" w:themeColor="text1"/>
          </w:rPr>
          <w:instrText>Augusto Pinochet</w:instrText>
        </w:r>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threatened bloodshed by sending his military to surround the mines before the strike was supposed to begin.  In the face of such repression, labor leaders called off the strike and called instead for a national day of protest, in which anyone protesting the regime would work slowly, walk slowly, drive slowly, and at 8:00pm bang pots and pans.</w:t>
      </w:r>
      <w:r w:rsidRPr="00EA0F8A">
        <w:rPr>
          <w:rFonts w:ascii="Cambria" w:hAnsi="Cambria" w:cs="Times New Roman"/>
          <w:color w:val="000000" w:themeColor="text1"/>
          <w:vertAlign w:val="superscript"/>
        </w:rPr>
        <w:footnoteReference w:id="108"/>
      </w:r>
      <w:r w:rsidRPr="00EA0F8A">
        <w:rPr>
          <w:rFonts w:ascii="Cambria" w:hAnsi="Cambria" w:cs="Times New Roman"/>
          <w:color w:val="000000" w:themeColor="text1"/>
        </w:rPr>
        <w:t xml:space="preserve">  There was unprecedented and widespread participation in these actions, and this led to monthly calls for protests.  This was the first major step in breaking through the layer of fear and atomization that was the cornerstone of Pinochet</w:t>
      </w:r>
      <w:ins w:id="1120" w:author="karl@grindal.org" w:date="2014-10-19T19:14:00Z">
        <w:r w:rsidR="001D601C">
          <w:rPr>
            <w:rFonts w:ascii="Cambria" w:hAnsi="Cambria" w:cs="Times New Roman"/>
            <w:color w:val="000000" w:themeColor="text1"/>
          </w:rPr>
          <w:fldChar w:fldCharType="begin"/>
        </w:r>
        <w:r w:rsidR="001D601C">
          <w:instrText xml:space="preserve"> XE "</w:instrText>
        </w:r>
        <w:r w:rsidR="001D601C" w:rsidRPr="007C1BC7">
          <w:rPr>
            <w:rFonts w:ascii="Cambria" w:hAnsi="Cambria" w:cs="Times New Roman"/>
            <w:bCs/>
            <w:color w:val="000000" w:themeColor="text1"/>
          </w:rPr>
          <w:instrText>Augusto Pinochet</w:instrText>
        </w:r>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’s rule.  The actions had an acceptable level of low risk for participants and were also </w:t>
      </w:r>
      <w:del w:id="1121" w:author="karl@grindal.org" w:date="2014-10-19T19:19:00Z">
        <w:r w:rsidRPr="00EA0F8A" w:rsidDel="001D601C">
          <w:rPr>
            <w:rFonts w:ascii="Cambria" w:hAnsi="Cambria" w:cs="Times New Roman"/>
            <w:color w:val="000000" w:themeColor="text1"/>
          </w:rPr>
          <w:delText>irrespressible</w:delText>
        </w:r>
      </w:del>
      <w:ins w:id="1122" w:author="karl@grindal.org" w:date="2014-10-19T19:19:00Z">
        <w:r w:rsidR="001D601C" w:rsidRPr="00EA0F8A">
          <w:rPr>
            <w:rFonts w:ascii="Cambria" w:hAnsi="Cambria" w:cs="Times New Roman"/>
            <w:color w:val="000000" w:themeColor="text1"/>
          </w:rPr>
          <w:t>irrepressible</w:t>
        </w:r>
      </w:ins>
      <w:r w:rsidRPr="00EA0F8A">
        <w:rPr>
          <w:rFonts w:ascii="Cambria" w:hAnsi="Cambria" w:cs="Times New Roman"/>
          <w:color w:val="000000" w:themeColor="text1"/>
        </w:rPr>
        <w:t>—Pinochet</w:t>
      </w:r>
      <w:ins w:id="1123" w:author="karl@grindal.org" w:date="2014-10-19T19:14:00Z">
        <w:r w:rsidR="001D601C">
          <w:rPr>
            <w:rFonts w:ascii="Cambria" w:hAnsi="Cambria" w:cs="Times New Roman"/>
            <w:color w:val="000000" w:themeColor="text1"/>
          </w:rPr>
          <w:fldChar w:fldCharType="begin"/>
        </w:r>
        <w:r w:rsidR="001D601C">
          <w:instrText xml:space="preserve"> XE "</w:instrText>
        </w:r>
        <w:r w:rsidR="001D601C" w:rsidRPr="007C1BC7">
          <w:rPr>
            <w:rFonts w:ascii="Cambria" w:hAnsi="Cambria" w:cs="Times New Roman"/>
            <w:bCs/>
            <w:color w:val="000000" w:themeColor="text1"/>
          </w:rPr>
          <w:instrText>Augusto Pinochet</w:instrText>
        </w:r>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’s security forces had no answer for such wi</w:t>
      </w:r>
      <w:r w:rsidR="00EA6504" w:rsidRPr="00EA0F8A">
        <w:rPr>
          <w:rFonts w:ascii="Cambria" w:hAnsi="Cambria" w:cs="Times New Roman"/>
          <w:color w:val="000000" w:themeColor="text1"/>
        </w:rPr>
        <w:t>de-scale decentralized tactics.</w:t>
      </w:r>
    </w:p>
    <w:p w14:paraId="7DD5D56B" w14:textId="2F21292B"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Other aspects of reducing the impact of repression, or increasing its costs and the probability of backfire, involve articulating certain grievances in apolitical terms (demonstrators calling for clean water and safe neighborhoods, as opposed to the fall of a regime), building clear lines of leadership succession, and bridging social distance between a movement’s participants and domestic and </w:t>
      </w:r>
      <w:r w:rsidRPr="00EA0F8A">
        <w:rPr>
          <w:rFonts w:ascii="Cambria" w:hAnsi="Cambria" w:cs="Times New Roman"/>
          <w:color w:val="000000" w:themeColor="text1"/>
        </w:rPr>
        <w:lastRenderedPageBreak/>
        <w:t>international groups, so that repression against the movement is more likely to backfire.  For example, when the Egyptian blogger Khaled Said</w:t>
      </w:r>
      <w:ins w:id="1124" w:author="karl@grindal.org" w:date="2014-10-18T16:06:00Z">
        <w:r w:rsidR="00E533E7">
          <w:rPr>
            <w:rFonts w:ascii="Cambria" w:hAnsi="Cambria" w:cs="Times New Roman"/>
            <w:color w:val="000000" w:themeColor="text1"/>
          </w:rPr>
          <w:fldChar w:fldCharType="begin"/>
        </w:r>
        <w:r w:rsidR="00E533E7">
          <w:instrText xml:space="preserve"> XE "</w:instrText>
        </w:r>
      </w:ins>
      <w:r w:rsidR="00E533E7" w:rsidRPr="00E074DC">
        <w:rPr>
          <w:rFonts w:ascii="Cambria" w:hAnsi="Cambria" w:cs="Times New Roman"/>
          <w:color w:val="000000" w:themeColor="text1"/>
        </w:rPr>
        <w:instrText>Khaled Said</w:instrText>
      </w:r>
      <w:ins w:id="1125" w:author="karl@grindal.org" w:date="2014-10-18T16:06: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was pulled out of an internet café in 2010 and beaten to death by security forces for exposing corruption, the dissident Facebook</w:t>
      </w:r>
      <w:ins w:id="1126" w:author="karl@grindal.org" w:date="2014-10-18T15:58:00Z">
        <w:r w:rsidR="00E533E7">
          <w:rPr>
            <w:rFonts w:ascii="Cambria" w:hAnsi="Cambria" w:cs="Times New Roman"/>
            <w:color w:val="000000" w:themeColor="text1"/>
          </w:rPr>
          <w:fldChar w:fldCharType="begin"/>
        </w:r>
        <w:r w:rsidR="00E533E7">
          <w:instrText xml:space="preserve"> XE "</w:instrText>
        </w:r>
      </w:ins>
      <w:r w:rsidR="00E533E7" w:rsidRPr="00A257FC">
        <w:rPr>
          <w:rFonts w:ascii="Cambria" w:eastAsia="Times New Roman" w:hAnsi="Cambria" w:cs="Times New Roman"/>
          <w:bCs/>
          <w:color w:val="000000" w:themeColor="text1"/>
          <w:spacing w:val="-8"/>
          <w:kern w:val="36"/>
        </w:rPr>
        <w:instrText>Facebook</w:instrText>
      </w:r>
      <w:ins w:id="1127" w:author="karl@grindal.org" w:date="2014-10-18T15:58: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group “We are All Khaled Said” countered the Egyptian government’s attempts to try to devalue Said’s life.  Through their presence, they made it clear that Said had much in common with everyday Egyptians, thus caus</w:t>
      </w:r>
      <w:r w:rsidR="00E754C2" w:rsidRPr="00EA0F8A">
        <w:rPr>
          <w:rFonts w:ascii="Cambria" w:hAnsi="Cambria" w:cs="Times New Roman"/>
          <w:color w:val="000000" w:themeColor="text1"/>
        </w:rPr>
        <w:t>ing the repression to backfire.</w:t>
      </w:r>
    </w:p>
    <w:p w14:paraId="0F69746B" w14:textId="77777777" w:rsidR="00906865" w:rsidRPr="00B57B92" w:rsidRDefault="00906865" w:rsidP="00EA0F8A">
      <w:pPr>
        <w:spacing w:before="100" w:beforeAutospacing="1" w:after="100" w:afterAutospacing="1" w:line="360" w:lineRule="auto"/>
        <w:ind w:firstLine="720"/>
        <w:jc w:val="both"/>
        <w:rPr>
          <w:rFonts w:ascii="Cambria" w:hAnsi="Cambria" w:cs="Times New Roman"/>
          <w:i/>
          <w:color w:val="000000" w:themeColor="text1"/>
        </w:rPr>
      </w:pPr>
      <w:r w:rsidRPr="00B57B92">
        <w:rPr>
          <w:rFonts w:ascii="Cambria" w:hAnsi="Cambria" w:cs="Times New Roman"/>
          <w:i/>
          <w:color w:val="000000" w:themeColor="text1"/>
        </w:rPr>
        <w:t xml:space="preserve">6. Increasing defections from a movement’s adversary </w:t>
      </w:r>
    </w:p>
    <w:p w14:paraId="5BA3DACD"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As civil resistance progresses over time, it often induces loyalty shifts and defections amongst an adversary’s active and passive supporters.  For example, reformers and hardliners in government may begin to publicly struggle against each other for control. Economic interests may pressure the state to accommodate a movement’s demands so that business will return. Regime functionaries such as soldiers, police, bureaucrats, and others may also begin to shift loyalties, perhaps because they’ve been persuaded of the movement’s demands, disgusted with the regime, or because they have family members and friends who are participating in civil resistance.  Even elites who are sympathetic to the regime may begin to doubt its sustainability and become neutral so as not to risk ending up on the wrong side of history if t</w:t>
      </w:r>
      <w:r w:rsidR="00EA6504" w:rsidRPr="00EA0F8A">
        <w:rPr>
          <w:rFonts w:ascii="Cambria" w:hAnsi="Cambria" w:cs="Times New Roman"/>
          <w:color w:val="000000" w:themeColor="text1"/>
        </w:rPr>
        <w:t xml:space="preserve">he civil resistance succeeds.  </w:t>
      </w:r>
    </w:p>
    <w:p w14:paraId="380DD193" w14:textId="40EA6BEE"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In Ukraine’s Orange Revolution</w:t>
      </w:r>
      <w:ins w:id="1128" w:author="karl@grindal.org" w:date="2014-10-18T15:53:00Z">
        <w:r w:rsidR="007602D7">
          <w:rPr>
            <w:rFonts w:ascii="Cambria" w:hAnsi="Cambria" w:cs="Times New Roman"/>
            <w:color w:val="000000" w:themeColor="text1"/>
          </w:rPr>
          <w:fldChar w:fldCharType="begin"/>
        </w:r>
        <w:r w:rsidR="007602D7">
          <w:instrText xml:space="preserve"> XE "</w:instrText>
        </w:r>
      </w:ins>
      <w:r w:rsidR="007602D7" w:rsidRPr="00154F56">
        <w:rPr>
          <w:rFonts w:ascii="Cambria" w:hAnsi="Cambria"/>
        </w:rPr>
        <w:instrText>Orange Revolution</w:instrText>
      </w:r>
      <w:ins w:id="1129" w:author="karl@grindal.org" w:date="2014-10-18T15:53:00Z">
        <w:r w:rsidR="007602D7">
          <w:instrText xml:space="preserve">" </w:instrText>
        </w:r>
        <w:r w:rsidR="007602D7">
          <w:rPr>
            <w:rFonts w:ascii="Cambria" w:hAnsi="Cambria" w:cs="Times New Roman"/>
            <w:color w:val="000000" w:themeColor="text1"/>
          </w:rPr>
          <w:fldChar w:fldCharType="end"/>
        </w:r>
      </w:ins>
      <w:r w:rsidRPr="00EA0F8A">
        <w:rPr>
          <w:rFonts w:ascii="Cambria" w:hAnsi="Cambria" w:cs="Times New Roman"/>
          <w:color w:val="000000" w:themeColor="text1"/>
        </w:rPr>
        <w:t xml:space="preserve"> in 2004, dissidents intentionally sought out lines of communication with security forces, relying on the military’s retired officer corps as intermediaries.</w:t>
      </w:r>
      <w:r w:rsidRPr="00EA0F8A">
        <w:rPr>
          <w:rFonts w:ascii="Cambria" w:hAnsi="Cambria" w:cs="Times New Roman"/>
          <w:color w:val="000000" w:themeColor="text1"/>
          <w:vertAlign w:val="superscript"/>
        </w:rPr>
        <w:footnoteReference w:id="109"/>
      </w:r>
      <w:r w:rsidRPr="00EA0F8A">
        <w:rPr>
          <w:rFonts w:ascii="Cambria" w:hAnsi="Cambria" w:cs="Times New Roman"/>
          <w:color w:val="000000" w:themeColor="text1"/>
        </w:rPr>
        <w:t xml:space="preserve">  Over time, the opposition proved through their actions that they were nonviolent and reasonable; called on security forces to serve and protect the public good; bridged social distance through fraternization, slogans, and actions (such giving roses to riot police); revealed the corruption of the incumbent regime; and ultimately fomented loyalty shifts among the security forces.  When it came time to engage in repression, many Ukrainian soldiers and police simply became neutral.  This happened similarly in Serbia under Milosevic.  Without openly defecting, security forces simply stopped enthusiastically carrying out the regime’s orders.  At the Otpor movement</w:t>
      </w:r>
      <w:ins w:id="1132" w:author="karl@grindal.org" w:date="2014-10-19T19:20:00Z">
        <w:r w:rsidR="001D601C">
          <w:rPr>
            <w:rFonts w:ascii="Cambria" w:hAnsi="Cambria" w:cs="Times New Roman"/>
            <w:color w:val="000000" w:themeColor="text1"/>
          </w:rPr>
          <w:fldChar w:fldCharType="begin"/>
        </w:r>
        <w:r w:rsidR="001D601C">
          <w:instrText xml:space="preserve"> XE "</w:instrText>
        </w:r>
      </w:ins>
      <w:r w:rsidR="001D601C" w:rsidRPr="00B11762">
        <w:rPr>
          <w:rFonts w:ascii="Cambria" w:hAnsi="Cambria" w:cs="Times New Roman"/>
          <w:color w:val="000000" w:themeColor="text1"/>
        </w:rPr>
        <w:instrText>Otpor movement</w:instrText>
      </w:r>
      <w:ins w:id="1133" w:author="karl@grindal.org" w:date="2014-10-19T19:20: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’s October 5 climax, the police officer responsible for dropping chemical dispersants from a helicopter on the Belgrade crowds refused to do, claiming that he could not get a clear view of the crowds because the weather was unclear, even though it was sunny. He </w:t>
      </w:r>
      <w:r w:rsidRPr="00EA0F8A">
        <w:rPr>
          <w:rFonts w:ascii="Cambria" w:hAnsi="Cambria" w:cs="Times New Roman"/>
          <w:color w:val="000000" w:themeColor="text1"/>
        </w:rPr>
        <w:lastRenderedPageBreak/>
        <w:t>later commented that he felt he couldn’t carry out orders because his family members may have been among the demonstrators that day.</w:t>
      </w:r>
      <w:r w:rsidRPr="00EA0F8A">
        <w:rPr>
          <w:rFonts w:ascii="Cambria" w:hAnsi="Cambria" w:cs="Times New Roman"/>
          <w:color w:val="000000" w:themeColor="text1"/>
          <w:vertAlign w:val="superscript"/>
        </w:rPr>
        <w:footnoteReference w:id="110"/>
      </w:r>
    </w:p>
    <w:p w14:paraId="052DCBD9"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Whether driven by persuasion or self-interest, defections such as these are often the result of long-term processes catalyzed by a civil resistance movement.  As with the previous two checklist trends, this trend emerges from a movement’s embodiment of unity, planning and nonviolent discipline.  Data shows that high levels of diverse participation correlate with an increased chance of defection, and unity, planning, and nonviolent discipline all contribute to broad and diverse participation.  In particular, nonviolent discipline is important for inducing defections.  So long as a movement remains nonviolent and avoids transitioning into violent insurrection (as was the tragic case in Syria during 2011) then the movement can live to fight another day and keeps open the possibility of defections.  If the targets for loyalty shifts within a regime are not existentially threatened by a violent insurgency, their potential for defection remains a continuing threat to the cohesion of an authorit</w:t>
      </w:r>
      <w:r w:rsidR="00E754C2" w:rsidRPr="00EA0F8A">
        <w:rPr>
          <w:rFonts w:ascii="Cambria" w:hAnsi="Cambria" w:cs="Times New Roman"/>
          <w:color w:val="000000" w:themeColor="text1"/>
        </w:rPr>
        <w:t>arian regime’s power structure.</w:t>
      </w:r>
    </w:p>
    <w:p w14:paraId="48F1F655" w14:textId="77777777" w:rsidR="00906865" w:rsidRPr="00EA0F8A" w:rsidRDefault="00906865" w:rsidP="00EA0F8A">
      <w:pPr>
        <w:spacing w:before="100" w:beforeAutospacing="1" w:after="100" w:afterAutospacing="1" w:line="360" w:lineRule="auto"/>
        <w:jc w:val="both"/>
        <w:rPr>
          <w:rFonts w:ascii="Cambria" w:hAnsi="Cambria" w:cs="Times New Roman"/>
          <w:b/>
          <w:color w:val="000000" w:themeColor="text1"/>
        </w:rPr>
      </w:pPr>
      <w:bookmarkStart w:id="1138" w:name="OLE_LINK3"/>
      <w:bookmarkStart w:id="1139" w:name="OLE_LINK4"/>
      <w:bookmarkStart w:id="1140" w:name="OLE_LINK5"/>
      <w:r w:rsidRPr="00EA0F8A">
        <w:rPr>
          <w:rFonts w:ascii="Cambria" w:hAnsi="Cambria" w:cs="Times New Roman"/>
          <w:b/>
          <w:color w:val="000000" w:themeColor="text1"/>
        </w:rPr>
        <w:t>Implications for External Actors</w:t>
      </w:r>
      <w:bookmarkEnd w:id="1138"/>
      <w:bookmarkEnd w:id="1139"/>
      <w:bookmarkEnd w:id="1140"/>
    </w:p>
    <w:p w14:paraId="0584050E"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This checklist is not just useful guidance for dissidents. Other constituencies can apply it as well to improve their performance </w:t>
      </w:r>
      <w:r w:rsidR="00EA6504" w:rsidRPr="00EA0F8A">
        <w:rPr>
          <w:rFonts w:ascii="Cambria" w:hAnsi="Cambria" w:cs="Times New Roman"/>
          <w:color w:val="000000" w:themeColor="text1"/>
        </w:rPr>
        <w:t>in relating to these conflicts.</w:t>
      </w:r>
    </w:p>
    <w:p w14:paraId="34C2AC53" w14:textId="7C61556B"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For example, the checklist can help journalists report more perceptively on civil resistance.  If journalists want to make penetrating insights into a conflict, the checklist would indicate that placing a reporter in front of the burning target of a Molotov cocktail in Kiev so he can speculate on whether the violence could get worse does not illuminate the driving forces in the conflict. But investigation into the state of a movement’s unity and planning, sources of breakdown in nonviolent discipline, increasing civilian participation, the decreasing impact of repression on a movement, and whether or not security forces are fully obeying orders, let alone defecting, would provide cutting edge analysis. Add to this an understanding of lost support in the business community and it becomes clear why Ukrainian president Yanukovych</w:t>
      </w:r>
      <w:ins w:id="1141" w:author="karl@grindal.org" w:date="2014-10-19T19:20:00Z">
        <w:r w:rsidR="001D601C">
          <w:rPr>
            <w:rFonts w:ascii="Cambria" w:hAnsi="Cambria" w:cs="Times New Roman"/>
            <w:color w:val="000000" w:themeColor="text1"/>
          </w:rPr>
          <w:fldChar w:fldCharType="begin"/>
        </w:r>
        <w:r w:rsidR="001D601C">
          <w:instrText xml:space="preserve"> XE "</w:instrText>
        </w:r>
        <w:r w:rsidR="001D601C" w:rsidRPr="00CD57F5">
          <w:rPr>
            <w:rFonts w:ascii="Cambria" w:hAnsi="Cambria" w:cs="Times New Roman"/>
            <w:color w:val="000000" w:themeColor="text1"/>
          </w:rPr>
          <w:instrText xml:space="preserve">President </w:instrText>
        </w:r>
      </w:ins>
      <w:r w:rsidR="001D601C" w:rsidRPr="00CD57F5">
        <w:rPr>
          <w:rFonts w:ascii="Cambria" w:hAnsi="Cambria" w:cs="Times New Roman"/>
          <w:color w:val="000000" w:themeColor="text1"/>
        </w:rPr>
        <w:instrText>Yanukovych</w:instrText>
      </w:r>
      <w:ins w:id="1142" w:author="karl@grindal.org" w:date="2014-10-19T19:20: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fled on February 21 this year, hours after the worst regime-perpetrated violence backfired.  Such developments are more predictable if one is looking </w:t>
      </w:r>
      <w:r w:rsidR="00EA6504" w:rsidRPr="00EA0F8A">
        <w:rPr>
          <w:rFonts w:ascii="Cambria" w:hAnsi="Cambria" w:cs="Times New Roman"/>
          <w:color w:val="000000" w:themeColor="text1"/>
        </w:rPr>
        <w:t>at right indicators beforehand.</w:t>
      </w:r>
    </w:p>
    <w:p w14:paraId="2B59B582" w14:textId="1DC8BFA4"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lastRenderedPageBreak/>
        <w:t>If considered by policy makers in the latter half of 2011, the checklist may have indicated greater opportunities for a winning civil resistance against the Assad</w:t>
      </w:r>
      <w:ins w:id="1143" w:author="karl@grindal.org" w:date="2014-10-18T16:07:00Z">
        <w:r w:rsidR="00E533E7">
          <w:rPr>
            <w:rFonts w:ascii="Cambria" w:hAnsi="Cambria" w:cs="Times New Roman"/>
            <w:color w:val="000000" w:themeColor="text1"/>
          </w:rPr>
          <w:fldChar w:fldCharType="begin"/>
        </w:r>
        <w:r w:rsidR="00E533E7">
          <w:instrText xml:space="preserve"> XE "</w:instrText>
        </w:r>
        <w:r w:rsidR="00E533E7" w:rsidRPr="00CF1687">
          <w:rPr>
            <w:rFonts w:ascii="Cambria" w:hAnsi="Cambria" w:cs="Times New Roman"/>
            <w:color w:val="000000" w:themeColor="text1"/>
          </w:rPr>
          <w:instrText>Bashar al Assad</w:instrText>
        </w:r>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regime in Syria. Continued loyalty shifts (beyond just Sunni soldiers) in the military away from the regime could have been viewed as the best hope for victory. Withdrawal of support by members of the business community was another indicator.  In this light, encouragement of the Free Syrian Army</w:t>
      </w:r>
      <w:ins w:id="1144" w:author="karl@grindal.org" w:date="2014-10-19T19:21:00Z">
        <w:r w:rsidR="001D601C">
          <w:rPr>
            <w:rFonts w:ascii="Cambria" w:hAnsi="Cambria" w:cs="Times New Roman"/>
            <w:color w:val="000000" w:themeColor="text1"/>
          </w:rPr>
          <w:fldChar w:fldCharType="begin"/>
        </w:r>
        <w:r w:rsidR="001D601C">
          <w:instrText xml:space="preserve"> XE "</w:instrText>
        </w:r>
      </w:ins>
      <w:r w:rsidR="001D601C" w:rsidRPr="00454593">
        <w:rPr>
          <w:rFonts w:ascii="Cambria" w:hAnsi="Cambria" w:cs="Times New Roman"/>
          <w:color w:val="000000" w:themeColor="text1"/>
        </w:rPr>
        <w:instrText>Free Syrian Army</w:instrText>
      </w:r>
      <w:ins w:id="1145" w:author="karl@grindal.org" w:date="2014-10-19T19:21: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in early 2012 to fight Assad</w:t>
      </w:r>
      <w:ins w:id="1146" w:author="karl@grindal.org" w:date="2014-10-18T16:07:00Z">
        <w:r w:rsidR="00E533E7">
          <w:rPr>
            <w:rFonts w:ascii="Cambria" w:hAnsi="Cambria" w:cs="Times New Roman"/>
            <w:color w:val="000000" w:themeColor="text1"/>
          </w:rPr>
          <w:fldChar w:fldCharType="begin"/>
        </w:r>
        <w:r w:rsidR="00E533E7">
          <w:instrText xml:space="preserve"> XE "</w:instrText>
        </w:r>
        <w:r w:rsidR="00E533E7" w:rsidRPr="00CF1687">
          <w:rPr>
            <w:rFonts w:ascii="Cambria" w:hAnsi="Cambria" w:cs="Times New Roman"/>
            <w:color w:val="000000" w:themeColor="text1"/>
          </w:rPr>
          <w:instrText>Bashar al Assad</w:instrText>
        </w:r>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’s remaining Alawite</w:t>
      </w:r>
      <w:ins w:id="1147" w:author="karl@grindal.org" w:date="2014-10-19T19:44:00Z">
        <w:r w:rsidR="00E37BC3">
          <w:rPr>
            <w:rFonts w:ascii="Cambria" w:hAnsi="Cambria" w:cs="Times New Roman"/>
            <w:color w:val="000000" w:themeColor="text1"/>
          </w:rPr>
          <w:fldChar w:fldCharType="begin"/>
        </w:r>
        <w:r w:rsidR="00E37BC3">
          <w:instrText xml:space="preserve"> XE "</w:instrText>
        </w:r>
      </w:ins>
      <w:r w:rsidR="00E37BC3" w:rsidRPr="00004E4A">
        <w:rPr>
          <w:rFonts w:eastAsia="Times New Roman" w:cs="Times New Roman"/>
          <w:color w:val="000000" w:themeColor="text1"/>
        </w:rPr>
        <w:instrText>Alawite</w:instrText>
      </w:r>
      <w:ins w:id="1148" w:author="karl@grindal.org" w:date="2014-10-19T19:44:00Z">
        <w:r w:rsidR="00E37BC3">
          <w:instrText xml:space="preserve">" </w:instrText>
        </w:r>
        <w:r w:rsidR="00E37BC3">
          <w:rPr>
            <w:rFonts w:ascii="Cambria" w:hAnsi="Cambria" w:cs="Times New Roman"/>
            <w:color w:val="000000" w:themeColor="text1"/>
          </w:rPr>
          <w:fldChar w:fldCharType="end"/>
        </w:r>
      </w:ins>
      <w:r w:rsidRPr="00EA0F8A">
        <w:rPr>
          <w:rFonts w:ascii="Cambria" w:hAnsi="Cambria" w:cs="Times New Roman"/>
          <w:color w:val="000000" w:themeColor="text1"/>
        </w:rPr>
        <w:t xml:space="preserve"> military should have been seen as counterproductive </w:t>
      </w:r>
      <w:r w:rsidR="00EA6504" w:rsidRPr="00EA0F8A">
        <w:rPr>
          <w:rFonts w:ascii="Cambria" w:hAnsi="Cambria" w:cs="Times New Roman"/>
          <w:color w:val="000000" w:themeColor="text1"/>
        </w:rPr>
        <w:t>if not foreshadowing a tragedy.</w:t>
      </w:r>
    </w:p>
    <w:p w14:paraId="2B950F66" w14:textId="5525A9BC" w:rsidR="00EA6504"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 checklist can be especially useful in developing norms governing external assistance for indigenous people power movements. For example, the first three capabilities on the checklist are skill</w:t>
      </w:r>
      <w:r w:rsidR="00454269" w:rsidRPr="00EA0F8A">
        <w:rPr>
          <w:rFonts w:ascii="Cambria" w:hAnsi="Cambria" w:cs="Times New Roman"/>
          <w:color w:val="000000" w:themeColor="text1"/>
        </w:rPr>
        <w:t>s</w:t>
      </w:r>
      <w:r w:rsidRPr="00EA0F8A">
        <w:rPr>
          <w:rFonts w:ascii="Cambria" w:hAnsi="Cambria" w:cs="Times New Roman"/>
          <w:color w:val="000000" w:themeColor="text1"/>
        </w:rPr>
        <w:t>-based and can be augmented through robust information exchange. Under Article 19 of the Universal Declaration of Human Rights</w:t>
      </w:r>
      <w:ins w:id="1149" w:author="karl@grindal.org" w:date="2014-10-19T19:20:00Z">
        <w:r w:rsidR="001D601C">
          <w:rPr>
            <w:rFonts w:ascii="Cambria" w:hAnsi="Cambria" w:cs="Times New Roman"/>
            <w:color w:val="000000" w:themeColor="text1"/>
          </w:rPr>
          <w:fldChar w:fldCharType="begin"/>
        </w:r>
        <w:r w:rsidR="001D601C">
          <w:instrText xml:space="preserve"> XE "</w:instrText>
        </w:r>
      </w:ins>
      <w:r w:rsidR="001D601C" w:rsidRPr="00024375">
        <w:rPr>
          <w:rFonts w:ascii="Cambria" w:hAnsi="Cambria" w:cs="Times New Roman"/>
          <w:color w:val="000000" w:themeColor="text1"/>
        </w:rPr>
        <w:instrText>Universal Declaration of Human Rights</w:instrText>
      </w:r>
      <w:ins w:id="1150" w:author="karl@grindal.org" w:date="2014-10-19T19:20: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tyrants cannot restrict the flow of information across their borders or punish citizens who re-transmit that information to dissidents. All six items on the checklist can also evoke thought about pathways for technological innovation that can facilitate the cultivation of the three </w:t>
      </w:r>
      <w:r w:rsidR="008038BF" w:rsidRPr="00EA0F8A">
        <w:rPr>
          <w:rFonts w:ascii="Cambria" w:hAnsi="Cambria" w:cs="Times New Roman"/>
          <w:color w:val="000000" w:themeColor="text1"/>
        </w:rPr>
        <w:t xml:space="preserve">capabilities and three trends. </w:t>
      </w:r>
    </w:p>
    <w:p w14:paraId="107C875C" w14:textId="77777777" w:rsidR="00906865" w:rsidRPr="00EA0F8A" w:rsidRDefault="00906865" w:rsidP="00EA0F8A">
      <w:pPr>
        <w:spacing w:before="100" w:beforeAutospacing="1" w:after="100" w:afterAutospacing="1" w:line="360" w:lineRule="auto"/>
        <w:jc w:val="both"/>
        <w:rPr>
          <w:rFonts w:ascii="Cambria" w:hAnsi="Cambria" w:cs="Times New Roman"/>
          <w:b/>
          <w:color w:val="000000" w:themeColor="text1"/>
        </w:rPr>
      </w:pPr>
      <w:bookmarkStart w:id="1151" w:name="OLE_LINK9"/>
      <w:bookmarkStart w:id="1152" w:name="OLE_LINK10"/>
      <w:r w:rsidRPr="00EA0F8A">
        <w:rPr>
          <w:rFonts w:ascii="Cambria" w:hAnsi="Cambria" w:cs="Times New Roman"/>
          <w:b/>
          <w:color w:val="000000" w:themeColor="text1"/>
        </w:rPr>
        <w:t>The Checklist and Conflicts that will Shape Our Future</w:t>
      </w:r>
      <w:bookmarkEnd w:id="1151"/>
      <w:bookmarkEnd w:id="1152"/>
    </w:p>
    <w:p w14:paraId="14619CF5"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The environments in which nonviolent conflicts are fought are complex, and civil resisters—requiring grassroots coordination to sequence an array of tactics into a strategy for winning—often experience a sense of disorientation. Their natural fear of making the wrong decisions with people’s lives and freedom at stake can induce the passivity that a tyrant seeks, and also bolster the illusion </w:t>
      </w:r>
      <w:r w:rsidR="00EA6504" w:rsidRPr="00EA0F8A">
        <w:rPr>
          <w:rFonts w:ascii="Cambria" w:hAnsi="Cambria" w:cs="Times New Roman"/>
          <w:color w:val="000000" w:themeColor="text1"/>
        </w:rPr>
        <w:t>of a tyrant’s invulnerability.</w:t>
      </w:r>
    </w:p>
    <w:p w14:paraId="7FCF0FE2" w14:textId="77777777" w:rsidR="00561ECF"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 checklist can help dissidents cut through this sense of disorientation and navigate a path forward.  Some may argue that with so many variables in play, a checklist for ending tyranny is too simplistic, and that evaluating critical decision making during future conflicts will require paramount attention on factors u</w:t>
      </w:r>
      <w:r w:rsidR="00EA6504" w:rsidRPr="00EA0F8A">
        <w:rPr>
          <w:rFonts w:ascii="Cambria" w:hAnsi="Cambria" w:cs="Times New Roman"/>
          <w:color w:val="000000" w:themeColor="text1"/>
        </w:rPr>
        <w:t xml:space="preserve">nique to that time and place.  </w:t>
      </w:r>
    </w:p>
    <w:p w14:paraId="45A149BC" w14:textId="1880D5A9"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However, the checklist does not call for ignoring specific factors in a situation, but rather for understanding those factors in the context of a broader strategic framework that reveals how and why civil resistance movements can win.  Atul Gawande</w:t>
      </w:r>
      <w:ins w:id="1153" w:author="Microsoft account" w:date="2014-10-20T16:17:00Z">
        <w:r w:rsidR="008F1491">
          <w:rPr>
            <w:rFonts w:ascii="Cambria" w:hAnsi="Cambria" w:cs="Times New Roman"/>
            <w:color w:val="000000" w:themeColor="text1"/>
          </w:rPr>
          <w:fldChar w:fldCharType="begin"/>
        </w:r>
        <w:r w:rsidR="008F1491">
          <w:instrText xml:space="preserve"> XE "</w:instrText>
        </w:r>
      </w:ins>
      <w:r w:rsidR="008F1491" w:rsidRPr="0025336E">
        <w:rPr>
          <w:rFonts w:ascii="Cambria" w:hAnsi="Cambria" w:cs="Times New Roman"/>
          <w:color w:val="000000" w:themeColor="text1"/>
          <w:rPrChange w:id="1154" w:author="Microsoft account" w:date="2014-10-20T16:17:00Z">
            <w:rPr>
              <w:rFonts w:ascii="Cambria" w:hAnsi="Cambria" w:cs="Times New Roman"/>
              <w:color w:val="000000" w:themeColor="text1"/>
            </w:rPr>
          </w:rPrChange>
        </w:rPr>
        <w:instrText>Gawande</w:instrText>
      </w:r>
      <w:ins w:id="1155" w:author="Microsoft account" w:date="2014-10-20T16:17:00Z">
        <w:r w:rsidR="008F1491" w:rsidRPr="0025336E">
          <w:rPr>
            <w:rFonts w:ascii="Cambria" w:hAnsi="Cambria" w:cs="Times New Roman"/>
            <w:color w:val="000000" w:themeColor="text1"/>
            <w:rPrChange w:id="1156" w:author="Microsoft account" w:date="2014-10-20T16:17:00Z">
              <w:rPr>
                <w:rFonts w:ascii="Cambria" w:hAnsi="Cambria" w:cs="Times New Roman"/>
                <w:color w:val="000000" w:themeColor="text1"/>
              </w:rPr>
            </w:rPrChange>
          </w:rPr>
          <w:instrText>, Atul</w:instrText>
        </w:r>
        <w:r w:rsidR="008F1491">
          <w:instrText xml:space="preserve">" </w:instrText>
        </w:r>
        <w:r w:rsidR="008F1491">
          <w:rPr>
            <w:rFonts w:ascii="Cambria" w:hAnsi="Cambria" w:cs="Times New Roman"/>
            <w:color w:val="000000" w:themeColor="text1"/>
          </w:rPr>
          <w:fldChar w:fldCharType="end"/>
        </w:r>
      </w:ins>
      <w:ins w:id="1157" w:author="karl@grindal.org" w:date="2014-10-19T19:21:00Z">
        <w:del w:id="1158" w:author="Microsoft account" w:date="2014-10-20T16:15:00Z">
          <w:r w:rsidR="001D601C" w:rsidDel="008136A7">
            <w:rPr>
              <w:rFonts w:ascii="Cambria" w:hAnsi="Cambria" w:cs="Times New Roman"/>
              <w:color w:val="000000" w:themeColor="text1"/>
            </w:rPr>
            <w:fldChar w:fldCharType="begin"/>
          </w:r>
          <w:r w:rsidR="001D601C" w:rsidDel="008136A7">
            <w:delInstrText xml:space="preserve"> XE "</w:delInstrText>
          </w:r>
        </w:del>
      </w:ins>
      <w:del w:id="1159" w:author="Microsoft account" w:date="2014-10-20T16:15:00Z">
        <w:r w:rsidR="001D601C" w:rsidRPr="00DC6EFB" w:rsidDel="008136A7">
          <w:rPr>
            <w:rFonts w:ascii="Cambria" w:hAnsi="Cambria" w:cs="Times New Roman"/>
            <w:color w:val="000000" w:themeColor="text1"/>
          </w:rPr>
          <w:delInstrText>Atul Gawande</w:delInstrText>
        </w:r>
      </w:del>
      <w:ins w:id="1160" w:author="karl@grindal.org" w:date="2014-10-19T19:21:00Z">
        <w:del w:id="1161" w:author="Microsoft account" w:date="2014-10-20T16:15:00Z">
          <w:r w:rsidR="001D601C" w:rsidDel="008136A7">
            <w:delInstrText xml:space="preserve">" </w:delInstrText>
          </w:r>
          <w:r w:rsidR="001D601C" w:rsidDel="008136A7">
            <w:rPr>
              <w:rFonts w:ascii="Cambria" w:hAnsi="Cambria" w:cs="Times New Roman"/>
              <w:color w:val="000000" w:themeColor="text1"/>
            </w:rPr>
            <w:fldChar w:fldCharType="end"/>
          </w:r>
        </w:del>
      </w:ins>
      <w:r w:rsidRPr="00EA0F8A">
        <w:rPr>
          <w:rFonts w:ascii="Cambria" w:hAnsi="Cambria" w:cs="Times New Roman"/>
          <w:color w:val="000000" w:themeColor="text1"/>
        </w:rPr>
        <w:t>, who has researched the importance of checklists in a variety o</w:t>
      </w:r>
      <w:r w:rsidR="00EA6504" w:rsidRPr="00EA0F8A">
        <w:rPr>
          <w:rFonts w:ascii="Cambria" w:hAnsi="Cambria" w:cs="Times New Roman"/>
          <w:color w:val="000000" w:themeColor="text1"/>
        </w:rPr>
        <w:t xml:space="preserve">f other contexts, writes that: </w:t>
      </w:r>
    </w:p>
    <w:p w14:paraId="57969C38" w14:textId="77777777" w:rsidR="00561ECF" w:rsidRPr="00EA0F8A" w:rsidRDefault="00906865" w:rsidP="00EA0F8A">
      <w:pPr>
        <w:spacing w:before="100" w:beforeAutospacing="1" w:after="100" w:afterAutospacing="1" w:line="240" w:lineRule="auto"/>
        <w:ind w:left="720" w:right="720"/>
        <w:jc w:val="both"/>
        <w:rPr>
          <w:rFonts w:ascii="Cambria" w:hAnsi="Cambria" w:cs="Times New Roman"/>
          <w:bCs/>
          <w:color w:val="000000" w:themeColor="text1"/>
          <w:sz w:val="20"/>
          <w:szCs w:val="20"/>
        </w:rPr>
      </w:pPr>
      <w:bookmarkStart w:id="1162" w:name="OLE_LINK25"/>
      <w:bookmarkStart w:id="1163" w:name="OLE_LINK26"/>
      <w:r w:rsidRPr="00EA0F8A">
        <w:rPr>
          <w:rFonts w:ascii="Cambria" w:hAnsi="Cambria" w:cs="Times New Roman"/>
          <w:bCs/>
          <w:color w:val="000000" w:themeColor="text1"/>
          <w:sz w:val="20"/>
          <w:szCs w:val="20"/>
        </w:rPr>
        <w:lastRenderedPageBreak/>
        <w:t xml:space="preserve">Checklists seem able to defend anyone, even the experienced, against failure in many more tasks than we realized. </w:t>
      </w:r>
      <w:bookmarkEnd w:id="1162"/>
      <w:bookmarkEnd w:id="1163"/>
      <w:r w:rsidRPr="00EA0F8A">
        <w:rPr>
          <w:rFonts w:ascii="Cambria" w:hAnsi="Cambria" w:cs="Times New Roman"/>
          <w:bCs/>
          <w:color w:val="000000" w:themeColor="text1"/>
          <w:sz w:val="20"/>
          <w:szCs w:val="20"/>
        </w:rPr>
        <w:t>They provide a kind of cognitive net. They catch mental flaws inherent in all of us—flaws of memory and attention and thoroughness…</w:t>
      </w:r>
      <w:r w:rsidRPr="00EA0F8A">
        <w:rPr>
          <w:rFonts w:ascii="Cambria" w:hAnsi="Cambria" w:cs="Times New Roman"/>
          <w:bCs/>
          <w:color w:val="000000" w:themeColor="text1"/>
          <w:sz w:val="20"/>
          <w:szCs w:val="20"/>
          <w:vertAlign w:val="superscript"/>
        </w:rPr>
        <w:footnoteReference w:id="111"/>
      </w:r>
    </w:p>
    <w:p w14:paraId="47F3F1E6" w14:textId="77777777" w:rsidR="00561ECF" w:rsidRPr="00EA0F8A" w:rsidRDefault="00906865"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bCs/>
          <w:color w:val="000000" w:themeColor="text1"/>
        </w:rPr>
        <w:t>Under conditions of true complexity—where the knowledge required exceeds that of any individual and unpredictably reigns… [effective checklists] ensure the stupid but critical stuff is not overlooked, and… ensure people talk and coordinate… to manage the nuances and unpredictabilities the best they know.</w:t>
      </w:r>
      <w:r w:rsidRPr="00EA0F8A">
        <w:rPr>
          <w:rFonts w:ascii="Cambria" w:hAnsi="Cambria" w:cs="Times New Roman"/>
          <w:bCs/>
          <w:color w:val="000000" w:themeColor="text1"/>
          <w:vertAlign w:val="superscript"/>
        </w:rPr>
        <w:footnoteReference w:id="112"/>
      </w:r>
    </w:p>
    <w:p w14:paraId="7493F16C" w14:textId="77777777" w:rsidR="00906865" w:rsidRPr="00EA0F8A" w:rsidRDefault="0090686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 checklist may not be final indicator as to who will prevail: the tyrant or the civil resister. However, the checklist can serve as the critical and continuing set of indicators to understand how citizen demands for freedom can overcome the entrenchment of authoritarian systems.</w:t>
      </w:r>
    </w:p>
    <w:p w14:paraId="6AA1B983" w14:textId="77777777" w:rsidR="0078728C"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br w:type="page"/>
      </w:r>
    </w:p>
    <w:p w14:paraId="5956CB67" w14:textId="77777777" w:rsidR="00454269" w:rsidRPr="00EA0F8A" w:rsidRDefault="00454269" w:rsidP="00EA0F8A">
      <w:pPr>
        <w:pStyle w:val="Title"/>
        <w:spacing w:before="100" w:beforeAutospacing="1" w:after="100" w:afterAutospacing="1"/>
        <w:rPr>
          <w:rFonts w:ascii="Cambria" w:hAnsi="Cambria"/>
          <w:b/>
          <w:color w:val="000000" w:themeColor="text1"/>
          <w:sz w:val="32"/>
        </w:rPr>
        <w:sectPr w:rsidR="00454269" w:rsidRPr="00EA0F8A" w:rsidSect="003C3189">
          <w:footnotePr>
            <w:numRestart w:val="eachSect"/>
          </w:footnotePr>
          <w:type w:val="continuous"/>
          <w:pgSz w:w="12240" w:h="15840"/>
          <w:pgMar w:top="1440" w:right="1440" w:bottom="1440" w:left="1440" w:header="720" w:footer="720" w:gutter="0"/>
          <w:cols w:space="720"/>
          <w:docGrid w:linePitch="360"/>
        </w:sectPr>
      </w:pPr>
    </w:p>
    <w:p w14:paraId="1DBD2CF0" w14:textId="77777777" w:rsidR="00FC030C" w:rsidRDefault="00FC030C" w:rsidP="00FC030C">
      <w:pPr>
        <w:pStyle w:val="Title"/>
        <w:spacing w:before="100" w:beforeAutospacing="1" w:after="100" w:afterAutospacing="1"/>
        <w:outlineLvl w:val="1"/>
        <w:rPr>
          <w:rFonts w:ascii="Cambria" w:hAnsi="Cambria"/>
          <w:b/>
          <w:color w:val="000000" w:themeColor="text1"/>
          <w:sz w:val="32"/>
        </w:rPr>
        <w:sectPr w:rsidR="00FC030C" w:rsidSect="003C3189">
          <w:footnotePr>
            <w:numRestart w:val="eachSect"/>
          </w:footnotePr>
          <w:type w:val="continuous"/>
          <w:pgSz w:w="12240" w:h="15840"/>
          <w:pgMar w:top="1440" w:right="1440" w:bottom="1440" w:left="1440" w:header="720" w:footer="720" w:gutter="0"/>
          <w:cols w:space="720"/>
          <w:docGrid w:linePitch="360"/>
        </w:sectPr>
      </w:pPr>
    </w:p>
    <w:p w14:paraId="569EAF2D" w14:textId="77777777" w:rsidR="0000584E" w:rsidRDefault="0000584E" w:rsidP="00FC030C">
      <w:pPr>
        <w:pStyle w:val="Title"/>
        <w:spacing w:before="100" w:beforeAutospacing="1" w:after="100" w:afterAutospacing="1"/>
        <w:outlineLvl w:val="1"/>
        <w:rPr>
          <w:rFonts w:ascii="Cambria" w:hAnsi="Cambria"/>
          <w:b/>
          <w:color w:val="000000" w:themeColor="text1"/>
          <w:sz w:val="32"/>
        </w:rPr>
      </w:pPr>
      <w:r>
        <w:rPr>
          <w:rFonts w:ascii="Cambria" w:hAnsi="Cambria"/>
          <w:b/>
          <w:color w:val="000000" w:themeColor="text1"/>
          <w:sz w:val="32"/>
        </w:rPr>
        <w:lastRenderedPageBreak/>
        <w:br w:type="page"/>
      </w:r>
    </w:p>
    <w:p w14:paraId="71C60F13" w14:textId="05422C00" w:rsidR="0078728C" w:rsidRPr="00EA0F8A" w:rsidRDefault="0078728C" w:rsidP="00FC030C">
      <w:pPr>
        <w:pStyle w:val="Title"/>
        <w:spacing w:before="100" w:beforeAutospacing="1" w:after="100" w:afterAutospacing="1"/>
        <w:outlineLvl w:val="1"/>
        <w:rPr>
          <w:rFonts w:ascii="Cambria" w:hAnsi="Cambria"/>
          <w:b/>
          <w:color w:val="000000" w:themeColor="text1"/>
        </w:rPr>
      </w:pPr>
      <w:bookmarkStart w:id="1166" w:name="_Toc401567768"/>
      <w:r w:rsidRPr="00EA0F8A">
        <w:rPr>
          <w:rFonts w:ascii="Cambria" w:hAnsi="Cambria"/>
          <w:b/>
          <w:color w:val="000000" w:themeColor="text1"/>
          <w:sz w:val="32"/>
        </w:rPr>
        <w:lastRenderedPageBreak/>
        <w:t>People Power Versus the Corruption</w:t>
      </w:r>
      <w:r w:rsidR="008038BF" w:rsidRPr="00EA0F8A">
        <w:rPr>
          <w:rFonts w:ascii="Cambria" w:hAnsi="Cambria"/>
          <w:b/>
          <w:color w:val="000000" w:themeColor="text1"/>
          <w:sz w:val="32"/>
        </w:rPr>
        <w:t xml:space="preserve"> – </w:t>
      </w:r>
      <w:r w:rsidRPr="00EA0F8A">
        <w:rPr>
          <w:rFonts w:ascii="Cambria" w:hAnsi="Cambria"/>
          <w:b/>
          <w:color w:val="000000" w:themeColor="text1"/>
          <w:sz w:val="32"/>
        </w:rPr>
        <w:t>Impunity-Authoritarian Nexus</w:t>
      </w:r>
      <w:bookmarkEnd w:id="1166"/>
    </w:p>
    <w:p w14:paraId="563D31E1" w14:textId="77777777" w:rsidR="0078728C" w:rsidRPr="00EA0F8A" w:rsidRDefault="0078728C" w:rsidP="00EA0F8A">
      <w:pPr>
        <w:spacing w:before="100" w:beforeAutospacing="1" w:after="100" w:afterAutospacing="1" w:line="360" w:lineRule="auto"/>
        <w:jc w:val="both"/>
        <w:rPr>
          <w:rFonts w:ascii="Cambria" w:hAnsi="Cambria" w:cs="Times New Roman"/>
          <w:color w:val="000000" w:themeColor="text1"/>
        </w:rPr>
      </w:pPr>
    </w:p>
    <w:p w14:paraId="04AF66D3" w14:textId="238082C2" w:rsidR="0078728C" w:rsidRPr="008C7F99" w:rsidRDefault="0078728C" w:rsidP="008C7F99">
      <w:pPr>
        <w:pStyle w:val="NoSpacing"/>
        <w:spacing w:line="360" w:lineRule="auto"/>
        <w:rPr>
          <w:rFonts w:ascii="Cambria" w:hAnsi="Cambria"/>
        </w:rPr>
      </w:pPr>
      <w:r w:rsidRPr="008C7F99">
        <w:rPr>
          <w:rFonts w:ascii="Cambria" w:hAnsi="Cambria"/>
        </w:rPr>
        <w:t>Shaazka Beyerle</w:t>
      </w:r>
      <w:ins w:id="1167" w:author="karl@grindal.org" w:date="2014-10-18T15:46:00Z">
        <w:r w:rsidR="006109EE">
          <w:rPr>
            <w:rFonts w:ascii="Cambria" w:hAnsi="Cambria"/>
          </w:rPr>
          <w:fldChar w:fldCharType="begin"/>
        </w:r>
        <w:r w:rsidR="006109EE">
          <w:instrText xml:space="preserve"> XE "</w:instrText>
        </w:r>
      </w:ins>
      <w:r w:rsidR="006109EE" w:rsidRPr="00D82790">
        <w:rPr>
          <w:rFonts w:ascii="Cambria" w:hAnsi="Cambria" w:cs="Times New Roman"/>
          <w:b/>
          <w:color w:val="000000" w:themeColor="text1"/>
        </w:rPr>
        <w:instrText>Shaazka Beyerle</w:instrText>
      </w:r>
      <w:ins w:id="1168" w:author="karl@grindal.org" w:date="2014-10-18T15:46:00Z">
        <w:r w:rsidR="006109EE">
          <w:instrText xml:space="preserve">" </w:instrText>
        </w:r>
        <w:r w:rsidR="006109EE">
          <w:rPr>
            <w:rFonts w:ascii="Cambria" w:hAnsi="Cambria"/>
          </w:rPr>
          <w:fldChar w:fldCharType="end"/>
        </w:r>
      </w:ins>
    </w:p>
    <w:p w14:paraId="58085736" w14:textId="77777777" w:rsidR="0078728C" w:rsidRPr="008C7F99" w:rsidRDefault="0078728C" w:rsidP="008C7F99">
      <w:pPr>
        <w:pStyle w:val="NoSpacing"/>
        <w:spacing w:line="360" w:lineRule="auto"/>
        <w:rPr>
          <w:rFonts w:ascii="Cambria" w:hAnsi="Cambria"/>
        </w:rPr>
      </w:pPr>
      <w:r w:rsidRPr="008C7F99">
        <w:rPr>
          <w:rFonts w:ascii="Cambria" w:hAnsi="Cambria"/>
        </w:rPr>
        <w:t>Visiting Scholar, Center for Transatlantic Relations, SAIS, Johns Hopkins University</w:t>
      </w:r>
    </w:p>
    <w:p w14:paraId="5306930D" w14:textId="77777777" w:rsidR="0078728C" w:rsidRDefault="0078728C" w:rsidP="008C7F99">
      <w:pPr>
        <w:pStyle w:val="NoSpacing"/>
        <w:spacing w:line="360" w:lineRule="auto"/>
        <w:rPr>
          <w:rFonts w:ascii="Cambria" w:hAnsi="Cambria"/>
        </w:rPr>
      </w:pPr>
      <w:r w:rsidRPr="008C7F99">
        <w:rPr>
          <w:rFonts w:ascii="Cambria" w:hAnsi="Cambria"/>
        </w:rPr>
        <w:t>Senior Advisor, Internationa</w:t>
      </w:r>
      <w:r w:rsidR="008038BF" w:rsidRPr="008C7F99">
        <w:rPr>
          <w:rFonts w:ascii="Cambria" w:hAnsi="Cambria"/>
        </w:rPr>
        <w:t>l Center on Nonviolent Conflict</w:t>
      </w:r>
    </w:p>
    <w:p w14:paraId="3E442ACC" w14:textId="77777777" w:rsidR="008C7F99" w:rsidRPr="008C7F99" w:rsidRDefault="008C7F99" w:rsidP="008C7F99">
      <w:pPr>
        <w:pStyle w:val="NoSpacing"/>
        <w:spacing w:line="360" w:lineRule="auto"/>
        <w:rPr>
          <w:rFonts w:ascii="Cambria" w:hAnsi="Cambria"/>
        </w:rPr>
      </w:pPr>
    </w:p>
    <w:p w14:paraId="582A9C1D" w14:textId="77777777" w:rsidR="0078728C" w:rsidRPr="00EA0F8A" w:rsidRDefault="008038BF"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t>Corruption and Authoritarianism</w:t>
      </w:r>
    </w:p>
    <w:p w14:paraId="75B3F3BA" w14:textId="77777777" w:rsidR="00D03177"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sz w:val="20"/>
          <w:szCs w:val="20"/>
        </w:rPr>
      </w:pPr>
      <w:r w:rsidRPr="00EA0F8A">
        <w:rPr>
          <w:rFonts w:ascii="Cambria" w:hAnsi="Cambria" w:cs="Times New Roman"/>
          <w:i/>
          <w:color w:val="000000" w:themeColor="text1"/>
          <w:sz w:val="20"/>
          <w:szCs w:val="20"/>
        </w:rPr>
        <w:t>The difficult, ongoing battle to achieve governance that is effective, democratic, and responsive to ordinary citizens faces a particularly pernicious obstacle: entrenched corruption</w:t>
      </w:r>
      <w:r w:rsidRPr="00EA0F8A">
        <w:rPr>
          <w:rFonts w:ascii="Cambria" w:hAnsi="Cambria" w:cs="Times New Roman"/>
          <w:color w:val="000000" w:themeColor="text1"/>
          <w:sz w:val="20"/>
          <w:szCs w:val="20"/>
        </w:rPr>
        <w:t>.</w:t>
      </w:r>
      <w:r w:rsidRPr="00EA0F8A">
        <w:rPr>
          <w:rFonts w:ascii="Cambria" w:hAnsi="Cambria" w:cs="Times New Roman"/>
          <w:color w:val="000000" w:themeColor="text1"/>
          <w:sz w:val="20"/>
          <w:szCs w:val="20"/>
          <w:vertAlign w:val="superscript"/>
        </w:rPr>
        <w:footnoteReference w:id="113"/>
      </w:r>
      <w:r w:rsidR="00454269" w:rsidRPr="00EA0F8A">
        <w:rPr>
          <w:rFonts w:ascii="Cambria" w:hAnsi="Cambria" w:cs="Times New Roman"/>
          <w:color w:val="000000" w:themeColor="text1"/>
          <w:sz w:val="20"/>
          <w:szCs w:val="20"/>
        </w:rPr>
        <w:t xml:space="preserve"> </w:t>
      </w:r>
    </w:p>
    <w:p w14:paraId="139A15B1" w14:textId="77777777" w:rsidR="0078728C" w:rsidRPr="00EA0F8A" w:rsidRDefault="00454269" w:rsidP="00EA0F8A">
      <w:pPr>
        <w:spacing w:before="100" w:beforeAutospacing="1" w:after="100" w:afterAutospacing="1" w:line="360" w:lineRule="auto"/>
        <w:ind w:left="4320" w:right="720" w:firstLine="720"/>
        <w:jc w:val="both"/>
        <w:rPr>
          <w:rFonts w:ascii="Cambria" w:hAnsi="Cambria" w:cs="Times New Roman"/>
          <w:color w:val="000000" w:themeColor="text1"/>
          <w:sz w:val="20"/>
          <w:szCs w:val="20"/>
        </w:rPr>
      </w:pPr>
      <w:r w:rsidRPr="00EA0F8A">
        <w:rPr>
          <w:rFonts w:ascii="Cambria" w:hAnsi="Cambria" w:cs="Times New Roman"/>
          <w:color w:val="000000" w:themeColor="text1"/>
          <w:sz w:val="20"/>
          <w:szCs w:val="20"/>
        </w:rPr>
        <w:t xml:space="preserve">– </w:t>
      </w:r>
      <w:r w:rsidR="0078728C" w:rsidRPr="00EA0F8A">
        <w:rPr>
          <w:rFonts w:ascii="Cambria" w:hAnsi="Cambria" w:cs="Times New Roman"/>
          <w:color w:val="000000" w:themeColor="text1"/>
          <w:sz w:val="20"/>
          <w:szCs w:val="20"/>
        </w:rPr>
        <w:t>Chri</w:t>
      </w:r>
      <w:r w:rsidRPr="00EA0F8A">
        <w:rPr>
          <w:rFonts w:ascii="Cambria" w:hAnsi="Cambria" w:cs="Times New Roman"/>
          <w:color w:val="000000" w:themeColor="text1"/>
          <w:sz w:val="20"/>
          <w:szCs w:val="20"/>
        </w:rPr>
        <w:t>stopher Walker and Sanja Tatic</w:t>
      </w:r>
    </w:p>
    <w:p w14:paraId="193EE92A" w14:textId="77777777" w:rsidR="00561ECF" w:rsidRPr="00EA0F8A" w:rsidRDefault="0078728C" w:rsidP="00EA0F8A">
      <w:pPr>
        <w:spacing w:before="100" w:beforeAutospacing="1" w:after="100" w:afterAutospacing="1" w:line="360" w:lineRule="auto"/>
        <w:jc w:val="both"/>
        <w:rPr>
          <w:rFonts w:ascii="Cambria" w:eastAsia="Times New Roman" w:hAnsi="Cambria" w:cs="Times New Roman"/>
          <w:color w:val="000000" w:themeColor="text1"/>
        </w:rPr>
      </w:pPr>
      <w:r w:rsidRPr="00EA0F8A">
        <w:rPr>
          <w:rFonts w:ascii="Cambria" w:hAnsi="Cambria" w:cs="Times New Roman"/>
          <w:color w:val="000000" w:themeColor="text1"/>
        </w:rPr>
        <w:t xml:space="preserve">At its core, corruption involves impunity and unaccountability of </w:t>
      </w:r>
      <w:r w:rsidR="00D03177" w:rsidRPr="00EA0F8A">
        <w:rPr>
          <w:rFonts w:ascii="Cambria" w:hAnsi="Cambria" w:cs="Times New Roman"/>
          <w:color w:val="000000" w:themeColor="text1"/>
        </w:rPr>
        <w:t>power holders</w:t>
      </w:r>
      <w:r w:rsidRPr="00EA0F8A">
        <w:rPr>
          <w:rFonts w:ascii="Cambria" w:hAnsi="Cambria" w:cs="Times New Roman"/>
          <w:color w:val="000000" w:themeColor="text1"/>
        </w:rPr>
        <w:t xml:space="preserve"> in government, the economic realm and other parts of society. By their very nature, authoritarian regimes and their state apparatuses are characterized by gross impunity and unaccountability to citizens. In such oppressive systems, rulers and their acolytes thwart or inhibit rule of law and transparency. They actively build ties to or infiltrate non-state sectors in order to maintain control and consolidate power. They structure economic entities and exploit natural resources to enrich themselves, their families, other elites and cronies. Taken to an extreme, these regimes become kleptocracies, that is, </w:t>
      </w:r>
      <w:r w:rsidRPr="00EA0F8A">
        <w:rPr>
          <w:rFonts w:ascii="Cambria" w:eastAsia="Times New Roman" w:hAnsi="Cambria" w:cs="Times New Roman"/>
          <w:color w:val="000000" w:themeColor="text1"/>
        </w:rPr>
        <w:t>political systems “dominated by those who steal from the state coffers and practice extortion as their modus operandi.”</w:t>
      </w:r>
      <w:r w:rsidRPr="00EA0F8A">
        <w:rPr>
          <w:rFonts w:ascii="Cambria" w:eastAsia="Times New Roman" w:hAnsi="Cambria" w:cs="Times New Roman"/>
          <w:color w:val="000000" w:themeColor="text1"/>
          <w:vertAlign w:val="superscript"/>
        </w:rPr>
        <w:footnoteReference w:id="114"/>
      </w:r>
    </w:p>
    <w:p w14:paraId="1D83BD23" w14:textId="11733175"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Authoritarian regimes depend on the loyalties of various pillars in society to rule, such as the military, police, bureaucracy, business, media, along w</w:t>
      </w:r>
      <w:r w:rsidR="005150E2">
        <w:rPr>
          <w:rFonts w:ascii="Cambria" w:hAnsi="Cambria" w:cs="Times New Roman"/>
          <w:color w:val="000000" w:themeColor="text1"/>
        </w:rPr>
        <w:t xml:space="preserve">ith the individuals within them. </w:t>
      </w:r>
      <w:r w:rsidRPr="00EA0F8A">
        <w:rPr>
          <w:rFonts w:ascii="Cambria" w:hAnsi="Cambria" w:cs="Times New Roman"/>
          <w:color w:val="000000" w:themeColor="text1"/>
        </w:rPr>
        <w:t xml:space="preserve">The support of these pillars is neither monolithic nor unwavering. Corruption is one of the pathways through which loyalties are bought and sustained, or through which state actors in these pillars can themselves gain privileges and benefits to which the rulers turn a blind eye or often encourage, as it </w:t>
      </w:r>
      <w:r w:rsidRPr="00EA0F8A">
        <w:rPr>
          <w:rFonts w:ascii="Cambria" w:hAnsi="Cambria" w:cs="Times New Roman"/>
          <w:color w:val="000000" w:themeColor="text1"/>
        </w:rPr>
        <w:lastRenderedPageBreak/>
        <w:t>can strengthen vested interests in maintaining the oppressive system of governance. Rulers also use malfeasance as a pretext to neutralize political adversaries and competitors. Corruption, according to scholar Minxin Pei</w:t>
      </w:r>
      <w:ins w:id="1169" w:author="karl@grindal.org" w:date="2014-10-19T19:21:00Z">
        <w:r w:rsidR="001D601C">
          <w:rPr>
            <w:rFonts w:ascii="Cambria" w:hAnsi="Cambria" w:cs="Times New Roman"/>
            <w:color w:val="000000" w:themeColor="text1"/>
          </w:rPr>
          <w:fldChar w:fldCharType="begin"/>
        </w:r>
        <w:r w:rsidR="001D601C">
          <w:instrText xml:space="preserve"> XE "</w:instrText>
        </w:r>
      </w:ins>
      <w:r w:rsidR="001D601C" w:rsidRPr="00C20421">
        <w:rPr>
          <w:rFonts w:ascii="Cambria" w:hAnsi="Cambria" w:cs="Times New Roman"/>
          <w:color w:val="000000" w:themeColor="text1"/>
        </w:rPr>
        <w:instrText>Minxin Pei</w:instrText>
      </w:r>
      <w:ins w:id="1170" w:author="karl@grindal.org" w:date="2014-10-19T19:21: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becomes “a vital governing tool for authoritarian regimes.”</w:t>
      </w:r>
      <w:r w:rsidRPr="00EA0F8A">
        <w:rPr>
          <w:rFonts w:ascii="Cambria" w:hAnsi="Cambria" w:cs="Times New Roman"/>
          <w:color w:val="000000" w:themeColor="text1"/>
          <w:vertAlign w:val="superscript"/>
        </w:rPr>
        <w:footnoteReference w:id="115"/>
      </w:r>
      <w:r w:rsidRPr="00EA0F8A">
        <w:rPr>
          <w:rFonts w:ascii="Cambria" w:hAnsi="Cambria" w:cs="Times New Roman"/>
          <w:color w:val="000000" w:themeColor="text1"/>
        </w:rPr>
        <w:t xml:space="preserve"> Thus, curbing corruption undermines impunity, a cornerstone of autocracies, and it fosters accountability, a fundamental element of genuine democracy. Successful grass-roots anti-corruption struggles therefore build</w:t>
      </w:r>
      <w:r w:rsidR="0049708E" w:rsidRPr="00EA0F8A">
        <w:rPr>
          <w:rFonts w:ascii="Cambria" w:hAnsi="Cambria" w:cs="Times New Roman"/>
          <w:color w:val="000000" w:themeColor="text1"/>
        </w:rPr>
        <w:t xml:space="preserve"> democracy from the bottom-up. </w:t>
      </w:r>
    </w:p>
    <w:p w14:paraId="61FBA920" w14:textId="68EDAB6D"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Corruption can engender outrage and dissent in authoritarian regimes. It constitutes yet another layer of oppression weighing down on citizens. Graft and abuse often impact and harm regular people in their daily lives, from demands to pay bribes or provide favors, to police, judicial and other </w:t>
      </w:r>
      <w:r w:rsidR="00454269" w:rsidRPr="00EA0F8A">
        <w:rPr>
          <w:rFonts w:ascii="Cambria" w:hAnsi="Cambria" w:cs="Times New Roman"/>
          <w:color w:val="000000" w:themeColor="text1"/>
        </w:rPr>
        <w:t>power holder</w:t>
      </w:r>
      <w:r w:rsidR="005150E2">
        <w:rPr>
          <w:rFonts w:ascii="Cambria" w:hAnsi="Cambria" w:cs="Times New Roman"/>
          <w:color w:val="000000" w:themeColor="text1"/>
        </w:rPr>
        <w:t>s to</w:t>
      </w:r>
      <w:r w:rsidRPr="00EA0F8A">
        <w:rPr>
          <w:rFonts w:ascii="Cambria" w:hAnsi="Cambria" w:cs="Times New Roman"/>
          <w:color w:val="000000" w:themeColor="text1"/>
        </w:rPr>
        <w:t xml:space="preserve"> impunity, organized crime and paramilitary tyranny, misuse or theft of public funds, and substandard state infrastructure and services that can result in injuries and death. Not surprisingly, corruption is a grievance around which citizens mobilize in many nonviolent movements targeting authoritarian regimes. Examples can be found across the globe, from the People Power I and II revolutions in the Philippines, the nonviolent resistance to Serbian dictator, Slobodan Milosevic</w:t>
      </w:r>
      <w:ins w:id="1173" w:author="karl@grindal.org" w:date="2014-10-19T19:22:00Z">
        <w:r w:rsidR="001D601C">
          <w:rPr>
            <w:rFonts w:ascii="Cambria" w:hAnsi="Cambria" w:cs="Times New Roman"/>
            <w:color w:val="000000" w:themeColor="text1"/>
          </w:rPr>
          <w:fldChar w:fldCharType="begin"/>
        </w:r>
        <w:r w:rsidR="001D601C">
          <w:instrText xml:space="preserve"> XE "</w:instrText>
        </w:r>
      </w:ins>
      <w:r w:rsidR="001D601C" w:rsidRPr="003D0F5A">
        <w:rPr>
          <w:rFonts w:ascii="Cambria" w:hAnsi="Cambria" w:cs="Times New Roman"/>
          <w:color w:val="000000" w:themeColor="text1"/>
        </w:rPr>
        <w:instrText>Slobodan Milosevic</w:instrText>
      </w:r>
      <w:ins w:id="1174" w:author="karl@grindal.org" w:date="2014-10-19T19:22: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led by the youth movement,</w:t>
      </w:r>
      <w:r w:rsidRPr="00EA0F8A">
        <w:rPr>
          <w:rFonts w:ascii="Cambria" w:hAnsi="Cambria" w:cs="Times New Roman"/>
          <w:i/>
          <w:color w:val="000000" w:themeColor="text1"/>
        </w:rPr>
        <w:t xml:space="preserve"> OTPOR</w:t>
      </w:r>
      <w:r w:rsidRPr="00EA0F8A">
        <w:rPr>
          <w:rFonts w:ascii="Cambria" w:hAnsi="Cambria" w:cs="Times New Roman"/>
          <w:color w:val="000000" w:themeColor="text1"/>
        </w:rPr>
        <w:t>, the Rose Revolution</w:t>
      </w:r>
      <w:ins w:id="1175" w:author="karl@grindal.org" w:date="2014-10-19T20:15:00Z">
        <w:r w:rsidR="00820BA2">
          <w:rPr>
            <w:rFonts w:ascii="Cambria" w:hAnsi="Cambria" w:cs="Times New Roman"/>
            <w:color w:val="000000" w:themeColor="text1"/>
          </w:rPr>
          <w:fldChar w:fldCharType="begin"/>
        </w:r>
        <w:r w:rsidR="00820BA2">
          <w:instrText xml:space="preserve"> XE "</w:instrText>
        </w:r>
      </w:ins>
      <w:r w:rsidR="00820BA2" w:rsidRPr="000B1AFE">
        <w:rPr>
          <w:rFonts w:ascii="Cambria" w:hAnsi="Cambria" w:cs="Times New Roman"/>
          <w:color w:val="000000" w:themeColor="text1"/>
        </w:rPr>
        <w:instrText>Rose Revolution</w:instrText>
      </w:r>
      <w:ins w:id="1176" w:author="karl@grindal.org" w:date="2014-10-19T20:15:00Z">
        <w:r w:rsidR="00820BA2">
          <w:instrText xml:space="preserve">" </w:instrText>
        </w:r>
        <w:r w:rsidR="00820BA2">
          <w:rPr>
            <w:rFonts w:ascii="Cambria" w:hAnsi="Cambria" w:cs="Times New Roman"/>
            <w:color w:val="000000" w:themeColor="text1"/>
          </w:rPr>
          <w:fldChar w:fldCharType="end"/>
        </w:r>
      </w:ins>
      <w:r w:rsidRPr="00EA0F8A">
        <w:rPr>
          <w:rFonts w:ascii="Cambria" w:hAnsi="Cambria" w:cs="Times New Roman"/>
          <w:color w:val="000000" w:themeColor="text1"/>
        </w:rPr>
        <w:t xml:space="preserve"> in Georgia, to the nonviolent uprisings in Tunisia, Egypt and Yemen, and the two Orange Revolutions</w:t>
      </w:r>
      <w:ins w:id="1177" w:author="karl@grindal.org" w:date="2014-10-19T19:22:00Z">
        <w:r w:rsidR="001D601C">
          <w:rPr>
            <w:rFonts w:ascii="Cambria" w:hAnsi="Cambria" w:cs="Times New Roman"/>
            <w:color w:val="000000" w:themeColor="text1"/>
          </w:rPr>
          <w:fldChar w:fldCharType="begin"/>
        </w:r>
        <w:r w:rsidR="001D601C">
          <w:instrText xml:space="preserve"> XE "</w:instrText>
        </w:r>
      </w:ins>
      <w:r w:rsidR="001D601C" w:rsidRPr="00E80973">
        <w:rPr>
          <w:rFonts w:ascii="Cambria" w:hAnsi="Cambria" w:cs="Times New Roman"/>
          <w:color w:val="000000" w:themeColor="text1"/>
        </w:rPr>
        <w:instrText>Orange Revolution</w:instrText>
      </w:r>
      <w:ins w:id="1178" w:author="karl@grindal.org" w:date="2014-10-19T19:22: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xml:space="preserve"> in Ukraine.</w:t>
      </w:r>
      <w:r w:rsidRPr="00EA0F8A">
        <w:rPr>
          <w:rFonts w:ascii="Cambria" w:hAnsi="Cambria" w:cs="Times New Roman"/>
          <w:color w:val="000000" w:themeColor="text1"/>
          <w:vertAlign w:val="superscript"/>
        </w:rPr>
        <w:footnoteReference w:id="116"/>
      </w:r>
      <w:r w:rsidR="00C44CB3" w:rsidRPr="00EA0F8A">
        <w:rPr>
          <w:rFonts w:ascii="Cambria" w:hAnsi="Cambria" w:cs="Times New Roman"/>
          <w:color w:val="000000" w:themeColor="text1"/>
        </w:rPr>
        <w:t xml:space="preserve"> </w:t>
      </w:r>
    </w:p>
    <w:p w14:paraId="0E94206C" w14:textId="3C3CC95D"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Corruption presents two paradoxes for autocracies. First, while it’s a means for authoritarians and their elites to rule and sustain control, it can also lead to their downfall. It can enrich and strengthen competing political elites, who seek to usurp those in power, thereby constituting another threat to </w:t>
      </w:r>
      <w:r w:rsidRPr="00EA0F8A">
        <w:rPr>
          <w:rFonts w:ascii="Cambria" w:hAnsi="Cambria" w:cs="Times New Roman"/>
          <w:color w:val="000000" w:themeColor="text1"/>
        </w:rPr>
        <w:lastRenderedPageBreak/>
        <w:t>the rulers.</w:t>
      </w:r>
      <w:r w:rsidRPr="00EA0F8A">
        <w:rPr>
          <w:rFonts w:ascii="Cambria" w:hAnsi="Cambria" w:cs="Times New Roman"/>
          <w:color w:val="000000" w:themeColor="text1"/>
          <w:vertAlign w:val="superscript"/>
        </w:rPr>
        <w:footnoteReference w:id="117"/>
      </w:r>
      <w:r w:rsidRPr="00EA0F8A">
        <w:rPr>
          <w:rFonts w:ascii="Cambria" w:hAnsi="Cambria" w:cs="Times New Roman"/>
          <w:color w:val="000000" w:themeColor="text1"/>
        </w:rPr>
        <w:t xml:space="preserve"> As well, graft and abuse can erode authoritarians’ legitimacy and rot their venal systems from the inside out. This engenders greater and deeper dissatisfaction and anger among the populace as time goes on, which ultimately can lead to popular nonviolent uprisings, but tragically, also to violent outbursts and conflict. Perceptive autocrats recognize this hazard to their rule. In November 2012, Xi Jinping</w:t>
      </w:r>
      <w:ins w:id="1185" w:author="karl@grindal.org" w:date="2014-10-19T19:22:00Z">
        <w:r w:rsidR="001D601C">
          <w:rPr>
            <w:rFonts w:ascii="Cambria" w:hAnsi="Cambria" w:cs="Times New Roman"/>
            <w:color w:val="000000" w:themeColor="text1"/>
          </w:rPr>
          <w:fldChar w:fldCharType="begin"/>
        </w:r>
        <w:r w:rsidR="001D601C">
          <w:instrText xml:space="preserve"> XE "</w:instrText>
        </w:r>
      </w:ins>
      <w:r w:rsidR="001D601C" w:rsidRPr="0094324F">
        <w:rPr>
          <w:rFonts w:ascii="Cambria" w:hAnsi="Cambria" w:cs="Times New Roman"/>
          <w:color w:val="000000" w:themeColor="text1"/>
        </w:rPr>
        <w:instrText>Xi Jinping</w:instrText>
      </w:r>
      <w:ins w:id="1186" w:author="karl@grindal.org" w:date="2014-10-19T19:22:00Z">
        <w:r w:rsidR="001D601C">
          <w:instrText xml:space="preserve">" </w:instrText>
        </w:r>
        <w:r w:rsidR="001D601C">
          <w:rPr>
            <w:rFonts w:ascii="Cambria" w:hAnsi="Cambria" w:cs="Times New Roman"/>
            <w:color w:val="000000" w:themeColor="text1"/>
          </w:rPr>
          <w:fldChar w:fldCharType="end"/>
        </w:r>
      </w:ins>
      <w:r w:rsidRPr="00EA0F8A">
        <w:rPr>
          <w:rFonts w:ascii="Cambria" w:hAnsi="Cambria" w:cs="Times New Roman"/>
          <w:color w:val="000000" w:themeColor="text1"/>
        </w:rPr>
        <w:t>, presently President of China, stated, “A great deal of facts tell us that the worse corruption becomes the only outcome will be the end of the party and the end of the state! We must be vigilant.”</w:t>
      </w:r>
      <w:r w:rsidRPr="00EA0F8A">
        <w:rPr>
          <w:rFonts w:ascii="Cambria" w:hAnsi="Cambria" w:cs="Times New Roman"/>
          <w:color w:val="000000" w:themeColor="text1"/>
          <w:vertAlign w:val="superscript"/>
        </w:rPr>
        <w:footnoteReference w:id="118"/>
      </w:r>
      <w:r w:rsidR="00C44CB3" w:rsidRPr="00EA0F8A">
        <w:rPr>
          <w:rFonts w:ascii="Cambria" w:hAnsi="Cambria" w:cs="Times New Roman"/>
          <w:color w:val="000000" w:themeColor="text1"/>
        </w:rPr>
        <w:t xml:space="preserve">  </w:t>
      </w:r>
    </w:p>
    <w:p w14:paraId="63AC8302" w14:textId="4EFFD995" w:rsidR="0078728C"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The second paradox concerns the capacity of autocracies to fight graft and abuse. Even if there is some degree of political will at the top, when corruption is endemic, oppressive rulers cannot rein it in, let alone stamp it out. Yet, they fear one of the strongest forces against malfeasance </w:t>
      </w:r>
      <w:r w:rsidR="00FE3B28">
        <w:rPr>
          <w:rFonts w:ascii="Cambria" w:hAnsi="Cambria" w:cs="Times New Roman"/>
          <w:color w:val="000000" w:themeColor="text1"/>
        </w:rPr>
        <w:t>–</w:t>
      </w:r>
      <w:r w:rsidRPr="00EA0F8A">
        <w:rPr>
          <w:rFonts w:ascii="Cambria" w:hAnsi="Cambria" w:cs="Times New Roman"/>
          <w:color w:val="000000" w:themeColor="text1"/>
        </w:rPr>
        <w:t xml:space="preserve"> an empowered and active citizenry. A Chinese saying, attributed to a former top leader, encapsulates the dilemma: “Corruption will kill the party; fighting corruption will kill it too.”</w:t>
      </w:r>
      <w:r w:rsidRPr="00EA0F8A">
        <w:rPr>
          <w:rFonts w:ascii="Cambria" w:hAnsi="Cambria" w:cs="Times New Roman"/>
          <w:i/>
          <w:color w:val="000000" w:themeColor="text1"/>
          <w:vertAlign w:val="superscript"/>
        </w:rPr>
        <w:footnoteReference w:id="119"/>
      </w:r>
      <w:r w:rsidRPr="00EA0F8A">
        <w:rPr>
          <w:rFonts w:ascii="Cambria" w:hAnsi="Cambria" w:cs="Times New Roman"/>
          <w:color w:val="000000" w:themeColor="text1"/>
        </w:rPr>
        <w:t xml:space="preserve">  Not surprisingly, in spite of President Xi’s candid and strong words, authorities are cracking down on the “New Citizens Movement” for transparency and fairness, sentencing and jailing activists, including one of its central figures, rights lawyer Xu Zhiyong</w:t>
      </w:r>
      <w:ins w:id="1187" w:author="karl@grindal.org" w:date="2014-10-19T19:28:00Z">
        <w:r w:rsidR="005C3746">
          <w:rPr>
            <w:rFonts w:ascii="Cambria" w:hAnsi="Cambria" w:cs="Times New Roman"/>
            <w:color w:val="000000" w:themeColor="text1"/>
          </w:rPr>
          <w:fldChar w:fldCharType="begin"/>
        </w:r>
        <w:r w:rsidR="005C3746">
          <w:instrText xml:space="preserve"> XE "</w:instrText>
        </w:r>
      </w:ins>
      <w:r w:rsidR="005C3746" w:rsidRPr="00786992">
        <w:rPr>
          <w:rFonts w:ascii="Cambria" w:hAnsi="Cambria" w:cs="Times New Roman"/>
          <w:color w:val="000000" w:themeColor="text1"/>
        </w:rPr>
        <w:instrText>Xu Zhiyong</w:instrText>
      </w:r>
      <w:ins w:id="1188" w:author="karl@grindal.org" w:date="2014-10-19T19:28: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w:t>
      </w:r>
      <w:r w:rsidRPr="00EA0F8A">
        <w:rPr>
          <w:rFonts w:ascii="Cambria" w:hAnsi="Cambria" w:cs="Times New Roman"/>
          <w:color w:val="000000" w:themeColor="text1"/>
          <w:vertAlign w:val="superscript"/>
        </w:rPr>
        <w:footnoteReference w:id="120"/>
      </w:r>
    </w:p>
    <w:p w14:paraId="6C2AD145" w14:textId="77777777" w:rsidR="0078728C" w:rsidRPr="00EA0F8A" w:rsidRDefault="008038BF"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t>People Power Versus Corruption</w:t>
      </w:r>
    </w:p>
    <w:p w14:paraId="41AB3356" w14:textId="77777777" w:rsidR="00D03177"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lang w:val="de-DE"/>
        </w:rPr>
        <w:t xml:space="preserve">Though not widely known, over the past 17 years, </w:t>
      </w:r>
      <w:r w:rsidRPr="00EA0F8A">
        <w:rPr>
          <w:rFonts w:ascii="Cambria" w:eastAsia="Times New Roman" w:hAnsi="Cambria" w:cs="Times New Roman"/>
          <w:color w:val="000000" w:themeColor="text1"/>
        </w:rPr>
        <w:t xml:space="preserve">citizens around the world have mobilized in nonviolent movements, campaigns, and local community initiatives targeting graft, abuse and impunity. This chapter is based on an </w:t>
      </w:r>
      <w:r w:rsidRPr="00EA0F8A">
        <w:rPr>
          <w:rFonts w:ascii="Cambria" w:hAnsi="Cambria" w:cs="Times New Roman"/>
          <w:color w:val="000000" w:themeColor="text1"/>
        </w:rPr>
        <w:t>international research project I conducted to identify, study, and extract general lessons learned from such organized civic efforts (Appendix I). The p</w:t>
      </w:r>
      <w:r w:rsidR="00D03177" w:rsidRPr="00EA0F8A">
        <w:rPr>
          <w:rFonts w:ascii="Cambria" w:hAnsi="Cambria" w:cs="Times New Roman"/>
          <w:color w:val="000000" w:themeColor="text1"/>
        </w:rPr>
        <w:t xml:space="preserve">roject culminated in the book, </w:t>
      </w:r>
      <w:r w:rsidRPr="00EA0F8A">
        <w:rPr>
          <w:rFonts w:ascii="Cambria" w:hAnsi="Cambria" w:cs="Times New Roman"/>
          <w:i/>
          <w:color w:val="000000" w:themeColor="text1"/>
        </w:rPr>
        <w:t xml:space="preserve">Curtailing Corruption: People Power for Accountability and </w:t>
      </w:r>
      <w:r w:rsidR="00C44CB3" w:rsidRPr="00EA0F8A">
        <w:rPr>
          <w:rFonts w:ascii="Cambria" w:hAnsi="Cambria" w:cs="Times New Roman"/>
          <w:i/>
          <w:color w:val="000000" w:themeColor="text1"/>
        </w:rPr>
        <w:t>Justice</w:t>
      </w:r>
      <w:r w:rsidR="00D03177" w:rsidRPr="00EA0F8A">
        <w:rPr>
          <w:rFonts w:ascii="Cambria" w:hAnsi="Cambria" w:cs="Times New Roman"/>
          <w:color w:val="000000" w:themeColor="text1"/>
        </w:rPr>
        <w:t>.</w:t>
      </w:r>
      <w:r w:rsidR="00D03177" w:rsidRPr="00EA0F8A">
        <w:rPr>
          <w:rStyle w:val="FootnoteReference"/>
          <w:rFonts w:ascii="Cambria" w:hAnsi="Cambria" w:cs="Times New Roman"/>
          <w:color w:val="000000" w:themeColor="text1"/>
        </w:rPr>
        <w:footnoteReference w:id="121"/>
      </w:r>
      <w:r w:rsidR="00C44CB3" w:rsidRPr="00EA0F8A">
        <w:rPr>
          <w:rFonts w:ascii="Cambria" w:hAnsi="Cambria" w:cs="Times New Roman"/>
          <w:color w:val="000000" w:themeColor="text1"/>
        </w:rPr>
        <w:t xml:space="preserve"> </w:t>
      </w:r>
    </w:p>
    <w:p w14:paraId="5FDD3A0A" w14:textId="77777777"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Overall, the research found that these organized citizen mobilizations achieved real, tangible outcomes, not only in the short-run but in several instances, in the longer term (Appendix II). Secondly, people power targeting corruption is manifested most frequently in societies enduring poor governance, poverty, low levels of literacy, and severe repression, the latter perpetrated by </w:t>
      </w:r>
      <w:r w:rsidRPr="00EA0F8A">
        <w:rPr>
          <w:rFonts w:ascii="Cambria" w:hAnsi="Cambria" w:cs="Times New Roman"/>
          <w:color w:val="000000" w:themeColor="text1"/>
        </w:rPr>
        <w:lastRenderedPageBreak/>
        <w:t>the state, paramilitary groups or organized crime.</w:t>
      </w:r>
      <w:r w:rsidRPr="00EA0F8A">
        <w:rPr>
          <w:rFonts w:ascii="Cambria" w:hAnsi="Cambria" w:cs="Times New Roman"/>
          <w:color w:val="000000" w:themeColor="text1"/>
          <w:vertAlign w:val="superscript"/>
        </w:rPr>
        <w:footnoteReference w:id="122"/>
      </w:r>
      <w:r w:rsidRPr="00EA0F8A">
        <w:rPr>
          <w:rFonts w:ascii="Cambria" w:hAnsi="Cambria" w:cs="Times New Roman"/>
          <w:color w:val="000000" w:themeColor="text1"/>
        </w:rPr>
        <w:t xml:space="preserve"> The results are in keeping with a 10-year, meta-case study analysis from the development and democracy realm on citizenship, participation and accountability. It concluded that citizen engagement “can make positive differences, even in the least democratic settings – a proposition that challenges the conventional wisdom of an institution and state-oriented approach that relegates opportunities for citizens to engage in a variety of participatory strategies to a more ‘mature’ democratic phase.”</w:t>
      </w:r>
      <w:r w:rsidRPr="00EA0F8A">
        <w:rPr>
          <w:rFonts w:ascii="Cambria" w:hAnsi="Cambria" w:cs="Times New Roman"/>
          <w:color w:val="000000" w:themeColor="text1"/>
          <w:vertAlign w:val="superscript"/>
        </w:rPr>
        <w:footnoteReference w:id="123"/>
      </w:r>
      <w:r w:rsidR="00C44CB3" w:rsidRPr="00EA0F8A">
        <w:rPr>
          <w:rFonts w:ascii="Cambria" w:hAnsi="Cambria" w:cs="Times New Roman"/>
          <w:color w:val="000000" w:themeColor="text1"/>
        </w:rPr>
        <w:t xml:space="preserve"> </w:t>
      </w:r>
    </w:p>
    <w:p w14:paraId="7DC8153B" w14:textId="77777777" w:rsidR="005150E2" w:rsidRPr="005150E2" w:rsidRDefault="0078728C" w:rsidP="00EA0F8A">
      <w:pPr>
        <w:spacing w:before="100" w:beforeAutospacing="1" w:after="100" w:afterAutospacing="1" w:line="360" w:lineRule="auto"/>
        <w:jc w:val="both"/>
        <w:rPr>
          <w:rFonts w:ascii="Cambria" w:hAnsi="Cambria" w:cs="Times New Roman"/>
          <w:i/>
          <w:color w:val="000000" w:themeColor="text1"/>
        </w:rPr>
      </w:pPr>
      <w:r w:rsidRPr="005150E2">
        <w:rPr>
          <w:rFonts w:ascii="Cambria" w:hAnsi="Cambria" w:cs="Times New Roman"/>
          <w:i/>
          <w:color w:val="000000" w:themeColor="text1"/>
        </w:rPr>
        <w:t>What is people power</w:t>
      </w:r>
    </w:p>
    <w:p w14:paraId="45087CA1" w14:textId="2E75365C"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In this book, the terms civil resistance and people power are used interchangeably. However, I prefer to draw the following distinctions. </w:t>
      </w:r>
      <w:r w:rsidRPr="00EA0F8A">
        <w:rPr>
          <w:rFonts w:ascii="Cambria" w:hAnsi="Cambria" w:cs="Times New Roman"/>
          <w:i/>
          <w:color w:val="000000" w:themeColor="text1"/>
        </w:rPr>
        <w:t>People power</w:t>
      </w:r>
      <w:r w:rsidRPr="00EA0F8A">
        <w:rPr>
          <w:rFonts w:ascii="Cambria" w:hAnsi="Cambria" w:cs="Times New Roman"/>
          <w:color w:val="000000" w:themeColor="text1"/>
        </w:rPr>
        <w:t xml:space="preserve"> </w:t>
      </w:r>
      <w:r w:rsidRPr="00EA0F8A">
        <w:rPr>
          <w:rFonts w:ascii="Cambria" w:hAnsi="Cambria" w:cs="Times New Roman"/>
          <w:color w:val="000000" w:themeColor="text1"/>
          <w:lang w:val="de-DE"/>
        </w:rPr>
        <w:t xml:space="preserve">is a positive force that constructively confronts and seeks to change injustice, impunity and oppression while pursuing engagement with both powerholders and the public. It </w:t>
      </w:r>
      <w:r w:rsidRPr="00EA0F8A">
        <w:rPr>
          <w:rFonts w:ascii="Cambria" w:hAnsi="Cambria" w:cs="Times New Roman"/>
          <w:color w:val="000000" w:themeColor="text1"/>
        </w:rPr>
        <w:t>refers to the social, economic, political and psychological pressure that is exerted by significant numbers of individuals organized together around shared grievances and goals, implementing nonviolent strategies and tactics, such as civil disobedience, non-cooperation, strikes, boycotts, monitoring, petition drives, low-risk mass actions, and demonstrations. Gene Sharp</w:t>
      </w:r>
      <w:ins w:id="1189" w:author="karl@grindal.org" w:date="2014-10-19T19:22:00Z">
        <w:r w:rsidR="005C3746">
          <w:rPr>
            <w:rFonts w:ascii="Cambria" w:hAnsi="Cambria" w:cs="Times New Roman"/>
            <w:color w:val="000000" w:themeColor="text1"/>
          </w:rPr>
          <w:fldChar w:fldCharType="begin"/>
        </w:r>
        <w:r w:rsidR="005C3746">
          <w:instrText xml:space="preserve"> XE "</w:instrText>
        </w:r>
      </w:ins>
      <w:r w:rsidR="005C3746" w:rsidRPr="00F01499">
        <w:rPr>
          <w:rFonts w:ascii="Cambria" w:hAnsi="Cambria" w:cs="Times New Roman"/>
          <w:color w:val="000000" w:themeColor="text1"/>
        </w:rPr>
        <w:instrText>Gene Sharp</w:instrText>
      </w:r>
      <w:ins w:id="1190" w:author="karl@grindal.org" w:date="2014-10-19T19:22: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the groundbreaking nonviolent resistance theorist, recorded over 198 types of tactics.</w:t>
      </w:r>
      <w:r w:rsidRPr="00EA0F8A">
        <w:rPr>
          <w:rFonts w:ascii="Cambria" w:hAnsi="Cambria" w:cs="Times New Roman"/>
          <w:color w:val="000000" w:themeColor="text1"/>
          <w:vertAlign w:val="superscript"/>
        </w:rPr>
        <w:footnoteReference w:id="124"/>
      </w:r>
      <w:r w:rsidRPr="00EA0F8A">
        <w:rPr>
          <w:rFonts w:ascii="Cambria" w:hAnsi="Cambria" w:cs="Times New Roman"/>
          <w:color w:val="000000" w:themeColor="text1"/>
        </w:rPr>
        <w:t xml:space="preserve"> Since his original cataloging, new ones are constantly generated by movements and campaigns, including those targeting corruption. </w:t>
      </w:r>
      <w:r w:rsidRPr="00EA0F8A">
        <w:rPr>
          <w:rFonts w:ascii="Cambria" w:hAnsi="Cambria" w:cs="Times New Roman"/>
          <w:i/>
          <w:color w:val="000000" w:themeColor="text1"/>
        </w:rPr>
        <w:t>Civil resistance</w:t>
      </w:r>
      <w:r w:rsidRPr="00EA0F8A">
        <w:rPr>
          <w:rFonts w:ascii="Cambria" w:hAnsi="Cambria" w:cs="Times New Roman"/>
          <w:color w:val="000000" w:themeColor="text1"/>
        </w:rPr>
        <w:t xml:space="preserve"> </w:t>
      </w:r>
      <w:r w:rsidR="00FE3B28">
        <w:rPr>
          <w:rFonts w:ascii="Cambria" w:hAnsi="Cambria" w:cs="Times New Roman"/>
          <w:color w:val="000000" w:themeColor="text1"/>
        </w:rPr>
        <w:t>–</w:t>
      </w:r>
      <w:r w:rsidRPr="00EA0F8A">
        <w:rPr>
          <w:rFonts w:ascii="Cambria" w:hAnsi="Cambria" w:cs="Times New Roman"/>
          <w:color w:val="000000" w:themeColor="text1"/>
        </w:rPr>
        <w:t xml:space="preserve"> also called nonviolent resistance, nonviolent struggle, nonviolent conflict, and nonviolent action </w:t>
      </w:r>
      <w:r w:rsidR="00FE3B28">
        <w:rPr>
          <w:rFonts w:ascii="Cambria" w:hAnsi="Cambria" w:cs="Times New Roman"/>
          <w:color w:val="000000" w:themeColor="text1"/>
        </w:rPr>
        <w:t>–</w:t>
      </w:r>
      <w:r w:rsidRPr="00EA0F8A">
        <w:rPr>
          <w:rFonts w:ascii="Cambria" w:hAnsi="Cambria" w:cs="Times New Roman"/>
          <w:color w:val="000000" w:themeColor="text1"/>
        </w:rPr>
        <w:t xml:space="preserve"> is the civilian-based method to fight oppression and injustice through which people power is wielded. It involves strategizing, planning, organizing, communicating, and tactical developm</w:t>
      </w:r>
      <w:r w:rsidR="00C44CB3" w:rsidRPr="00EA0F8A">
        <w:rPr>
          <w:rFonts w:ascii="Cambria" w:hAnsi="Cambria" w:cs="Times New Roman"/>
          <w:color w:val="000000" w:themeColor="text1"/>
        </w:rPr>
        <w:t xml:space="preserve">ent, selection and sequencing. </w:t>
      </w:r>
    </w:p>
    <w:p w14:paraId="71E9F81E" w14:textId="77777777" w:rsidR="005150E2" w:rsidRDefault="005150E2" w:rsidP="005150E2">
      <w:pPr>
        <w:spacing w:before="100" w:beforeAutospacing="1" w:after="100" w:afterAutospacing="1" w:line="360" w:lineRule="auto"/>
        <w:jc w:val="both"/>
        <w:rPr>
          <w:rFonts w:ascii="Cambria" w:hAnsi="Cambria" w:cs="Times New Roman"/>
          <w:i/>
          <w:color w:val="000000" w:themeColor="text1"/>
        </w:rPr>
      </w:pPr>
      <w:r>
        <w:rPr>
          <w:rFonts w:ascii="Cambria" w:hAnsi="Cambria" w:cs="Times New Roman"/>
          <w:i/>
          <w:color w:val="000000" w:themeColor="text1"/>
        </w:rPr>
        <w:br w:type="page"/>
      </w:r>
    </w:p>
    <w:p w14:paraId="42C032F7" w14:textId="48AEB887" w:rsidR="005150E2" w:rsidRPr="005150E2" w:rsidRDefault="0078728C" w:rsidP="005150E2">
      <w:pPr>
        <w:spacing w:before="100" w:beforeAutospacing="1" w:after="100" w:afterAutospacing="1" w:line="360" w:lineRule="auto"/>
        <w:jc w:val="both"/>
        <w:rPr>
          <w:rFonts w:ascii="Cambria" w:hAnsi="Cambria" w:cs="Times New Roman"/>
          <w:i/>
          <w:color w:val="000000" w:themeColor="text1"/>
        </w:rPr>
      </w:pPr>
      <w:r w:rsidRPr="005150E2">
        <w:rPr>
          <w:rFonts w:ascii="Cambria" w:hAnsi="Cambria" w:cs="Times New Roman"/>
          <w:i/>
          <w:color w:val="000000" w:themeColor="text1"/>
        </w:rPr>
        <w:lastRenderedPageBreak/>
        <w:t>Re-defining corruption</w:t>
      </w:r>
    </w:p>
    <w:p w14:paraId="71A21503" w14:textId="37EE1FCD"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In practice, corruption functions as a system of power abuse involving a multitude of relationships. Some are above the surface but most are hidden. Within this system are well-established interests motivated to sustain the venal status quo because of the benefits they derive from it. They use various means ranging from legal and regulatory non-compliance to coercion to violence. Thus, my preferred definition of corruption builds upon t</w:t>
      </w:r>
      <w:r w:rsidR="00C44CB3" w:rsidRPr="00EA0F8A">
        <w:rPr>
          <w:rFonts w:ascii="Cambria" w:hAnsi="Cambria" w:cs="Times New Roman"/>
          <w:color w:val="000000" w:themeColor="text1"/>
        </w:rPr>
        <w:t xml:space="preserve">raditional notions as follows: </w:t>
      </w:r>
    </w:p>
    <w:p w14:paraId="720CFCD6" w14:textId="77777777" w:rsidR="00561ECF" w:rsidRPr="00EA0F8A" w:rsidRDefault="0078728C" w:rsidP="00EA0F8A">
      <w:pPr>
        <w:spacing w:before="100" w:beforeAutospacing="1" w:after="100" w:afterAutospacing="1" w:line="240" w:lineRule="auto"/>
        <w:ind w:left="720" w:right="720"/>
        <w:jc w:val="both"/>
        <w:rPr>
          <w:rFonts w:ascii="Cambria" w:hAnsi="Cambria" w:cs="Times New Roman"/>
          <w:color w:val="000000" w:themeColor="text1"/>
          <w:sz w:val="20"/>
          <w:szCs w:val="20"/>
        </w:rPr>
      </w:pPr>
      <w:r w:rsidRPr="00EA0F8A">
        <w:rPr>
          <w:rFonts w:ascii="Cambria" w:hAnsi="Cambria" w:cs="Times New Roman"/>
          <w:color w:val="000000" w:themeColor="text1"/>
          <w:sz w:val="20"/>
          <w:szCs w:val="20"/>
        </w:rPr>
        <w:t>a system of abuse of entrusted power for private, collective, or political gain – often involving a complex, intertwined set of relationships, some obvious, others hidden, with established vested interests, that can operate vertically within an institution or horizontally cut across political, economic and social spheres in a society or transnationally.</w:t>
      </w:r>
      <w:r w:rsidRPr="00EA0F8A">
        <w:rPr>
          <w:rFonts w:ascii="Cambria" w:hAnsi="Cambria" w:cs="Times New Roman"/>
          <w:color w:val="000000" w:themeColor="text1"/>
          <w:sz w:val="20"/>
          <w:szCs w:val="20"/>
          <w:vertAlign w:val="superscript"/>
        </w:rPr>
        <w:footnoteReference w:id="125"/>
      </w:r>
      <w:r w:rsidR="00C44CB3" w:rsidRPr="00EA0F8A">
        <w:rPr>
          <w:rFonts w:ascii="Cambria" w:hAnsi="Cambria" w:cs="Times New Roman"/>
          <w:color w:val="000000" w:themeColor="text1"/>
          <w:sz w:val="20"/>
          <w:szCs w:val="20"/>
        </w:rPr>
        <w:t xml:space="preserve">  </w:t>
      </w:r>
    </w:p>
    <w:p w14:paraId="774C9B8B" w14:textId="3BDEE008"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When the experiences of regular people are taken into account, corruption is a form of oppression and a loss of freedom. For Aruna Roy</w:t>
      </w:r>
      <w:ins w:id="1193" w:author="Microsoft account" w:date="2014-10-20T11:42:00Z">
        <w:r w:rsidR="001A5618">
          <w:rPr>
            <w:rFonts w:ascii="Cambria" w:hAnsi="Cambria" w:cs="Times New Roman"/>
            <w:color w:val="000000" w:themeColor="text1"/>
          </w:rPr>
          <w:fldChar w:fldCharType="begin"/>
        </w:r>
        <w:r w:rsidR="001A5618">
          <w:instrText xml:space="preserve"> XE "</w:instrText>
        </w:r>
      </w:ins>
      <w:r w:rsidR="001A5618" w:rsidRPr="004F586B">
        <w:rPr>
          <w:rFonts w:ascii="Cambria" w:hAnsi="Cambria" w:cs="Times New Roman"/>
          <w:color w:val="000000" w:themeColor="text1"/>
          <w:rPrChange w:id="1194" w:author="Microsoft account" w:date="2014-10-20T11:42:00Z">
            <w:rPr>
              <w:rFonts w:ascii="Cambria" w:hAnsi="Cambria" w:cs="Times New Roman"/>
              <w:color w:val="000000" w:themeColor="text1"/>
            </w:rPr>
          </w:rPrChange>
        </w:rPr>
        <w:instrText>Roy</w:instrText>
      </w:r>
      <w:ins w:id="1195" w:author="Microsoft account" w:date="2014-10-20T11:42:00Z">
        <w:r w:rsidR="001A5618" w:rsidRPr="004F586B">
          <w:rPr>
            <w:rFonts w:ascii="Cambria" w:hAnsi="Cambria" w:cs="Times New Roman"/>
            <w:color w:val="000000" w:themeColor="text1"/>
            <w:rPrChange w:id="1196" w:author="Microsoft account" w:date="2014-10-20T11:42:00Z">
              <w:rPr>
                <w:rFonts w:ascii="Cambria" w:hAnsi="Cambria" w:cs="Times New Roman"/>
                <w:color w:val="000000" w:themeColor="text1"/>
              </w:rPr>
            </w:rPrChange>
          </w:rPr>
          <w:instrText>, Aruna</w:instrText>
        </w:r>
        <w:r w:rsidR="001A5618">
          <w:instrText xml:space="preserve">" </w:instrText>
        </w:r>
        <w:r w:rsidR="001A5618">
          <w:rPr>
            <w:rFonts w:ascii="Cambria" w:hAnsi="Cambria" w:cs="Times New Roman"/>
            <w:color w:val="000000" w:themeColor="text1"/>
          </w:rPr>
          <w:fldChar w:fldCharType="end"/>
        </w:r>
      </w:ins>
      <w:ins w:id="1197" w:author="karl@grindal.org" w:date="2014-10-19T19:23:00Z">
        <w:del w:id="1198" w:author="Microsoft account" w:date="2014-10-20T11:42:00Z">
          <w:r w:rsidR="005C3746" w:rsidDel="001A5618">
            <w:rPr>
              <w:rFonts w:ascii="Cambria" w:hAnsi="Cambria" w:cs="Times New Roman"/>
              <w:color w:val="000000" w:themeColor="text1"/>
            </w:rPr>
            <w:fldChar w:fldCharType="begin"/>
          </w:r>
          <w:r w:rsidR="005C3746" w:rsidDel="001A5618">
            <w:delInstrText xml:space="preserve"> XE "</w:delInstrText>
          </w:r>
        </w:del>
      </w:ins>
      <w:del w:id="1199" w:author="Microsoft account" w:date="2014-10-20T11:42:00Z">
        <w:r w:rsidR="005C3746" w:rsidRPr="000D33F8" w:rsidDel="001A5618">
          <w:rPr>
            <w:rFonts w:ascii="Cambria" w:hAnsi="Cambria" w:cs="Times New Roman"/>
            <w:color w:val="000000" w:themeColor="text1"/>
          </w:rPr>
          <w:delInstrText>Aruna Roy</w:delInstrText>
        </w:r>
      </w:del>
      <w:ins w:id="1200" w:author="karl@grindal.org" w:date="2014-10-19T19:23:00Z">
        <w:del w:id="1201" w:author="Microsoft account" w:date="2014-10-20T11:42:00Z">
          <w:r w:rsidR="005C3746" w:rsidDel="001A5618">
            <w:delInstrText xml:space="preserve">" </w:delInstrText>
          </w:r>
          <w:r w:rsidR="005C3746" w:rsidDel="001A5618">
            <w:rPr>
              <w:rFonts w:ascii="Cambria" w:hAnsi="Cambria" w:cs="Times New Roman"/>
              <w:color w:val="000000" w:themeColor="text1"/>
            </w:rPr>
            <w:fldChar w:fldCharType="end"/>
          </w:r>
        </w:del>
      </w:ins>
      <w:r w:rsidRPr="00EA0F8A">
        <w:rPr>
          <w:rFonts w:ascii="Cambria" w:hAnsi="Cambria" w:cs="Times New Roman"/>
          <w:color w:val="000000" w:themeColor="text1"/>
        </w:rPr>
        <w:t>, one of the founders of the landmark “Right-to-Information</w:t>
      </w:r>
      <w:ins w:id="1202" w:author="Microsoft account" w:date="2014-10-20T16:35:00Z">
        <w:r w:rsidR="008F1491">
          <w:rPr>
            <w:rFonts w:ascii="Cambria" w:hAnsi="Cambria" w:cs="Times New Roman"/>
            <w:color w:val="000000" w:themeColor="text1"/>
          </w:rPr>
          <w:fldChar w:fldCharType="begin"/>
        </w:r>
        <w:r w:rsidR="008F1491">
          <w:instrText xml:space="preserve"> XE "</w:instrText>
        </w:r>
        <w:r w:rsidR="008F1491" w:rsidRPr="00E82AE2">
          <w:rPr>
            <w:rFonts w:ascii="Cambria" w:hAnsi="Cambria" w:cs="Times New Roman"/>
            <w:color w:val="000000" w:themeColor="text1"/>
            <w:rPrChange w:id="1203" w:author="Microsoft account" w:date="2014-10-20T16:35:00Z">
              <w:rPr>
                <w:rFonts w:ascii="Cambria" w:hAnsi="Cambria" w:cs="Times New Roman"/>
                <w:color w:val="000000" w:themeColor="text1"/>
              </w:rPr>
            </w:rPrChange>
          </w:rPr>
          <w:instrText>Right-to-Information</w:instrText>
        </w:r>
        <w:r w:rsidR="008F1491">
          <w:instrText xml:space="preserve">" </w:instrText>
        </w:r>
        <w:r w:rsidR="008F1491">
          <w:rPr>
            <w:rFonts w:ascii="Cambria" w:hAnsi="Cambria" w:cs="Times New Roman"/>
            <w:color w:val="000000" w:themeColor="text1"/>
          </w:rPr>
          <w:fldChar w:fldCharType="end"/>
        </w:r>
      </w:ins>
      <w:ins w:id="1204" w:author="karl@grindal.org" w:date="2014-10-19T19:23:00Z">
        <w:del w:id="1205" w:author="Microsoft account" w:date="2014-10-20T16:35:00Z">
          <w:r w:rsidR="005C3746" w:rsidDel="008F1491">
            <w:rPr>
              <w:rFonts w:ascii="Cambria" w:hAnsi="Cambria" w:cs="Times New Roman"/>
              <w:color w:val="000000" w:themeColor="text1"/>
            </w:rPr>
            <w:fldChar w:fldCharType="begin"/>
          </w:r>
          <w:r w:rsidR="005C3746" w:rsidDel="008F1491">
            <w:delInstrText xml:space="preserve"> XE "</w:delInstrText>
          </w:r>
        </w:del>
      </w:ins>
      <w:del w:id="1206" w:author="Microsoft account" w:date="2014-10-20T16:35:00Z">
        <w:r w:rsidR="005C3746" w:rsidRPr="009646AF" w:rsidDel="008F1491">
          <w:rPr>
            <w:rFonts w:ascii="Cambria" w:hAnsi="Cambria" w:cs="Times New Roman"/>
            <w:color w:val="000000" w:themeColor="text1"/>
          </w:rPr>
          <w:delInstrText>Right-to-Information</w:delInstrText>
        </w:r>
      </w:del>
      <w:ins w:id="1207" w:author="karl@grindal.org" w:date="2014-10-19T19:23:00Z">
        <w:del w:id="1208" w:author="Microsoft account" w:date="2014-10-20T16:35:00Z">
          <w:r w:rsidR="005C3746" w:rsidDel="008F1491">
            <w:delInstrText xml:space="preserve">" </w:delInstrText>
          </w:r>
          <w:r w:rsidR="005C3746" w:rsidDel="008F1491">
            <w:rPr>
              <w:rFonts w:ascii="Cambria" w:hAnsi="Cambria" w:cs="Times New Roman"/>
              <w:color w:val="000000" w:themeColor="text1"/>
            </w:rPr>
            <w:fldChar w:fldCharType="end"/>
          </w:r>
        </w:del>
      </w:ins>
      <w:r w:rsidRPr="00EA0F8A">
        <w:rPr>
          <w:rFonts w:ascii="Cambria" w:hAnsi="Cambria" w:cs="Times New Roman"/>
          <w:color w:val="000000" w:themeColor="text1"/>
        </w:rPr>
        <w:t>” movement in India, corruption is “the external manifestation of the denial of a right, an entitlement, a wage, a medicine…”</w:t>
      </w:r>
      <w:r w:rsidRPr="00EA0F8A">
        <w:rPr>
          <w:rFonts w:ascii="Cambria" w:hAnsi="Cambria" w:cs="Times New Roman"/>
          <w:color w:val="000000" w:themeColor="text1"/>
          <w:vertAlign w:val="superscript"/>
        </w:rPr>
        <w:footnoteReference w:id="126"/>
      </w:r>
      <w:r w:rsidR="00C44CB3" w:rsidRPr="00EA0F8A">
        <w:rPr>
          <w:rFonts w:ascii="Cambria" w:hAnsi="Cambria" w:cs="Times New Roman"/>
          <w:color w:val="000000" w:themeColor="text1"/>
        </w:rPr>
        <w:t xml:space="preserve"> </w:t>
      </w:r>
    </w:p>
    <w:p w14:paraId="15CC6A6F" w14:textId="77777777" w:rsidR="005150E2" w:rsidRPr="005150E2" w:rsidRDefault="0078728C" w:rsidP="00EA0F8A">
      <w:pPr>
        <w:spacing w:before="100" w:beforeAutospacing="1" w:after="100" w:afterAutospacing="1" w:line="360" w:lineRule="auto"/>
        <w:jc w:val="both"/>
        <w:rPr>
          <w:rFonts w:ascii="Cambria" w:hAnsi="Cambria" w:cs="Times New Roman"/>
          <w:i/>
          <w:color w:val="000000" w:themeColor="text1"/>
        </w:rPr>
      </w:pPr>
      <w:r w:rsidRPr="005150E2">
        <w:rPr>
          <w:rFonts w:ascii="Cambria" w:hAnsi="Cambria" w:cs="Times New Roman"/>
          <w:i/>
          <w:color w:val="000000" w:themeColor="text1"/>
        </w:rPr>
        <w:t>People power dynamics</w:t>
      </w:r>
    </w:p>
    <w:p w14:paraId="50F822CC" w14:textId="5E1BD28E" w:rsidR="00561ECF" w:rsidRPr="00EA0F8A" w:rsidRDefault="0078728C" w:rsidP="00EA0F8A">
      <w:pPr>
        <w:spacing w:before="100" w:beforeAutospacing="1" w:after="100" w:afterAutospacing="1" w:line="360" w:lineRule="auto"/>
        <w:jc w:val="both"/>
        <w:rPr>
          <w:rFonts w:ascii="Cambria" w:hAnsi="Cambria" w:cs="Times New Roman"/>
          <w:color w:val="000000" w:themeColor="text1"/>
          <w:lang w:val="de-DE"/>
        </w:rPr>
      </w:pPr>
      <w:r w:rsidRPr="00EA0F8A">
        <w:rPr>
          <w:rFonts w:ascii="Cambria" w:hAnsi="Cambria" w:cs="Times New Roman"/>
          <w:color w:val="000000" w:themeColor="text1"/>
          <w:lang w:val="de-DE"/>
        </w:rPr>
        <w:t>In the anti-corruption context, people power produces extra-institutional, nonviolent pressure on corruptors who refuse to c</w:t>
      </w:r>
      <w:r w:rsidR="00E754C2" w:rsidRPr="00EA0F8A">
        <w:rPr>
          <w:rFonts w:ascii="Cambria" w:hAnsi="Cambria" w:cs="Times New Roman"/>
          <w:color w:val="000000" w:themeColor="text1"/>
          <w:lang w:val="de-DE"/>
        </w:rPr>
        <w:t xml:space="preserve">hange the venal status quo by: </w:t>
      </w:r>
    </w:p>
    <w:p w14:paraId="5A5BDD53"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lang w:val="de-DE"/>
        </w:rPr>
      </w:pPr>
      <w:r w:rsidRPr="00EA0F8A">
        <w:rPr>
          <w:rFonts w:ascii="Cambria" w:hAnsi="Cambria" w:cs="Times New Roman"/>
          <w:color w:val="000000" w:themeColor="text1"/>
          <w:lang w:val="de-DE"/>
        </w:rPr>
        <w:t>disrupting systems of graft and abuse, thus interferi</w:t>
      </w:r>
      <w:r w:rsidR="00E754C2" w:rsidRPr="00EA0F8A">
        <w:rPr>
          <w:rFonts w:ascii="Cambria" w:hAnsi="Cambria" w:cs="Times New Roman"/>
          <w:color w:val="000000" w:themeColor="text1"/>
          <w:lang w:val="de-DE"/>
        </w:rPr>
        <w:t>ng in their smooth functioning;</w:t>
      </w:r>
    </w:p>
    <w:p w14:paraId="1146A49A"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lang w:val="de-DE"/>
        </w:rPr>
      </w:pPr>
      <w:r w:rsidRPr="00EA0F8A">
        <w:rPr>
          <w:rFonts w:ascii="Cambria" w:hAnsi="Cambria" w:cs="Times New Roman"/>
          <w:color w:val="000000" w:themeColor="text1"/>
          <w:lang w:val="de-DE"/>
        </w:rPr>
        <w:t xml:space="preserve">applying nonviolent pressure through the </w:t>
      </w:r>
      <w:r w:rsidRPr="00EA0F8A">
        <w:rPr>
          <w:rFonts w:ascii="Cambria" w:hAnsi="Cambria" w:cs="Times New Roman"/>
          <w:color w:val="000000" w:themeColor="text1"/>
        </w:rPr>
        <w:t>the “power of numbers”,</w:t>
      </w:r>
      <w:r w:rsidRPr="00EA0F8A">
        <w:rPr>
          <w:rFonts w:ascii="Cambria" w:hAnsi="Cambria" w:cs="Times New Roman"/>
          <w:color w:val="000000" w:themeColor="text1"/>
          <w:lang w:val="de-DE"/>
        </w:rPr>
        <w:t xml:space="preserve"> that is, people collectively raising their voice over shared grievances and demands to corruptors who have thus far refused to ch</w:t>
      </w:r>
      <w:r w:rsidR="00E754C2" w:rsidRPr="00EA0F8A">
        <w:rPr>
          <w:rFonts w:ascii="Cambria" w:hAnsi="Cambria" w:cs="Times New Roman"/>
          <w:color w:val="000000" w:themeColor="text1"/>
          <w:lang w:val="de-DE"/>
        </w:rPr>
        <w:t>ange the malfeasant status quo;</w:t>
      </w:r>
    </w:p>
    <w:p w14:paraId="5E256D8D"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lang w:val="de-DE"/>
        </w:rPr>
      </w:pPr>
      <w:r w:rsidRPr="00EA0F8A">
        <w:rPr>
          <w:rFonts w:ascii="Cambria" w:hAnsi="Cambria" w:cs="Times New Roman"/>
          <w:color w:val="000000" w:themeColor="text1"/>
          <w:lang w:val="de-DE"/>
        </w:rPr>
        <w:t>engaging with powerholders and regular citizens in order to pull them towards the nonviolent movement or civic initiative, which in civil resistance theory refers to shifting</w:t>
      </w:r>
      <w:r w:rsidR="00E754C2" w:rsidRPr="00EA0F8A">
        <w:rPr>
          <w:rFonts w:ascii="Cambria" w:hAnsi="Cambria" w:cs="Times New Roman"/>
          <w:color w:val="000000" w:themeColor="text1"/>
          <w:lang w:val="de-DE"/>
        </w:rPr>
        <w:t xml:space="preserve"> their positions and loyalties.</w:t>
      </w:r>
    </w:p>
    <w:p w14:paraId="6C696E32" w14:textId="0069AC7D" w:rsidR="005150E2" w:rsidRPr="005150E2" w:rsidRDefault="0078728C" w:rsidP="00EA0F8A">
      <w:pPr>
        <w:spacing w:before="100" w:beforeAutospacing="1" w:after="100" w:afterAutospacing="1" w:line="360" w:lineRule="auto"/>
        <w:jc w:val="both"/>
        <w:rPr>
          <w:rFonts w:ascii="Cambria" w:hAnsi="Cambria" w:cs="Times New Roman"/>
          <w:i/>
          <w:color w:val="000000" w:themeColor="text1"/>
          <w:lang w:val="de-DE"/>
        </w:rPr>
      </w:pPr>
      <w:r w:rsidRPr="005150E2">
        <w:rPr>
          <w:rFonts w:ascii="Cambria" w:hAnsi="Cambria" w:cs="Times New Roman"/>
          <w:i/>
          <w:color w:val="000000" w:themeColor="text1"/>
          <w:lang w:val="de-DE"/>
        </w:rPr>
        <w:t>Top-down and bottom-up synergies</w:t>
      </w:r>
    </w:p>
    <w:p w14:paraId="5CE8B09C" w14:textId="23B5617D"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lang w:val="de-DE"/>
        </w:rPr>
        <w:lastRenderedPageBreak/>
        <w:t xml:space="preserve">Traditional top-down strategies to combat corruption rest on a flawed assumption that once anti-corruption measures are set in place (such as laws, regulations and institutions), venal practices will henceforth change. But how can such technocratic and legal </w:t>
      </w:r>
      <w:r w:rsidRPr="00EA0F8A">
        <w:rPr>
          <w:rFonts w:ascii="Cambria" w:hAnsi="Cambria" w:cs="Times New Roman"/>
          <w:color w:val="000000" w:themeColor="text1"/>
        </w:rPr>
        <w:t>mechanisms bring forth change, when they must be implemented by the very institutions that are corrupt? Put another way, those who are benefitting from corruption are expected to be the ones to curb it. Thus, even when political will exists and reformers are present, efforts can be impeded because too many individuals are vested in the venal status quo. As a result, elite-based, state-led efforts alone are unlikely to undermine ent</w:t>
      </w:r>
      <w:r w:rsidR="00E754C2" w:rsidRPr="00EA0F8A">
        <w:rPr>
          <w:rFonts w:ascii="Cambria" w:hAnsi="Cambria" w:cs="Times New Roman"/>
          <w:color w:val="000000" w:themeColor="text1"/>
        </w:rPr>
        <w:t xml:space="preserve">renched systems of corruption. </w:t>
      </w:r>
    </w:p>
    <w:p w14:paraId="65CC2A36" w14:textId="77777777"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Civil resistance adds the power of numbers and brings a strategic and complementary dimension to the struggle. It applies extra-institutional methods of action and concomitant pressure, when powerholders are corrupt and/or unaccountable, and institutional channels are blocked or ineffective.</w:t>
      </w:r>
      <w:r w:rsidRPr="00EA0F8A">
        <w:rPr>
          <w:rFonts w:ascii="Cambria" w:hAnsi="Cambria" w:cs="Times New Roman"/>
          <w:color w:val="000000" w:themeColor="text1"/>
          <w:vertAlign w:val="superscript"/>
        </w:rPr>
        <w:footnoteReference w:id="127"/>
      </w:r>
      <w:r w:rsidR="00E754C2" w:rsidRPr="00EA0F8A">
        <w:rPr>
          <w:rFonts w:ascii="Cambria" w:hAnsi="Cambria" w:cs="Times New Roman"/>
          <w:color w:val="000000" w:themeColor="text1"/>
        </w:rPr>
        <w:t xml:space="preserve"> </w:t>
      </w:r>
    </w:p>
    <w:p w14:paraId="647C35C7" w14:textId="77777777"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 cases studies demonstrated that top-down and bottom-up efforts are complementary and synergistic. People power c</w:t>
      </w:r>
      <w:r w:rsidR="00E754C2" w:rsidRPr="00EA0F8A">
        <w:rPr>
          <w:rFonts w:ascii="Cambria" w:hAnsi="Cambria" w:cs="Times New Roman"/>
          <w:color w:val="000000" w:themeColor="text1"/>
        </w:rPr>
        <w:t>ivic initiatives were found to:</w:t>
      </w:r>
    </w:p>
    <w:p w14:paraId="0C27FD2C"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shake-up corru</w:t>
      </w:r>
      <w:r w:rsidR="00E754C2" w:rsidRPr="00EA0F8A">
        <w:rPr>
          <w:rFonts w:ascii="Cambria" w:hAnsi="Cambria" w:cs="Times New Roman"/>
          <w:color w:val="000000" w:themeColor="text1"/>
        </w:rPr>
        <w:t>pt practices and relationships;</w:t>
      </w:r>
    </w:p>
    <w:p w14:paraId="75282758" w14:textId="77777777" w:rsidR="00561ECF" w:rsidRPr="00EA0F8A" w:rsidRDefault="00E754C2"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engender political will;</w:t>
      </w:r>
    </w:p>
    <w:p w14:paraId="207A5B2C" w14:textId="2F7364A8" w:rsidR="0078728C"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promote citizen-friendly, top-down reforms (such as accessible Right to Information</w:t>
      </w:r>
      <w:ins w:id="1220" w:author="karl@grindal.org" w:date="2014-10-19T19:23:00Z">
        <w:del w:id="1221" w:author="Microsoft account" w:date="2014-10-20T16:35:00Z">
          <w:r w:rsidR="005C3746" w:rsidDel="008F1491">
            <w:rPr>
              <w:rFonts w:ascii="Cambria" w:hAnsi="Cambria" w:cs="Times New Roman"/>
              <w:color w:val="000000" w:themeColor="text1"/>
            </w:rPr>
            <w:fldChar w:fldCharType="begin"/>
          </w:r>
          <w:r w:rsidR="005C3746" w:rsidDel="008F1491">
            <w:delInstrText xml:space="preserve"> XE "</w:delInstrText>
          </w:r>
        </w:del>
      </w:ins>
      <w:del w:id="1222" w:author="Microsoft account" w:date="2014-10-20T16:35:00Z">
        <w:r w:rsidR="005C3746" w:rsidRPr="000F4581" w:rsidDel="008F1491">
          <w:rPr>
            <w:rFonts w:ascii="Cambria" w:hAnsi="Cambria" w:cs="Times New Roman"/>
            <w:color w:val="000000" w:themeColor="text1"/>
          </w:rPr>
          <w:delInstrText>Right</w:delInstrText>
        </w:r>
      </w:del>
      <w:ins w:id="1223" w:author="karl@grindal.org" w:date="2014-10-19T19:23:00Z">
        <w:del w:id="1224" w:author="Microsoft account" w:date="2014-10-20T16:35:00Z">
          <w:r w:rsidR="005C3746" w:rsidRPr="000F4581" w:rsidDel="008F1491">
            <w:rPr>
              <w:rFonts w:ascii="Cambria" w:hAnsi="Cambria" w:cs="Times New Roman"/>
              <w:color w:val="000000" w:themeColor="text1"/>
            </w:rPr>
            <w:delInstrText>-</w:delInstrText>
          </w:r>
        </w:del>
      </w:ins>
      <w:del w:id="1225" w:author="Microsoft account" w:date="2014-10-20T16:35:00Z">
        <w:r w:rsidR="005C3746" w:rsidRPr="000F4581" w:rsidDel="008F1491">
          <w:rPr>
            <w:rFonts w:ascii="Cambria" w:hAnsi="Cambria" w:cs="Times New Roman"/>
            <w:color w:val="000000" w:themeColor="text1"/>
          </w:rPr>
          <w:delInstrText xml:space="preserve"> to</w:delInstrText>
        </w:r>
      </w:del>
      <w:ins w:id="1226" w:author="karl@grindal.org" w:date="2014-10-19T19:23:00Z">
        <w:del w:id="1227" w:author="Microsoft account" w:date="2014-10-20T16:35:00Z">
          <w:r w:rsidR="005C3746" w:rsidRPr="000F4581" w:rsidDel="008F1491">
            <w:rPr>
              <w:rFonts w:ascii="Cambria" w:hAnsi="Cambria" w:cs="Times New Roman"/>
              <w:color w:val="000000" w:themeColor="text1"/>
            </w:rPr>
            <w:delInstrText>-</w:delInstrText>
          </w:r>
        </w:del>
      </w:ins>
      <w:del w:id="1228" w:author="Microsoft account" w:date="2014-10-20T16:35:00Z">
        <w:r w:rsidR="005C3746" w:rsidRPr="000F4581" w:rsidDel="008F1491">
          <w:rPr>
            <w:rFonts w:ascii="Cambria" w:hAnsi="Cambria" w:cs="Times New Roman"/>
            <w:color w:val="000000" w:themeColor="text1"/>
          </w:rPr>
          <w:delInstrText xml:space="preserve"> Information</w:delInstrText>
        </w:r>
      </w:del>
      <w:ins w:id="1229" w:author="karl@grindal.org" w:date="2014-10-19T19:23:00Z">
        <w:del w:id="1230" w:author="Microsoft account" w:date="2014-10-20T16:35:00Z">
          <w:r w:rsidR="005C3746" w:rsidDel="008F1491">
            <w:delInstrText xml:space="preserve">" </w:delInstrText>
          </w:r>
          <w:r w:rsidR="005C3746" w:rsidDel="008F1491">
            <w:rPr>
              <w:rFonts w:ascii="Cambria" w:hAnsi="Cambria" w:cs="Times New Roman"/>
              <w:color w:val="000000" w:themeColor="text1"/>
            </w:rPr>
            <w:fldChar w:fldCharType="end"/>
          </w:r>
        </w:del>
      </w:ins>
      <w:r w:rsidRPr="00EA0F8A">
        <w:rPr>
          <w:rFonts w:ascii="Cambria" w:hAnsi="Cambria" w:cs="Times New Roman"/>
          <w:color w:val="000000" w:themeColor="text1"/>
        </w:rPr>
        <w:t xml:space="preserve"> Acts);</w:t>
      </w:r>
    </w:p>
    <w:p w14:paraId="110878BC"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reinforce new patterns of administration and governance centered on accountability to regular peopl</w:t>
      </w:r>
      <w:r w:rsidR="00E754C2" w:rsidRPr="00EA0F8A">
        <w:rPr>
          <w:rFonts w:ascii="Cambria" w:hAnsi="Cambria" w:cs="Times New Roman"/>
          <w:color w:val="000000" w:themeColor="text1"/>
        </w:rPr>
        <w:t>e;</w:t>
      </w:r>
    </w:p>
    <w:p w14:paraId="0D0C7E4B"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lang w:val="de-DE"/>
        </w:rPr>
      </w:pPr>
      <w:r w:rsidRPr="00EA0F8A">
        <w:rPr>
          <w:rFonts w:ascii="Cambria" w:hAnsi="Cambria" w:cs="Times New Roman"/>
          <w:color w:val="000000" w:themeColor="text1"/>
        </w:rPr>
        <w:t xml:space="preserve">bolster and even protect integrity champions, reformers and honest individuals within venal systems, who on their own are outnumbered by corruptors with deep-set vested interests, as well as </w:t>
      </w:r>
      <w:r w:rsidRPr="00EA0F8A">
        <w:rPr>
          <w:rFonts w:ascii="Cambria" w:hAnsi="Cambria" w:cs="Times New Roman"/>
          <w:color w:val="000000" w:themeColor="text1"/>
          <w:lang w:val="de-DE"/>
        </w:rPr>
        <w:t>honest state and non-state powerholders who do not want to engage in corrupt practices</w:t>
      </w:r>
      <w:r w:rsidR="00561ECF" w:rsidRPr="00EA0F8A">
        <w:rPr>
          <w:rFonts w:ascii="Cambria" w:hAnsi="Cambria" w:cs="Times New Roman"/>
          <w:color w:val="000000" w:themeColor="text1"/>
          <w:lang w:val="de-DE"/>
        </w:rPr>
        <w:t xml:space="preserve"> </w:t>
      </w:r>
      <w:r w:rsidRPr="00EA0F8A">
        <w:rPr>
          <w:rFonts w:ascii="Cambria" w:hAnsi="Cambria" w:cs="Times New Roman"/>
          <w:color w:val="000000" w:themeColor="text1"/>
          <w:lang w:val="de-DE"/>
        </w:rPr>
        <w:t>provide a way out of the corrupt system for individuals who refuse to be a part of it, that is, in civil resistance terms, who wis</w:t>
      </w:r>
      <w:r w:rsidR="00E754C2" w:rsidRPr="00EA0F8A">
        <w:rPr>
          <w:rFonts w:ascii="Cambria" w:hAnsi="Cambria" w:cs="Times New Roman"/>
          <w:color w:val="000000" w:themeColor="text1"/>
          <w:lang w:val="de-DE"/>
        </w:rPr>
        <w:t xml:space="preserve">h to engage in noncooperation. </w:t>
      </w:r>
    </w:p>
    <w:p w14:paraId="710AF419" w14:textId="51027F1E" w:rsidR="005150E2" w:rsidRPr="005150E2" w:rsidRDefault="0078728C" w:rsidP="00EA0F8A">
      <w:pPr>
        <w:spacing w:before="100" w:beforeAutospacing="1" w:after="100" w:afterAutospacing="1" w:line="360" w:lineRule="auto"/>
        <w:jc w:val="both"/>
        <w:rPr>
          <w:rFonts w:ascii="Cambria" w:hAnsi="Cambria" w:cs="Times New Roman"/>
          <w:i/>
          <w:color w:val="000000" w:themeColor="text1"/>
        </w:rPr>
      </w:pPr>
      <w:r w:rsidRPr="005150E2">
        <w:rPr>
          <w:rFonts w:ascii="Cambria" w:hAnsi="Cambria" w:cs="Times New Roman"/>
          <w:i/>
          <w:color w:val="000000" w:themeColor="text1"/>
        </w:rPr>
        <w:lastRenderedPageBreak/>
        <w:t>People power indicators</w:t>
      </w:r>
    </w:p>
    <w:p w14:paraId="3355CD5A" w14:textId="4C43683B"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Taken together, the research points to five indicators for the potential emergence of organized, strategic nonviolent action in au</w:t>
      </w:r>
      <w:r w:rsidR="00E754C2" w:rsidRPr="00EA0F8A">
        <w:rPr>
          <w:rFonts w:ascii="Cambria" w:hAnsi="Cambria" w:cs="Times New Roman"/>
          <w:color w:val="000000" w:themeColor="text1"/>
        </w:rPr>
        <w:t>tocracies and semi-democracies:</w:t>
      </w:r>
    </w:p>
    <w:p w14:paraId="7DB3C1D2"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realization among civic groups and citizens that they share serious grievances and problems in common that are linked to the government’s impunity, denial of freedoms, corruption, mismanagement, and responsibility for</w:t>
      </w:r>
      <w:r w:rsidR="00E754C2" w:rsidRPr="00EA0F8A">
        <w:rPr>
          <w:rFonts w:ascii="Cambria" w:hAnsi="Cambria" w:cs="Times New Roman"/>
          <w:color w:val="000000" w:themeColor="text1"/>
        </w:rPr>
        <w:t xml:space="preserve"> economic and social injustice;</w:t>
      </w:r>
    </w:p>
    <w:p w14:paraId="741F841B"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collective sense of being affronted by blatant powerholder (state and non-st</w:t>
      </w:r>
      <w:r w:rsidR="00E754C2" w:rsidRPr="00EA0F8A">
        <w:rPr>
          <w:rFonts w:ascii="Cambria" w:hAnsi="Cambria" w:cs="Times New Roman"/>
          <w:color w:val="000000" w:themeColor="text1"/>
        </w:rPr>
        <w:t>ate) graft, abuse and impunity;</w:t>
      </w:r>
    </w:p>
    <w:p w14:paraId="781BF285"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cooperation and new alliances at</w:t>
      </w:r>
      <w:r w:rsidR="00E754C2" w:rsidRPr="00EA0F8A">
        <w:rPr>
          <w:rFonts w:ascii="Cambria" w:hAnsi="Cambria" w:cs="Times New Roman"/>
          <w:color w:val="000000" w:themeColor="text1"/>
        </w:rPr>
        <w:t xml:space="preserve"> the grass-roots; </w:t>
      </w:r>
    </w:p>
    <w:p w14:paraId="6333DC1D"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growing loss of fear to collectively express dissent;</w:t>
      </w:r>
    </w:p>
    <w:p w14:paraId="579031DB" w14:textId="77777777" w:rsidR="0078728C"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implementation of small-scale or even low-risk, larger scale nonviolent tactics (both</w:t>
      </w:r>
      <w:r w:rsidR="008038BF" w:rsidRPr="00EA0F8A">
        <w:rPr>
          <w:rFonts w:ascii="Cambria" w:hAnsi="Cambria" w:cs="Times New Roman"/>
          <w:color w:val="000000" w:themeColor="text1"/>
        </w:rPr>
        <w:t xml:space="preserve"> on the ground and digitally). </w:t>
      </w:r>
    </w:p>
    <w:p w14:paraId="51D578EC" w14:textId="77777777" w:rsidR="0078728C" w:rsidRPr="00EA0F8A" w:rsidRDefault="008038BF"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t>Case Studies</w:t>
      </w:r>
    </w:p>
    <w:p w14:paraId="058CD1D3" w14:textId="36FCB64F" w:rsidR="0078728C" w:rsidRPr="005150E2" w:rsidRDefault="00C44CB3" w:rsidP="00EA0F8A">
      <w:pPr>
        <w:spacing w:before="100" w:beforeAutospacing="1" w:after="100" w:afterAutospacing="1" w:line="360" w:lineRule="auto"/>
        <w:jc w:val="both"/>
        <w:rPr>
          <w:rFonts w:ascii="Cambria" w:hAnsi="Cambria" w:cs="Times New Roman"/>
          <w:i/>
          <w:color w:val="000000" w:themeColor="text1"/>
        </w:rPr>
      </w:pPr>
      <w:r w:rsidRPr="005150E2">
        <w:rPr>
          <w:rFonts w:ascii="Cambria" w:hAnsi="Cambria" w:cs="Times New Roman"/>
          <w:i/>
          <w:color w:val="000000" w:themeColor="text1"/>
        </w:rPr>
        <w:t>Past Cases: Egypt and Turkey</w:t>
      </w:r>
    </w:p>
    <w:p w14:paraId="065A4833" w14:textId="77777777" w:rsidR="0078728C" w:rsidRPr="00EA0F8A" w:rsidRDefault="0078728C" w:rsidP="00EA0F8A">
      <w:pPr>
        <w:spacing w:before="100" w:beforeAutospacing="1" w:after="100" w:afterAutospacing="1" w:line="240" w:lineRule="auto"/>
        <w:ind w:left="720" w:right="720"/>
        <w:jc w:val="both"/>
        <w:rPr>
          <w:rFonts w:ascii="Cambria" w:hAnsi="Cambria" w:cs="Times New Roman"/>
          <w:color w:val="000000" w:themeColor="text1"/>
          <w:sz w:val="20"/>
          <w:szCs w:val="20"/>
        </w:rPr>
      </w:pPr>
      <w:r w:rsidRPr="00EA0F8A">
        <w:rPr>
          <w:rFonts w:ascii="Cambria" w:hAnsi="Cambria" w:cs="Times New Roman"/>
          <w:i/>
          <w:color w:val="000000" w:themeColor="text1"/>
          <w:sz w:val="20"/>
          <w:szCs w:val="20"/>
        </w:rPr>
        <w:t>When elections are corrupt, we’re watching you. When you rig votes, we’re watching you. When you torture prisoners, we’re watching you. This is our mission statement.</w:t>
      </w:r>
      <w:r w:rsidRPr="00EA0F8A">
        <w:rPr>
          <w:rFonts w:ascii="Cambria" w:hAnsi="Cambria" w:cs="Times New Roman"/>
          <w:color w:val="000000" w:themeColor="text1"/>
          <w:sz w:val="20"/>
          <w:szCs w:val="20"/>
          <w:vertAlign w:val="superscript"/>
        </w:rPr>
        <w:footnoteReference w:id="128"/>
      </w:r>
    </w:p>
    <w:p w14:paraId="50907703" w14:textId="59503A43" w:rsidR="0078728C" w:rsidRPr="00EA0F8A" w:rsidRDefault="0078728C" w:rsidP="00EA0F8A">
      <w:pPr>
        <w:pStyle w:val="ListParagraph"/>
        <w:numPr>
          <w:ilvl w:val="0"/>
          <w:numId w:val="26"/>
        </w:num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Bothaina K</w:t>
      </w:r>
      <w:r w:rsidR="008137FB" w:rsidRPr="00EA0F8A">
        <w:rPr>
          <w:rFonts w:ascii="Cambria" w:hAnsi="Cambria" w:cs="Times New Roman"/>
          <w:color w:val="000000" w:themeColor="text1"/>
        </w:rPr>
        <w:t>amel</w:t>
      </w:r>
      <w:ins w:id="1231" w:author="Microsoft account" w:date="2014-10-20T16:20:00Z">
        <w:r w:rsidR="008F1491">
          <w:rPr>
            <w:rFonts w:ascii="Cambria" w:hAnsi="Cambria" w:cs="Times New Roman"/>
            <w:color w:val="000000" w:themeColor="text1"/>
          </w:rPr>
          <w:fldChar w:fldCharType="begin"/>
        </w:r>
        <w:r w:rsidR="008F1491">
          <w:instrText xml:space="preserve"> XE "</w:instrText>
        </w:r>
      </w:ins>
      <w:r w:rsidR="008F1491" w:rsidRPr="006E5507">
        <w:rPr>
          <w:rFonts w:ascii="Cambria" w:hAnsi="Cambria" w:cs="Times New Roman"/>
          <w:color w:val="000000" w:themeColor="text1"/>
          <w:rPrChange w:id="1232" w:author="Microsoft account" w:date="2014-10-20T16:20:00Z">
            <w:rPr>
              <w:rFonts w:ascii="Cambria" w:hAnsi="Cambria" w:cs="Times New Roman"/>
              <w:color w:val="000000" w:themeColor="text1"/>
            </w:rPr>
          </w:rPrChange>
        </w:rPr>
        <w:instrText>Kamel</w:instrText>
      </w:r>
      <w:ins w:id="1233" w:author="Microsoft account" w:date="2014-10-20T16:20:00Z">
        <w:r w:rsidR="008F1491" w:rsidRPr="006E5507">
          <w:rPr>
            <w:rFonts w:ascii="Cambria" w:hAnsi="Cambria" w:cs="Times New Roman"/>
            <w:color w:val="000000" w:themeColor="text1"/>
            <w:rPrChange w:id="1234" w:author="Microsoft account" w:date="2014-10-20T16:20:00Z">
              <w:rPr>
                <w:rFonts w:ascii="Cambria" w:hAnsi="Cambria" w:cs="Times New Roman"/>
                <w:color w:val="000000" w:themeColor="text1"/>
              </w:rPr>
            </w:rPrChange>
          </w:rPr>
          <w:instrText>, Bothaina</w:instrText>
        </w:r>
        <w:r w:rsidR="008F1491">
          <w:instrText xml:space="preserve">" </w:instrText>
        </w:r>
        <w:r w:rsidR="008F1491">
          <w:rPr>
            <w:rFonts w:ascii="Cambria" w:hAnsi="Cambria" w:cs="Times New Roman"/>
            <w:color w:val="000000" w:themeColor="text1"/>
          </w:rPr>
          <w:fldChar w:fldCharType="end"/>
        </w:r>
      </w:ins>
      <w:ins w:id="1235" w:author="karl@grindal.org" w:date="2014-10-19T19:31:00Z">
        <w:del w:id="1236" w:author="Microsoft account" w:date="2014-10-20T16:20:00Z">
          <w:r w:rsidR="005C3746" w:rsidDel="008F1491">
            <w:rPr>
              <w:rFonts w:ascii="Cambria" w:hAnsi="Cambria" w:cs="Times New Roman"/>
              <w:color w:val="000000" w:themeColor="text1"/>
            </w:rPr>
            <w:fldChar w:fldCharType="begin"/>
          </w:r>
          <w:r w:rsidR="005C3746" w:rsidDel="008F1491">
            <w:delInstrText xml:space="preserve"> XE "</w:delInstrText>
          </w:r>
        </w:del>
      </w:ins>
      <w:del w:id="1237" w:author="Microsoft account" w:date="2014-10-20T16:20:00Z">
        <w:r w:rsidR="005C3746" w:rsidRPr="00D82790" w:rsidDel="008F1491">
          <w:rPr>
            <w:rFonts w:ascii="Cambria" w:hAnsi="Cambria" w:cs="Times New Roman"/>
            <w:color w:val="000000" w:themeColor="text1"/>
          </w:rPr>
          <w:delInstrText>Bothaina Kamel</w:delInstrText>
        </w:r>
      </w:del>
      <w:ins w:id="1238" w:author="karl@grindal.org" w:date="2014-10-19T19:31:00Z">
        <w:del w:id="1239" w:author="Microsoft account" w:date="2014-10-20T16:20:00Z">
          <w:r w:rsidR="005C3746" w:rsidDel="008F1491">
            <w:delInstrText xml:space="preserve">" </w:delInstrText>
          </w:r>
          <w:r w:rsidR="005C3746" w:rsidDel="008F1491">
            <w:rPr>
              <w:rFonts w:ascii="Cambria" w:hAnsi="Cambria" w:cs="Times New Roman"/>
              <w:color w:val="000000" w:themeColor="text1"/>
            </w:rPr>
            <w:fldChar w:fldCharType="end"/>
          </w:r>
        </w:del>
      </w:ins>
      <w:r w:rsidR="008137FB" w:rsidRPr="00EA0F8A">
        <w:rPr>
          <w:rFonts w:ascii="Cambria" w:hAnsi="Cambria" w:cs="Times New Roman"/>
          <w:color w:val="000000" w:themeColor="text1"/>
        </w:rPr>
        <w:t>, co-founder, shayfeen.com</w:t>
      </w:r>
    </w:p>
    <w:p w14:paraId="5132878E" w14:textId="2DE225A8"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5150E2">
        <w:rPr>
          <w:rFonts w:ascii="Cambria" w:hAnsi="Cambria" w:cs="Times New Roman"/>
          <w:i/>
          <w:color w:val="000000" w:themeColor="text1"/>
        </w:rPr>
        <w:t>Egypt</w:t>
      </w:r>
      <w:r w:rsidRPr="00EA0F8A">
        <w:rPr>
          <w:rFonts w:ascii="Cambria" w:hAnsi="Cambria" w:cs="Times New Roman"/>
          <w:color w:val="000000" w:themeColor="text1"/>
        </w:rPr>
        <w:t>. In the first decade of the 21</w:t>
      </w:r>
      <w:r w:rsidRPr="00EA0F8A">
        <w:rPr>
          <w:rFonts w:ascii="Cambria" w:hAnsi="Cambria" w:cs="Times New Roman"/>
          <w:color w:val="000000" w:themeColor="text1"/>
          <w:vertAlign w:val="superscript"/>
        </w:rPr>
        <w:t>st</w:t>
      </w:r>
      <w:r w:rsidRPr="00EA0F8A">
        <w:rPr>
          <w:rFonts w:ascii="Cambria" w:hAnsi="Cambria" w:cs="Times New Roman"/>
          <w:color w:val="000000" w:themeColor="text1"/>
        </w:rPr>
        <w:t xml:space="preserve"> century, several grass-roots civic mobilizations began to harness public discontent and anger in Egypt over the rampant corruption and unaccountability of Hosni Mubarak</w:t>
      </w:r>
      <w:ins w:id="1240" w:author="karl@grindal.org" w:date="2014-10-18T15:49:00Z">
        <w:r w:rsidR="007602D7">
          <w:rPr>
            <w:rFonts w:ascii="Cambria" w:hAnsi="Cambria" w:cs="Times New Roman"/>
            <w:color w:val="000000" w:themeColor="text1"/>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1241" w:author="karl@grindal.org" w:date="2014-10-18T15:49:00Z">
        <w:r w:rsidR="007602D7">
          <w:instrText xml:space="preserve">" </w:instrText>
        </w:r>
        <w:r w:rsidR="007602D7">
          <w:rPr>
            <w:rFonts w:ascii="Cambria" w:hAnsi="Cambria" w:cs="Times New Roman"/>
            <w:color w:val="000000" w:themeColor="text1"/>
          </w:rPr>
          <w:fldChar w:fldCharType="end"/>
        </w:r>
      </w:ins>
      <w:r w:rsidRPr="00EA0F8A">
        <w:rPr>
          <w:rFonts w:ascii="Cambria" w:hAnsi="Cambria" w:cs="Times New Roman"/>
          <w:color w:val="000000" w:themeColor="text1"/>
        </w:rPr>
        <w:t>’s dictatorship. Each constituted a river of dissent and empowerment that fed into the 2011 “January 25 Revolution</w:t>
      </w:r>
      <w:ins w:id="1242" w:author="karl@grindal.org" w:date="2014-10-19T19:24:00Z">
        <w:r w:rsidR="005C3746">
          <w:rPr>
            <w:rFonts w:ascii="Cambria" w:hAnsi="Cambria" w:cs="Times New Roman"/>
            <w:color w:val="000000" w:themeColor="text1"/>
          </w:rPr>
          <w:fldChar w:fldCharType="begin"/>
        </w:r>
        <w:r w:rsidR="005C3746">
          <w:instrText xml:space="preserve"> XE "</w:instrText>
        </w:r>
      </w:ins>
      <w:r w:rsidR="005C3746" w:rsidRPr="00214A7F">
        <w:rPr>
          <w:rFonts w:ascii="Cambria" w:hAnsi="Cambria" w:cs="Times New Roman"/>
          <w:color w:val="000000" w:themeColor="text1"/>
        </w:rPr>
        <w:instrText>January 25 Revolution</w:instrText>
      </w:r>
      <w:ins w:id="1243" w:author="karl@grindal.org" w:date="2014-10-19T19:24: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xml:space="preserve">.” The most sustained was shayfeen.com. A </w:t>
      </w:r>
      <w:r w:rsidRPr="00EA0F8A">
        <w:rPr>
          <w:rFonts w:ascii="Cambria" w:hAnsi="Cambria" w:cs="Times New Roman"/>
          <w:bCs/>
          <w:color w:val="000000" w:themeColor="text1"/>
        </w:rPr>
        <w:t xml:space="preserve">play on words meaning “we see you” in Arabic, it was founded </w:t>
      </w:r>
      <w:r w:rsidRPr="00EA0F8A">
        <w:rPr>
          <w:rFonts w:ascii="Cambria" w:hAnsi="Cambria" w:cs="Times New Roman"/>
          <w:bCs/>
          <w:color w:val="000000" w:themeColor="text1"/>
        </w:rPr>
        <w:lastRenderedPageBreak/>
        <w:t>by three Egyptian women in 2005. In spite of threats, intimidation and judicial proceedings, the savvy, volunteer-based campaign increased public awareness about corruption, proved that its nonviolent activities were valid under the United Nations Convention Against Corruption</w:t>
      </w:r>
      <w:ins w:id="1244" w:author="karl@grindal.org" w:date="2014-10-19T19:23:00Z">
        <w:r w:rsidR="005C3746">
          <w:rPr>
            <w:rFonts w:ascii="Cambria" w:hAnsi="Cambria" w:cs="Times New Roman"/>
            <w:bCs/>
            <w:color w:val="000000" w:themeColor="text1"/>
          </w:rPr>
          <w:fldChar w:fldCharType="begin"/>
        </w:r>
        <w:r w:rsidR="005C3746">
          <w:instrText xml:space="preserve"> XE "</w:instrText>
        </w:r>
      </w:ins>
      <w:r w:rsidR="005C3746" w:rsidRPr="0000772A">
        <w:rPr>
          <w:rFonts w:ascii="Cambria" w:hAnsi="Cambria" w:cs="Times New Roman"/>
          <w:bCs/>
          <w:color w:val="000000" w:themeColor="text1"/>
        </w:rPr>
        <w:instrText>United Nations Convention Against Corruption</w:instrText>
      </w:r>
      <w:ins w:id="1245" w:author="karl@grindal.org" w:date="2014-10-19T19:23:00Z">
        <w:r w:rsidR="005C3746">
          <w:instrText xml:space="preserve">" </w:instrText>
        </w:r>
        <w:r w:rsidR="005C3746">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(UNCAC</w:t>
      </w:r>
      <w:ins w:id="1246" w:author="karl@grindal.org" w:date="2014-10-19T19:24:00Z">
        <w:r w:rsidR="005C3746">
          <w:rPr>
            <w:rFonts w:ascii="Cambria" w:hAnsi="Cambria" w:cs="Times New Roman"/>
            <w:bCs/>
            <w:color w:val="000000" w:themeColor="text1"/>
          </w:rPr>
          <w:fldChar w:fldCharType="begin"/>
        </w:r>
        <w:r w:rsidR="005C3746">
          <w:instrText xml:space="preserve"> XE "</w:instrText>
        </w:r>
        <w:r w:rsidR="005C3746" w:rsidRPr="00D55230">
          <w:rPr>
            <w:rFonts w:ascii="Cambria" w:hAnsi="Cambria" w:cs="Times New Roman"/>
            <w:bCs/>
            <w:color w:val="000000" w:themeColor="text1"/>
          </w:rPr>
          <w:instrText>United Nations Convention Against Corruption</w:instrText>
        </w:r>
        <w:r w:rsidR="005C3746">
          <w:instrText xml:space="preserve">" </w:instrText>
        </w:r>
        <w:r w:rsidR="005C3746">
          <w:rPr>
            <w:rFonts w:ascii="Cambria" w:hAnsi="Cambria" w:cs="Times New Roman"/>
            <w:bCs/>
            <w:color w:val="000000" w:themeColor="text1"/>
          </w:rPr>
          <w:fldChar w:fldCharType="end"/>
        </w:r>
      </w:ins>
      <w:r w:rsidRPr="00EA0F8A">
        <w:rPr>
          <w:rFonts w:ascii="Cambria" w:hAnsi="Cambria" w:cs="Times New Roman"/>
          <w:bCs/>
          <w:color w:val="000000" w:themeColor="text1"/>
        </w:rPr>
        <w:t xml:space="preserve">), to which Egypt was a signatory, </w:t>
      </w:r>
      <w:r w:rsidR="008137FB" w:rsidRPr="00EA0F8A">
        <w:rPr>
          <w:rFonts w:ascii="Cambria" w:hAnsi="Cambria" w:cs="Times New Roman"/>
          <w:bCs/>
          <w:color w:val="000000" w:themeColor="text1"/>
        </w:rPr>
        <w:t xml:space="preserve">the campaign </w:t>
      </w:r>
      <w:r w:rsidRPr="00EA0F8A">
        <w:rPr>
          <w:rFonts w:ascii="Cambria" w:hAnsi="Cambria" w:cs="Times New Roman"/>
          <w:bCs/>
          <w:color w:val="000000" w:themeColor="text1"/>
        </w:rPr>
        <w:t>fostered citizen participation, actively monitored the government, and broadcast presidential and parliamentary election fraud in real time via the internet. The US State Department used the presidential data for its 2005 annual human rights report.</w:t>
      </w:r>
      <w:r w:rsidRPr="00EA0F8A">
        <w:rPr>
          <w:rFonts w:ascii="Cambria" w:hAnsi="Cambria" w:cs="Times New Roman"/>
          <w:bCs/>
          <w:color w:val="000000" w:themeColor="text1"/>
          <w:vertAlign w:val="superscript"/>
        </w:rPr>
        <w:footnoteReference w:id="129"/>
      </w:r>
      <w:r w:rsidRPr="00EA0F8A">
        <w:rPr>
          <w:rFonts w:ascii="Cambria" w:hAnsi="Cambria" w:cs="Times New Roman"/>
          <w:bCs/>
          <w:color w:val="000000" w:themeColor="text1"/>
        </w:rPr>
        <w:t xml:space="preserve"> Out of the campaign emerged </w:t>
      </w:r>
      <w:r w:rsidRPr="00EA0F8A">
        <w:rPr>
          <w:rFonts w:ascii="Cambria" w:hAnsi="Cambria" w:cs="Times New Roman"/>
          <w:color w:val="000000" w:themeColor="text1"/>
        </w:rPr>
        <w:t>the Egyptians against Corruption movement</w:t>
      </w:r>
      <w:r w:rsidRPr="00EA0F8A">
        <w:rPr>
          <w:rFonts w:ascii="Cambria" w:hAnsi="Cambria" w:cs="Times New Roman"/>
          <w:bCs/>
          <w:color w:val="000000" w:themeColor="text1"/>
        </w:rPr>
        <w:t>.</w:t>
      </w:r>
      <w:r w:rsidRPr="00EA0F8A">
        <w:rPr>
          <w:rFonts w:ascii="Cambria" w:hAnsi="Cambria" w:cs="Times New Roman"/>
          <w:color w:val="000000" w:themeColor="text1"/>
        </w:rPr>
        <w:t xml:space="preserve"> Together, these two civic initiatives reframed the anti–corruption struggle – taking it out of an abstract discourse to the tangible ways it harms regular people.</w:t>
      </w:r>
      <w:r w:rsidRPr="00EA0F8A">
        <w:rPr>
          <w:rFonts w:ascii="Cambria" w:hAnsi="Cambria" w:cs="Times New Roman"/>
          <w:color w:val="000000" w:themeColor="text1"/>
          <w:vertAlign w:val="superscript"/>
        </w:rPr>
        <w:footnoteReference w:id="130"/>
      </w:r>
    </w:p>
    <w:p w14:paraId="1A8727C8" w14:textId="152734CE" w:rsidR="00561ECF" w:rsidRPr="00EA0F8A" w:rsidRDefault="0078728C" w:rsidP="00EA0F8A">
      <w:pPr>
        <w:spacing w:before="100" w:beforeAutospacing="1" w:after="100" w:afterAutospacing="1" w:line="360" w:lineRule="auto"/>
        <w:jc w:val="both"/>
        <w:rPr>
          <w:rFonts w:ascii="Cambria" w:hAnsi="Cambria" w:cs="Times New Roman"/>
          <w:bCs/>
          <w:color w:val="000000" w:themeColor="text1"/>
        </w:rPr>
      </w:pPr>
      <w:r w:rsidRPr="00EA0F8A">
        <w:rPr>
          <w:rFonts w:ascii="Cambria" w:hAnsi="Cambria" w:cs="Times New Roman"/>
          <w:color w:val="000000" w:themeColor="text1"/>
        </w:rPr>
        <w:t>They created a series of simple, low-risk, mass actions to raise awareness, visibility, and support for the campaign that did not put average citizens in harm’s way of the regime. For instance, approximately 100,000 tea glasses with the shayfeen.com logo were distributed, bringing the campaign into homes and tea houses around the country. They printed more than 250,000 plastic bags with the slogan, “We see you, and at the elections we are observing you” (which rhymes in Arabic). The bags were used and re-used so much that the minister of trade</w:t>
      </w:r>
      <w:r w:rsidRPr="00EA0F8A" w:rsidDel="0048531B">
        <w:rPr>
          <w:rFonts w:ascii="Cambria" w:hAnsi="Cambria" w:cs="Times New Roman"/>
          <w:color w:val="000000" w:themeColor="text1"/>
        </w:rPr>
        <w:t xml:space="preserve"> </w:t>
      </w:r>
      <w:r w:rsidRPr="00EA0F8A">
        <w:rPr>
          <w:rFonts w:ascii="Cambria" w:hAnsi="Cambria" w:cs="Times New Roman"/>
          <w:color w:val="000000" w:themeColor="text1"/>
        </w:rPr>
        <w:t>called those using them, “the supermarket activists.”</w:t>
      </w:r>
      <w:r w:rsidRPr="00EA0F8A">
        <w:rPr>
          <w:rFonts w:ascii="Cambria" w:hAnsi="Cambria" w:cs="Times New Roman"/>
          <w:color w:val="000000" w:themeColor="text1"/>
          <w:vertAlign w:val="superscript"/>
        </w:rPr>
        <w:footnoteReference w:id="131"/>
      </w:r>
      <w:r w:rsidRPr="00EA0F8A">
        <w:rPr>
          <w:rFonts w:ascii="Cambria" w:hAnsi="Cambria" w:cs="Times New Roman"/>
          <w:color w:val="000000" w:themeColor="text1"/>
        </w:rPr>
        <w:t xml:space="preserve"> Shayfeen.com also launched a popular anti-corruption contest on December 9, International Anti-Corruption Day</w:t>
      </w:r>
      <w:ins w:id="1249" w:author="karl@grindal.org" w:date="2014-10-19T19:24:00Z">
        <w:r w:rsidR="005C3746">
          <w:rPr>
            <w:rFonts w:ascii="Cambria" w:hAnsi="Cambria" w:cs="Times New Roman"/>
            <w:color w:val="000000" w:themeColor="text1"/>
          </w:rPr>
          <w:fldChar w:fldCharType="begin"/>
        </w:r>
        <w:r w:rsidR="005C3746">
          <w:instrText xml:space="preserve"> XE "</w:instrText>
        </w:r>
      </w:ins>
      <w:r w:rsidR="005C3746" w:rsidRPr="007E559D">
        <w:rPr>
          <w:rFonts w:ascii="Cambria" w:hAnsi="Cambria" w:cs="Times New Roman"/>
          <w:color w:val="000000" w:themeColor="text1"/>
        </w:rPr>
        <w:instrText>International Anti-Corruption Day</w:instrText>
      </w:r>
      <w:ins w:id="1250" w:author="karl@grindal.org" w:date="2014-10-19T19:24: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xml:space="preserve"> via an Arabic satellite television station. Regular people voted in the thousands for anti-corruption heroes via SMS, essentially activating the power of numbers to honor and support integrity champions within the government</w:t>
      </w:r>
      <w:r w:rsidR="00C44CB3" w:rsidRPr="00EA0F8A">
        <w:rPr>
          <w:rFonts w:ascii="Cambria" w:hAnsi="Cambria" w:cs="Times New Roman"/>
          <w:bCs/>
          <w:color w:val="000000" w:themeColor="text1"/>
        </w:rPr>
        <w:t xml:space="preserve">. </w:t>
      </w:r>
    </w:p>
    <w:p w14:paraId="4E0DEB4A" w14:textId="3AF69F2D"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They also developed communication strategies directed to the public and various pillars of support for the corrupt, authoritarian status quo, such as parts of the government, political and policy elites, and the media. After the fraudulent December 2010 parliamentary elections, Egyptians Against Corruption joined forces with other streams of dissent in the January 25 Revolution</w:t>
      </w:r>
      <w:ins w:id="1251" w:author="karl@grindal.org" w:date="2014-10-19T19:24:00Z">
        <w:r w:rsidR="005C3746">
          <w:rPr>
            <w:rFonts w:ascii="Cambria" w:hAnsi="Cambria" w:cs="Times New Roman"/>
            <w:color w:val="000000" w:themeColor="text1"/>
          </w:rPr>
          <w:fldChar w:fldCharType="begin"/>
        </w:r>
        <w:r w:rsidR="005C3746">
          <w:instrText xml:space="preserve"> XE "</w:instrText>
        </w:r>
      </w:ins>
      <w:r w:rsidR="005C3746" w:rsidRPr="00214A7F">
        <w:rPr>
          <w:rFonts w:ascii="Cambria" w:hAnsi="Cambria" w:cs="Times New Roman"/>
          <w:color w:val="000000" w:themeColor="text1"/>
        </w:rPr>
        <w:instrText>January 25 Revolution</w:instrText>
      </w:r>
      <w:ins w:id="1252" w:author="karl@grindal.org" w:date="2014-10-19T19:24: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including the April 6 youth movement, the We are All Khaled Said</w:t>
      </w:r>
      <w:ins w:id="1253" w:author="karl@grindal.org" w:date="2014-10-18T16:06:00Z">
        <w:r w:rsidR="00E533E7">
          <w:rPr>
            <w:rFonts w:ascii="Cambria" w:hAnsi="Cambria" w:cs="Times New Roman"/>
            <w:color w:val="000000" w:themeColor="text1"/>
          </w:rPr>
          <w:fldChar w:fldCharType="begin"/>
        </w:r>
        <w:r w:rsidR="00E533E7">
          <w:instrText xml:space="preserve"> XE "</w:instrText>
        </w:r>
      </w:ins>
      <w:r w:rsidR="00E533E7" w:rsidRPr="00E074DC">
        <w:rPr>
          <w:rFonts w:ascii="Cambria" w:hAnsi="Cambria" w:cs="Times New Roman"/>
          <w:color w:val="000000" w:themeColor="text1"/>
        </w:rPr>
        <w:instrText>Khaled Said</w:instrText>
      </w:r>
      <w:ins w:id="1254" w:author="karl@grindal.org" w:date="2014-10-18T16:06:00Z">
        <w:r w:rsidR="00E533E7">
          <w:instrText xml:space="preserve">" </w:instrText>
        </w:r>
        <w:r w:rsidR="00E533E7">
          <w:rPr>
            <w:rFonts w:ascii="Cambria" w:hAnsi="Cambria" w:cs="Times New Roman"/>
            <w:color w:val="000000" w:themeColor="text1"/>
          </w:rPr>
          <w:fldChar w:fldCharType="end"/>
        </w:r>
      </w:ins>
      <w:r w:rsidRPr="00EA0F8A">
        <w:rPr>
          <w:rFonts w:ascii="Cambria" w:hAnsi="Cambria" w:cs="Times New Roman"/>
          <w:color w:val="000000" w:themeColor="text1"/>
        </w:rPr>
        <w:t xml:space="preserve"> campaign, the youth wing of the El Ghad party, and labor, democracy</w:t>
      </w:r>
      <w:r w:rsidR="00C44CB3" w:rsidRPr="00EA0F8A">
        <w:rPr>
          <w:rFonts w:ascii="Cambria" w:hAnsi="Cambria" w:cs="Times New Roman"/>
          <w:color w:val="000000" w:themeColor="text1"/>
        </w:rPr>
        <w:t xml:space="preserve"> and women’s rights activists. </w:t>
      </w:r>
    </w:p>
    <w:p w14:paraId="0708423D" w14:textId="3063F6D6" w:rsidR="00561ECF" w:rsidRPr="00EA0F8A" w:rsidRDefault="0078728C" w:rsidP="00EA0F8A">
      <w:pPr>
        <w:spacing w:before="100" w:beforeAutospacing="1" w:after="100" w:afterAutospacing="1" w:line="360" w:lineRule="auto"/>
        <w:jc w:val="both"/>
        <w:rPr>
          <w:rFonts w:ascii="Cambria" w:hAnsi="Cambria" w:cs="Times New Roman"/>
          <w:bCs/>
          <w:color w:val="000000" w:themeColor="text1"/>
        </w:rPr>
      </w:pPr>
      <w:r w:rsidRPr="005150E2">
        <w:rPr>
          <w:rFonts w:ascii="Cambria" w:hAnsi="Cambria" w:cs="Times New Roman"/>
          <w:i/>
          <w:color w:val="000000" w:themeColor="text1"/>
        </w:rPr>
        <w:lastRenderedPageBreak/>
        <w:t>Turkey</w:t>
      </w:r>
      <w:r w:rsidRPr="00EA0F8A">
        <w:rPr>
          <w:rFonts w:ascii="Cambria" w:hAnsi="Cambria" w:cs="Times New Roman"/>
          <w:color w:val="000000" w:themeColor="text1"/>
        </w:rPr>
        <w:t>. In 1996, Turkey could be described as a semi-democracy with authoritarian practices and links to the “crime syndicate” consisting of paramilitary entities, mafia</w:t>
      </w:r>
      <w:ins w:id="1255" w:author="karl@grindal.org" w:date="2014-10-19T19:32:00Z">
        <w:r w:rsidR="005C3746">
          <w:rPr>
            <w:rFonts w:ascii="Cambria" w:hAnsi="Cambria" w:cs="Times New Roman"/>
            <w:color w:val="000000" w:themeColor="text1"/>
          </w:rPr>
          <w:fldChar w:fldCharType="begin"/>
        </w:r>
        <w:r w:rsidR="005C3746">
          <w:instrText xml:space="preserve"> XE "</w:instrText>
        </w:r>
      </w:ins>
      <w:r w:rsidR="005C3746" w:rsidRPr="00FA6D3C">
        <w:rPr>
          <w:rFonts w:ascii="Cambria" w:eastAsia="Calibri" w:hAnsi="Cambria" w:cs="Times New Roman"/>
          <w:color w:val="000000" w:themeColor="text1"/>
        </w:rPr>
        <w:instrText>mafia</w:instrText>
      </w:r>
      <w:ins w:id="1256" w:author="karl@grindal.org" w:date="2014-10-19T19:32: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drug traffickers, government officials, members of Parliament, and parts of the judiciary, media, and private sector. The government was elected, but repression against citizen dissent was severe. Extrajudicial murders were commonplace, either political in nature or related to organized crime. Corruption was endemic.</w:t>
      </w:r>
      <w:r w:rsidRPr="00EA0F8A">
        <w:rPr>
          <w:rFonts w:ascii="Cambria" w:hAnsi="Cambria" w:cs="Times New Roman"/>
          <w:color w:val="000000" w:themeColor="text1"/>
          <w:vertAlign w:val="superscript"/>
        </w:rPr>
        <w:footnoteReference w:id="132"/>
      </w:r>
      <w:r w:rsidRPr="00EA0F8A">
        <w:rPr>
          <w:rFonts w:ascii="Cambria" w:hAnsi="Cambria" w:cs="Times New Roman"/>
          <w:color w:val="000000" w:themeColor="text1"/>
        </w:rPr>
        <w:t xml:space="preserve"> In February 2007, a few months after a particularly outrageous scandal, the </w:t>
      </w:r>
      <w:r w:rsidRPr="00EA0F8A">
        <w:rPr>
          <w:rFonts w:ascii="Cambria" w:hAnsi="Cambria" w:cs="Times New Roman"/>
          <w:bCs/>
          <w:color w:val="000000" w:themeColor="text1"/>
        </w:rPr>
        <w:t>“One Minute of Darkness for Constant Light Campaign” mobilized approximately 30 million Turkish citizens in synchronized low-risk mass actions to pressure the government to take specific measures to combat the crime syndicate, and curtail corrup</w:t>
      </w:r>
      <w:r w:rsidR="00E754C2" w:rsidRPr="00EA0F8A">
        <w:rPr>
          <w:rFonts w:ascii="Cambria" w:hAnsi="Cambria" w:cs="Times New Roman"/>
          <w:bCs/>
          <w:color w:val="000000" w:themeColor="text1"/>
        </w:rPr>
        <w:t xml:space="preserve">tion and powerholder impunity. </w:t>
      </w:r>
    </w:p>
    <w:p w14:paraId="62E1D528" w14:textId="6D72BFBC" w:rsidR="0078728C"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Strategic choices were made from the beginning; the campaign would be apolitical and people should feel a sense of ownership in order to counter smear attacks, pull together a large coalition of non-state organizations, and attract widespread public participation. The civic organizers created a low-risk, mass action designed to overcome real obstacles, including fear, detention, and violent crackdowns. On February 1, 1997 at 9:00 p.m., citizens began to turn off their lights for one minute, with many soon embellishing upon the tactic by banging pots and pans, gathering in neighborhoods, and blaring car horns. In the midst of the campaign, the military forced the coalition government to resign. Prime Minister Necmettin Erbakan</w:t>
      </w:r>
      <w:ins w:id="1259" w:author="karl@grindal.org" w:date="2014-10-19T19:25:00Z">
        <w:r w:rsidR="005C3746">
          <w:rPr>
            <w:rFonts w:ascii="Cambria" w:hAnsi="Cambria" w:cs="Times New Roman"/>
            <w:color w:val="000000" w:themeColor="text1"/>
          </w:rPr>
          <w:fldChar w:fldCharType="begin"/>
        </w:r>
        <w:r w:rsidR="005C3746">
          <w:instrText xml:space="preserve"> XE "</w:instrText>
        </w:r>
        <w:r w:rsidR="005C3746" w:rsidRPr="00F50C4F">
          <w:rPr>
            <w:rFonts w:ascii="Cambria" w:hAnsi="Cambria" w:cs="Times New Roman"/>
            <w:color w:val="000000" w:themeColor="text1"/>
          </w:rPr>
          <w:instrText>Prime Minister Necmettin Erbakan</w:instrText>
        </w:r>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xml:space="preserve"> remained in power until a new government was approved by the parliament six months later. Organizers ended campaign after six weeks. It shook the country’s competing loci of power and broke the taboo over confronting impunity. Although it did not succeed to remove parliamentary immunity, it nonetheless empowered citizens to fight corruption, pushed the government to launch judicial investigations yielding verdicts, and uncovered crime syndic</w:t>
      </w:r>
      <w:r w:rsidR="00DF3189" w:rsidRPr="00EA0F8A">
        <w:rPr>
          <w:rFonts w:ascii="Cambria" w:hAnsi="Cambria" w:cs="Times New Roman"/>
          <w:color w:val="000000" w:themeColor="text1"/>
        </w:rPr>
        <w:t xml:space="preserve">ate figures and relationships. </w:t>
      </w:r>
    </w:p>
    <w:p w14:paraId="0CBB45D0" w14:textId="22E619A1" w:rsidR="0078728C" w:rsidRPr="005150E2" w:rsidRDefault="00C44CB3" w:rsidP="00EA0F8A">
      <w:pPr>
        <w:spacing w:before="100" w:beforeAutospacing="1" w:after="100" w:afterAutospacing="1" w:line="360" w:lineRule="auto"/>
        <w:jc w:val="both"/>
        <w:rPr>
          <w:rFonts w:ascii="Cambria" w:hAnsi="Cambria" w:cs="Times New Roman"/>
          <w:i/>
          <w:color w:val="000000" w:themeColor="text1"/>
        </w:rPr>
      </w:pPr>
      <w:r w:rsidRPr="005150E2">
        <w:rPr>
          <w:rFonts w:ascii="Cambria" w:hAnsi="Cambria" w:cs="Times New Roman"/>
          <w:i/>
          <w:color w:val="000000" w:themeColor="text1"/>
        </w:rPr>
        <w:t>Recent Cases: Kenya and Russia</w:t>
      </w:r>
    </w:p>
    <w:p w14:paraId="0771EDB8" w14:textId="77777777" w:rsidR="0078728C" w:rsidRPr="00EA0F8A" w:rsidRDefault="0078728C" w:rsidP="00EA0F8A">
      <w:pPr>
        <w:spacing w:before="100" w:beforeAutospacing="1" w:after="100" w:afterAutospacing="1" w:line="240" w:lineRule="auto"/>
        <w:ind w:left="720" w:right="720"/>
        <w:jc w:val="both"/>
        <w:rPr>
          <w:rFonts w:ascii="Cambria" w:hAnsi="Cambria" w:cs="Times New Roman"/>
          <w:color w:val="000000" w:themeColor="text1"/>
          <w:sz w:val="20"/>
          <w:szCs w:val="20"/>
        </w:rPr>
      </w:pPr>
      <w:r w:rsidRPr="00EA0F8A">
        <w:rPr>
          <w:rFonts w:ascii="Cambria" w:hAnsi="Cambria" w:cs="Times New Roman"/>
          <w:i/>
          <w:color w:val="000000" w:themeColor="text1"/>
          <w:sz w:val="20"/>
          <w:szCs w:val="20"/>
        </w:rPr>
        <w:t>We are fighting a legacy of corruption and bribery among government officials, law enforcement and industry that has allowed this project to move forward.</w:t>
      </w:r>
      <w:r w:rsidRPr="00EA0F8A">
        <w:rPr>
          <w:rFonts w:ascii="Cambria" w:hAnsi="Cambria" w:cs="Times New Roman"/>
          <w:i/>
          <w:color w:val="000000" w:themeColor="text1"/>
          <w:sz w:val="20"/>
          <w:szCs w:val="20"/>
          <w:vertAlign w:val="superscript"/>
        </w:rPr>
        <w:footnoteReference w:id="133"/>
      </w:r>
    </w:p>
    <w:p w14:paraId="38B96551" w14:textId="0CF7CFDE" w:rsidR="0078728C" w:rsidRPr="00EA0F8A" w:rsidRDefault="0078728C" w:rsidP="00EA0F8A">
      <w:pPr>
        <w:pStyle w:val="ListParagraph"/>
        <w:numPr>
          <w:ilvl w:val="0"/>
          <w:numId w:val="26"/>
        </w:num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lastRenderedPageBreak/>
        <w:t>Yaroslav Nikitenko, Mo</w:t>
      </w:r>
      <w:r w:rsidR="008137FB" w:rsidRPr="00EA0F8A">
        <w:rPr>
          <w:rFonts w:ascii="Cambria" w:hAnsi="Cambria" w:cs="Times New Roman"/>
          <w:color w:val="000000" w:themeColor="text1"/>
        </w:rPr>
        <w:t>vement to Defend Khimki Forest</w:t>
      </w:r>
      <w:ins w:id="1262" w:author="karl@grindal.org" w:date="2014-10-19T19:35:00Z">
        <w:r w:rsidR="00006B5D">
          <w:rPr>
            <w:rFonts w:ascii="Cambria" w:hAnsi="Cambria" w:cs="Times New Roman"/>
            <w:color w:val="000000" w:themeColor="text1"/>
          </w:rPr>
          <w:fldChar w:fldCharType="begin"/>
        </w:r>
        <w:r w:rsidR="00006B5D">
          <w:instrText xml:space="preserve"> XE "</w:instrText>
        </w:r>
      </w:ins>
      <w:r w:rsidR="00006B5D" w:rsidRPr="00D82790">
        <w:rPr>
          <w:rFonts w:ascii="Cambria" w:eastAsia="Calibri" w:hAnsi="Cambria" w:cs="Times New Roman"/>
          <w:color w:val="000000" w:themeColor="text1"/>
        </w:rPr>
        <w:instrText>Khimki</w:instrText>
      </w:r>
      <w:r w:rsidR="00006B5D" w:rsidRPr="00D82790">
        <w:rPr>
          <w:rFonts w:ascii="Cambria" w:eastAsia="Calibri" w:hAnsi="Cambria" w:cs="Times New Roman"/>
          <w:color w:val="000000" w:themeColor="text1"/>
          <w:spacing w:val="1"/>
        </w:rPr>
        <w:instrText xml:space="preserve"> </w:instrText>
      </w:r>
      <w:r w:rsidR="00006B5D" w:rsidRPr="00D82790">
        <w:rPr>
          <w:rFonts w:ascii="Cambria" w:eastAsia="Calibri" w:hAnsi="Cambria" w:cs="Times New Roman"/>
          <w:color w:val="000000" w:themeColor="text1"/>
          <w:spacing w:val="-1"/>
        </w:rPr>
        <w:instrText>F</w:instrText>
      </w:r>
      <w:r w:rsidR="00006B5D" w:rsidRPr="00D82790">
        <w:rPr>
          <w:rFonts w:ascii="Cambria" w:eastAsia="Calibri" w:hAnsi="Cambria" w:cs="Times New Roman"/>
          <w:color w:val="000000" w:themeColor="text1"/>
        </w:rPr>
        <w:instrText>or</w:instrText>
      </w:r>
      <w:r w:rsidR="00006B5D" w:rsidRPr="00D82790">
        <w:rPr>
          <w:rFonts w:ascii="Cambria" w:eastAsia="Calibri" w:hAnsi="Cambria" w:cs="Times New Roman"/>
          <w:color w:val="000000" w:themeColor="text1"/>
          <w:spacing w:val="-2"/>
        </w:rPr>
        <w:instrText>e</w:instrText>
      </w:r>
      <w:r w:rsidR="00006B5D" w:rsidRPr="00D82790">
        <w:rPr>
          <w:rFonts w:ascii="Cambria" w:eastAsia="Calibri" w:hAnsi="Cambria" w:cs="Times New Roman"/>
          <w:color w:val="000000" w:themeColor="text1"/>
        </w:rPr>
        <w:instrText>st</w:instrText>
      </w:r>
      <w:ins w:id="1263" w:author="karl@grindal.org" w:date="2014-10-19T19:35:00Z">
        <w:r w:rsidR="00006B5D">
          <w:instrText xml:space="preserve">" </w:instrText>
        </w:r>
        <w:r w:rsidR="00006B5D">
          <w:rPr>
            <w:rFonts w:ascii="Cambria" w:hAnsi="Cambria" w:cs="Times New Roman"/>
            <w:color w:val="000000" w:themeColor="text1"/>
          </w:rPr>
          <w:fldChar w:fldCharType="end"/>
        </w:r>
      </w:ins>
    </w:p>
    <w:p w14:paraId="3B70941E" w14:textId="2E09EAF4"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5150E2">
        <w:rPr>
          <w:rFonts w:ascii="Cambria" w:hAnsi="Cambria" w:cs="Times New Roman"/>
          <w:i/>
          <w:color w:val="000000" w:themeColor="text1"/>
        </w:rPr>
        <w:t>Kenya</w:t>
      </w:r>
      <w:r w:rsidRPr="00EA0F8A">
        <w:rPr>
          <w:rFonts w:ascii="Cambria" w:hAnsi="Cambria" w:cs="Times New Roman"/>
          <w:color w:val="000000" w:themeColor="text1"/>
        </w:rPr>
        <w:t>. Freedom House’s</w:t>
      </w:r>
      <w:ins w:id="1264" w:author="karl@grindal.org" w:date="2014-10-18T15:48:00Z">
        <w:r w:rsidR="006109EE">
          <w:rPr>
            <w:rFonts w:ascii="Cambria" w:hAnsi="Cambria" w:cs="Times New Roman"/>
            <w:color w:val="000000" w:themeColor="text1"/>
          </w:rPr>
          <w:fldChar w:fldCharType="begin"/>
        </w:r>
        <w:r w:rsidR="006109EE">
          <w:instrText xml:space="preserve"> XE "</w:instrText>
        </w:r>
      </w:ins>
      <w:r w:rsidR="006109EE" w:rsidRPr="00B4546E">
        <w:rPr>
          <w:rFonts w:ascii="Cambria" w:hAnsi="Cambria" w:cs="Times New Roman"/>
          <w:color w:val="000000" w:themeColor="text1"/>
        </w:rPr>
        <w:instrText>Freedom House</w:instrText>
      </w:r>
      <w:ins w:id="1265" w:author="karl@grindal.org" w:date="2014-10-18T15:48:00Z">
        <w:r w:rsidR="006109EE">
          <w:instrText xml:space="preserve">" </w:instrText>
        </w:r>
        <w:r w:rsidR="006109EE">
          <w:rPr>
            <w:rFonts w:ascii="Cambria" w:hAnsi="Cambria" w:cs="Times New Roman"/>
            <w:color w:val="000000" w:themeColor="text1"/>
          </w:rPr>
          <w:fldChar w:fldCharType="end"/>
        </w:r>
      </w:ins>
      <w:r w:rsidRPr="00EA0F8A">
        <w:rPr>
          <w:rFonts w:ascii="Cambria" w:hAnsi="Cambria" w:cs="Times New Roman"/>
          <w:color w:val="000000" w:themeColor="text1"/>
        </w:rPr>
        <w:t xml:space="preserve"> 2013 and 2014 Freedom in the World survey classifies Kenya as partly free.</w:t>
      </w:r>
      <w:r w:rsidRPr="00EA0F8A">
        <w:rPr>
          <w:rFonts w:ascii="Cambria" w:hAnsi="Cambria" w:cs="Times New Roman"/>
          <w:color w:val="000000" w:themeColor="text1"/>
          <w:vertAlign w:val="superscript"/>
        </w:rPr>
        <w:footnoteReference w:id="134"/>
      </w:r>
      <w:r w:rsidRPr="00EA0F8A">
        <w:rPr>
          <w:rFonts w:ascii="Cambria" w:hAnsi="Cambria" w:cs="Times New Roman"/>
          <w:color w:val="000000" w:themeColor="text1"/>
        </w:rPr>
        <w:t xml:space="preserve"> Human Rights Watch</w:t>
      </w:r>
      <w:ins w:id="1266" w:author="karl@grindal.org" w:date="2014-10-19T19:25:00Z">
        <w:r w:rsidR="005C3746">
          <w:rPr>
            <w:rFonts w:ascii="Cambria" w:hAnsi="Cambria" w:cs="Times New Roman"/>
            <w:color w:val="000000" w:themeColor="text1"/>
          </w:rPr>
          <w:fldChar w:fldCharType="begin"/>
        </w:r>
        <w:r w:rsidR="005C3746">
          <w:instrText xml:space="preserve"> XE "</w:instrText>
        </w:r>
      </w:ins>
      <w:r w:rsidR="005C3746" w:rsidRPr="003A21E2">
        <w:rPr>
          <w:rFonts w:ascii="Cambria" w:hAnsi="Cambria" w:cs="Times New Roman"/>
          <w:color w:val="000000" w:themeColor="text1"/>
        </w:rPr>
        <w:instrText>Human Rights Watch</w:instrText>
      </w:r>
      <w:ins w:id="1267" w:author="karl@grindal.org" w:date="2014-10-19T19:25: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xml:space="preserve"> reports that new laws introduced in 2013 will, if enacted, “impose draconian restrictions on the media and on nonprofit organizations…”</w:t>
      </w:r>
      <w:r w:rsidRPr="00EA0F8A">
        <w:rPr>
          <w:rFonts w:ascii="Cambria" w:hAnsi="Cambria" w:cs="Times New Roman"/>
          <w:color w:val="000000" w:themeColor="text1"/>
          <w:vertAlign w:val="superscript"/>
        </w:rPr>
        <w:footnoteReference w:id="135"/>
      </w:r>
      <w:r w:rsidRPr="00EA0F8A">
        <w:rPr>
          <w:rFonts w:ascii="Cambria" w:hAnsi="Cambria" w:cs="Times New Roman"/>
          <w:color w:val="000000" w:themeColor="text1"/>
        </w:rPr>
        <w:t xml:space="preserve"> Overall, civil society is facing a crackdown and activists are facing threats and violence, the latter a common experience in spite of the country’s precarious transition to democracy. In 2007, Muslims for Human Rights (MUHURI</w:t>
      </w:r>
      <w:ins w:id="1270" w:author="karl@grindal.org" w:date="2014-10-19T19:25:00Z">
        <w:r w:rsidR="005C3746">
          <w:rPr>
            <w:rFonts w:ascii="Cambria" w:hAnsi="Cambria" w:cs="Times New Roman"/>
            <w:color w:val="000000" w:themeColor="text1"/>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a civil society organization in Mombasa, embarked on a radical new approach to gaining human rights, namely fighting powerholder corruption linked to poverty.</w:t>
      </w:r>
      <w:r w:rsidRPr="00EA0F8A">
        <w:rPr>
          <w:rFonts w:ascii="Cambria" w:hAnsi="Cambria" w:cs="Times New Roman"/>
          <w:color w:val="000000" w:themeColor="text1"/>
          <w:vertAlign w:val="superscript"/>
        </w:rPr>
        <w:footnoteReference w:id="136"/>
      </w:r>
      <w:r w:rsidRPr="00EA0F8A">
        <w:rPr>
          <w:rFonts w:ascii="Cambria" w:hAnsi="Cambria" w:cs="Times New Roman"/>
          <w:color w:val="000000" w:themeColor="text1"/>
        </w:rPr>
        <w:t xml:space="preserve"> It catalyzed grass-roots civic initiatives to access information about constituency development funds allocated annually to all Members of Parliament (MP). Hussein Khalid</w:t>
      </w:r>
      <w:ins w:id="1274" w:author="karl@grindal.org" w:date="2014-10-19T19:25:00Z">
        <w:r w:rsidR="005C3746">
          <w:rPr>
            <w:rFonts w:ascii="Cambria" w:hAnsi="Cambria" w:cs="Times New Roman"/>
            <w:color w:val="000000" w:themeColor="text1"/>
          </w:rPr>
          <w:fldChar w:fldCharType="begin"/>
        </w:r>
        <w:r w:rsidR="005C3746">
          <w:instrText xml:space="preserve"> XE "</w:instrText>
        </w:r>
      </w:ins>
      <w:r w:rsidR="005C3746" w:rsidRPr="00347405">
        <w:rPr>
          <w:rFonts w:ascii="Cambria" w:hAnsi="Cambria" w:cs="Times New Roman"/>
          <w:color w:val="000000" w:themeColor="text1"/>
        </w:rPr>
        <w:instrText>Hussein Khalid</w:instrText>
      </w:r>
      <w:ins w:id="1275" w:author="karl@grindal.org" w:date="2014-10-19T19:25: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then the organization’s Executive Director stated: “If people are able to be encouraged to go out, today it’s CDF, tomorrow it’s something else, and another day it’s another thing. So CDF is an entry point to the realization of so many rights that people are not getting.”</w:t>
      </w:r>
      <w:r w:rsidRPr="00EA0F8A">
        <w:rPr>
          <w:rFonts w:ascii="Cambria" w:hAnsi="Cambria" w:cs="Times New Roman"/>
          <w:color w:val="000000" w:themeColor="text1"/>
          <w:vertAlign w:val="superscript"/>
        </w:rPr>
        <w:footnoteReference w:id="137"/>
      </w:r>
    </w:p>
    <w:p w14:paraId="68EF0582" w14:textId="36150EFE" w:rsidR="00561ECF" w:rsidRPr="00EA0F8A" w:rsidRDefault="0078728C" w:rsidP="00EA0F8A">
      <w:pPr>
        <w:spacing w:before="100" w:beforeAutospacing="1" w:after="100" w:afterAutospacing="1" w:line="360" w:lineRule="auto"/>
        <w:jc w:val="both"/>
        <w:rPr>
          <w:rFonts w:ascii="Cambria" w:hAnsi="Cambria" w:cs="Times New Roman"/>
          <w:iCs/>
          <w:color w:val="000000" w:themeColor="text1"/>
        </w:rPr>
      </w:pPr>
      <w:r w:rsidRPr="00EA0F8A">
        <w:rPr>
          <w:rFonts w:ascii="Cambria" w:hAnsi="Cambria" w:cs="Times New Roman"/>
          <w:color w:val="000000" w:themeColor="text1"/>
        </w:rPr>
        <w:t>In an innovative collaboration with the International Budget Partnership and veterans from the successful “Right to Information</w:t>
      </w:r>
      <w:ins w:id="1276" w:author="Microsoft account" w:date="2014-10-20T16:36:00Z">
        <w:r w:rsidR="008F1491">
          <w:rPr>
            <w:rFonts w:ascii="Cambria" w:hAnsi="Cambria" w:cs="Times New Roman"/>
            <w:color w:val="000000" w:themeColor="text1"/>
          </w:rPr>
          <w:fldChar w:fldCharType="begin"/>
        </w:r>
        <w:r w:rsidR="008F1491">
          <w:instrText xml:space="preserve"> XE "</w:instrText>
        </w:r>
        <w:r w:rsidR="008F1491" w:rsidRPr="00C764D3">
          <w:rPr>
            <w:rFonts w:ascii="Cambria" w:hAnsi="Cambria" w:cs="Times New Roman"/>
            <w:color w:val="000000" w:themeColor="text1"/>
            <w:rPrChange w:id="1277" w:author="Microsoft account" w:date="2014-10-20T16:36:00Z">
              <w:rPr>
                <w:rFonts w:ascii="Cambria" w:hAnsi="Cambria" w:cs="Times New Roman"/>
                <w:color w:val="000000" w:themeColor="text1"/>
              </w:rPr>
            </w:rPrChange>
          </w:rPr>
          <w:instrText>Right-to-Information</w:instrText>
        </w:r>
        <w:r w:rsidR="008F1491">
          <w:instrText xml:space="preserve">" </w:instrText>
        </w:r>
        <w:r w:rsidR="008F1491">
          <w:rPr>
            <w:rFonts w:ascii="Cambria" w:hAnsi="Cambria" w:cs="Times New Roman"/>
            <w:color w:val="000000" w:themeColor="text1"/>
          </w:rPr>
          <w:fldChar w:fldCharType="end"/>
        </w:r>
      </w:ins>
      <w:ins w:id="1278" w:author="karl@grindal.org" w:date="2014-10-19T19:23:00Z">
        <w:del w:id="1279" w:author="Microsoft account" w:date="2014-10-20T16:36:00Z">
          <w:r w:rsidR="005C3746" w:rsidDel="008F1491">
            <w:rPr>
              <w:rFonts w:ascii="Cambria" w:hAnsi="Cambria" w:cs="Times New Roman"/>
              <w:color w:val="000000" w:themeColor="text1"/>
            </w:rPr>
            <w:fldChar w:fldCharType="begin"/>
          </w:r>
          <w:r w:rsidR="005C3746" w:rsidDel="008F1491">
            <w:delInstrText xml:space="preserve"> XE "</w:delInstrText>
          </w:r>
        </w:del>
      </w:ins>
      <w:del w:id="1280" w:author="Microsoft account" w:date="2014-10-20T16:36:00Z">
        <w:r w:rsidR="005C3746" w:rsidRPr="000F4581" w:rsidDel="008F1491">
          <w:rPr>
            <w:rFonts w:ascii="Cambria" w:hAnsi="Cambria" w:cs="Times New Roman"/>
            <w:color w:val="000000" w:themeColor="text1"/>
          </w:rPr>
          <w:delInstrText>Right</w:delInstrText>
        </w:r>
      </w:del>
      <w:ins w:id="1281" w:author="karl@grindal.org" w:date="2014-10-19T19:23:00Z">
        <w:del w:id="1282" w:author="Microsoft account" w:date="2014-10-20T16:36:00Z">
          <w:r w:rsidR="005C3746" w:rsidRPr="000F4581" w:rsidDel="008F1491">
            <w:rPr>
              <w:rFonts w:ascii="Cambria" w:hAnsi="Cambria" w:cs="Times New Roman"/>
              <w:color w:val="000000" w:themeColor="text1"/>
            </w:rPr>
            <w:delInstrText>-</w:delInstrText>
          </w:r>
        </w:del>
      </w:ins>
      <w:del w:id="1283" w:author="Microsoft account" w:date="2014-10-20T16:36:00Z">
        <w:r w:rsidR="005C3746" w:rsidRPr="000F4581" w:rsidDel="008F1491">
          <w:rPr>
            <w:rFonts w:ascii="Cambria" w:hAnsi="Cambria" w:cs="Times New Roman"/>
            <w:color w:val="000000" w:themeColor="text1"/>
          </w:rPr>
          <w:delInstrText xml:space="preserve"> to</w:delInstrText>
        </w:r>
      </w:del>
      <w:ins w:id="1284" w:author="karl@grindal.org" w:date="2014-10-19T19:23:00Z">
        <w:del w:id="1285" w:author="Microsoft account" w:date="2014-10-20T16:36:00Z">
          <w:r w:rsidR="005C3746" w:rsidRPr="000F4581" w:rsidDel="008F1491">
            <w:rPr>
              <w:rFonts w:ascii="Cambria" w:hAnsi="Cambria" w:cs="Times New Roman"/>
              <w:color w:val="000000" w:themeColor="text1"/>
            </w:rPr>
            <w:delInstrText>-</w:delInstrText>
          </w:r>
        </w:del>
      </w:ins>
      <w:del w:id="1286" w:author="Microsoft account" w:date="2014-10-20T16:36:00Z">
        <w:r w:rsidR="005C3746" w:rsidRPr="000F4581" w:rsidDel="008F1491">
          <w:rPr>
            <w:rFonts w:ascii="Cambria" w:hAnsi="Cambria" w:cs="Times New Roman"/>
            <w:color w:val="000000" w:themeColor="text1"/>
          </w:rPr>
          <w:delInstrText xml:space="preserve"> Information</w:delInstrText>
        </w:r>
      </w:del>
      <w:ins w:id="1287" w:author="karl@grindal.org" w:date="2014-10-19T19:23:00Z">
        <w:del w:id="1288" w:author="Microsoft account" w:date="2014-10-20T16:36:00Z">
          <w:r w:rsidR="005C3746" w:rsidDel="008F1491">
            <w:delInstrText xml:space="preserve">" </w:delInstrText>
          </w:r>
          <w:r w:rsidR="005C3746" w:rsidDel="008F1491">
            <w:rPr>
              <w:rFonts w:ascii="Cambria" w:hAnsi="Cambria" w:cs="Times New Roman"/>
              <w:color w:val="000000" w:themeColor="text1"/>
            </w:rPr>
            <w:fldChar w:fldCharType="end"/>
          </w:r>
        </w:del>
      </w:ins>
      <w:r w:rsidRPr="00EA0F8A">
        <w:rPr>
          <w:rFonts w:ascii="Cambria" w:hAnsi="Cambria" w:cs="Times New Roman"/>
          <w:color w:val="000000" w:themeColor="text1"/>
        </w:rPr>
        <w:t>” movem</w:t>
      </w:r>
      <w:r w:rsidRPr="00EA0F8A">
        <w:rPr>
          <w:rFonts w:ascii="Cambria" w:hAnsi="Cambria" w:cs="Times New Roman"/>
          <w:iCs/>
          <w:color w:val="000000" w:themeColor="text1"/>
        </w:rPr>
        <w:t>ent in India, MUHURI</w:t>
      </w:r>
      <w:ins w:id="1289" w:author="karl@grindal.org" w:date="2014-10-19T19:25:00Z">
        <w:r w:rsidR="005C3746">
          <w:rPr>
            <w:rFonts w:ascii="Cambria" w:hAnsi="Cambria" w:cs="Times New Roman"/>
            <w:iCs/>
            <w:color w:val="000000" w:themeColor="text1"/>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hAnsi="Cambria" w:cs="Times New Roman"/>
            <w:iCs/>
            <w:color w:val="000000" w:themeColor="text1"/>
          </w:rPr>
          <w:fldChar w:fldCharType="end"/>
        </w:r>
      </w:ins>
      <w:r w:rsidRPr="00EA0F8A">
        <w:rPr>
          <w:rFonts w:ascii="Cambria" w:hAnsi="Cambria" w:cs="Times New Roman"/>
          <w:iCs/>
          <w:color w:val="000000" w:themeColor="text1"/>
        </w:rPr>
        <w:t xml:space="preserve"> developed the six-st</w:t>
      </w:r>
      <w:r w:rsidR="00E754C2" w:rsidRPr="00EA0F8A">
        <w:rPr>
          <w:rFonts w:ascii="Cambria" w:hAnsi="Cambria" w:cs="Times New Roman"/>
          <w:iCs/>
          <w:color w:val="000000" w:themeColor="text1"/>
        </w:rPr>
        <w:t>ep social audit, consisting of:</w:t>
      </w:r>
    </w:p>
    <w:p w14:paraId="34B3386D" w14:textId="77777777" w:rsidR="00561ECF" w:rsidRPr="00EA0F8A" w:rsidRDefault="0078728C" w:rsidP="00EA0F8A">
      <w:pPr>
        <w:pStyle w:val="ListParagraph"/>
        <w:numPr>
          <w:ilvl w:val="0"/>
          <w:numId w:val="27"/>
        </w:numPr>
        <w:spacing w:before="100" w:beforeAutospacing="1" w:after="100" w:afterAutospacing="1" w:line="360" w:lineRule="auto"/>
        <w:ind w:right="720"/>
        <w:jc w:val="both"/>
        <w:rPr>
          <w:rFonts w:ascii="Cambria" w:hAnsi="Cambria" w:cs="Times New Roman"/>
          <w:iCs/>
          <w:color w:val="000000" w:themeColor="text1"/>
        </w:rPr>
      </w:pPr>
      <w:r w:rsidRPr="00EA0F8A">
        <w:rPr>
          <w:rFonts w:ascii="Cambria" w:hAnsi="Cambria" w:cs="Times New Roman"/>
          <w:i/>
          <w:iCs/>
          <w:color w:val="000000" w:themeColor="text1"/>
        </w:rPr>
        <w:t xml:space="preserve">Information gathering </w:t>
      </w:r>
      <w:r w:rsidRPr="00EA0F8A">
        <w:rPr>
          <w:rFonts w:ascii="Cambria" w:hAnsi="Cambria" w:cs="Times New Roman"/>
          <w:iCs/>
          <w:color w:val="000000" w:themeColor="text1"/>
        </w:rPr>
        <w:t>– of rec</w:t>
      </w:r>
      <w:r w:rsidR="00E754C2" w:rsidRPr="00EA0F8A">
        <w:rPr>
          <w:rFonts w:ascii="Cambria" w:hAnsi="Cambria" w:cs="Times New Roman"/>
          <w:iCs/>
          <w:color w:val="000000" w:themeColor="text1"/>
        </w:rPr>
        <w:t>ords from the local CDF office;</w:t>
      </w:r>
    </w:p>
    <w:p w14:paraId="5A886C29" w14:textId="0ADBC243" w:rsidR="00561ECF" w:rsidRPr="00EA0F8A" w:rsidRDefault="0078728C" w:rsidP="00EA0F8A">
      <w:pPr>
        <w:pStyle w:val="ListParagraph"/>
        <w:numPr>
          <w:ilvl w:val="0"/>
          <w:numId w:val="27"/>
        </w:numPr>
        <w:spacing w:before="100" w:beforeAutospacing="1" w:after="100" w:afterAutospacing="1" w:line="360" w:lineRule="auto"/>
        <w:ind w:right="720"/>
        <w:jc w:val="both"/>
        <w:rPr>
          <w:rFonts w:ascii="Cambria" w:hAnsi="Cambria" w:cs="Times New Roman"/>
          <w:iCs/>
          <w:color w:val="000000" w:themeColor="text1"/>
        </w:rPr>
      </w:pPr>
      <w:r w:rsidRPr="00EA0F8A">
        <w:rPr>
          <w:rFonts w:ascii="Cambria" w:hAnsi="Cambria" w:cs="Times New Roman"/>
          <w:i/>
          <w:iCs/>
          <w:color w:val="000000" w:themeColor="text1"/>
        </w:rPr>
        <w:t xml:space="preserve">Training local people </w:t>
      </w:r>
      <w:r w:rsidR="00FE3B28">
        <w:rPr>
          <w:rFonts w:ascii="Cambria" w:hAnsi="Cambria" w:cs="Times New Roman"/>
          <w:iCs/>
          <w:color w:val="000000" w:themeColor="text1"/>
        </w:rPr>
        <w:t>–</w:t>
      </w:r>
      <w:r w:rsidRPr="00EA0F8A">
        <w:rPr>
          <w:rFonts w:ascii="Cambria" w:hAnsi="Cambria" w:cs="Times New Roman"/>
          <w:iCs/>
          <w:color w:val="000000" w:themeColor="text1"/>
        </w:rPr>
        <w:t xml:space="preserve"> men and women,</w:t>
      </w:r>
      <w:r w:rsidR="00E754C2" w:rsidRPr="00EA0F8A">
        <w:rPr>
          <w:rFonts w:ascii="Cambria" w:hAnsi="Cambria" w:cs="Times New Roman"/>
          <w:iCs/>
          <w:color w:val="000000" w:themeColor="text1"/>
        </w:rPr>
        <w:t xml:space="preserve"> to become community activists.</w:t>
      </w:r>
    </w:p>
    <w:p w14:paraId="3EAA546F" w14:textId="77777777" w:rsidR="00561ECF" w:rsidRPr="00EA0F8A" w:rsidRDefault="0078728C" w:rsidP="00EA0F8A">
      <w:pPr>
        <w:pStyle w:val="ListParagraph"/>
        <w:numPr>
          <w:ilvl w:val="0"/>
          <w:numId w:val="27"/>
        </w:numPr>
        <w:spacing w:before="100" w:beforeAutospacing="1" w:after="100" w:afterAutospacing="1" w:line="360" w:lineRule="auto"/>
        <w:ind w:right="720"/>
        <w:jc w:val="both"/>
        <w:rPr>
          <w:rFonts w:ascii="Cambria" w:hAnsi="Cambria" w:cs="Times New Roman"/>
          <w:iCs/>
          <w:color w:val="000000" w:themeColor="text1"/>
        </w:rPr>
      </w:pPr>
      <w:r w:rsidRPr="00EA0F8A">
        <w:rPr>
          <w:rFonts w:ascii="Cambria" w:hAnsi="Cambria" w:cs="Times New Roman"/>
          <w:i/>
          <w:iCs/>
          <w:color w:val="000000" w:themeColor="text1"/>
        </w:rPr>
        <w:t xml:space="preserve">Educating and mobilizing fellow citizens </w:t>
      </w:r>
      <w:r w:rsidRPr="00EA0F8A">
        <w:rPr>
          <w:rFonts w:ascii="Cambria" w:hAnsi="Cambria" w:cs="Times New Roman"/>
          <w:iCs/>
          <w:color w:val="000000" w:themeColor="text1"/>
        </w:rPr>
        <w:t xml:space="preserve">– through a variety of tactics, about the CDF and their rights to information and </w:t>
      </w:r>
      <w:r w:rsidR="00E754C2" w:rsidRPr="00EA0F8A">
        <w:rPr>
          <w:rFonts w:ascii="Cambria" w:hAnsi="Cambria" w:cs="Times New Roman"/>
          <w:iCs/>
          <w:color w:val="000000" w:themeColor="text1"/>
        </w:rPr>
        <w:t xml:space="preserve">accountability of </w:t>
      </w:r>
      <w:r w:rsidR="008137FB" w:rsidRPr="00EA0F8A">
        <w:rPr>
          <w:rFonts w:ascii="Cambria" w:hAnsi="Cambria" w:cs="Times New Roman"/>
          <w:iCs/>
          <w:color w:val="000000" w:themeColor="text1"/>
        </w:rPr>
        <w:t>power holders</w:t>
      </w:r>
      <w:r w:rsidR="00E754C2" w:rsidRPr="00EA0F8A">
        <w:rPr>
          <w:rFonts w:ascii="Cambria" w:hAnsi="Cambria" w:cs="Times New Roman"/>
          <w:iCs/>
          <w:color w:val="000000" w:themeColor="text1"/>
        </w:rPr>
        <w:t>.</w:t>
      </w:r>
    </w:p>
    <w:p w14:paraId="2776039D" w14:textId="71E09A18" w:rsidR="00561ECF" w:rsidRPr="00EA0F8A" w:rsidRDefault="0078728C" w:rsidP="00EA0F8A">
      <w:pPr>
        <w:pStyle w:val="ListParagraph"/>
        <w:numPr>
          <w:ilvl w:val="0"/>
          <w:numId w:val="27"/>
        </w:numPr>
        <w:spacing w:before="100" w:beforeAutospacing="1" w:after="100" w:afterAutospacing="1" w:line="360" w:lineRule="auto"/>
        <w:ind w:right="720"/>
        <w:jc w:val="both"/>
        <w:rPr>
          <w:rFonts w:ascii="Cambria" w:hAnsi="Cambria" w:cs="Times New Roman"/>
          <w:iCs/>
          <w:color w:val="000000" w:themeColor="text1"/>
        </w:rPr>
      </w:pPr>
      <w:r w:rsidRPr="00EA0F8A">
        <w:rPr>
          <w:rFonts w:ascii="Cambria" w:hAnsi="Cambria" w:cs="Times New Roman"/>
          <w:i/>
          <w:iCs/>
          <w:color w:val="000000" w:themeColor="text1"/>
        </w:rPr>
        <w:t xml:space="preserve">Inspecting </w:t>
      </w:r>
      <w:r w:rsidR="00FE3B28">
        <w:rPr>
          <w:rFonts w:ascii="Cambria" w:hAnsi="Cambria" w:cs="Times New Roman"/>
          <w:i/>
          <w:iCs/>
          <w:color w:val="000000" w:themeColor="text1"/>
        </w:rPr>
        <w:t xml:space="preserve">– </w:t>
      </w:r>
      <w:r w:rsidRPr="00EA0F8A">
        <w:rPr>
          <w:rFonts w:ascii="Cambria" w:hAnsi="Cambria" w:cs="Times New Roman"/>
          <w:i/>
          <w:iCs/>
          <w:color w:val="000000" w:themeColor="text1"/>
        </w:rPr>
        <w:t xml:space="preserve"> </w:t>
      </w:r>
      <w:r w:rsidRPr="00EA0F8A">
        <w:rPr>
          <w:rFonts w:ascii="Cambria" w:hAnsi="Cambria" w:cs="Times New Roman"/>
          <w:iCs/>
          <w:color w:val="000000" w:themeColor="text1"/>
        </w:rPr>
        <w:t>the CD project site;</w:t>
      </w:r>
    </w:p>
    <w:p w14:paraId="757556FA" w14:textId="77777777" w:rsidR="00561ECF" w:rsidRPr="00EA0F8A" w:rsidRDefault="0078728C" w:rsidP="00EA0F8A">
      <w:pPr>
        <w:pStyle w:val="ListParagraph"/>
        <w:numPr>
          <w:ilvl w:val="0"/>
          <w:numId w:val="27"/>
        </w:numPr>
        <w:spacing w:before="100" w:beforeAutospacing="1" w:after="100" w:afterAutospacing="1" w:line="360" w:lineRule="auto"/>
        <w:ind w:right="720"/>
        <w:jc w:val="both"/>
        <w:rPr>
          <w:rFonts w:ascii="Cambria" w:hAnsi="Cambria" w:cs="Times New Roman"/>
          <w:iCs/>
          <w:color w:val="000000" w:themeColor="text1"/>
        </w:rPr>
      </w:pPr>
      <w:r w:rsidRPr="00EA0F8A">
        <w:rPr>
          <w:rFonts w:ascii="Cambria" w:hAnsi="Cambria" w:cs="Times New Roman"/>
          <w:i/>
          <w:iCs/>
          <w:color w:val="000000" w:themeColor="text1"/>
        </w:rPr>
        <w:t>Holding the public hearing</w:t>
      </w:r>
      <w:r w:rsidRPr="00EA0F8A">
        <w:rPr>
          <w:rFonts w:ascii="Cambria" w:hAnsi="Cambria" w:cs="Times New Roman"/>
          <w:iCs/>
          <w:color w:val="000000" w:themeColor="text1"/>
        </w:rPr>
        <w:t xml:space="preserve"> – attended by citizens, CDF officials, often the MP, district admi</w:t>
      </w:r>
      <w:r w:rsidR="00E754C2" w:rsidRPr="00EA0F8A">
        <w:rPr>
          <w:rFonts w:ascii="Cambria" w:hAnsi="Cambria" w:cs="Times New Roman"/>
          <w:iCs/>
          <w:color w:val="000000" w:themeColor="text1"/>
        </w:rPr>
        <w:t>nistrators, and even the media;</w:t>
      </w:r>
    </w:p>
    <w:p w14:paraId="3196B6D2" w14:textId="1E5696D5" w:rsidR="00561ECF" w:rsidRPr="00EA0F8A" w:rsidRDefault="0078728C" w:rsidP="00EA0F8A">
      <w:pPr>
        <w:pStyle w:val="ListParagraph"/>
        <w:numPr>
          <w:ilvl w:val="0"/>
          <w:numId w:val="27"/>
        </w:numPr>
        <w:spacing w:before="100" w:beforeAutospacing="1" w:after="100" w:afterAutospacing="1" w:line="360" w:lineRule="auto"/>
        <w:ind w:right="720"/>
        <w:jc w:val="both"/>
        <w:rPr>
          <w:rFonts w:ascii="Cambria" w:hAnsi="Cambria" w:cs="Times New Roman"/>
          <w:iCs/>
          <w:color w:val="000000" w:themeColor="text1"/>
        </w:rPr>
      </w:pPr>
      <w:r w:rsidRPr="00EA0F8A">
        <w:rPr>
          <w:rFonts w:ascii="Cambria" w:hAnsi="Cambria" w:cs="Times New Roman"/>
          <w:i/>
          <w:iCs/>
          <w:color w:val="000000" w:themeColor="text1"/>
        </w:rPr>
        <w:lastRenderedPageBreak/>
        <w:t xml:space="preserve">Following-up </w:t>
      </w:r>
      <w:r w:rsidR="00FE3B28">
        <w:rPr>
          <w:rFonts w:ascii="Cambria" w:hAnsi="Cambria" w:cs="Times New Roman"/>
          <w:iCs/>
          <w:color w:val="000000" w:themeColor="text1"/>
        </w:rPr>
        <w:t>–</w:t>
      </w:r>
      <w:r w:rsidRPr="00EA0F8A">
        <w:rPr>
          <w:rFonts w:ascii="Cambria" w:hAnsi="Cambria" w:cs="Times New Roman"/>
          <w:iCs/>
          <w:color w:val="000000" w:themeColor="text1"/>
        </w:rPr>
        <w:t xml:space="preserve"> with officials.</w:t>
      </w:r>
    </w:p>
    <w:p w14:paraId="7DF075D2" w14:textId="4EA0804F" w:rsidR="00561ECF" w:rsidRPr="00EA0F8A" w:rsidRDefault="0078728C" w:rsidP="00EA0F8A">
      <w:pPr>
        <w:spacing w:before="100" w:beforeAutospacing="1" w:after="100" w:afterAutospacing="1" w:line="360" w:lineRule="auto"/>
        <w:jc w:val="both"/>
        <w:rPr>
          <w:rFonts w:ascii="Cambria" w:hAnsi="Cambria" w:cs="Times New Roman"/>
          <w:iCs/>
          <w:color w:val="000000" w:themeColor="text1"/>
        </w:rPr>
      </w:pPr>
      <w:r w:rsidRPr="00EA0F8A">
        <w:rPr>
          <w:rFonts w:ascii="Cambria" w:hAnsi="Cambria" w:cs="Times New Roman"/>
          <w:iCs/>
          <w:color w:val="000000" w:themeColor="text1"/>
        </w:rPr>
        <w:t>MUHURI</w:t>
      </w:r>
      <w:ins w:id="1290" w:author="karl@grindal.org" w:date="2014-10-19T19:25:00Z">
        <w:r w:rsidR="005C3746">
          <w:rPr>
            <w:rFonts w:ascii="Cambria" w:hAnsi="Cambria" w:cs="Times New Roman"/>
            <w:iCs/>
            <w:color w:val="000000" w:themeColor="text1"/>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hAnsi="Cambria" w:cs="Times New Roman"/>
            <w:iCs/>
            <w:color w:val="000000" w:themeColor="text1"/>
          </w:rPr>
          <w:fldChar w:fldCharType="end"/>
        </w:r>
      </w:ins>
      <w:r w:rsidRPr="00EA0F8A">
        <w:rPr>
          <w:rFonts w:ascii="Cambria" w:hAnsi="Cambria" w:cs="Times New Roman"/>
          <w:iCs/>
          <w:color w:val="000000" w:themeColor="text1"/>
        </w:rPr>
        <w:t xml:space="preserve"> and citizens faced intimidation on more than one occasion. The group proactively took measures to maintain nonviolent discipline. In 2009, after an unidentified gang ransacked its office and stabbed the guard during the Likoni constituency social audit, they made the violence backfire by avowing on a popular radio program that they would continue and present their findings at the public hearing. An International Budge</w:t>
      </w:r>
      <w:r w:rsidR="00E754C2" w:rsidRPr="00EA0F8A">
        <w:rPr>
          <w:rFonts w:ascii="Cambria" w:hAnsi="Cambria" w:cs="Times New Roman"/>
          <w:iCs/>
          <w:color w:val="000000" w:themeColor="text1"/>
        </w:rPr>
        <w:t>t Partnership report concluded:</w:t>
      </w:r>
    </w:p>
    <w:p w14:paraId="0CE4E9D6" w14:textId="28FA74DC" w:rsidR="00561ECF" w:rsidRPr="00EA0F8A" w:rsidRDefault="0078728C" w:rsidP="00EA0F8A">
      <w:pPr>
        <w:spacing w:before="100" w:beforeAutospacing="1" w:after="100" w:afterAutospacing="1" w:line="240" w:lineRule="auto"/>
        <w:ind w:left="720" w:right="720"/>
        <w:jc w:val="both"/>
        <w:rPr>
          <w:rFonts w:ascii="Cambria" w:hAnsi="Cambria" w:cs="Times New Roman"/>
          <w:iCs/>
          <w:color w:val="000000" w:themeColor="text1"/>
          <w:sz w:val="20"/>
          <w:szCs w:val="20"/>
        </w:rPr>
      </w:pPr>
      <w:r w:rsidRPr="00EA0F8A">
        <w:rPr>
          <w:rFonts w:ascii="Cambria" w:hAnsi="Cambria" w:cs="Times New Roman"/>
          <w:iCs/>
          <w:color w:val="000000" w:themeColor="text1"/>
          <w:sz w:val="20"/>
          <w:szCs w:val="20"/>
        </w:rPr>
        <w:t>Both the MKSS [Mazdoor Kisan Shakti Sangathan/</w:t>
      </w:r>
      <w:r w:rsidRPr="00EA0F8A">
        <w:rPr>
          <w:rFonts w:ascii="Cambria" w:hAnsi="Cambria" w:cs="Times New Roman"/>
          <w:color w:val="000000" w:themeColor="text1"/>
          <w:sz w:val="20"/>
          <w:szCs w:val="20"/>
        </w:rPr>
        <w:t xml:space="preserve">Union for the Empowerment of Peasants and Laborers] </w:t>
      </w:r>
      <w:r w:rsidRPr="00EA0F8A">
        <w:rPr>
          <w:rFonts w:ascii="Cambria" w:hAnsi="Cambria" w:cs="Times New Roman"/>
          <w:iCs/>
          <w:color w:val="000000" w:themeColor="text1"/>
          <w:sz w:val="20"/>
          <w:szCs w:val="20"/>
        </w:rPr>
        <w:t>and MUHURI</w:t>
      </w:r>
      <w:ins w:id="1291" w:author="karl@grindal.org" w:date="2014-10-19T19:25:00Z">
        <w:r w:rsidR="005C3746">
          <w:rPr>
            <w:rFonts w:ascii="Cambria" w:hAnsi="Cambria" w:cs="Times New Roman"/>
            <w:iCs/>
            <w:color w:val="000000" w:themeColor="text1"/>
            <w:sz w:val="20"/>
            <w:szCs w:val="20"/>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hAnsi="Cambria" w:cs="Times New Roman"/>
            <w:iCs/>
            <w:color w:val="000000" w:themeColor="text1"/>
            <w:sz w:val="20"/>
            <w:szCs w:val="20"/>
          </w:rPr>
          <w:fldChar w:fldCharType="end"/>
        </w:r>
      </w:ins>
      <w:r w:rsidRPr="00EA0F8A">
        <w:rPr>
          <w:rFonts w:ascii="Cambria" w:hAnsi="Cambria" w:cs="Times New Roman"/>
          <w:iCs/>
          <w:color w:val="000000" w:themeColor="text1"/>
          <w:sz w:val="20"/>
          <w:szCs w:val="20"/>
        </w:rPr>
        <w:t xml:space="preserve"> have held social audits in hostile environments. Their experiences show that individuals that would otherwise feel intimidated to speak out against public officials are willing to do so in the context of a well-attended social audit forum – perhaps due to the strength they perceive from being part of a collective evaluation process.</w:t>
      </w:r>
      <w:r w:rsidRPr="00EA0F8A">
        <w:rPr>
          <w:rFonts w:ascii="Cambria" w:hAnsi="Cambria" w:cs="Times New Roman"/>
          <w:iCs/>
          <w:color w:val="000000" w:themeColor="text1"/>
          <w:sz w:val="20"/>
          <w:szCs w:val="20"/>
          <w:vertAlign w:val="superscript"/>
        </w:rPr>
        <w:footnoteReference w:id="138"/>
      </w:r>
    </w:p>
    <w:p w14:paraId="44EB63A0" w14:textId="3E6FAEDE" w:rsidR="00561ECF" w:rsidRPr="00EA0F8A" w:rsidRDefault="0078728C" w:rsidP="00EA0F8A">
      <w:pPr>
        <w:spacing w:before="100" w:beforeAutospacing="1" w:after="100" w:afterAutospacing="1" w:line="360" w:lineRule="auto"/>
        <w:jc w:val="both"/>
        <w:rPr>
          <w:rFonts w:ascii="Cambria" w:hAnsi="Cambria" w:cs="Times New Roman"/>
          <w:iCs/>
          <w:color w:val="000000" w:themeColor="text1"/>
        </w:rPr>
      </w:pPr>
      <w:r w:rsidRPr="00EA0F8A">
        <w:rPr>
          <w:rFonts w:ascii="Cambria" w:hAnsi="Cambria" w:cs="Times New Roman"/>
          <w:iCs/>
          <w:color w:val="000000" w:themeColor="text1"/>
        </w:rPr>
        <w:t>Over the course of three years, MUHURI</w:t>
      </w:r>
      <w:ins w:id="1292" w:author="karl@grindal.org" w:date="2014-10-19T19:25:00Z">
        <w:r w:rsidR="005C3746">
          <w:rPr>
            <w:rFonts w:ascii="Cambria" w:hAnsi="Cambria" w:cs="Times New Roman"/>
            <w:iCs/>
            <w:color w:val="000000" w:themeColor="text1"/>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hAnsi="Cambria" w:cs="Times New Roman"/>
            <w:iCs/>
            <w:color w:val="000000" w:themeColor="text1"/>
          </w:rPr>
          <w:fldChar w:fldCharType="end"/>
        </w:r>
      </w:ins>
      <w:r w:rsidRPr="00EA0F8A">
        <w:rPr>
          <w:rFonts w:ascii="Cambria" w:hAnsi="Cambria" w:cs="Times New Roman"/>
          <w:iCs/>
          <w:color w:val="000000" w:themeColor="text1"/>
        </w:rPr>
        <w:t xml:space="preserve"> and slum-dwellers slum conducted ten social audits in the Coast province, uncovered graft, and rectified the transgressions.  The organization has taken strategic steps to sustain overall momentum and empower others to launch social. It trains CSOs and citizens to conduct their own civic initiatives, and designed a mini-social audit, in which residents monitor a single project in their immediate locality, rather than a set of projects throughout a constituency.</w:t>
      </w:r>
      <w:r w:rsidRPr="00EA0F8A">
        <w:rPr>
          <w:rFonts w:ascii="Cambria" w:hAnsi="Cambria" w:cs="Times New Roman"/>
          <w:i/>
          <w:iCs/>
          <w:color w:val="000000" w:themeColor="text1"/>
          <w:vertAlign w:val="superscript"/>
        </w:rPr>
        <w:footnoteReference w:id="139"/>
      </w:r>
      <w:r w:rsidRPr="00EA0F8A">
        <w:rPr>
          <w:rFonts w:ascii="Cambria" w:hAnsi="Cambria" w:cs="Times New Roman"/>
          <w:iCs/>
          <w:color w:val="000000" w:themeColor="text1"/>
        </w:rPr>
        <w:t xml:space="preserve"> Not only is people power devolved to one of the most basic levels of society, each small victory builds confidence and yields a visible outcome that benefits residents in their daily lives. Finally, the CSO is exploring the conduct of social audits in cooperation with authorities in some government departments.</w:t>
      </w:r>
      <w:r w:rsidRPr="00EA0F8A">
        <w:rPr>
          <w:rFonts w:ascii="Cambria" w:hAnsi="Cambria" w:cs="Times New Roman"/>
          <w:i/>
          <w:iCs/>
          <w:color w:val="000000" w:themeColor="text1"/>
          <w:vertAlign w:val="superscript"/>
        </w:rPr>
        <w:footnoteReference w:id="140"/>
      </w:r>
      <w:r w:rsidRPr="00EA0F8A">
        <w:rPr>
          <w:rFonts w:ascii="Cambria" w:hAnsi="Cambria" w:cs="Times New Roman"/>
          <w:iCs/>
          <w:color w:val="000000" w:themeColor="text1"/>
        </w:rPr>
        <w:t xml:space="preserve"> At the national level, activists from eight constituencies conducting social audits joined together in a campaign to change the CDF law. The Kenyan government set up a task force to review it. The report, finally released in July 2012, outlined a number of reforms.</w:t>
      </w:r>
      <w:r w:rsidRPr="00EA0F8A">
        <w:rPr>
          <w:rFonts w:ascii="Cambria" w:hAnsi="Cambria" w:cs="Times New Roman"/>
          <w:i/>
          <w:iCs/>
          <w:color w:val="000000" w:themeColor="text1"/>
          <w:vertAlign w:val="superscript"/>
        </w:rPr>
        <w:footnoteReference w:id="141"/>
      </w:r>
      <w:r w:rsidR="00E754C2" w:rsidRPr="00EA0F8A">
        <w:rPr>
          <w:rFonts w:ascii="Cambria" w:hAnsi="Cambria" w:cs="Times New Roman"/>
          <w:iCs/>
          <w:color w:val="000000" w:themeColor="text1"/>
        </w:rPr>
        <w:t xml:space="preserve"> </w:t>
      </w:r>
    </w:p>
    <w:p w14:paraId="1559C366" w14:textId="3FC9B6E0"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5150E2">
        <w:rPr>
          <w:rFonts w:ascii="Cambria" w:hAnsi="Cambria" w:cs="Times New Roman"/>
          <w:i/>
          <w:color w:val="000000" w:themeColor="text1"/>
        </w:rPr>
        <w:lastRenderedPageBreak/>
        <w:t>Russia</w:t>
      </w:r>
      <w:r w:rsidRPr="00EA0F8A">
        <w:rPr>
          <w:rFonts w:ascii="Cambria" w:hAnsi="Cambria" w:cs="Times New Roman"/>
          <w:color w:val="000000" w:themeColor="text1"/>
        </w:rPr>
        <w:t xml:space="preserve">. </w:t>
      </w:r>
      <w:r w:rsidRPr="00EA0F8A">
        <w:rPr>
          <w:rFonts w:ascii="Cambria" w:hAnsi="Cambria" w:cs="Times New Roman"/>
          <w:iCs/>
          <w:color w:val="000000" w:themeColor="text1"/>
        </w:rPr>
        <w:t>The Movement to Defend Khimki Forest</w:t>
      </w:r>
      <w:ins w:id="1296" w:author="karl@grindal.org" w:date="2014-10-19T19:35:00Z">
        <w:r w:rsidR="00006B5D">
          <w:rPr>
            <w:rFonts w:ascii="Cambria" w:hAnsi="Cambria" w:cs="Times New Roman"/>
            <w:iCs/>
            <w:color w:val="000000" w:themeColor="text1"/>
          </w:rPr>
          <w:fldChar w:fldCharType="begin"/>
        </w:r>
        <w:r w:rsidR="00006B5D">
          <w:instrText xml:space="preserve"> XE "</w:instrText>
        </w:r>
      </w:ins>
      <w:r w:rsidR="00006B5D" w:rsidRPr="00B80F77">
        <w:rPr>
          <w:rFonts w:ascii="Cambria" w:eastAsia="Calibri" w:hAnsi="Cambria" w:cs="Times New Roman"/>
          <w:color w:val="000000" w:themeColor="text1"/>
        </w:rPr>
        <w:instrText>Khimki</w:instrText>
      </w:r>
      <w:r w:rsidR="00006B5D" w:rsidRPr="00B80F77">
        <w:rPr>
          <w:rFonts w:ascii="Cambria" w:eastAsia="Calibri" w:hAnsi="Cambria" w:cs="Times New Roman"/>
          <w:color w:val="000000" w:themeColor="text1"/>
          <w:spacing w:val="1"/>
        </w:rPr>
        <w:instrText xml:space="preserve"> </w:instrText>
      </w:r>
      <w:r w:rsidR="00006B5D" w:rsidRPr="00B80F77">
        <w:rPr>
          <w:rFonts w:ascii="Cambria" w:eastAsia="Calibri" w:hAnsi="Cambria" w:cs="Times New Roman"/>
          <w:color w:val="000000" w:themeColor="text1"/>
          <w:spacing w:val="-1"/>
        </w:rPr>
        <w:instrText>F</w:instrText>
      </w:r>
      <w:r w:rsidR="00006B5D" w:rsidRPr="00B80F77">
        <w:rPr>
          <w:rFonts w:ascii="Cambria" w:eastAsia="Calibri" w:hAnsi="Cambria" w:cs="Times New Roman"/>
          <w:color w:val="000000" w:themeColor="text1"/>
        </w:rPr>
        <w:instrText>or</w:instrText>
      </w:r>
      <w:r w:rsidR="00006B5D" w:rsidRPr="00B80F77">
        <w:rPr>
          <w:rFonts w:ascii="Cambria" w:eastAsia="Calibri" w:hAnsi="Cambria" w:cs="Times New Roman"/>
          <w:color w:val="000000" w:themeColor="text1"/>
          <w:spacing w:val="-2"/>
        </w:rPr>
        <w:instrText>e</w:instrText>
      </w:r>
      <w:r w:rsidR="00006B5D" w:rsidRPr="00B80F77">
        <w:rPr>
          <w:rFonts w:ascii="Cambria" w:eastAsia="Calibri" w:hAnsi="Cambria" w:cs="Times New Roman"/>
          <w:color w:val="000000" w:themeColor="text1"/>
        </w:rPr>
        <w:instrText>st</w:instrText>
      </w:r>
      <w:ins w:id="1297" w:author="karl@grindal.org" w:date="2014-10-19T19:35:00Z">
        <w:r w:rsidR="00006B5D">
          <w:instrText xml:space="preserve">" </w:instrText>
        </w:r>
        <w:r w:rsidR="00006B5D">
          <w:rPr>
            <w:rFonts w:ascii="Cambria" w:hAnsi="Cambria" w:cs="Times New Roman"/>
            <w:iCs/>
            <w:color w:val="000000" w:themeColor="text1"/>
          </w:rPr>
          <w:fldChar w:fldCharType="end"/>
        </w:r>
      </w:ins>
      <w:r w:rsidRPr="00EA0F8A">
        <w:rPr>
          <w:rFonts w:ascii="Cambria" w:hAnsi="Cambria" w:cs="Times New Roman"/>
          <w:iCs/>
          <w:color w:val="000000" w:themeColor="text1"/>
        </w:rPr>
        <w:t xml:space="preserve"> originated in 2007 when Evgenia Chirikova</w:t>
      </w:r>
      <w:ins w:id="1298" w:author="karl@grindal.org" w:date="2014-10-19T19:27:00Z">
        <w:r w:rsidR="005C3746">
          <w:rPr>
            <w:rFonts w:ascii="Cambria" w:hAnsi="Cambria" w:cs="Times New Roman"/>
            <w:iCs/>
            <w:color w:val="000000" w:themeColor="text1"/>
          </w:rPr>
          <w:fldChar w:fldCharType="begin"/>
        </w:r>
        <w:r w:rsidR="005C3746">
          <w:instrText xml:space="preserve"> XE "</w:instrText>
        </w:r>
      </w:ins>
      <w:r w:rsidR="005C3746" w:rsidRPr="00713CB4">
        <w:rPr>
          <w:rFonts w:ascii="Cambria" w:hAnsi="Cambria" w:cs="Times New Roman"/>
          <w:iCs/>
          <w:color w:val="000000" w:themeColor="text1"/>
        </w:rPr>
        <w:instrText>Evgenia Chirikova</w:instrText>
      </w:r>
      <w:ins w:id="1299" w:author="karl@grindal.org" w:date="2014-10-19T19:27:00Z">
        <w:r w:rsidR="005C3746">
          <w:instrText xml:space="preserve">" </w:instrText>
        </w:r>
        <w:r w:rsidR="005C3746">
          <w:rPr>
            <w:rFonts w:ascii="Cambria" w:hAnsi="Cambria" w:cs="Times New Roman"/>
            <w:iCs/>
            <w:color w:val="000000" w:themeColor="text1"/>
          </w:rPr>
          <w:fldChar w:fldCharType="end"/>
        </w:r>
      </w:ins>
      <w:r w:rsidRPr="00EA0F8A">
        <w:rPr>
          <w:rFonts w:ascii="Cambria" w:hAnsi="Cambria" w:cs="Times New Roman"/>
          <w:iCs/>
          <w:color w:val="000000" w:themeColor="text1"/>
        </w:rPr>
        <w:t xml:space="preserve"> discovered that the government planned to run the new Moscow – St. Petersburg motorway through the revered, federally protected Khimki forest, when several other, less circuitous routes existed.</w:t>
      </w:r>
      <w:r w:rsidRPr="00EA0F8A">
        <w:rPr>
          <w:rFonts w:ascii="Cambria" w:hAnsi="Cambria" w:cs="Times New Roman"/>
          <w:iCs/>
          <w:color w:val="000000" w:themeColor="text1"/>
          <w:vertAlign w:val="superscript"/>
        </w:rPr>
        <w:footnoteReference w:id="142"/>
      </w:r>
      <w:r w:rsidRPr="00EA0F8A">
        <w:rPr>
          <w:rFonts w:ascii="Cambria" w:hAnsi="Cambria" w:cs="Times New Roman"/>
          <w:iCs/>
          <w:color w:val="000000" w:themeColor="text1"/>
        </w:rPr>
        <w:t xml:space="preserve"> She disseminated homemade leaflets; locals contacted her, out of which a group formed to save the forest. In 2009 the government awarded the </w:t>
      </w:r>
      <w:r w:rsidRPr="00EA0F8A">
        <w:rPr>
          <w:rFonts w:ascii="Cambria" w:hAnsi="Cambria" w:cs="Times New Roman"/>
          <w:color w:val="000000" w:themeColor="text1"/>
        </w:rPr>
        <w:t xml:space="preserve">multi-billion dollar highway </w:t>
      </w:r>
      <w:r w:rsidRPr="00EA0F8A">
        <w:rPr>
          <w:rFonts w:ascii="Cambria" w:hAnsi="Cambria" w:cs="Times New Roman"/>
          <w:iCs/>
          <w:color w:val="000000" w:themeColor="text1"/>
        </w:rPr>
        <w:t>construction contract to a shell company owned by Vinci, the French multinational company, while President Putin</w:t>
      </w:r>
      <w:ins w:id="1304" w:author="Microsoft account" w:date="2014-10-20T16:33:00Z">
        <w:r w:rsidR="008F1491">
          <w:rPr>
            <w:rFonts w:ascii="Cambria" w:hAnsi="Cambria" w:cs="Times New Roman"/>
            <w:iCs/>
            <w:color w:val="000000" w:themeColor="text1"/>
          </w:rPr>
          <w:fldChar w:fldCharType="begin"/>
        </w:r>
        <w:r w:rsidR="008F1491">
          <w:instrText xml:space="preserve"> XE "</w:instrText>
        </w:r>
        <w:r w:rsidR="008F1491" w:rsidRPr="0061160A">
          <w:rPr>
            <w:rFonts w:ascii="Cambria" w:hAnsi="Cambria" w:cs="Times New Roman"/>
            <w:iCs/>
            <w:color w:val="000000" w:themeColor="text1"/>
            <w:rPrChange w:id="1305" w:author="Microsoft account" w:date="2014-10-20T16:33:00Z">
              <w:rPr>
                <w:rFonts w:ascii="Cambria" w:hAnsi="Cambria" w:cs="Times New Roman"/>
                <w:iCs/>
                <w:color w:val="000000" w:themeColor="text1"/>
              </w:rPr>
            </w:rPrChange>
          </w:rPr>
          <w:instrText>Putin, President Vladimir</w:instrText>
        </w:r>
        <w:r w:rsidR="008F1491">
          <w:instrText xml:space="preserve">" </w:instrText>
        </w:r>
        <w:r w:rsidR="008F1491">
          <w:rPr>
            <w:rFonts w:ascii="Cambria" w:hAnsi="Cambria" w:cs="Times New Roman"/>
            <w:iCs/>
            <w:color w:val="000000" w:themeColor="text1"/>
          </w:rPr>
          <w:fldChar w:fldCharType="end"/>
        </w:r>
      </w:ins>
      <w:ins w:id="1306" w:author="karl@grindal.org" w:date="2014-10-19T19:29:00Z">
        <w:del w:id="1307" w:author="Microsoft account" w:date="2014-10-20T16:33:00Z">
          <w:r w:rsidR="005C3746" w:rsidDel="008F1491">
            <w:rPr>
              <w:rFonts w:ascii="Cambria" w:hAnsi="Cambria" w:cs="Times New Roman"/>
              <w:iCs/>
              <w:color w:val="000000" w:themeColor="text1"/>
            </w:rPr>
            <w:fldChar w:fldCharType="begin"/>
          </w:r>
          <w:r w:rsidR="005C3746" w:rsidDel="008F1491">
            <w:delInstrText xml:space="preserve"> XE "</w:delInstrText>
          </w:r>
        </w:del>
      </w:ins>
      <w:del w:id="1308" w:author="Microsoft account" w:date="2014-10-20T16:33:00Z">
        <w:r w:rsidR="005C3746" w:rsidRPr="004A0067" w:rsidDel="008F1491">
          <w:rPr>
            <w:rFonts w:ascii="Cambria" w:hAnsi="Cambria" w:cs="Times New Roman"/>
            <w:iCs/>
            <w:color w:val="000000" w:themeColor="text1"/>
          </w:rPr>
          <w:delInstrText>Putin</w:delInstrText>
        </w:r>
      </w:del>
      <w:ins w:id="1309" w:author="karl@grindal.org" w:date="2014-10-19T19:29:00Z">
        <w:del w:id="1310" w:author="Microsoft account" w:date="2014-10-20T16:33:00Z">
          <w:r w:rsidR="005C3746" w:rsidDel="008F1491">
            <w:delInstrText xml:space="preserve">" </w:delInstrText>
          </w:r>
          <w:r w:rsidR="005C3746" w:rsidDel="008F1491">
            <w:rPr>
              <w:rFonts w:ascii="Cambria" w:hAnsi="Cambria" w:cs="Times New Roman"/>
              <w:iCs/>
              <w:color w:val="000000" w:themeColor="text1"/>
            </w:rPr>
            <w:fldChar w:fldCharType="end"/>
          </w:r>
        </w:del>
      </w:ins>
      <w:r w:rsidRPr="00EA0F8A">
        <w:rPr>
          <w:rFonts w:ascii="Cambria" w:hAnsi="Cambria" w:cs="Times New Roman"/>
          <w:iCs/>
          <w:color w:val="000000" w:themeColor="text1"/>
        </w:rPr>
        <w:t xml:space="preserve"> signed a decree changing the forest’s protected status.</w:t>
      </w:r>
      <w:r w:rsidRPr="00EA0F8A">
        <w:rPr>
          <w:rFonts w:ascii="Cambria" w:hAnsi="Cambria" w:cs="Times New Roman"/>
          <w:iCs/>
          <w:color w:val="000000" w:themeColor="text1"/>
          <w:vertAlign w:val="superscript"/>
        </w:rPr>
        <w:footnoteReference w:id="143"/>
      </w:r>
      <w:r w:rsidRPr="00EA0F8A">
        <w:rPr>
          <w:rFonts w:ascii="Cambria" w:hAnsi="Cambria" w:cs="Times New Roman"/>
          <w:iCs/>
          <w:color w:val="000000" w:themeColor="text1"/>
        </w:rPr>
        <w:t xml:space="preserve"> Investigations by Chirikova, journalists and European and international NGOs (INGOs) found evidence of corruption.</w:t>
      </w:r>
      <w:r w:rsidRPr="00EA0F8A">
        <w:rPr>
          <w:rFonts w:ascii="Cambria" w:hAnsi="Cambria" w:cs="Times New Roman"/>
          <w:color w:val="000000" w:themeColor="text1"/>
          <w:vertAlign w:val="superscript"/>
        </w:rPr>
        <w:footnoteReference w:id="144"/>
      </w:r>
      <w:r w:rsidRPr="00EA0F8A">
        <w:rPr>
          <w:rFonts w:ascii="Cambria" w:hAnsi="Cambria" w:cs="Times New Roman"/>
          <w:color w:val="000000" w:themeColor="text1"/>
        </w:rPr>
        <w:t xml:space="preserve"> Chirikova testified to the European Parliament that Vinci “has constructed a complicated network of companies from various tax haven jurisdictions. These companies have no experience in construction at all – but one of them belongs to Mr. Putin</w:t>
      </w:r>
      <w:ins w:id="1313" w:author="Microsoft account" w:date="2014-10-20T16:34:00Z">
        <w:r w:rsidR="008F1491">
          <w:rPr>
            <w:rFonts w:ascii="Cambria" w:hAnsi="Cambria" w:cs="Times New Roman"/>
            <w:color w:val="000000" w:themeColor="text1"/>
          </w:rPr>
          <w:fldChar w:fldCharType="begin"/>
        </w:r>
        <w:r w:rsidR="008F1491">
          <w:instrText xml:space="preserve"> XE "</w:instrText>
        </w:r>
        <w:r w:rsidR="008F1491" w:rsidRPr="002555C7">
          <w:rPr>
            <w:rFonts w:ascii="Cambria" w:hAnsi="Cambria" w:cs="Times New Roman"/>
            <w:color w:val="000000" w:themeColor="text1"/>
            <w:rPrChange w:id="1314" w:author="Microsoft account" w:date="2014-10-20T16:34:00Z">
              <w:rPr>
                <w:rFonts w:ascii="Cambria" w:hAnsi="Cambria" w:cs="Times New Roman"/>
                <w:color w:val="000000" w:themeColor="text1"/>
              </w:rPr>
            </w:rPrChange>
          </w:rPr>
          <w:instrText>Putin, President Vladimir</w:instrText>
        </w:r>
        <w:r w:rsidR="008F1491">
          <w:instrText xml:space="preserve">" </w:instrText>
        </w:r>
        <w:r w:rsidR="008F1491">
          <w:rPr>
            <w:rFonts w:ascii="Cambria" w:hAnsi="Cambria" w:cs="Times New Roman"/>
            <w:color w:val="000000" w:themeColor="text1"/>
          </w:rPr>
          <w:fldChar w:fldCharType="end"/>
        </w:r>
      </w:ins>
      <w:r w:rsidRPr="00EA0F8A">
        <w:rPr>
          <w:rFonts w:ascii="Cambria" w:hAnsi="Cambria" w:cs="Times New Roman"/>
          <w:color w:val="000000" w:themeColor="text1"/>
        </w:rPr>
        <w:t>’s close friend, Mr. Arkady Rotenberg</w:t>
      </w:r>
      <w:ins w:id="1315" w:author="karl@grindal.org" w:date="2014-10-19T19:29:00Z">
        <w:r w:rsidR="005C3746">
          <w:rPr>
            <w:rFonts w:ascii="Cambria" w:hAnsi="Cambria" w:cs="Times New Roman"/>
            <w:color w:val="000000" w:themeColor="text1"/>
          </w:rPr>
          <w:fldChar w:fldCharType="begin"/>
        </w:r>
        <w:r w:rsidR="005C3746">
          <w:instrText xml:space="preserve"> XE "</w:instrText>
        </w:r>
      </w:ins>
      <w:r w:rsidR="005C3746" w:rsidRPr="007B594F">
        <w:rPr>
          <w:rFonts w:ascii="Cambria" w:hAnsi="Cambria" w:cs="Times New Roman"/>
          <w:color w:val="000000" w:themeColor="text1"/>
        </w:rPr>
        <w:instrText>Arkady Rotenberg</w:instrText>
      </w:r>
      <w:ins w:id="1316" w:author="karl@grindal.org" w:date="2014-10-19T19:29: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w:t>
      </w:r>
      <w:r w:rsidRPr="00EA0F8A">
        <w:rPr>
          <w:rFonts w:ascii="Cambria" w:hAnsi="Cambria" w:cs="Times New Roman"/>
          <w:color w:val="000000" w:themeColor="text1"/>
          <w:vertAlign w:val="superscript"/>
        </w:rPr>
        <w:footnoteReference w:id="145"/>
      </w:r>
      <w:r w:rsidR="00C44CB3" w:rsidRPr="00EA0F8A">
        <w:rPr>
          <w:rFonts w:ascii="Cambria" w:hAnsi="Cambria" w:cs="Times New Roman"/>
          <w:color w:val="000000" w:themeColor="text1"/>
        </w:rPr>
        <w:t xml:space="preserve"> </w:t>
      </w:r>
    </w:p>
    <w:p w14:paraId="2FA9E477" w14:textId="00F5FF31" w:rsidR="0078728C"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 movement is based on four grievances: bisection and irreparable harm to Khimki Forest</w:t>
      </w:r>
      <w:ins w:id="1319" w:author="karl@grindal.org" w:date="2014-10-19T19:35:00Z">
        <w:r w:rsidR="00006B5D">
          <w:rPr>
            <w:rFonts w:ascii="Cambria" w:hAnsi="Cambria" w:cs="Times New Roman"/>
            <w:color w:val="000000" w:themeColor="text1"/>
          </w:rPr>
          <w:fldChar w:fldCharType="begin"/>
        </w:r>
        <w:r w:rsidR="00006B5D">
          <w:instrText xml:space="preserve"> XE "</w:instrText>
        </w:r>
      </w:ins>
      <w:r w:rsidR="00006B5D" w:rsidRPr="00B80F77">
        <w:rPr>
          <w:rFonts w:ascii="Cambria" w:eastAsia="Calibri" w:hAnsi="Cambria" w:cs="Times New Roman"/>
          <w:color w:val="000000" w:themeColor="text1"/>
        </w:rPr>
        <w:instrText>Khimki</w:instrText>
      </w:r>
      <w:r w:rsidR="00006B5D" w:rsidRPr="00B80F77">
        <w:rPr>
          <w:rFonts w:ascii="Cambria" w:eastAsia="Calibri" w:hAnsi="Cambria" w:cs="Times New Roman"/>
          <w:color w:val="000000" w:themeColor="text1"/>
          <w:spacing w:val="1"/>
        </w:rPr>
        <w:instrText xml:space="preserve"> </w:instrText>
      </w:r>
      <w:r w:rsidR="00006B5D" w:rsidRPr="00B80F77">
        <w:rPr>
          <w:rFonts w:ascii="Cambria" w:eastAsia="Calibri" w:hAnsi="Cambria" w:cs="Times New Roman"/>
          <w:color w:val="000000" w:themeColor="text1"/>
          <w:spacing w:val="-1"/>
        </w:rPr>
        <w:instrText>F</w:instrText>
      </w:r>
      <w:r w:rsidR="00006B5D" w:rsidRPr="00B80F77">
        <w:rPr>
          <w:rFonts w:ascii="Cambria" w:eastAsia="Calibri" w:hAnsi="Cambria" w:cs="Times New Roman"/>
          <w:color w:val="000000" w:themeColor="text1"/>
        </w:rPr>
        <w:instrText>or</w:instrText>
      </w:r>
      <w:r w:rsidR="00006B5D" w:rsidRPr="00B80F77">
        <w:rPr>
          <w:rFonts w:ascii="Cambria" w:eastAsia="Calibri" w:hAnsi="Cambria" w:cs="Times New Roman"/>
          <w:color w:val="000000" w:themeColor="text1"/>
          <w:spacing w:val="-2"/>
        </w:rPr>
        <w:instrText>e</w:instrText>
      </w:r>
      <w:r w:rsidR="00006B5D" w:rsidRPr="00B80F77">
        <w:rPr>
          <w:rFonts w:ascii="Cambria" w:eastAsia="Calibri" w:hAnsi="Cambria" w:cs="Times New Roman"/>
          <w:color w:val="000000" w:themeColor="text1"/>
        </w:rPr>
        <w:instrText>st</w:instrText>
      </w:r>
      <w:ins w:id="1320" w:author="karl@grindal.org" w:date="2014-10-19T19:35:00Z">
        <w:r w:rsidR="00006B5D">
          <w:instrText xml:space="preserve">" </w:instrText>
        </w:r>
        <w:r w:rsidR="00006B5D">
          <w:rPr>
            <w:rFonts w:ascii="Cambria" w:hAnsi="Cambria" w:cs="Times New Roman"/>
            <w:color w:val="000000" w:themeColor="text1"/>
          </w:rPr>
          <w:fldChar w:fldCharType="end"/>
        </w:r>
      </w:ins>
      <w:r w:rsidRPr="00EA0F8A">
        <w:rPr>
          <w:rFonts w:ascii="Cambria" w:hAnsi="Cambria" w:cs="Times New Roman"/>
          <w:color w:val="000000" w:themeColor="text1"/>
        </w:rPr>
        <w:t>; local, national and international corruption and impunity; the Russian state’s disregard of its own laws; and the interests of oligarchs and money over the interests of citizens and the nation. The demands are to re-route the highway and stop destruction of the forest, end Vinci’s involvement until an alternative route is selected, and investigate all violations of laws related to the road project. Over the years, it developed several strategies:</w:t>
      </w:r>
    </w:p>
    <w:p w14:paraId="23AE7CDA"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Disrupt the venal status quo by exposing the threat to Khimki forest, the corruption embedded in the project, and powerholder impunity;</w:t>
      </w:r>
    </w:p>
    <w:p w14:paraId="77F885F1" w14:textId="77777777"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t>Thw</w:t>
      </w:r>
      <w:r w:rsidR="00E754C2" w:rsidRPr="00EA0F8A">
        <w:rPr>
          <w:rFonts w:ascii="Cambria" w:hAnsi="Cambria" w:cs="Times New Roman"/>
          <w:color w:val="000000" w:themeColor="text1"/>
        </w:rPr>
        <w:t>art on-the-ground construction;</w:t>
      </w:r>
    </w:p>
    <w:p w14:paraId="14376B16" w14:textId="0059E189" w:rsidR="00561ECF" w:rsidRPr="00EA0F8A" w:rsidRDefault="0078728C" w:rsidP="00EA0F8A">
      <w:pPr>
        <w:spacing w:before="100" w:beforeAutospacing="1" w:after="100" w:afterAutospacing="1" w:line="360" w:lineRule="auto"/>
        <w:ind w:left="720" w:right="720"/>
        <w:jc w:val="both"/>
        <w:rPr>
          <w:rFonts w:ascii="Cambria" w:hAnsi="Cambria" w:cs="Times New Roman"/>
          <w:color w:val="000000" w:themeColor="text1"/>
        </w:rPr>
      </w:pPr>
      <w:r w:rsidRPr="00EA0F8A">
        <w:rPr>
          <w:rFonts w:ascii="Cambria" w:hAnsi="Cambria" w:cs="Times New Roman"/>
          <w:color w:val="000000" w:themeColor="text1"/>
        </w:rPr>
        <w:lastRenderedPageBreak/>
        <w:t>Build unity and increase “numbers” to wield people power by forging alliances and/or cooperating with other Russian civil society groups (for example, World Wildlife Fund-Russia, Ecological Watch of the North Caucasus) and grass-roots initiatives (April 10, 2011 “Days of Wrath”), mobilize citizens, and take the struggle to the global arena (with CEE Bankwatch Network, Sherp</w:t>
      </w:r>
      <w:r w:rsidR="00E754C2" w:rsidRPr="00EA0F8A">
        <w:rPr>
          <w:rFonts w:ascii="Cambria" w:hAnsi="Cambria" w:cs="Times New Roman"/>
          <w:color w:val="000000" w:themeColor="text1"/>
        </w:rPr>
        <w:t>a</w:t>
      </w:r>
      <w:ins w:id="1321" w:author="karl@grindal.org" w:date="2014-10-19T20:16:00Z">
        <w:r w:rsidR="00820BA2">
          <w:rPr>
            <w:rFonts w:ascii="Cambria" w:hAnsi="Cambria" w:cs="Times New Roman"/>
            <w:color w:val="000000" w:themeColor="text1"/>
          </w:rPr>
          <w:fldChar w:fldCharType="begin"/>
        </w:r>
        <w:r w:rsidR="00820BA2">
          <w:instrText xml:space="preserve"> XE "</w:instrText>
        </w:r>
      </w:ins>
      <w:r w:rsidR="00820BA2" w:rsidRPr="00D639BC">
        <w:rPr>
          <w:rFonts w:ascii="Cambria" w:hAnsi="Cambria" w:cs="Times New Roman"/>
          <w:color w:val="000000" w:themeColor="text1"/>
          <w:spacing w:val="2"/>
        </w:rPr>
        <w:instrText>Sherpa</w:instrText>
      </w:r>
      <w:ins w:id="1322" w:author="karl@grindal.org" w:date="2014-10-19T20:16:00Z">
        <w:r w:rsidR="00820BA2">
          <w:instrText xml:space="preserve">" </w:instrText>
        </w:r>
        <w:r w:rsidR="00820BA2">
          <w:rPr>
            <w:rFonts w:ascii="Cambria" w:hAnsi="Cambria" w:cs="Times New Roman"/>
            <w:color w:val="000000" w:themeColor="text1"/>
          </w:rPr>
          <w:fldChar w:fldCharType="end"/>
        </w:r>
      </w:ins>
      <w:r w:rsidR="00E754C2" w:rsidRPr="00EA0F8A">
        <w:rPr>
          <w:rFonts w:ascii="Cambria" w:hAnsi="Cambria" w:cs="Times New Roman"/>
          <w:color w:val="000000" w:themeColor="text1"/>
        </w:rPr>
        <w:t>, avaaz.org and other groups).</w:t>
      </w:r>
    </w:p>
    <w:p w14:paraId="2D13DA46" w14:textId="5489EA20"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Win support from the Russian public, well-known personalities (such as Bono, Alexei Navalny</w:t>
      </w:r>
      <w:ins w:id="1323" w:author="Microsoft account" w:date="2014-10-20T11:36:00Z">
        <w:r w:rsidR="00CC5209">
          <w:rPr>
            <w:rFonts w:ascii="Cambria" w:hAnsi="Cambria" w:cs="Times New Roman"/>
            <w:color w:val="000000" w:themeColor="text1"/>
          </w:rPr>
          <w:fldChar w:fldCharType="begin"/>
        </w:r>
        <w:r w:rsidR="00CC5209">
          <w:instrText xml:space="preserve"> XE "</w:instrText>
        </w:r>
      </w:ins>
      <w:r w:rsidR="00CC5209" w:rsidRPr="004D794F">
        <w:rPr>
          <w:rFonts w:ascii="Cambria" w:hAnsi="Cambria" w:cs="Times New Roman"/>
          <w:color w:val="000000" w:themeColor="text1"/>
          <w:rPrChange w:id="1324" w:author="Microsoft account" w:date="2014-10-20T11:36:00Z">
            <w:rPr>
              <w:rFonts w:ascii="Cambria" w:hAnsi="Cambria" w:cs="Times New Roman"/>
              <w:color w:val="000000" w:themeColor="text1"/>
            </w:rPr>
          </w:rPrChange>
        </w:rPr>
        <w:instrText>Navalny</w:instrText>
      </w:r>
      <w:ins w:id="1325" w:author="Microsoft account" w:date="2014-10-20T11:36:00Z">
        <w:r w:rsidR="00CC5209" w:rsidRPr="004D794F">
          <w:rPr>
            <w:rFonts w:ascii="Cambria" w:hAnsi="Cambria" w:cs="Times New Roman"/>
            <w:color w:val="000000" w:themeColor="text1"/>
            <w:rPrChange w:id="1326" w:author="Microsoft account" w:date="2014-10-20T11:36:00Z">
              <w:rPr>
                <w:rFonts w:ascii="Cambria" w:hAnsi="Cambria" w:cs="Times New Roman"/>
                <w:color w:val="000000" w:themeColor="text1"/>
              </w:rPr>
            </w:rPrChange>
          </w:rPr>
          <w:instrText>, Alexei</w:instrText>
        </w:r>
        <w:r w:rsidR="00CC5209">
          <w:instrText xml:space="preserve">" </w:instrText>
        </w:r>
        <w:r w:rsidR="00CC5209">
          <w:rPr>
            <w:rFonts w:ascii="Cambria" w:hAnsi="Cambria" w:cs="Times New Roman"/>
            <w:color w:val="000000" w:themeColor="text1"/>
          </w:rPr>
          <w:fldChar w:fldCharType="end"/>
        </w:r>
      </w:ins>
      <w:ins w:id="1327" w:author="karl@grindal.org" w:date="2014-10-18T16:01:00Z">
        <w:del w:id="1328" w:author="Microsoft account" w:date="2014-10-20T11:35:00Z">
          <w:r w:rsidR="00E533E7" w:rsidDel="00CC5209">
            <w:rPr>
              <w:rFonts w:ascii="Cambria" w:hAnsi="Cambria" w:cs="Times New Roman"/>
              <w:color w:val="000000" w:themeColor="text1"/>
            </w:rPr>
            <w:fldChar w:fldCharType="begin"/>
          </w:r>
          <w:r w:rsidR="00E533E7" w:rsidDel="00CC5209">
            <w:delInstrText xml:space="preserve"> XE "</w:delInstrText>
          </w:r>
        </w:del>
      </w:ins>
      <w:del w:id="1329" w:author="Microsoft account" w:date="2014-10-20T11:35:00Z">
        <w:r w:rsidR="00E533E7" w:rsidRPr="00930D78" w:rsidDel="00CC5209">
          <w:rPr>
            <w:rFonts w:ascii="Cambria" w:eastAsia="Times New Roman" w:hAnsi="Cambria" w:cs="Times New Roman"/>
            <w:bCs/>
            <w:color w:val="000000" w:themeColor="text1"/>
            <w:spacing w:val="-8"/>
            <w:kern w:val="36"/>
          </w:rPr>
          <w:delInstrText>Alexei Navalny</w:delInstrText>
        </w:r>
      </w:del>
      <w:ins w:id="1330" w:author="karl@grindal.org" w:date="2014-10-18T16:01:00Z">
        <w:del w:id="1331" w:author="Microsoft account" w:date="2014-10-20T11:35:00Z">
          <w:r w:rsidR="00E533E7" w:rsidDel="00CC5209">
            <w:delInstrText xml:space="preserve">" </w:delInstrText>
          </w:r>
          <w:r w:rsidR="00E533E7" w:rsidDel="00CC5209">
            <w:rPr>
              <w:rFonts w:ascii="Cambria" w:hAnsi="Cambria" w:cs="Times New Roman"/>
              <w:color w:val="000000" w:themeColor="text1"/>
            </w:rPr>
            <w:fldChar w:fldCharType="end"/>
          </w:r>
        </w:del>
      </w:ins>
      <w:r w:rsidRPr="00EA0F8A">
        <w:rPr>
          <w:rFonts w:ascii="Cambria" w:hAnsi="Cambria" w:cs="Times New Roman"/>
          <w:color w:val="000000" w:themeColor="text1"/>
        </w:rPr>
        <w:t>, Ksenia Sobchak</w:t>
      </w:r>
      <w:ins w:id="1332" w:author="karl@grindal.org" w:date="2014-10-19T19:30:00Z">
        <w:r w:rsidR="005C3746">
          <w:rPr>
            <w:rFonts w:ascii="Cambria" w:hAnsi="Cambria" w:cs="Times New Roman"/>
            <w:color w:val="000000" w:themeColor="text1"/>
          </w:rPr>
          <w:fldChar w:fldCharType="begin"/>
        </w:r>
        <w:r w:rsidR="005C3746">
          <w:instrText xml:space="preserve"> XE "</w:instrText>
        </w:r>
      </w:ins>
      <w:r w:rsidR="005C3746" w:rsidRPr="002A43D5">
        <w:rPr>
          <w:rFonts w:ascii="Cambria" w:hAnsi="Cambria" w:cs="Times New Roman"/>
          <w:color w:val="000000" w:themeColor="text1"/>
        </w:rPr>
        <w:instrText>Ksenia Sobchak</w:instrText>
      </w:r>
      <w:ins w:id="1333" w:author="karl@grindal.org" w:date="2014-10-19T19:30:00Z">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 opposition political parties, Members of the European Parliament, and even the Moscow chapter of the Russian Federation of Motorists.</w:t>
      </w:r>
      <w:r w:rsidRPr="00EA0F8A">
        <w:rPr>
          <w:rFonts w:ascii="Cambria" w:hAnsi="Cambria" w:cs="Times New Roman"/>
          <w:color w:val="000000" w:themeColor="text1"/>
          <w:vertAlign w:val="superscript"/>
        </w:rPr>
        <w:footnoteReference w:id="146"/>
      </w:r>
    </w:p>
    <w:p w14:paraId="6DA97A81" w14:textId="063788D8" w:rsidR="00561ECF" w:rsidRPr="00EA0F8A" w:rsidRDefault="0078728C" w:rsidP="00EA0F8A">
      <w:pPr>
        <w:spacing w:before="100" w:beforeAutospacing="1" w:after="100" w:afterAutospacing="1" w:line="360" w:lineRule="auto"/>
        <w:jc w:val="both"/>
        <w:rPr>
          <w:rFonts w:ascii="Cambria" w:hAnsi="Cambria" w:cs="Times New Roman"/>
          <w:color w:val="000000" w:themeColor="text1"/>
          <w:spacing w:val="2"/>
        </w:rPr>
      </w:pPr>
      <w:r w:rsidRPr="00EA0F8A">
        <w:rPr>
          <w:rFonts w:ascii="Cambria" w:hAnsi="Cambria" w:cs="Times New Roman"/>
          <w:color w:val="000000" w:themeColor="text1"/>
        </w:rPr>
        <w:t>Activists have faced brutal repression, but those entities and actors behind the violence have failed to crush it. The movement has three advantages</w:t>
      </w:r>
      <w:r w:rsidR="008137FB" w:rsidRPr="00EA0F8A">
        <w:rPr>
          <w:rFonts w:ascii="Cambria" w:hAnsi="Cambria" w:cs="Times New Roman"/>
          <w:color w:val="000000" w:themeColor="text1"/>
        </w:rPr>
        <w:t>: it</w:t>
      </w:r>
      <w:r w:rsidRPr="00EA0F8A">
        <w:rPr>
          <w:rFonts w:ascii="Cambria" w:hAnsi="Cambria" w:cs="Times New Roman"/>
          <w:color w:val="000000" w:themeColor="text1"/>
        </w:rPr>
        <w:t>s grass-roots nature, the credibility of the leaders and activists, and the public legitimacy of the grievances and demands. O</w:t>
      </w:r>
      <w:r w:rsidRPr="00EA0F8A">
        <w:rPr>
          <w:rFonts w:ascii="Cambria" w:hAnsi="Cambria" w:cs="Times New Roman"/>
          <w:color w:val="000000" w:themeColor="text1"/>
          <w:spacing w:val="2"/>
        </w:rPr>
        <w:t>rganizers have engaged in a wide variety of nonviolent tactics, including: gathering 50,000 signatures; e-petitions; letter-writing to powerholders; protests; leafleting; graffiti, unfurling banners; Khimki camps; cultural expressions; nonviolent intervention; hunger strikes; Twittering</w:t>
      </w:r>
      <w:r w:rsidR="008137FB" w:rsidRPr="00EA0F8A">
        <w:rPr>
          <w:rFonts w:ascii="Cambria" w:hAnsi="Cambria" w:cs="Times New Roman"/>
          <w:color w:val="000000" w:themeColor="text1"/>
          <w:spacing w:val="2"/>
        </w:rPr>
        <w:t>;</w:t>
      </w:r>
      <w:r w:rsidRPr="00EA0F8A">
        <w:rPr>
          <w:rFonts w:ascii="Cambria" w:hAnsi="Cambria" w:cs="Times New Roman"/>
          <w:color w:val="000000" w:themeColor="text1"/>
          <w:spacing w:val="2"/>
        </w:rPr>
        <w:t xml:space="preserve"> and digital exposure of repression. Citizens unable or too scared to take part in on-the-ground actions took on support roles, such as bringing food to the forest camps and gathering information. International solidarity yielded on-the-ground and digital actions in European capitals. Chirikova delivered a 20,000-name petition to Vinci’s headquarters, submitted a blacklist to U.S. Senators, and met with President </w:t>
      </w:r>
      <w:r w:rsidRPr="00EA0F8A">
        <w:rPr>
          <w:rFonts w:ascii="Cambria" w:hAnsi="Cambria" w:cs="Times New Roman"/>
          <w:iCs/>
          <w:color w:val="000000" w:themeColor="text1"/>
        </w:rPr>
        <w:t>François</w:t>
      </w:r>
      <w:r w:rsidRPr="00EA0F8A">
        <w:rPr>
          <w:rFonts w:ascii="Cambria" w:hAnsi="Cambria" w:cs="Times New Roman"/>
          <w:i/>
          <w:color w:val="000000" w:themeColor="text1"/>
          <w:spacing w:val="2"/>
        </w:rPr>
        <w:t xml:space="preserve"> </w:t>
      </w:r>
      <w:r w:rsidR="00C44CB3" w:rsidRPr="00EA0F8A">
        <w:rPr>
          <w:rFonts w:ascii="Cambria" w:hAnsi="Cambria" w:cs="Times New Roman"/>
          <w:color w:val="000000" w:themeColor="text1"/>
          <w:spacing w:val="2"/>
        </w:rPr>
        <w:t>Hollande</w:t>
      </w:r>
      <w:ins w:id="1336" w:author="karl@grindal.org" w:date="2014-10-19T19:31:00Z">
        <w:r w:rsidR="005C3746">
          <w:rPr>
            <w:rFonts w:ascii="Cambria" w:hAnsi="Cambria" w:cs="Times New Roman"/>
            <w:color w:val="000000" w:themeColor="text1"/>
            <w:spacing w:val="2"/>
          </w:rPr>
          <w:fldChar w:fldCharType="begin"/>
        </w:r>
        <w:r w:rsidR="005C3746">
          <w:instrText xml:space="preserve"> XE "</w:instrText>
        </w:r>
      </w:ins>
      <w:ins w:id="1337" w:author="karl@grindal.org" w:date="2014-10-19T19:30:00Z">
        <w:r w:rsidR="005C3746" w:rsidRPr="00032D1B">
          <w:rPr>
            <w:rFonts w:ascii="Cambria" w:hAnsi="Cambria" w:cs="Times New Roman"/>
            <w:color w:val="000000" w:themeColor="text1"/>
            <w:spacing w:val="2"/>
          </w:rPr>
          <w:instrText xml:space="preserve">President François </w:instrText>
        </w:r>
      </w:ins>
      <w:r w:rsidR="005C3746" w:rsidRPr="00032D1B">
        <w:rPr>
          <w:rFonts w:ascii="Cambria" w:hAnsi="Cambria" w:cs="Times New Roman"/>
          <w:color w:val="000000" w:themeColor="text1"/>
          <w:spacing w:val="2"/>
        </w:rPr>
        <w:instrText>Hollande</w:instrText>
      </w:r>
      <w:ins w:id="1338" w:author="karl@grindal.org" w:date="2014-10-19T19:31:00Z">
        <w:r w:rsidR="005C3746">
          <w:instrText xml:space="preserve">" </w:instrText>
        </w:r>
        <w:r w:rsidR="005C3746">
          <w:rPr>
            <w:rFonts w:ascii="Cambria" w:hAnsi="Cambria" w:cs="Times New Roman"/>
            <w:color w:val="000000" w:themeColor="text1"/>
            <w:spacing w:val="2"/>
          </w:rPr>
          <w:fldChar w:fldCharType="end"/>
        </w:r>
      </w:ins>
      <w:r w:rsidR="00C44CB3" w:rsidRPr="00EA0F8A">
        <w:rPr>
          <w:rFonts w:ascii="Cambria" w:hAnsi="Cambria" w:cs="Times New Roman"/>
          <w:color w:val="000000" w:themeColor="text1"/>
          <w:spacing w:val="2"/>
        </w:rPr>
        <w:t xml:space="preserve">. </w:t>
      </w:r>
    </w:p>
    <w:p w14:paraId="19CDA738" w14:textId="02C832C8" w:rsidR="00561ECF" w:rsidRPr="00EA0F8A" w:rsidRDefault="0078728C" w:rsidP="00EA0F8A">
      <w:pPr>
        <w:spacing w:before="100" w:beforeAutospacing="1" w:after="100" w:afterAutospacing="1" w:line="360" w:lineRule="auto"/>
        <w:jc w:val="both"/>
        <w:rPr>
          <w:rFonts w:ascii="Cambria" w:hAnsi="Cambria" w:cs="Times New Roman"/>
          <w:color w:val="000000" w:themeColor="text1"/>
          <w:spacing w:val="2"/>
        </w:rPr>
      </w:pPr>
      <w:r w:rsidRPr="00EA0F8A">
        <w:rPr>
          <w:rFonts w:ascii="Cambria" w:hAnsi="Cambria" w:cs="Times New Roman"/>
          <w:color w:val="000000" w:themeColor="text1"/>
          <w:spacing w:val="2"/>
        </w:rPr>
        <w:t>The movement is achieving interim victories. The European Bank for Reconstruction and Development and the European Investment Bank pulled out of the project. Activists nonviolently disrupted and delayed the project through Khimki forest on a regular basis. In 2010, then-President Dmitry Medvedev temporarily suspended the project. In June 2013, Sherpa</w:t>
      </w:r>
      <w:ins w:id="1339" w:author="karl@grindal.org" w:date="2014-10-19T20:16:00Z">
        <w:r w:rsidR="00820BA2">
          <w:rPr>
            <w:rFonts w:ascii="Cambria" w:hAnsi="Cambria" w:cs="Times New Roman"/>
            <w:color w:val="000000" w:themeColor="text1"/>
            <w:spacing w:val="2"/>
          </w:rPr>
          <w:fldChar w:fldCharType="begin"/>
        </w:r>
        <w:r w:rsidR="00820BA2">
          <w:instrText xml:space="preserve"> XE "</w:instrText>
        </w:r>
      </w:ins>
      <w:r w:rsidR="00820BA2" w:rsidRPr="00D639BC">
        <w:rPr>
          <w:rFonts w:ascii="Cambria" w:hAnsi="Cambria" w:cs="Times New Roman"/>
          <w:color w:val="000000" w:themeColor="text1"/>
          <w:spacing w:val="2"/>
        </w:rPr>
        <w:instrText>Sherpa</w:instrText>
      </w:r>
      <w:ins w:id="1340" w:author="karl@grindal.org" w:date="2014-10-19T20:16:00Z">
        <w:r w:rsidR="00820BA2">
          <w:instrText xml:space="preserve">" </w:instrText>
        </w:r>
        <w:r w:rsidR="00820BA2">
          <w:rPr>
            <w:rFonts w:ascii="Cambria" w:hAnsi="Cambria" w:cs="Times New Roman"/>
            <w:color w:val="000000" w:themeColor="text1"/>
            <w:spacing w:val="2"/>
          </w:rPr>
          <w:fldChar w:fldCharType="end"/>
        </w:r>
      </w:ins>
      <w:r w:rsidRPr="00EA0F8A">
        <w:rPr>
          <w:rFonts w:ascii="Cambria" w:hAnsi="Cambria" w:cs="Times New Roman"/>
          <w:color w:val="000000" w:themeColor="text1"/>
          <w:spacing w:val="2"/>
        </w:rPr>
        <w:t xml:space="preserve">, the French human rights legal organization, together with other European NGOs, filed a formal complaint of corruption against Vinci with the Paris Prosecutor. In October 2013, the Prosecutor announced the opening of a preliminary enquiry into financial crimes, which is </w:t>
      </w:r>
      <w:r w:rsidRPr="00EA0F8A">
        <w:rPr>
          <w:rFonts w:ascii="Cambria" w:hAnsi="Cambria" w:cs="Times New Roman"/>
          <w:color w:val="000000" w:themeColor="text1"/>
          <w:spacing w:val="2"/>
        </w:rPr>
        <w:lastRenderedPageBreak/>
        <w:t>ongoing at this time.</w:t>
      </w:r>
      <w:r w:rsidRPr="00EA0F8A">
        <w:rPr>
          <w:rFonts w:ascii="Cambria" w:hAnsi="Cambria" w:cs="Times New Roman"/>
          <w:color w:val="000000" w:themeColor="text1"/>
          <w:spacing w:val="2"/>
          <w:vertAlign w:val="superscript"/>
        </w:rPr>
        <w:footnoteReference w:id="147"/>
      </w:r>
      <w:r w:rsidRPr="00EA0F8A">
        <w:rPr>
          <w:rFonts w:ascii="Cambria" w:hAnsi="Cambria" w:cs="Times New Roman"/>
          <w:color w:val="000000" w:themeColor="text1"/>
          <w:spacing w:val="2"/>
        </w:rPr>
        <w:t xml:space="preserve"> Chirikova reports that while 70 hectares of trees (out of a total 2000 hectares) have been cut down in the forest, felling</w:t>
      </w:r>
      <w:r w:rsidR="00C44CB3" w:rsidRPr="00EA0F8A">
        <w:rPr>
          <w:rFonts w:ascii="Cambria" w:hAnsi="Cambria" w:cs="Times New Roman"/>
          <w:color w:val="000000" w:themeColor="text1"/>
          <w:spacing w:val="2"/>
        </w:rPr>
        <w:t xml:space="preserve"> is presently at a standstill. </w:t>
      </w:r>
    </w:p>
    <w:p w14:paraId="0194C8AB" w14:textId="3FDA30E6" w:rsidR="00E754C2"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spacing w:val="2"/>
        </w:rPr>
        <w:t xml:space="preserve">The movement has been also </w:t>
      </w:r>
      <w:r w:rsidRPr="00EA0F8A">
        <w:rPr>
          <w:rFonts w:ascii="Cambria" w:hAnsi="Cambria" w:cs="Times New Roman"/>
          <w:color w:val="000000" w:themeColor="text1"/>
          <w:spacing w:val="-1"/>
        </w:rPr>
        <w:t>c</w:t>
      </w:r>
      <w:r w:rsidRPr="00EA0F8A">
        <w:rPr>
          <w:rFonts w:ascii="Cambria" w:hAnsi="Cambria" w:cs="Times New Roman"/>
          <w:color w:val="000000" w:themeColor="text1"/>
        </w:rPr>
        <w:t>on</w:t>
      </w:r>
      <w:r w:rsidRPr="00EA0F8A">
        <w:rPr>
          <w:rFonts w:ascii="Cambria" w:hAnsi="Cambria" w:cs="Times New Roman"/>
          <w:color w:val="000000" w:themeColor="text1"/>
          <w:spacing w:val="2"/>
        </w:rPr>
        <w:t>n</w:t>
      </w:r>
      <w:r w:rsidRPr="00EA0F8A">
        <w:rPr>
          <w:rFonts w:ascii="Cambria" w:hAnsi="Cambria" w:cs="Times New Roman"/>
          <w:color w:val="000000" w:themeColor="text1"/>
          <w:spacing w:val="-1"/>
        </w:rPr>
        <w:t>ec</w:t>
      </w:r>
      <w:r w:rsidRPr="00EA0F8A">
        <w:rPr>
          <w:rFonts w:ascii="Cambria" w:hAnsi="Cambria" w:cs="Times New Roman"/>
          <w:color w:val="000000" w:themeColor="text1"/>
        </w:rPr>
        <w:t>t</w:t>
      </w:r>
      <w:r w:rsidRPr="00EA0F8A">
        <w:rPr>
          <w:rFonts w:ascii="Cambria" w:hAnsi="Cambria" w:cs="Times New Roman"/>
          <w:color w:val="000000" w:themeColor="text1"/>
          <w:spacing w:val="1"/>
        </w:rPr>
        <w:t>i</w:t>
      </w:r>
      <w:r w:rsidRPr="00EA0F8A">
        <w:rPr>
          <w:rFonts w:ascii="Cambria" w:hAnsi="Cambria" w:cs="Times New Roman"/>
          <w:color w:val="000000" w:themeColor="text1"/>
          <w:spacing w:val="2"/>
        </w:rPr>
        <w:t>n</w:t>
      </w:r>
      <w:r w:rsidRPr="00EA0F8A">
        <w:rPr>
          <w:rFonts w:ascii="Cambria" w:hAnsi="Cambria" w:cs="Times New Roman"/>
          <w:color w:val="000000" w:themeColor="text1"/>
        </w:rPr>
        <w:t>g</w:t>
      </w:r>
      <w:r w:rsidRPr="00EA0F8A">
        <w:rPr>
          <w:rFonts w:ascii="Cambria" w:hAnsi="Cambria" w:cs="Times New Roman"/>
          <w:color w:val="000000" w:themeColor="text1"/>
          <w:spacing w:val="-2"/>
        </w:rPr>
        <w:t xml:space="preserve"> </w:t>
      </w:r>
      <w:r w:rsidRPr="00EA0F8A">
        <w:rPr>
          <w:rFonts w:ascii="Cambria" w:hAnsi="Cambria" w:cs="Times New Roman"/>
          <w:color w:val="000000" w:themeColor="text1"/>
        </w:rPr>
        <w:t>with a</w:t>
      </w:r>
      <w:r w:rsidRPr="00EA0F8A">
        <w:rPr>
          <w:rFonts w:ascii="Cambria" w:hAnsi="Cambria" w:cs="Times New Roman"/>
          <w:color w:val="000000" w:themeColor="text1"/>
          <w:spacing w:val="2"/>
        </w:rPr>
        <w:t>n</w:t>
      </w:r>
      <w:r w:rsidRPr="00EA0F8A">
        <w:rPr>
          <w:rFonts w:ascii="Cambria" w:hAnsi="Cambria" w:cs="Times New Roman"/>
          <w:color w:val="000000" w:themeColor="text1"/>
        </w:rPr>
        <w:t>d supporting</w:t>
      </w:r>
      <w:r w:rsidRPr="00EA0F8A">
        <w:rPr>
          <w:rFonts w:ascii="Cambria" w:hAnsi="Cambria" w:cs="Times New Roman"/>
          <w:color w:val="000000" w:themeColor="text1"/>
          <w:spacing w:val="-2"/>
        </w:rPr>
        <w:t xml:space="preserve"> </w:t>
      </w:r>
      <w:r w:rsidRPr="00EA0F8A">
        <w:rPr>
          <w:rFonts w:ascii="Cambria" w:hAnsi="Cambria" w:cs="Times New Roman"/>
          <w:color w:val="000000" w:themeColor="text1"/>
        </w:rPr>
        <w:t>other</w:t>
      </w:r>
      <w:r w:rsidRPr="00EA0F8A">
        <w:rPr>
          <w:rFonts w:ascii="Cambria" w:hAnsi="Cambria" w:cs="Times New Roman"/>
          <w:color w:val="000000" w:themeColor="text1"/>
          <w:spacing w:val="1"/>
        </w:rPr>
        <w:t xml:space="preserve"> </w:t>
      </w:r>
      <w:r w:rsidRPr="00EA0F8A">
        <w:rPr>
          <w:rFonts w:ascii="Cambria" w:hAnsi="Cambria" w:cs="Times New Roman"/>
          <w:color w:val="000000" w:themeColor="text1"/>
          <w:spacing w:val="-1"/>
        </w:rPr>
        <w:t>c</w:t>
      </w:r>
      <w:r w:rsidRPr="00EA0F8A">
        <w:rPr>
          <w:rFonts w:ascii="Cambria" w:hAnsi="Cambria" w:cs="Times New Roman"/>
          <w:color w:val="000000" w:themeColor="text1"/>
        </w:rPr>
        <w:t>iv</w:t>
      </w:r>
      <w:r w:rsidRPr="00EA0F8A">
        <w:rPr>
          <w:rFonts w:ascii="Cambria" w:hAnsi="Cambria" w:cs="Times New Roman"/>
          <w:color w:val="000000" w:themeColor="text1"/>
          <w:spacing w:val="1"/>
        </w:rPr>
        <w:t>i</w:t>
      </w:r>
      <w:r w:rsidRPr="00EA0F8A">
        <w:rPr>
          <w:rFonts w:ascii="Cambria" w:hAnsi="Cambria" w:cs="Times New Roman"/>
          <w:color w:val="000000" w:themeColor="text1"/>
        </w:rPr>
        <w:t>c</w:t>
      </w:r>
      <w:r w:rsidRPr="00EA0F8A">
        <w:rPr>
          <w:rFonts w:ascii="Cambria" w:hAnsi="Cambria" w:cs="Times New Roman"/>
          <w:color w:val="000000" w:themeColor="text1"/>
          <w:spacing w:val="-1"/>
        </w:rPr>
        <w:t xml:space="preserve"> </w:t>
      </w:r>
      <w:r w:rsidRPr="00EA0F8A">
        <w:rPr>
          <w:rFonts w:ascii="Cambria" w:hAnsi="Cambria" w:cs="Times New Roman"/>
          <w:color w:val="000000" w:themeColor="text1"/>
        </w:rPr>
        <w:t>in</w:t>
      </w:r>
      <w:r w:rsidRPr="00EA0F8A">
        <w:rPr>
          <w:rFonts w:ascii="Cambria" w:hAnsi="Cambria" w:cs="Times New Roman"/>
          <w:color w:val="000000" w:themeColor="text1"/>
          <w:spacing w:val="1"/>
        </w:rPr>
        <w:t>i</w:t>
      </w:r>
      <w:r w:rsidRPr="00EA0F8A">
        <w:rPr>
          <w:rFonts w:ascii="Cambria" w:hAnsi="Cambria" w:cs="Times New Roman"/>
          <w:color w:val="000000" w:themeColor="text1"/>
        </w:rPr>
        <w:t>t</w:t>
      </w:r>
      <w:r w:rsidRPr="00EA0F8A">
        <w:rPr>
          <w:rFonts w:ascii="Cambria" w:hAnsi="Cambria" w:cs="Times New Roman"/>
          <w:color w:val="000000" w:themeColor="text1"/>
          <w:spacing w:val="1"/>
        </w:rPr>
        <w:t>i</w:t>
      </w:r>
      <w:r w:rsidRPr="00EA0F8A">
        <w:rPr>
          <w:rFonts w:ascii="Cambria" w:hAnsi="Cambria" w:cs="Times New Roman"/>
          <w:color w:val="000000" w:themeColor="text1"/>
          <w:spacing w:val="-1"/>
        </w:rPr>
        <w:t>a</w:t>
      </w:r>
      <w:r w:rsidRPr="00EA0F8A">
        <w:rPr>
          <w:rFonts w:ascii="Cambria" w:hAnsi="Cambria" w:cs="Times New Roman"/>
          <w:color w:val="000000" w:themeColor="text1"/>
        </w:rPr>
        <w:t>t</w:t>
      </w:r>
      <w:r w:rsidRPr="00EA0F8A">
        <w:rPr>
          <w:rFonts w:ascii="Cambria" w:hAnsi="Cambria" w:cs="Times New Roman"/>
          <w:color w:val="000000" w:themeColor="text1"/>
          <w:spacing w:val="1"/>
        </w:rPr>
        <w:t>i</w:t>
      </w:r>
      <w:r w:rsidRPr="00EA0F8A">
        <w:rPr>
          <w:rFonts w:ascii="Cambria" w:hAnsi="Cambria" w:cs="Times New Roman"/>
          <w:color w:val="000000" w:themeColor="text1"/>
        </w:rPr>
        <w:t>v</w:t>
      </w:r>
      <w:r w:rsidRPr="00EA0F8A">
        <w:rPr>
          <w:rFonts w:ascii="Cambria" w:hAnsi="Cambria" w:cs="Times New Roman"/>
          <w:color w:val="000000" w:themeColor="text1"/>
          <w:spacing w:val="-1"/>
        </w:rPr>
        <w:t>e</w:t>
      </w:r>
      <w:r w:rsidRPr="00EA0F8A">
        <w:rPr>
          <w:rFonts w:ascii="Cambria" w:hAnsi="Cambria" w:cs="Times New Roman"/>
          <w:color w:val="000000" w:themeColor="text1"/>
        </w:rPr>
        <w:t xml:space="preserve">s </w:t>
      </w:r>
      <w:r w:rsidRPr="00EA0F8A">
        <w:rPr>
          <w:rFonts w:ascii="Cambria" w:hAnsi="Cambria" w:cs="Times New Roman"/>
          <w:color w:val="000000" w:themeColor="text1"/>
          <w:spacing w:val="-1"/>
        </w:rPr>
        <w:t>a</w:t>
      </w:r>
      <w:r w:rsidRPr="00EA0F8A">
        <w:rPr>
          <w:rFonts w:ascii="Cambria" w:hAnsi="Cambria" w:cs="Times New Roman"/>
          <w:color w:val="000000" w:themeColor="text1"/>
        </w:rPr>
        <w:t>round</w:t>
      </w:r>
      <w:r w:rsidRPr="00EA0F8A">
        <w:rPr>
          <w:rFonts w:ascii="Cambria" w:hAnsi="Cambria" w:cs="Times New Roman"/>
          <w:color w:val="000000" w:themeColor="text1"/>
          <w:spacing w:val="-1"/>
        </w:rPr>
        <w:t xml:space="preserve"> </w:t>
      </w:r>
      <w:r w:rsidRPr="00EA0F8A">
        <w:rPr>
          <w:rFonts w:ascii="Cambria" w:hAnsi="Cambria" w:cs="Times New Roman"/>
          <w:color w:val="000000" w:themeColor="text1"/>
        </w:rPr>
        <w:t>Russ</w:t>
      </w:r>
      <w:r w:rsidRPr="00EA0F8A">
        <w:rPr>
          <w:rFonts w:ascii="Cambria" w:hAnsi="Cambria" w:cs="Times New Roman"/>
          <w:color w:val="000000" w:themeColor="text1"/>
          <w:spacing w:val="1"/>
        </w:rPr>
        <w:t>i</w:t>
      </w:r>
      <w:r w:rsidRPr="00EA0F8A">
        <w:rPr>
          <w:rFonts w:ascii="Cambria" w:hAnsi="Cambria" w:cs="Times New Roman"/>
          <w:color w:val="000000" w:themeColor="text1"/>
          <w:spacing w:val="3"/>
        </w:rPr>
        <w:t>a. It</w:t>
      </w:r>
      <w:r w:rsidRPr="00EA0F8A">
        <w:rPr>
          <w:rFonts w:ascii="Cambria" w:hAnsi="Cambria" w:cs="Times New Roman"/>
          <w:color w:val="000000" w:themeColor="text1"/>
        </w:rPr>
        <w:t xml:space="preserve"> joined forces in the pos</w:t>
      </w:r>
      <w:r w:rsidRPr="00EA0F8A">
        <w:rPr>
          <w:rFonts w:ascii="Cambria" w:hAnsi="Cambria" w:cs="Times New Roman"/>
          <w:color w:val="000000" w:themeColor="text1"/>
          <w:spacing w:val="1"/>
        </w:rPr>
        <w:t>t</w:t>
      </w:r>
      <w:r w:rsidRPr="00EA0F8A">
        <w:rPr>
          <w:rFonts w:ascii="Cambria" w:hAnsi="Cambria" w:cs="Times New Roman"/>
          <w:color w:val="000000" w:themeColor="text1"/>
          <w:spacing w:val="-1"/>
        </w:rPr>
        <w:t>-</w:t>
      </w:r>
      <w:r w:rsidRPr="00EA0F8A">
        <w:rPr>
          <w:rFonts w:ascii="Cambria" w:hAnsi="Cambria" w:cs="Times New Roman"/>
          <w:color w:val="000000" w:themeColor="text1"/>
        </w:rPr>
        <w:t>D</w:t>
      </w:r>
      <w:r w:rsidRPr="00EA0F8A">
        <w:rPr>
          <w:rFonts w:ascii="Cambria" w:hAnsi="Cambria" w:cs="Times New Roman"/>
          <w:color w:val="000000" w:themeColor="text1"/>
          <w:spacing w:val="-1"/>
        </w:rPr>
        <w:t>e</w:t>
      </w:r>
      <w:r w:rsidRPr="00EA0F8A">
        <w:rPr>
          <w:rFonts w:ascii="Cambria" w:hAnsi="Cambria" w:cs="Times New Roman"/>
          <w:color w:val="000000" w:themeColor="text1"/>
          <w:spacing w:val="1"/>
        </w:rPr>
        <w:t>c</w:t>
      </w:r>
      <w:r w:rsidRPr="00EA0F8A">
        <w:rPr>
          <w:rFonts w:ascii="Cambria" w:hAnsi="Cambria" w:cs="Times New Roman"/>
          <w:color w:val="000000" w:themeColor="text1"/>
          <w:spacing w:val="-1"/>
        </w:rPr>
        <w:t>e</w:t>
      </w:r>
      <w:r w:rsidRPr="00EA0F8A">
        <w:rPr>
          <w:rFonts w:ascii="Cambria" w:hAnsi="Cambria" w:cs="Times New Roman"/>
          <w:color w:val="000000" w:themeColor="text1"/>
        </w:rPr>
        <w:t>mber</w:t>
      </w:r>
      <w:r w:rsidRPr="00EA0F8A">
        <w:rPr>
          <w:rFonts w:ascii="Cambria" w:hAnsi="Cambria" w:cs="Times New Roman"/>
          <w:color w:val="000000" w:themeColor="text1"/>
          <w:spacing w:val="-1"/>
        </w:rPr>
        <w:t xml:space="preserve"> </w:t>
      </w:r>
      <w:r w:rsidRPr="00EA0F8A">
        <w:rPr>
          <w:rFonts w:ascii="Cambria" w:hAnsi="Cambria" w:cs="Times New Roman"/>
          <w:color w:val="000000" w:themeColor="text1"/>
        </w:rPr>
        <w:t>2011</w:t>
      </w:r>
      <w:r w:rsidRPr="00EA0F8A">
        <w:rPr>
          <w:rFonts w:ascii="Cambria" w:hAnsi="Cambria" w:cs="Times New Roman"/>
          <w:color w:val="000000" w:themeColor="text1"/>
          <w:spacing w:val="2"/>
        </w:rPr>
        <w:t xml:space="preserve"> </w:t>
      </w:r>
      <w:r w:rsidRPr="00EA0F8A">
        <w:rPr>
          <w:rFonts w:ascii="Cambria" w:hAnsi="Cambria" w:cs="Times New Roman"/>
          <w:color w:val="000000" w:themeColor="text1"/>
        </w:rPr>
        <w:t>p</w:t>
      </w:r>
      <w:r w:rsidRPr="00EA0F8A">
        <w:rPr>
          <w:rFonts w:ascii="Cambria" w:hAnsi="Cambria" w:cs="Times New Roman"/>
          <w:color w:val="000000" w:themeColor="text1"/>
          <w:spacing w:val="-1"/>
        </w:rPr>
        <w:t>a</w:t>
      </w:r>
      <w:r w:rsidRPr="00EA0F8A">
        <w:rPr>
          <w:rFonts w:ascii="Cambria" w:hAnsi="Cambria" w:cs="Times New Roman"/>
          <w:color w:val="000000" w:themeColor="text1"/>
        </w:rPr>
        <w:t>rli</w:t>
      </w:r>
      <w:r w:rsidRPr="00EA0F8A">
        <w:rPr>
          <w:rFonts w:ascii="Cambria" w:hAnsi="Cambria" w:cs="Times New Roman"/>
          <w:color w:val="000000" w:themeColor="text1"/>
          <w:spacing w:val="-1"/>
        </w:rPr>
        <w:t>a</w:t>
      </w:r>
      <w:r w:rsidRPr="00EA0F8A">
        <w:rPr>
          <w:rFonts w:ascii="Cambria" w:hAnsi="Cambria" w:cs="Times New Roman"/>
          <w:color w:val="000000" w:themeColor="text1"/>
        </w:rPr>
        <w:t>ment</w:t>
      </w:r>
      <w:r w:rsidRPr="00EA0F8A">
        <w:rPr>
          <w:rFonts w:ascii="Cambria" w:hAnsi="Cambria" w:cs="Times New Roman"/>
          <w:color w:val="000000" w:themeColor="text1"/>
          <w:spacing w:val="-1"/>
        </w:rPr>
        <w:t>a</w:t>
      </w:r>
      <w:r w:rsidRPr="00EA0F8A">
        <w:rPr>
          <w:rFonts w:ascii="Cambria" w:hAnsi="Cambria" w:cs="Times New Roman"/>
          <w:color w:val="000000" w:themeColor="text1"/>
          <w:spacing w:val="4"/>
        </w:rPr>
        <w:t>r</w:t>
      </w:r>
      <w:r w:rsidRPr="00EA0F8A">
        <w:rPr>
          <w:rFonts w:ascii="Cambria" w:hAnsi="Cambria" w:cs="Times New Roman"/>
          <w:color w:val="000000" w:themeColor="text1"/>
        </w:rPr>
        <w:t>y</w:t>
      </w:r>
      <w:r w:rsidRPr="00EA0F8A">
        <w:rPr>
          <w:rFonts w:ascii="Cambria" w:hAnsi="Cambria" w:cs="Times New Roman"/>
          <w:color w:val="000000" w:themeColor="text1"/>
          <w:spacing w:val="-1"/>
        </w:rPr>
        <w:t xml:space="preserve"> e</w:t>
      </w:r>
      <w:r w:rsidRPr="00EA0F8A">
        <w:rPr>
          <w:rFonts w:ascii="Cambria" w:hAnsi="Cambria" w:cs="Times New Roman"/>
          <w:color w:val="000000" w:themeColor="text1"/>
        </w:rPr>
        <w:t>le</w:t>
      </w:r>
      <w:r w:rsidRPr="00EA0F8A">
        <w:rPr>
          <w:rFonts w:ascii="Cambria" w:hAnsi="Cambria" w:cs="Times New Roman"/>
          <w:color w:val="000000" w:themeColor="text1"/>
          <w:spacing w:val="-1"/>
        </w:rPr>
        <w:t>c</w:t>
      </w:r>
      <w:r w:rsidRPr="00EA0F8A">
        <w:rPr>
          <w:rFonts w:ascii="Cambria" w:hAnsi="Cambria" w:cs="Times New Roman"/>
          <w:color w:val="000000" w:themeColor="text1"/>
        </w:rPr>
        <w:t>t</w:t>
      </w:r>
      <w:r w:rsidRPr="00EA0F8A">
        <w:rPr>
          <w:rFonts w:ascii="Cambria" w:hAnsi="Cambria" w:cs="Times New Roman"/>
          <w:color w:val="000000" w:themeColor="text1"/>
          <w:spacing w:val="1"/>
        </w:rPr>
        <w:t>i</w:t>
      </w:r>
      <w:r w:rsidRPr="00EA0F8A">
        <w:rPr>
          <w:rFonts w:ascii="Cambria" w:hAnsi="Cambria" w:cs="Times New Roman"/>
          <w:color w:val="000000" w:themeColor="text1"/>
        </w:rPr>
        <w:t>on d</w:t>
      </w:r>
      <w:r w:rsidRPr="00EA0F8A">
        <w:rPr>
          <w:rFonts w:ascii="Cambria" w:hAnsi="Cambria" w:cs="Times New Roman"/>
          <w:color w:val="000000" w:themeColor="text1"/>
          <w:spacing w:val="1"/>
        </w:rPr>
        <w:t>e</w:t>
      </w:r>
      <w:r w:rsidRPr="00EA0F8A">
        <w:rPr>
          <w:rFonts w:ascii="Cambria" w:hAnsi="Cambria" w:cs="Times New Roman"/>
          <w:color w:val="000000" w:themeColor="text1"/>
        </w:rPr>
        <w:t>monstr</w:t>
      </w:r>
      <w:r w:rsidRPr="00EA0F8A">
        <w:rPr>
          <w:rFonts w:ascii="Cambria" w:hAnsi="Cambria" w:cs="Times New Roman"/>
          <w:color w:val="000000" w:themeColor="text1"/>
          <w:spacing w:val="-1"/>
        </w:rPr>
        <w:t>a</w:t>
      </w:r>
      <w:r w:rsidRPr="00EA0F8A">
        <w:rPr>
          <w:rFonts w:ascii="Cambria" w:hAnsi="Cambria" w:cs="Times New Roman"/>
          <w:color w:val="000000" w:themeColor="text1"/>
        </w:rPr>
        <w:t>t</w:t>
      </w:r>
      <w:r w:rsidRPr="00EA0F8A">
        <w:rPr>
          <w:rFonts w:ascii="Cambria" w:hAnsi="Cambria" w:cs="Times New Roman"/>
          <w:color w:val="000000" w:themeColor="text1"/>
          <w:spacing w:val="1"/>
        </w:rPr>
        <w:t>i</w:t>
      </w:r>
      <w:r w:rsidRPr="00EA0F8A">
        <w:rPr>
          <w:rFonts w:ascii="Cambria" w:hAnsi="Cambria" w:cs="Times New Roman"/>
          <w:color w:val="000000" w:themeColor="text1"/>
        </w:rPr>
        <w:t>on</w:t>
      </w:r>
      <w:r w:rsidRPr="00EA0F8A">
        <w:rPr>
          <w:rFonts w:ascii="Cambria" w:hAnsi="Cambria" w:cs="Times New Roman"/>
          <w:color w:val="000000" w:themeColor="text1"/>
          <w:spacing w:val="1"/>
        </w:rPr>
        <w:t>s. She reports that in 2014 the movement organized solidarity actions in over 30 cities across the country for the “Arctic 30” Greenpeace detainees, and for Evgeni Vitishko</w:t>
      </w:r>
      <w:ins w:id="1341" w:author="karl@grindal.org" w:date="2014-10-19T19:31:00Z">
        <w:r w:rsidR="005C3746">
          <w:rPr>
            <w:rFonts w:ascii="Cambria" w:hAnsi="Cambria" w:cs="Times New Roman"/>
            <w:color w:val="000000" w:themeColor="text1"/>
            <w:spacing w:val="1"/>
          </w:rPr>
          <w:fldChar w:fldCharType="begin"/>
        </w:r>
        <w:r w:rsidR="005C3746">
          <w:instrText xml:space="preserve"> XE "</w:instrText>
        </w:r>
      </w:ins>
      <w:r w:rsidR="005C3746" w:rsidRPr="00890476">
        <w:rPr>
          <w:rFonts w:ascii="Cambria" w:hAnsi="Cambria" w:cs="Times New Roman"/>
          <w:color w:val="000000" w:themeColor="text1"/>
          <w:spacing w:val="1"/>
        </w:rPr>
        <w:instrText>Evgeni Vitishko</w:instrText>
      </w:r>
      <w:ins w:id="1342" w:author="karl@grindal.org" w:date="2014-10-19T19:31:00Z">
        <w:r w:rsidR="005C3746">
          <w:instrText xml:space="preserve">" </w:instrText>
        </w:r>
        <w:r w:rsidR="005C3746">
          <w:rPr>
            <w:rFonts w:ascii="Cambria" w:hAnsi="Cambria" w:cs="Times New Roman"/>
            <w:color w:val="000000" w:themeColor="text1"/>
            <w:spacing w:val="1"/>
          </w:rPr>
          <w:fldChar w:fldCharType="end"/>
        </w:r>
      </w:ins>
      <w:r w:rsidRPr="00EA0F8A">
        <w:rPr>
          <w:rFonts w:ascii="Cambria" w:hAnsi="Cambria" w:cs="Times New Roman"/>
          <w:color w:val="000000" w:themeColor="text1"/>
          <w:spacing w:val="1"/>
        </w:rPr>
        <w:t>, the jailed activist with the “Environmental Watch for the North Caucuses.” According to Chirikova, he is serving a three year-year sentence for writing graffiti on the perimeter wall of a luxury villa built by Krasnodar region governor, Alexander Tkachev</w:t>
      </w:r>
      <w:ins w:id="1343" w:author="Microsoft account" w:date="2014-10-20T11:34:00Z">
        <w:r w:rsidR="00CC5209">
          <w:rPr>
            <w:rFonts w:ascii="Cambria" w:hAnsi="Cambria" w:cs="Times New Roman"/>
            <w:color w:val="000000" w:themeColor="text1"/>
            <w:spacing w:val="1"/>
          </w:rPr>
          <w:fldChar w:fldCharType="begin"/>
        </w:r>
        <w:r w:rsidR="00CC5209">
          <w:instrText xml:space="preserve"> XE "</w:instrText>
        </w:r>
      </w:ins>
      <w:r w:rsidR="00CC5209" w:rsidRPr="001502C9">
        <w:rPr>
          <w:rFonts w:ascii="Cambria" w:hAnsi="Cambria" w:cs="Times New Roman"/>
          <w:color w:val="000000" w:themeColor="text1"/>
          <w:spacing w:val="1"/>
          <w:rPrChange w:id="1344" w:author="Microsoft account" w:date="2014-10-20T11:34:00Z">
            <w:rPr>
              <w:rFonts w:ascii="Cambria" w:hAnsi="Cambria" w:cs="Times New Roman"/>
              <w:color w:val="000000" w:themeColor="text1"/>
              <w:spacing w:val="1"/>
            </w:rPr>
          </w:rPrChange>
        </w:rPr>
        <w:instrText>Tkachev</w:instrText>
      </w:r>
      <w:ins w:id="1345" w:author="Microsoft account" w:date="2014-10-20T11:34:00Z">
        <w:r w:rsidR="00CC5209" w:rsidRPr="001502C9">
          <w:rPr>
            <w:rFonts w:ascii="Cambria" w:hAnsi="Cambria" w:cs="Times New Roman"/>
            <w:color w:val="000000" w:themeColor="text1"/>
            <w:spacing w:val="1"/>
            <w:rPrChange w:id="1346" w:author="Microsoft account" w:date="2014-10-20T11:34:00Z">
              <w:rPr>
                <w:rFonts w:ascii="Cambria" w:hAnsi="Cambria" w:cs="Times New Roman"/>
                <w:color w:val="000000" w:themeColor="text1"/>
                <w:spacing w:val="1"/>
              </w:rPr>
            </w:rPrChange>
          </w:rPr>
          <w:instrText>, Alexander</w:instrText>
        </w:r>
        <w:r w:rsidR="00CC5209">
          <w:instrText xml:space="preserve">" </w:instrText>
        </w:r>
        <w:r w:rsidR="00CC5209">
          <w:rPr>
            <w:rFonts w:ascii="Cambria" w:hAnsi="Cambria" w:cs="Times New Roman"/>
            <w:color w:val="000000" w:themeColor="text1"/>
            <w:spacing w:val="1"/>
          </w:rPr>
          <w:fldChar w:fldCharType="end"/>
        </w:r>
      </w:ins>
      <w:ins w:id="1347" w:author="karl@grindal.org" w:date="2014-10-19T19:31:00Z">
        <w:del w:id="1348" w:author="Microsoft account" w:date="2014-10-20T11:34:00Z">
          <w:r w:rsidR="005C3746" w:rsidDel="00CC5209">
            <w:rPr>
              <w:rFonts w:ascii="Cambria" w:hAnsi="Cambria" w:cs="Times New Roman"/>
              <w:color w:val="000000" w:themeColor="text1"/>
              <w:spacing w:val="1"/>
            </w:rPr>
            <w:fldChar w:fldCharType="begin"/>
          </w:r>
          <w:r w:rsidR="005C3746" w:rsidDel="00CC5209">
            <w:delInstrText xml:space="preserve"> XE "</w:delInstrText>
          </w:r>
        </w:del>
      </w:ins>
      <w:del w:id="1349" w:author="Microsoft account" w:date="2014-10-20T11:34:00Z">
        <w:r w:rsidR="005C3746" w:rsidRPr="00D6440C" w:rsidDel="00CC5209">
          <w:rPr>
            <w:rFonts w:ascii="Cambria" w:hAnsi="Cambria" w:cs="Times New Roman"/>
            <w:color w:val="000000" w:themeColor="text1"/>
            <w:spacing w:val="1"/>
          </w:rPr>
          <w:delInstrText>Alexander Tkachev</w:delInstrText>
        </w:r>
      </w:del>
      <w:ins w:id="1350" w:author="karl@grindal.org" w:date="2014-10-19T19:31:00Z">
        <w:del w:id="1351" w:author="Microsoft account" w:date="2014-10-20T11:34:00Z">
          <w:r w:rsidR="005C3746" w:rsidDel="00CC5209">
            <w:delInstrText xml:space="preserve">" </w:delInstrText>
          </w:r>
          <w:r w:rsidR="005C3746" w:rsidDel="00CC5209">
            <w:rPr>
              <w:rFonts w:ascii="Cambria" w:hAnsi="Cambria" w:cs="Times New Roman"/>
              <w:color w:val="000000" w:themeColor="text1"/>
              <w:spacing w:val="1"/>
            </w:rPr>
            <w:fldChar w:fldCharType="end"/>
          </w:r>
        </w:del>
      </w:ins>
      <w:r w:rsidRPr="00EA0F8A">
        <w:rPr>
          <w:rFonts w:ascii="Cambria" w:hAnsi="Cambria" w:cs="Times New Roman"/>
          <w:color w:val="000000" w:themeColor="text1"/>
          <w:spacing w:val="1"/>
        </w:rPr>
        <w:t xml:space="preserve">, on land protected from construction under Russian law. </w:t>
      </w:r>
    </w:p>
    <w:p w14:paraId="43E2F9E0" w14:textId="77777777" w:rsidR="0078728C" w:rsidRPr="00EA0F8A" w:rsidRDefault="00DF3189" w:rsidP="00EA0F8A">
      <w:pPr>
        <w:spacing w:before="100" w:beforeAutospacing="1" w:after="100" w:afterAutospacing="1" w:line="360" w:lineRule="auto"/>
        <w:jc w:val="both"/>
        <w:rPr>
          <w:rFonts w:ascii="Cambria" w:hAnsi="Cambria" w:cs="Times New Roman"/>
          <w:b/>
          <w:color w:val="000000" w:themeColor="text1"/>
        </w:rPr>
      </w:pPr>
      <w:r w:rsidRPr="00EA0F8A">
        <w:rPr>
          <w:rFonts w:ascii="Cambria" w:hAnsi="Cambria" w:cs="Times New Roman"/>
          <w:b/>
          <w:color w:val="000000" w:themeColor="text1"/>
        </w:rPr>
        <w:t>Policy Implications and Recommendations for the International Community</w:t>
      </w:r>
    </w:p>
    <w:p w14:paraId="7598D13A" w14:textId="77777777" w:rsidR="0078728C" w:rsidRPr="00EA0F8A" w:rsidRDefault="0078728C" w:rsidP="00EA0F8A">
      <w:pPr>
        <w:spacing w:before="100" w:beforeAutospacing="1" w:after="100" w:afterAutospacing="1" w:line="240" w:lineRule="auto"/>
        <w:ind w:left="720" w:right="720"/>
        <w:jc w:val="both"/>
        <w:rPr>
          <w:rFonts w:ascii="Cambria" w:hAnsi="Cambria" w:cs="Times New Roman"/>
          <w:color w:val="000000" w:themeColor="text1"/>
          <w:sz w:val="20"/>
        </w:rPr>
      </w:pPr>
      <w:r w:rsidRPr="00EA0F8A">
        <w:rPr>
          <w:rFonts w:ascii="Cambria" w:hAnsi="Cambria" w:cs="Times New Roman"/>
          <w:i/>
          <w:color w:val="000000" w:themeColor="text1"/>
          <w:sz w:val="20"/>
        </w:rPr>
        <w:t>Citizens are active subjects in the political sphere, not objects of intervention by government programs or passive choosers in the marketplace.</w:t>
      </w:r>
      <w:r w:rsidRPr="00EA0F8A">
        <w:rPr>
          <w:rFonts w:ascii="Cambria" w:hAnsi="Cambria" w:cs="Times New Roman"/>
          <w:color w:val="000000" w:themeColor="text1"/>
          <w:sz w:val="20"/>
          <w:vertAlign w:val="superscript"/>
        </w:rPr>
        <w:footnoteReference w:id="148"/>
      </w:r>
    </w:p>
    <w:p w14:paraId="029F94FC" w14:textId="77777777" w:rsidR="0078728C" w:rsidRPr="00EA0F8A" w:rsidRDefault="008137FB" w:rsidP="00EA0F8A">
      <w:pPr>
        <w:pStyle w:val="ListParagraph"/>
        <w:numPr>
          <w:ilvl w:val="0"/>
          <w:numId w:val="26"/>
        </w:num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John Ackerman</w:t>
      </w:r>
    </w:p>
    <w:p w14:paraId="3F234537" w14:textId="77777777"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These four cases underscore, along with the others in the aforementioned study, several policy and practical implications for external actors.</w:t>
      </w:r>
      <w:r w:rsidRPr="00EA0F8A">
        <w:rPr>
          <w:rFonts w:ascii="Cambria" w:hAnsi="Cambria" w:cs="Times New Roman"/>
          <w:color w:val="000000" w:themeColor="text1"/>
          <w:vertAlign w:val="superscript"/>
        </w:rPr>
        <w:footnoteReference w:id="149"/>
      </w:r>
      <w:r w:rsidR="00EC3573" w:rsidRPr="00EA0F8A">
        <w:rPr>
          <w:rFonts w:ascii="Cambria" w:hAnsi="Cambria" w:cs="Times New Roman"/>
          <w:color w:val="000000" w:themeColor="text1"/>
        </w:rPr>
        <w:t xml:space="preserve"> </w:t>
      </w:r>
    </w:p>
    <w:p w14:paraId="47231544" w14:textId="15233580"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First, anti-corruption movements and campaigns were found to be pre-cursors to broader democracy movements, as illustrated in Egypt and Russia. </w:t>
      </w:r>
      <w:r w:rsidRPr="00EA0F8A">
        <w:rPr>
          <w:rFonts w:ascii="Cambria" w:hAnsi="Cambria" w:cs="Times New Roman"/>
          <w:bCs/>
          <w:color w:val="000000" w:themeColor="text1"/>
        </w:rPr>
        <w:t xml:space="preserve">“Our first step,” said </w:t>
      </w:r>
      <w:r w:rsidRPr="00EA0F8A">
        <w:rPr>
          <w:rFonts w:ascii="Cambria" w:hAnsi="Cambria" w:cs="Times New Roman"/>
          <w:color w:val="000000" w:themeColor="text1"/>
        </w:rPr>
        <w:t>Bothaina Kamel</w:t>
      </w:r>
      <w:ins w:id="1352" w:author="Microsoft account" w:date="2014-10-20T16:21:00Z">
        <w:r w:rsidR="008F1491">
          <w:rPr>
            <w:rFonts w:ascii="Cambria" w:hAnsi="Cambria" w:cs="Times New Roman"/>
            <w:color w:val="000000" w:themeColor="text1"/>
          </w:rPr>
          <w:fldChar w:fldCharType="begin"/>
        </w:r>
        <w:r w:rsidR="008F1491">
          <w:instrText xml:space="preserve"> XE "</w:instrText>
        </w:r>
        <w:r w:rsidR="008F1491" w:rsidRPr="00302D81">
          <w:rPr>
            <w:rFonts w:ascii="Cambria" w:hAnsi="Cambria" w:cs="Times New Roman"/>
            <w:color w:val="000000" w:themeColor="text1"/>
            <w:rPrChange w:id="1353" w:author="Microsoft account" w:date="2014-10-20T16:21:00Z">
              <w:rPr>
                <w:rFonts w:ascii="Cambria" w:hAnsi="Cambria" w:cs="Times New Roman"/>
                <w:color w:val="000000" w:themeColor="text1"/>
              </w:rPr>
            </w:rPrChange>
          </w:rPr>
          <w:instrText>Kamel, Bothaina</w:instrText>
        </w:r>
        <w:r w:rsidR="008F1491">
          <w:instrText xml:space="preserve">" </w:instrText>
        </w:r>
        <w:r w:rsidR="008F1491">
          <w:rPr>
            <w:rFonts w:ascii="Cambria" w:hAnsi="Cambria" w:cs="Times New Roman"/>
            <w:color w:val="000000" w:themeColor="text1"/>
          </w:rPr>
          <w:fldChar w:fldCharType="end"/>
        </w:r>
      </w:ins>
      <w:ins w:id="1354" w:author="karl@grindal.org" w:date="2014-10-19T19:31:00Z">
        <w:del w:id="1355" w:author="Microsoft account" w:date="2014-10-20T16:21:00Z">
          <w:r w:rsidR="005C3746" w:rsidDel="008F1491">
            <w:rPr>
              <w:rFonts w:ascii="Cambria" w:hAnsi="Cambria" w:cs="Times New Roman"/>
              <w:color w:val="000000" w:themeColor="text1"/>
            </w:rPr>
            <w:fldChar w:fldCharType="begin"/>
          </w:r>
          <w:r w:rsidR="005C3746" w:rsidDel="008F1491">
            <w:delInstrText xml:space="preserve"> XE "</w:delInstrText>
          </w:r>
        </w:del>
      </w:ins>
      <w:del w:id="1356" w:author="Microsoft account" w:date="2014-10-20T16:21:00Z">
        <w:r w:rsidR="005C3746" w:rsidRPr="00F8682B" w:rsidDel="008F1491">
          <w:rPr>
            <w:rFonts w:ascii="Cambria" w:hAnsi="Cambria" w:cs="Times New Roman"/>
            <w:color w:val="000000" w:themeColor="text1"/>
          </w:rPr>
          <w:delInstrText>Bothaina Kamel</w:delInstrText>
        </w:r>
      </w:del>
      <w:ins w:id="1357" w:author="karl@grindal.org" w:date="2014-10-19T19:31:00Z">
        <w:del w:id="1358" w:author="Microsoft account" w:date="2014-10-20T16:21:00Z">
          <w:r w:rsidR="005C3746" w:rsidDel="008F1491">
            <w:delInstrText xml:space="preserve">" </w:delInstrText>
          </w:r>
          <w:r w:rsidR="005C3746" w:rsidDel="008F1491">
            <w:rPr>
              <w:rFonts w:ascii="Cambria" w:hAnsi="Cambria" w:cs="Times New Roman"/>
              <w:color w:val="000000" w:themeColor="text1"/>
            </w:rPr>
            <w:fldChar w:fldCharType="end"/>
          </w:r>
        </w:del>
      </w:ins>
      <w:r w:rsidRPr="00EA0F8A">
        <w:rPr>
          <w:rFonts w:ascii="Cambria" w:hAnsi="Cambria" w:cs="Times New Roman"/>
          <w:color w:val="000000" w:themeColor="text1"/>
        </w:rPr>
        <w:t>, co-founder of shayfeen.com and Egyptians Against Corruption, “</w:t>
      </w:r>
      <w:r w:rsidRPr="00EA0F8A">
        <w:rPr>
          <w:rFonts w:ascii="Cambria" w:hAnsi="Cambria" w:cs="Times New Roman"/>
          <w:bCs/>
          <w:color w:val="000000" w:themeColor="text1"/>
        </w:rPr>
        <w:t>was to open our eyes, to see where we are now and where we are going next, to see where what our government is doing to us, and to understand what we are doing to our country.”</w:t>
      </w:r>
      <w:r w:rsidRPr="00EA0F8A">
        <w:rPr>
          <w:rFonts w:ascii="Cambria" w:hAnsi="Cambria" w:cs="Times New Roman"/>
          <w:bCs/>
          <w:color w:val="000000" w:themeColor="text1"/>
          <w:vertAlign w:val="superscript"/>
        </w:rPr>
        <w:footnoteReference w:id="150"/>
      </w:r>
      <w:r w:rsidRPr="00EA0F8A">
        <w:rPr>
          <w:rFonts w:ascii="Cambria" w:hAnsi="Cambria" w:cs="Times New Roman"/>
          <w:bCs/>
          <w:color w:val="000000" w:themeColor="text1"/>
        </w:rPr>
        <w:t xml:space="preserve"> </w:t>
      </w:r>
      <w:r w:rsidRPr="00EA0F8A">
        <w:rPr>
          <w:rFonts w:ascii="Cambria" w:hAnsi="Cambria" w:cs="Times New Roman"/>
          <w:color w:val="000000" w:themeColor="text1"/>
        </w:rPr>
        <w:t xml:space="preserve">In other cases, such as Kenya and Turkey, they can move citizens from acquiescence to agency, and push for practices, laws and </w:t>
      </w:r>
      <w:r w:rsidRPr="00EA0F8A">
        <w:rPr>
          <w:rFonts w:ascii="Cambria" w:hAnsi="Cambria" w:cs="Times New Roman"/>
          <w:color w:val="000000" w:themeColor="text1"/>
        </w:rPr>
        <w:lastRenderedPageBreak/>
        <w:t>mechanisms that challenge authoritarian currents and strengthen democracy. For external actors, this research demonstrates that democracy-building is not singularly an elite-to-elite exercise; in addition to casting votes, citizens can play vital roles to directly exact accountability and justice. Thus, there are multiple, complementary pathways to gain or maintain genuine democracy, that include but are not limite</w:t>
      </w:r>
      <w:r w:rsidR="00EC3573" w:rsidRPr="00EA0F8A">
        <w:rPr>
          <w:rFonts w:ascii="Cambria" w:hAnsi="Cambria" w:cs="Times New Roman"/>
          <w:color w:val="000000" w:themeColor="text1"/>
        </w:rPr>
        <w:t xml:space="preserve">d to representative democracy. </w:t>
      </w:r>
    </w:p>
    <w:p w14:paraId="27F3AAB8" w14:textId="3EA309E6"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Second, civic anti-corruption initiatives can help build a culture and practice of democracy from the bottom-up, both in terms of their goals, which disrupt corruption, empower honest officials and heighten powerholder transparency and accountability, as well as through direct citizen experiences. The latter includes such activities as </w:t>
      </w:r>
      <w:r w:rsidRPr="00EA0F8A">
        <w:rPr>
          <w:rFonts w:ascii="Cambria" w:hAnsi="Cambria" w:cs="Times New Roman"/>
          <w:bCs/>
          <w:color w:val="000000" w:themeColor="text1"/>
        </w:rPr>
        <w:t>informal elections, surveys, reporting to other community members, and a variety of interactions with powerholders, including direct and digital engagement, joint community-official meetings, negotiations and public forums. Summarizing this organic process, t</w:t>
      </w:r>
      <w:r w:rsidRPr="00EA0F8A">
        <w:rPr>
          <w:rFonts w:ascii="Cambria" w:hAnsi="Cambria" w:cs="Times New Roman"/>
          <w:color w:val="000000" w:themeColor="text1"/>
        </w:rPr>
        <w:t>he International Budget Partnership referred to MUHURI</w:t>
      </w:r>
      <w:ins w:id="1359" w:author="karl@grindal.org" w:date="2014-10-19T19:25:00Z">
        <w:r w:rsidR="005C3746">
          <w:rPr>
            <w:rFonts w:ascii="Cambria" w:hAnsi="Cambria" w:cs="Times New Roman"/>
            <w:color w:val="000000" w:themeColor="text1"/>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hAnsi="Cambria" w:cs="Times New Roman"/>
            <w:color w:val="000000" w:themeColor="text1"/>
          </w:rPr>
          <w:fldChar w:fldCharType="end"/>
        </w:r>
      </w:ins>
      <w:r w:rsidRPr="00EA0F8A">
        <w:rPr>
          <w:rFonts w:ascii="Cambria" w:hAnsi="Cambria" w:cs="Times New Roman"/>
          <w:color w:val="000000" w:themeColor="text1"/>
        </w:rPr>
        <w:t>’s social audits as “exercises in participatory democracy that challenge the traditional ‘rules of the game’ in governance.”</w:t>
      </w:r>
      <w:r w:rsidRPr="00EA0F8A">
        <w:rPr>
          <w:rFonts w:ascii="Cambria" w:hAnsi="Cambria" w:cs="Times New Roman"/>
          <w:color w:val="000000" w:themeColor="text1"/>
          <w:vertAlign w:val="superscript"/>
        </w:rPr>
        <w:footnoteReference w:id="151"/>
      </w:r>
      <w:r w:rsidRPr="00EA0F8A">
        <w:rPr>
          <w:rFonts w:ascii="Cambria" w:hAnsi="Cambria" w:cs="Times New Roman"/>
          <w:color w:val="000000" w:themeColor="text1"/>
        </w:rPr>
        <w:t xml:space="preserve"> Reflecting on the Movement to Defen</w:t>
      </w:r>
      <w:r w:rsidR="008137FB" w:rsidRPr="00EA0F8A">
        <w:rPr>
          <w:rFonts w:ascii="Cambria" w:hAnsi="Cambria" w:cs="Times New Roman"/>
          <w:color w:val="000000" w:themeColor="text1"/>
        </w:rPr>
        <w:t>d Khimki Forest</w:t>
      </w:r>
      <w:ins w:id="1360" w:author="karl@grindal.org" w:date="2014-10-19T19:35:00Z">
        <w:r w:rsidR="00006B5D">
          <w:rPr>
            <w:rFonts w:ascii="Cambria" w:hAnsi="Cambria" w:cs="Times New Roman"/>
            <w:color w:val="000000" w:themeColor="text1"/>
          </w:rPr>
          <w:fldChar w:fldCharType="begin"/>
        </w:r>
        <w:r w:rsidR="00006B5D">
          <w:instrText xml:space="preserve"> XE "</w:instrText>
        </w:r>
      </w:ins>
      <w:r w:rsidR="00006B5D" w:rsidRPr="00B80F77">
        <w:rPr>
          <w:rFonts w:ascii="Cambria" w:eastAsia="Calibri" w:hAnsi="Cambria" w:cs="Times New Roman"/>
          <w:color w:val="000000" w:themeColor="text1"/>
        </w:rPr>
        <w:instrText>Khimki</w:instrText>
      </w:r>
      <w:r w:rsidR="00006B5D" w:rsidRPr="00B80F77">
        <w:rPr>
          <w:rFonts w:ascii="Cambria" w:eastAsia="Calibri" w:hAnsi="Cambria" w:cs="Times New Roman"/>
          <w:color w:val="000000" w:themeColor="text1"/>
          <w:spacing w:val="1"/>
        </w:rPr>
        <w:instrText xml:space="preserve"> </w:instrText>
      </w:r>
      <w:r w:rsidR="00006B5D" w:rsidRPr="00B80F77">
        <w:rPr>
          <w:rFonts w:ascii="Cambria" w:eastAsia="Calibri" w:hAnsi="Cambria" w:cs="Times New Roman"/>
          <w:color w:val="000000" w:themeColor="text1"/>
          <w:spacing w:val="-1"/>
        </w:rPr>
        <w:instrText>F</w:instrText>
      </w:r>
      <w:r w:rsidR="00006B5D" w:rsidRPr="00B80F77">
        <w:rPr>
          <w:rFonts w:ascii="Cambria" w:eastAsia="Calibri" w:hAnsi="Cambria" w:cs="Times New Roman"/>
          <w:color w:val="000000" w:themeColor="text1"/>
        </w:rPr>
        <w:instrText>or</w:instrText>
      </w:r>
      <w:r w:rsidR="00006B5D" w:rsidRPr="00B80F77">
        <w:rPr>
          <w:rFonts w:ascii="Cambria" w:eastAsia="Calibri" w:hAnsi="Cambria" w:cs="Times New Roman"/>
          <w:color w:val="000000" w:themeColor="text1"/>
          <w:spacing w:val="-2"/>
        </w:rPr>
        <w:instrText>e</w:instrText>
      </w:r>
      <w:r w:rsidR="00006B5D" w:rsidRPr="00B80F77">
        <w:rPr>
          <w:rFonts w:ascii="Cambria" w:eastAsia="Calibri" w:hAnsi="Cambria" w:cs="Times New Roman"/>
          <w:color w:val="000000" w:themeColor="text1"/>
        </w:rPr>
        <w:instrText>st</w:instrText>
      </w:r>
      <w:ins w:id="1361" w:author="karl@grindal.org" w:date="2014-10-19T19:35:00Z">
        <w:r w:rsidR="00006B5D">
          <w:instrText xml:space="preserve">" </w:instrText>
        </w:r>
        <w:r w:rsidR="00006B5D">
          <w:rPr>
            <w:rFonts w:ascii="Cambria" w:hAnsi="Cambria" w:cs="Times New Roman"/>
            <w:color w:val="000000" w:themeColor="text1"/>
          </w:rPr>
          <w:fldChar w:fldCharType="end"/>
        </w:r>
      </w:ins>
      <w:r w:rsidR="008137FB" w:rsidRPr="00EA0F8A">
        <w:rPr>
          <w:rFonts w:ascii="Cambria" w:hAnsi="Cambria" w:cs="Times New Roman"/>
          <w:color w:val="000000" w:themeColor="text1"/>
        </w:rPr>
        <w:t>, Chirikova said: ”</w:t>
      </w:r>
      <w:r w:rsidRPr="00EA0F8A">
        <w:rPr>
          <w:rFonts w:ascii="Cambria" w:hAnsi="Cambria" w:cs="Times New Roman"/>
          <w:color w:val="000000" w:themeColor="text1"/>
        </w:rPr>
        <w:t>We make citizens out of people. We are trying to use our own example to show that it is possible to fight for one’s own rights, despite everything.”</w:t>
      </w:r>
      <w:r w:rsidRPr="00EA0F8A">
        <w:rPr>
          <w:rFonts w:ascii="Cambria" w:hAnsi="Cambria" w:cs="Times New Roman"/>
          <w:color w:val="000000" w:themeColor="text1"/>
          <w:vertAlign w:val="superscript"/>
        </w:rPr>
        <w:footnoteReference w:id="152"/>
      </w:r>
    </w:p>
    <w:p w14:paraId="49E92697" w14:textId="77777777"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Third, in contrast to formulaic, citizen engagement projects propagated by external actors, four  central qualities characterize grass-roots, nonviolent civic initiatives – volunteerism, dynamism,  strategic thinking, and legitimacy. </w:t>
      </w:r>
      <w:r w:rsidR="008137FB" w:rsidRPr="00EA0F8A">
        <w:rPr>
          <w:rFonts w:ascii="Cambria" w:hAnsi="Cambria" w:cs="Times New Roman"/>
          <w:color w:val="000000" w:themeColor="text1"/>
        </w:rPr>
        <w:t>These</w:t>
      </w:r>
      <w:r w:rsidRPr="00EA0F8A">
        <w:rPr>
          <w:rFonts w:ascii="Cambria" w:hAnsi="Cambria" w:cs="Times New Roman"/>
          <w:color w:val="000000" w:themeColor="text1"/>
        </w:rPr>
        <w:t xml:space="preserve"> can help counter efforts to discredit the mobilizations, thwart intimidation, make attacks backfire, weaken the resolve of corruptors to maintain the status quo, and cumulatively gather support from the public as well as from within malfeasant systems. Civic leaders, activists and citizens displayed creativity, ingenuity, and adaptability to changing circumstances, thereby maximizing opportunities, large and small, arising from such occurrences, and countering difficulties, such as </w:t>
      </w:r>
      <w:r w:rsidR="00C44CB3" w:rsidRPr="00EA0F8A">
        <w:rPr>
          <w:rFonts w:ascii="Cambria" w:hAnsi="Cambria" w:cs="Times New Roman"/>
          <w:color w:val="000000" w:themeColor="text1"/>
        </w:rPr>
        <w:t>intimidation and even violence.</w:t>
      </w:r>
    </w:p>
    <w:p w14:paraId="107A4F37" w14:textId="77777777" w:rsidR="00561ECF" w:rsidRPr="00EA0F8A" w:rsidRDefault="0078728C" w:rsidP="00EA0F8A">
      <w:pPr>
        <w:spacing w:before="100" w:beforeAutospacing="1" w:after="100" w:afterAutospacing="1" w:line="360" w:lineRule="auto"/>
        <w:jc w:val="both"/>
        <w:rPr>
          <w:rFonts w:ascii="Cambria" w:hAnsi="Cambria"/>
          <w:color w:val="000000" w:themeColor="text1"/>
        </w:rPr>
      </w:pPr>
      <w:r w:rsidRPr="00EA0F8A">
        <w:rPr>
          <w:rFonts w:ascii="Cambria" w:hAnsi="Cambria"/>
          <w:color w:val="000000" w:themeColor="text1"/>
        </w:rPr>
        <w:t xml:space="preserve">Fourth, corruption was not framed in the abstract, but linked to everyday concerns and widely shared grievances, upon which civic leaders identified fairly tangible goals and clear demands in spite of tackling overall systems of graft and abuse in repressive, unaccountable settings. Thus, citizens are most likely to embrace and act upon an anti-corruption agenda </w:t>
      </w:r>
      <w:r w:rsidR="008137FB" w:rsidRPr="00EA0F8A">
        <w:rPr>
          <w:rFonts w:ascii="Cambria" w:hAnsi="Cambria"/>
          <w:color w:val="000000" w:themeColor="text1"/>
        </w:rPr>
        <w:t>based on</w:t>
      </w:r>
      <w:r w:rsidRPr="00EA0F8A">
        <w:rPr>
          <w:rFonts w:ascii="Cambria" w:hAnsi="Cambria"/>
          <w:color w:val="000000" w:themeColor="text1"/>
        </w:rPr>
        <w:t xml:space="preserve"> their realities </w:t>
      </w:r>
      <w:r w:rsidRPr="00EA0F8A">
        <w:rPr>
          <w:rFonts w:ascii="Cambria" w:hAnsi="Cambria"/>
          <w:color w:val="000000" w:themeColor="text1"/>
        </w:rPr>
        <w:lastRenderedPageBreak/>
        <w:t>and what matters to them, rather than priorities set by domestic elites or external actors. Chirikova echoed this dynamic: “This is our homeland, we like our way of life and don’t want to lose it because of some official</w:t>
      </w:r>
      <w:r w:rsidR="00EC41DF" w:rsidRPr="00EA0F8A">
        <w:rPr>
          <w:rFonts w:ascii="Cambria" w:hAnsi="Cambria"/>
          <w:color w:val="000000" w:themeColor="text1"/>
        </w:rPr>
        <w:t>s and their corrupt interests.”</w:t>
      </w:r>
    </w:p>
    <w:p w14:paraId="3F3DBB16" w14:textId="3EAC2BAA" w:rsidR="00561ECF" w:rsidRPr="00EA0F8A" w:rsidRDefault="0078728C" w:rsidP="00EA0F8A">
      <w:pPr>
        <w:spacing w:before="100" w:beforeAutospacing="1" w:after="100" w:afterAutospacing="1" w:line="360" w:lineRule="auto"/>
        <w:jc w:val="both"/>
        <w:rPr>
          <w:rFonts w:ascii="Cambria" w:hAnsi="Cambria"/>
          <w:color w:val="000000" w:themeColor="text1"/>
        </w:rPr>
      </w:pPr>
      <w:r w:rsidRPr="00EA0F8A">
        <w:rPr>
          <w:rFonts w:ascii="Cambria" w:hAnsi="Cambria"/>
          <w:iCs/>
          <w:color w:val="000000" w:themeColor="text1"/>
        </w:rPr>
        <w:t>Fifth, s</w:t>
      </w:r>
      <w:r w:rsidRPr="00EA0F8A">
        <w:rPr>
          <w:rFonts w:ascii="Cambria" w:hAnsi="Cambria"/>
          <w:color w:val="000000" w:themeColor="text1"/>
        </w:rPr>
        <w:t xml:space="preserve">uccessful bottom-up, civic initiatives targeting corruption are built upon the existing “social infrastructure” </w:t>
      </w:r>
      <w:r w:rsidR="00FE3B28">
        <w:rPr>
          <w:rFonts w:ascii="Cambria" w:hAnsi="Cambria"/>
          <w:bCs/>
          <w:color w:val="000000" w:themeColor="text1"/>
        </w:rPr>
        <w:t>–</w:t>
      </w:r>
      <w:r w:rsidRPr="00EA0F8A">
        <w:rPr>
          <w:rFonts w:ascii="Cambria" w:hAnsi="Cambria"/>
          <w:bCs/>
          <w:color w:val="000000" w:themeColor="text1"/>
        </w:rPr>
        <w:t xml:space="preserve"> the social structures, social relationships, prevailing culture, and even history </w:t>
      </w:r>
      <w:r w:rsidRPr="00EA0F8A">
        <w:rPr>
          <w:rFonts w:ascii="Cambria" w:hAnsi="Cambria"/>
          <w:color w:val="000000" w:themeColor="text1"/>
        </w:rPr>
        <w:t>of the struggle context</w:t>
      </w:r>
      <w:r w:rsidRPr="00EA0F8A">
        <w:rPr>
          <w:rFonts w:ascii="Cambria" w:hAnsi="Cambria"/>
          <w:bCs/>
          <w:color w:val="000000" w:themeColor="text1"/>
        </w:rPr>
        <w:t xml:space="preserve">. </w:t>
      </w:r>
      <w:r w:rsidRPr="00EA0F8A">
        <w:rPr>
          <w:rFonts w:ascii="Cambria" w:hAnsi="Cambria"/>
          <w:color w:val="000000" w:themeColor="text1"/>
        </w:rPr>
        <w:t>Effective and credible strategies, tactics, messaging and discourse emanate from these homegrown elements, not from the international community. Civil resistance theorist Hardy Merriman</w:t>
      </w:r>
      <w:ins w:id="1362" w:author="karl@grindal.org" w:date="2014-10-18T15:46:00Z">
        <w:r w:rsidR="006109EE">
          <w:rPr>
            <w:rFonts w:ascii="Cambria" w:hAnsi="Cambria"/>
            <w:color w:val="000000" w:themeColor="text1"/>
          </w:rPr>
          <w:fldChar w:fldCharType="begin"/>
        </w:r>
        <w:r w:rsidR="006109EE">
          <w:instrText xml:space="preserve"> XE "</w:instrText>
        </w:r>
      </w:ins>
      <w:r w:rsidR="006109EE" w:rsidRPr="00914DD7">
        <w:rPr>
          <w:rFonts w:ascii="Cambria" w:hAnsi="Cambria" w:cs="Times New Roman"/>
          <w:b/>
          <w:color w:val="000000" w:themeColor="text1"/>
        </w:rPr>
        <w:instrText>Hardy Merriman</w:instrText>
      </w:r>
      <w:ins w:id="1363" w:author="karl@grindal.org" w:date="2014-10-18T15:46:00Z">
        <w:r w:rsidR="006109EE">
          <w:instrText xml:space="preserve">" </w:instrText>
        </w:r>
        <w:r w:rsidR="006109EE">
          <w:rPr>
            <w:rFonts w:ascii="Cambria" w:hAnsi="Cambria"/>
            <w:color w:val="000000" w:themeColor="text1"/>
          </w:rPr>
          <w:fldChar w:fldCharType="end"/>
        </w:r>
      </w:ins>
      <w:r w:rsidRPr="00EA0F8A">
        <w:rPr>
          <w:rFonts w:ascii="Cambria" w:hAnsi="Cambria"/>
          <w:color w:val="000000" w:themeColor="text1"/>
        </w:rPr>
        <w:t xml:space="preserve"> defines the latter as the narratives, cognitive frames, meanings and language of a movement.</w:t>
      </w:r>
      <w:r w:rsidRPr="00EA0F8A">
        <w:rPr>
          <w:rFonts w:ascii="Cambria" w:hAnsi="Cambria"/>
          <w:color w:val="000000" w:themeColor="text1"/>
          <w:vertAlign w:val="superscript"/>
        </w:rPr>
        <w:footnoteReference w:id="153"/>
      </w:r>
      <w:r w:rsidRPr="00EA0F8A">
        <w:rPr>
          <w:rFonts w:ascii="Cambria" w:hAnsi="Cambria"/>
          <w:color w:val="000000" w:themeColor="text1"/>
        </w:rPr>
        <w:t xml:space="preserve"> It is encapsulated in the One Minute of Darkness </w:t>
      </w:r>
      <w:r w:rsidR="008137FB" w:rsidRPr="00EA0F8A">
        <w:rPr>
          <w:rFonts w:ascii="Cambria" w:hAnsi="Cambria"/>
          <w:color w:val="000000" w:themeColor="text1"/>
        </w:rPr>
        <w:t>the</w:t>
      </w:r>
      <w:r w:rsidRPr="00EA0F8A">
        <w:rPr>
          <w:rFonts w:ascii="Cambria" w:hAnsi="Cambria"/>
          <w:color w:val="000000" w:themeColor="text1"/>
        </w:rPr>
        <w:t xml:space="preserve"> Constant Light Campaign’s call to action, which binds the struggle against endemic corruption and impunity to the overarching goal of genuine, responsive democracy:  </w:t>
      </w:r>
    </w:p>
    <w:p w14:paraId="3E3F071F" w14:textId="77777777" w:rsidR="0078728C" w:rsidRPr="00EA0F8A" w:rsidRDefault="0078728C" w:rsidP="00EA0F8A">
      <w:pPr>
        <w:spacing w:before="100" w:beforeAutospacing="1" w:after="100" w:afterAutospacing="1" w:line="240" w:lineRule="auto"/>
        <w:ind w:left="720" w:right="720"/>
        <w:jc w:val="both"/>
        <w:rPr>
          <w:rFonts w:ascii="Cambria" w:hAnsi="Cambria" w:cs="Times New Roman"/>
          <w:iCs/>
          <w:color w:val="000000" w:themeColor="text1"/>
          <w:sz w:val="20"/>
          <w:szCs w:val="20"/>
        </w:rPr>
      </w:pPr>
      <w:r w:rsidRPr="00EA0F8A">
        <w:rPr>
          <w:rFonts w:ascii="Cambria" w:hAnsi="Cambria" w:cs="Times New Roman"/>
          <w:bCs/>
          <w:color w:val="000000" w:themeColor="text1"/>
          <w:sz w:val="20"/>
          <w:szCs w:val="20"/>
        </w:rPr>
        <w:t>1 Minute of Darkness for Constant Light! To show my determination to bring to justice the ones who assembled crime organizations and the ones who hired their services; to support the persons and authorities who investigate the events in questions; to make my yearning for a democratic, contemporary, and transparent state of law be heard… This is a call from CITIZEN TO CITIZEN.</w:t>
      </w:r>
      <w:r w:rsidRPr="00EA0F8A">
        <w:rPr>
          <w:rFonts w:ascii="Cambria" w:hAnsi="Cambria" w:cs="Times New Roman"/>
          <w:bCs/>
          <w:color w:val="000000" w:themeColor="text1"/>
          <w:sz w:val="20"/>
          <w:szCs w:val="20"/>
          <w:vertAlign w:val="superscript"/>
        </w:rPr>
        <w:footnoteReference w:id="154"/>
      </w:r>
    </w:p>
    <w:p w14:paraId="1300F8B8" w14:textId="77777777" w:rsidR="00561ECF"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iCs/>
          <w:color w:val="000000" w:themeColor="text1"/>
        </w:rPr>
        <w:t>Lastly, t</w:t>
      </w:r>
      <w:r w:rsidRPr="00EA0F8A">
        <w:rPr>
          <w:rFonts w:ascii="Cambria" w:hAnsi="Cambria" w:cs="Times New Roman"/>
          <w:color w:val="000000" w:themeColor="text1"/>
        </w:rPr>
        <w:t>he overriding conclusion is that citizen engagement and action cannot be manufactured and duplicated en masse through externally-developed, standardized projects initiated by international institutions, donors and their subcontractors. There is no formula or replicable set of objectives, actions and outcomes. Such attempts can potentially divert grass-roots civic eff</w:t>
      </w:r>
      <w:r w:rsidR="0049708E" w:rsidRPr="00EA0F8A">
        <w:rPr>
          <w:rFonts w:ascii="Cambria" w:hAnsi="Cambria" w:cs="Times New Roman"/>
          <w:color w:val="000000" w:themeColor="text1"/>
        </w:rPr>
        <w:t>orts from more effective paths.</w:t>
      </w:r>
    </w:p>
    <w:p w14:paraId="2752771F" w14:textId="77777777" w:rsidR="0078728C" w:rsidRPr="00EA0F8A" w:rsidRDefault="0078728C"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While the international community cannot stimulate home-grown, bottom-up movements and campaigns targeting corruption and impunity, there still are positive ways it can support citizen empowerment and action. The following recommendations highlight a few such policies and measu</w:t>
      </w:r>
      <w:r w:rsidR="00EC41DF" w:rsidRPr="00EA0F8A">
        <w:rPr>
          <w:rFonts w:ascii="Cambria" w:hAnsi="Cambria" w:cs="Times New Roman"/>
          <w:color w:val="000000" w:themeColor="text1"/>
        </w:rPr>
        <w:t>res.</w:t>
      </w:r>
    </w:p>
    <w:p w14:paraId="614A4C21" w14:textId="77777777" w:rsidR="005150E2"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What the grass-roots wants</w:t>
      </w:r>
    </w:p>
    <w:p w14:paraId="21B0B6A8" w14:textId="0692FD8E"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 xml:space="preserve">In my research, civic leaders and activists called on external actors to: </w:t>
      </w:r>
    </w:p>
    <w:p w14:paraId="135C0F12" w14:textId="77777777" w:rsidR="0078728C" w:rsidRPr="00EA0F8A" w:rsidRDefault="0078728C" w:rsidP="00EA0F8A">
      <w:pPr>
        <w:pStyle w:val="ListParagraph"/>
        <w:numPr>
          <w:ilvl w:val="0"/>
          <w:numId w:val="28"/>
        </w:num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lastRenderedPageBreak/>
        <w:t>Look beyond elitist nongovernmental organizations (NGOs) and conventional civil society organizations (CSOs) when soliciting views from and funding civil society entities. Some people power leaders reported anecdotally to me that they were ignored by international actors, even when the directly attempted to contact them.</w:t>
      </w:r>
    </w:p>
    <w:p w14:paraId="4DBAD651" w14:textId="77777777" w:rsidR="0078728C" w:rsidRPr="00EA0F8A" w:rsidRDefault="0078728C" w:rsidP="00EA0F8A">
      <w:pPr>
        <w:pStyle w:val="ListParagraph"/>
        <w:numPr>
          <w:ilvl w:val="0"/>
          <w:numId w:val="28"/>
        </w:num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Refrain from efforts to institutionalize bottom-up, anti-corruption campaigns by turning them into conventional NGOs and CSOs.</w:t>
      </w:r>
    </w:p>
    <w:p w14:paraId="13BCC4C9" w14:textId="77777777" w:rsidR="0078728C" w:rsidRPr="00EA0F8A" w:rsidRDefault="0078728C" w:rsidP="00EA0F8A">
      <w:pPr>
        <w:pStyle w:val="ListParagraph"/>
        <w:numPr>
          <w:ilvl w:val="0"/>
          <w:numId w:val="28"/>
        </w:num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Provide donor support for self-organization and capacity-building in the civic realm that involves home-grown holistic approaches based on the intrinsic overlap of anti-corruption, good governance, development, human rights, peacebuilding, and environmental protection; and taps pre-existing social networks and relationships.</w:t>
      </w:r>
    </w:p>
    <w:p w14:paraId="4BD600F3" w14:textId="35853385" w:rsidR="0078728C" w:rsidRPr="00EA0F8A" w:rsidRDefault="0078728C" w:rsidP="00EA0F8A">
      <w:pPr>
        <w:pStyle w:val="ListParagraph"/>
        <w:numPr>
          <w:ilvl w:val="0"/>
          <w:numId w:val="28"/>
        </w:num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Make available solidarity and legal, technical and other support to people power initiatives if they want it. Attention from international figures and civil society, and investigations and legal measures from INGOs were particularly valuable for the Movement to Defend Khimki Forest</w:t>
      </w:r>
      <w:ins w:id="1366" w:author="karl@grindal.org" w:date="2014-10-19T19:35:00Z">
        <w:r w:rsidR="00006B5D">
          <w:rPr>
            <w:rFonts w:ascii="Cambria" w:eastAsia="Calibri" w:hAnsi="Cambria" w:cs="Times New Roman"/>
            <w:color w:val="000000" w:themeColor="text1"/>
          </w:rPr>
          <w:fldChar w:fldCharType="begin"/>
        </w:r>
        <w:r w:rsidR="00006B5D">
          <w:instrText xml:space="preserve"> XE "</w:instrText>
        </w:r>
      </w:ins>
      <w:r w:rsidR="00006B5D" w:rsidRPr="00D82790">
        <w:rPr>
          <w:rFonts w:ascii="Cambria" w:eastAsia="Calibri" w:hAnsi="Cambria" w:cs="Times New Roman"/>
          <w:color w:val="000000" w:themeColor="text1"/>
        </w:rPr>
        <w:instrText>Khimki</w:instrText>
      </w:r>
      <w:r w:rsidR="00006B5D" w:rsidRPr="00D82790">
        <w:rPr>
          <w:rFonts w:ascii="Cambria" w:eastAsia="Calibri" w:hAnsi="Cambria" w:cs="Times New Roman"/>
          <w:color w:val="000000" w:themeColor="text1"/>
          <w:spacing w:val="1"/>
        </w:rPr>
        <w:instrText xml:space="preserve"> </w:instrText>
      </w:r>
      <w:r w:rsidR="00006B5D" w:rsidRPr="00D82790">
        <w:rPr>
          <w:rFonts w:ascii="Cambria" w:eastAsia="Calibri" w:hAnsi="Cambria" w:cs="Times New Roman"/>
          <w:color w:val="000000" w:themeColor="text1"/>
          <w:spacing w:val="-1"/>
        </w:rPr>
        <w:instrText>F</w:instrText>
      </w:r>
      <w:r w:rsidR="00006B5D" w:rsidRPr="00D82790">
        <w:rPr>
          <w:rFonts w:ascii="Cambria" w:eastAsia="Calibri" w:hAnsi="Cambria" w:cs="Times New Roman"/>
          <w:color w:val="000000" w:themeColor="text1"/>
        </w:rPr>
        <w:instrText>or</w:instrText>
      </w:r>
      <w:r w:rsidR="00006B5D" w:rsidRPr="00D82790">
        <w:rPr>
          <w:rFonts w:ascii="Cambria" w:eastAsia="Calibri" w:hAnsi="Cambria" w:cs="Times New Roman"/>
          <w:color w:val="000000" w:themeColor="text1"/>
          <w:spacing w:val="-2"/>
        </w:rPr>
        <w:instrText>e</w:instrText>
      </w:r>
      <w:r w:rsidR="00006B5D" w:rsidRPr="00D82790">
        <w:rPr>
          <w:rFonts w:ascii="Cambria" w:eastAsia="Calibri" w:hAnsi="Cambria" w:cs="Times New Roman"/>
          <w:color w:val="000000" w:themeColor="text1"/>
        </w:rPr>
        <w:instrText>st</w:instrText>
      </w:r>
      <w:ins w:id="1367" w:author="karl@grindal.org" w:date="2014-10-19T19:35:00Z">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w:t>
      </w:r>
    </w:p>
    <w:p w14:paraId="6BEF5160" w14:textId="77777777" w:rsidR="0078728C" w:rsidRPr="00EA0F8A" w:rsidRDefault="0078728C" w:rsidP="00EA0F8A">
      <w:pPr>
        <w:pStyle w:val="ListParagraph"/>
        <w:numPr>
          <w:ilvl w:val="0"/>
          <w:numId w:val="28"/>
        </w:num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 xml:space="preserve">Provide protection to anti-corruption activists, when requested. There are wider strategic benefits to international attention and condemnation of crackdowns. Protecting a few can serve to empower many and can make repression backfire by hampering oppressor aims to: </w:t>
      </w:r>
    </w:p>
    <w:p w14:paraId="5711CDAE" w14:textId="77777777" w:rsidR="0078728C" w:rsidRPr="00EA0F8A" w:rsidRDefault="008137FB" w:rsidP="00EA0F8A">
      <w:pPr>
        <w:pStyle w:val="ListParagraph"/>
        <w:numPr>
          <w:ilvl w:val="0"/>
          <w:numId w:val="28"/>
        </w:num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P</w:t>
      </w:r>
      <w:r w:rsidR="0078728C" w:rsidRPr="00EA0F8A">
        <w:rPr>
          <w:rFonts w:ascii="Cambria" w:eastAsia="Calibri" w:hAnsi="Cambria" w:cs="Times New Roman"/>
          <w:color w:val="000000" w:themeColor="text1"/>
        </w:rPr>
        <w:t>aralyze civic dissent by inculcating fear, despair and apathy among anti-corruption advocates and citizens</w:t>
      </w:r>
    </w:p>
    <w:p w14:paraId="610C6526" w14:textId="77777777" w:rsidR="0078728C" w:rsidRPr="00EA0F8A" w:rsidRDefault="008137FB" w:rsidP="00EA0F8A">
      <w:pPr>
        <w:pStyle w:val="ListParagraph"/>
        <w:numPr>
          <w:ilvl w:val="0"/>
          <w:numId w:val="28"/>
        </w:num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H</w:t>
      </w:r>
      <w:r w:rsidR="0078728C" w:rsidRPr="00EA0F8A">
        <w:rPr>
          <w:rFonts w:ascii="Cambria" w:eastAsia="Calibri" w:hAnsi="Cambria" w:cs="Times New Roman"/>
          <w:color w:val="000000" w:themeColor="text1"/>
        </w:rPr>
        <w:t>inder unity among anti-corruption networks and organizations</w:t>
      </w:r>
    </w:p>
    <w:p w14:paraId="339153F3" w14:textId="77777777" w:rsidR="0078728C" w:rsidRPr="00EA0F8A" w:rsidRDefault="008137FB" w:rsidP="00EA0F8A">
      <w:pPr>
        <w:pStyle w:val="ListParagraph"/>
        <w:numPr>
          <w:ilvl w:val="0"/>
          <w:numId w:val="28"/>
        </w:num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t>I</w:t>
      </w:r>
      <w:r w:rsidR="0078728C" w:rsidRPr="00EA0F8A">
        <w:rPr>
          <w:rFonts w:ascii="Cambria" w:eastAsia="Calibri" w:hAnsi="Cambria" w:cs="Times New Roman"/>
          <w:color w:val="000000" w:themeColor="text1"/>
        </w:rPr>
        <w:t>mpede alliances with other nonviolent struggles, for example, democracy, labor, women, minorities, la</w:t>
      </w:r>
      <w:r w:rsidR="00EC41DF" w:rsidRPr="00EA0F8A">
        <w:rPr>
          <w:rFonts w:ascii="Cambria" w:eastAsia="Calibri" w:hAnsi="Cambria" w:cs="Times New Roman"/>
          <w:color w:val="000000" w:themeColor="text1"/>
        </w:rPr>
        <w:t>nd rights, and the environment.</w:t>
      </w:r>
    </w:p>
    <w:p w14:paraId="694E4F64" w14:textId="5BC0A153" w:rsidR="0049708E"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Flexible funding</w:t>
      </w:r>
      <w:r w:rsidRPr="00EA0F8A">
        <w:rPr>
          <w:rFonts w:ascii="Cambria" w:eastAsia="Calibri" w:hAnsi="Cambria" w:cs="Times New Roman"/>
          <w:color w:val="000000" w:themeColor="text1"/>
        </w:rPr>
        <w:t>. Citizen empowerment and action doesn’t require large amounts of funding because civil resistance is essentially a voluntary endeavor. In instances where bottom-up civic initiatives seek external financial contributions, external actors can provide flexible, modest grants directly or through NGOs that enable experimentation, pilot efforts, an expansion of outreach and activities, and peer-to-peer learning exchanges among grass-roots organizations, social movement organizations (SMOs), activists, and citizens.</w:t>
      </w:r>
      <w:r w:rsidRPr="00EA0F8A">
        <w:rPr>
          <w:rFonts w:ascii="Cambria" w:eastAsia="Calibri" w:hAnsi="Cambria" w:cs="Times New Roman"/>
          <w:color w:val="000000" w:themeColor="text1"/>
          <w:vertAlign w:val="superscript"/>
        </w:rPr>
        <w:footnoteReference w:id="155"/>
      </w:r>
      <w:r w:rsidRPr="00EA0F8A">
        <w:rPr>
          <w:rFonts w:ascii="Cambria" w:eastAsia="Calibri" w:hAnsi="Cambria" w:cs="Times New Roman"/>
          <w:color w:val="000000" w:themeColor="text1"/>
        </w:rPr>
        <w:t xml:space="preserve"> Financial and practical support to</w:t>
      </w:r>
      <w:r w:rsidR="00EC41DF" w:rsidRPr="00EA0F8A">
        <w:rPr>
          <w:rFonts w:ascii="Cambria" w:eastAsia="Calibri" w:hAnsi="Cambria" w:cs="Times New Roman"/>
          <w:color w:val="000000" w:themeColor="text1"/>
        </w:rPr>
        <w:t xml:space="preserve"> MUHURI</w:t>
      </w:r>
      <w:ins w:id="1368" w:author="karl@grindal.org" w:date="2014-10-19T19:25:00Z">
        <w:r w:rsidR="005C3746">
          <w:rPr>
            <w:rFonts w:ascii="Cambria" w:eastAsia="Calibri" w:hAnsi="Cambria" w:cs="Times New Roman"/>
            <w:color w:val="000000" w:themeColor="text1"/>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eastAsia="Calibri" w:hAnsi="Cambria" w:cs="Times New Roman"/>
            <w:color w:val="000000" w:themeColor="text1"/>
          </w:rPr>
          <w:fldChar w:fldCharType="end"/>
        </w:r>
      </w:ins>
      <w:r w:rsidR="00EC41DF" w:rsidRPr="00EA0F8A">
        <w:rPr>
          <w:rFonts w:ascii="Cambria" w:eastAsia="Calibri" w:hAnsi="Cambria" w:cs="Times New Roman"/>
          <w:color w:val="000000" w:themeColor="text1"/>
        </w:rPr>
        <w:t xml:space="preserve"> in Kenya is an example.</w:t>
      </w:r>
    </w:p>
    <w:p w14:paraId="7C489F6B" w14:textId="4E440F5C"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lastRenderedPageBreak/>
        <w:t>Access to information.</w:t>
      </w:r>
      <w:r w:rsidRPr="00EA0F8A">
        <w:rPr>
          <w:rFonts w:ascii="Cambria" w:eastAsia="Calibri" w:hAnsi="Cambria" w:cs="Times New Roman"/>
          <w:color w:val="000000" w:themeColor="text1"/>
        </w:rPr>
        <w:t xml:space="preserve"> Information is often a critical asset for anti-corruption civic initiatives, as was demonstrated in the profiled cases. After the Mubarak</w:t>
      </w:r>
      <w:ins w:id="1369" w:author="karl@grindal.org" w:date="2014-10-18T15:49:00Z">
        <w:r w:rsidR="007602D7">
          <w:rPr>
            <w:rFonts w:ascii="Cambria" w:eastAsia="Calibri" w:hAnsi="Cambria" w:cs="Times New Roman"/>
            <w:color w:val="000000" w:themeColor="text1"/>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1370" w:author="karl@grindal.org" w:date="2014-10-18T15:49: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regime fell, Haddad of Egyptians Against Corruption, along with other activists, embarked on a quest to freeze its corrupt gains and recover stolen assets. One of the biggest obstacles they face is gaining needed information. The international community (including economic and financial actors) can generally facilitate access to information through: national and multilateral policies and practices, as well as the di</w:t>
      </w:r>
      <w:r w:rsidR="00E40AFC" w:rsidRPr="00EA0F8A">
        <w:rPr>
          <w:rFonts w:ascii="Cambria" w:eastAsia="Calibri" w:hAnsi="Cambria" w:cs="Times New Roman"/>
          <w:color w:val="000000" w:themeColor="text1"/>
        </w:rPr>
        <w:t xml:space="preserve">rect provision of information </w:t>
      </w:r>
      <w:r w:rsidRPr="00EA0F8A">
        <w:rPr>
          <w:rFonts w:ascii="Cambria" w:eastAsia="Calibri" w:hAnsi="Cambria" w:cs="Times New Roman"/>
          <w:color w:val="000000" w:themeColor="text1"/>
        </w:rPr>
        <w:t xml:space="preserve">about development aid, </w:t>
      </w:r>
      <w:r w:rsidR="00E40AFC" w:rsidRPr="00EA0F8A">
        <w:rPr>
          <w:rFonts w:ascii="Cambria" w:eastAsia="Calibri" w:hAnsi="Cambria" w:cs="Times New Roman"/>
          <w:color w:val="000000" w:themeColor="text1"/>
        </w:rPr>
        <w:t xml:space="preserve">and </w:t>
      </w:r>
      <w:r w:rsidRPr="00EA0F8A">
        <w:rPr>
          <w:rFonts w:ascii="Cambria" w:eastAsia="Calibri" w:hAnsi="Cambria" w:cs="Times New Roman"/>
          <w:color w:val="000000" w:themeColor="text1"/>
        </w:rPr>
        <w:t>domestic budgets</w:t>
      </w:r>
      <w:r w:rsidR="00E40AFC" w:rsidRPr="00EA0F8A">
        <w:rPr>
          <w:rFonts w:ascii="Cambria" w:eastAsia="Calibri" w:hAnsi="Cambria" w:cs="Times New Roman"/>
          <w:color w:val="000000" w:themeColor="text1"/>
        </w:rPr>
        <w:t>;</w:t>
      </w:r>
      <w:r w:rsidRPr="00EA0F8A">
        <w:rPr>
          <w:rFonts w:ascii="Cambria" w:eastAsia="Calibri" w:hAnsi="Cambria" w:cs="Times New Roman"/>
          <w:color w:val="000000" w:themeColor="text1"/>
        </w:rPr>
        <w:t xml:space="preserve"> spending in aid-recipient authoritarian countries, resource extraction contracts</w:t>
      </w:r>
      <w:r w:rsidR="00E40AFC" w:rsidRPr="00EA0F8A">
        <w:rPr>
          <w:rFonts w:ascii="Cambria" w:eastAsia="Calibri" w:hAnsi="Cambria" w:cs="Times New Roman"/>
          <w:color w:val="000000" w:themeColor="text1"/>
        </w:rPr>
        <w:t xml:space="preserve">; stolen assets; </w:t>
      </w:r>
      <w:r w:rsidRPr="00EA0F8A">
        <w:rPr>
          <w:rFonts w:ascii="Cambria" w:eastAsia="Calibri" w:hAnsi="Cambria" w:cs="Times New Roman"/>
          <w:color w:val="000000" w:themeColor="text1"/>
        </w:rPr>
        <w:t>illicit financial flows</w:t>
      </w:r>
      <w:r w:rsidR="00E40AFC" w:rsidRPr="00EA0F8A">
        <w:rPr>
          <w:rFonts w:ascii="Cambria" w:eastAsia="Calibri" w:hAnsi="Cambria" w:cs="Times New Roman"/>
          <w:color w:val="000000" w:themeColor="text1"/>
        </w:rPr>
        <w:t>;</w:t>
      </w:r>
      <w:r w:rsidRPr="00EA0F8A">
        <w:rPr>
          <w:rFonts w:ascii="Cambria" w:eastAsia="Calibri" w:hAnsi="Cambria" w:cs="Times New Roman"/>
          <w:color w:val="000000" w:themeColor="text1"/>
        </w:rPr>
        <w:t xml:space="preserve"> shady cross-border deals inv</w:t>
      </w:r>
      <w:r w:rsidR="00E40AFC" w:rsidRPr="00EA0F8A">
        <w:rPr>
          <w:rFonts w:ascii="Cambria" w:eastAsia="Calibri" w:hAnsi="Cambria" w:cs="Times New Roman"/>
          <w:color w:val="000000" w:themeColor="text1"/>
        </w:rPr>
        <w:t>olving shell companies; and</w:t>
      </w:r>
      <w:r w:rsidRPr="00EA0F8A">
        <w:rPr>
          <w:rFonts w:ascii="Cambria" w:eastAsia="Calibri" w:hAnsi="Cambria" w:cs="Times New Roman"/>
          <w:color w:val="000000" w:themeColor="text1"/>
        </w:rPr>
        <w:t xml:space="preserve"> money laundering</w:t>
      </w:r>
      <w:r w:rsidR="00E40AFC" w:rsidRPr="00EA0F8A">
        <w:rPr>
          <w:rFonts w:ascii="Cambria" w:eastAsia="Calibri" w:hAnsi="Cambria" w:cs="Times New Roman"/>
          <w:color w:val="000000" w:themeColor="text1"/>
        </w:rPr>
        <w:t>;</w:t>
      </w:r>
      <w:r w:rsidRPr="00EA0F8A">
        <w:rPr>
          <w:rFonts w:ascii="Cambria" w:eastAsia="Calibri" w:hAnsi="Cambria" w:cs="Times New Roman"/>
          <w:color w:val="000000" w:themeColor="text1"/>
        </w:rPr>
        <w:t xml:space="preserve"> assets</w:t>
      </w:r>
      <w:r w:rsidR="00E40AFC" w:rsidRPr="00EA0F8A">
        <w:rPr>
          <w:rFonts w:ascii="Cambria" w:eastAsia="Calibri" w:hAnsi="Cambria" w:cs="Times New Roman"/>
          <w:color w:val="000000" w:themeColor="text1"/>
        </w:rPr>
        <w:t xml:space="preserve"> held in third countries</w:t>
      </w:r>
      <w:r w:rsidR="00EC41DF" w:rsidRPr="00EA0F8A">
        <w:rPr>
          <w:rFonts w:ascii="Cambria" w:eastAsia="Calibri" w:hAnsi="Cambria" w:cs="Times New Roman"/>
          <w:color w:val="000000" w:themeColor="text1"/>
        </w:rPr>
        <w:t xml:space="preserve">. </w:t>
      </w:r>
    </w:p>
    <w:p w14:paraId="0918C1E3" w14:textId="35C0900F"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Media exposure.</w:t>
      </w:r>
      <w:r w:rsidRPr="00EA0F8A">
        <w:rPr>
          <w:rFonts w:ascii="Cambria" w:eastAsia="Calibri" w:hAnsi="Cambria" w:cs="Times New Roman"/>
          <w:color w:val="000000" w:themeColor="text1"/>
        </w:rPr>
        <w:t xml:space="preserve"> In instances of regime censorship or even self-censorship among the media, alternative sources can be vital.  In Kenya, MUHURI</w:t>
      </w:r>
      <w:ins w:id="1371" w:author="karl@grindal.org" w:date="2014-10-19T19:25:00Z">
        <w:r w:rsidR="005C3746">
          <w:rPr>
            <w:rFonts w:ascii="Cambria" w:eastAsia="Calibri" w:hAnsi="Cambria" w:cs="Times New Roman"/>
            <w:color w:val="000000" w:themeColor="text1"/>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reached both citizens and corruptors through community radio. In Egypt, Kamel</w:t>
      </w:r>
      <w:ins w:id="1372" w:author="Microsoft account" w:date="2014-10-20T16:21:00Z">
        <w:r w:rsidR="008F1491">
          <w:rPr>
            <w:rFonts w:ascii="Cambria" w:eastAsia="Calibri" w:hAnsi="Cambria" w:cs="Times New Roman"/>
            <w:color w:val="000000" w:themeColor="text1"/>
          </w:rPr>
          <w:fldChar w:fldCharType="begin"/>
        </w:r>
        <w:r w:rsidR="008F1491">
          <w:instrText xml:space="preserve"> XE "</w:instrText>
        </w:r>
        <w:r w:rsidR="008F1491" w:rsidRPr="00C85608">
          <w:rPr>
            <w:rFonts w:ascii="Cambria" w:eastAsia="Calibri" w:hAnsi="Cambria" w:cs="Times New Roman"/>
            <w:color w:val="000000" w:themeColor="text1"/>
            <w:rPrChange w:id="1373" w:author="Microsoft account" w:date="2014-10-20T16:21:00Z">
              <w:rPr>
                <w:rFonts w:ascii="Cambria" w:eastAsia="Calibri" w:hAnsi="Cambria" w:cs="Times New Roman"/>
                <w:color w:val="000000" w:themeColor="text1"/>
              </w:rPr>
            </w:rPrChange>
          </w:rPr>
          <w:instrText>Kamel, Bothaina</w:instrText>
        </w:r>
        <w:r w:rsidR="008F1491">
          <w:instrText xml:space="preserve">" </w:instrText>
        </w:r>
        <w:r w:rsidR="008F1491">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was a regionally popular TV-show host on an Arab satellite station who openly discussed corruption. In the Turkish case, one of the campaign leaders, Ersin Salman</w:t>
      </w:r>
      <w:ins w:id="1374" w:author="karl@grindal.org" w:date="2014-10-19T19:32:00Z">
        <w:r w:rsidR="005C3746">
          <w:rPr>
            <w:rFonts w:ascii="Cambria" w:eastAsia="Calibri" w:hAnsi="Cambria" w:cs="Times New Roman"/>
            <w:color w:val="000000" w:themeColor="text1"/>
          </w:rPr>
          <w:fldChar w:fldCharType="begin"/>
        </w:r>
        <w:r w:rsidR="005C3746">
          <w:instrText xml:space="preserve"> XE "</w:instrText>
        </w:r>
      </w:ins>
      <w:r w:rsidR="005C3746" w:rsidRPr="00E30EAA">
        <w:rPr>
          <w:rFonts w:ascii="Cambria" w:eastAsia="Calibri" w:hAnsi="Cambria" w:cs="Times New Roman"/>
          <w:color w:val="000000" w:themeColor="text1"/>
        </w:rPr>
        <w:instrText>Ersin Salman</w:instrText>
      </w:r>
      <w:ins w:id="1375" w:author="karl@grindal.org" w:date="2014-10-19T19:32:00Z">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had close ties to the media as a result of his public relations company. Where such options don’t exist, funding for in-country civic entities investigating corruption and support for or access to other information/news outlets, both domestic and multi-lingual international broadcasting can potentially help to fill the gap (for example, R</w:t>
      </w:r>
      <w:r w:rsidR="00EC41DF" w:rsidRPr="00EA0F8A">
        <w:rPr>
          <w:rFonts w:ascii="Cambria" w:eastAsia="Calibri" w:hAnsi="Cambria" w:cs="Times New Roman"/>
          <w:color w:val="000000" w:themeColor="text1"/>
        </w:rPr>
        <w:t>adio Liberty</w:t>
      </w:r>
      <w:ins w:id="1376" w:author="karl@grindal.org" w:date="2014-10-19T19:32:00Z">
        <w:r w:rsidR="005C3746">
          <w:rPr>
            <w:rFonts w:ascii="Cambria" w:eastAsia="Calibri" w:hAnsi="Cambria" w:cs="Times New Roman"/>
            <w:color w:val="000000" w:themeColor="text1"/>
          </w:rPr>
          <w:fldChar w:fldCharType="begin"/>
        </w:r>
        <w:r w:rsidR="005C3746">
          <w:instrText xml:space="preserve"> XE "</w:instrText>
        </w:r>
      </w:ins>
      <w:r w:rsidR="005C3746" w:rsidRPr="00535430">
        <w:rPr>
          <w:rFonts w:ascii="Cambria" w:eastAsia="Calibri" w:hAnsi="Cambria" w:cs="Times New Roman"/>
          <w:color w:val="000000" w:themeColor="text1"/>
        </w:rPr>
        <w:instrText>Radio Liberty</w:instrText>
      </w:r>
      <w:ins w:id="1377" w:author="karl@grindal.org" w:date="2014-10-19T19:32:00Z">
        <w:r w:rsidR="005C3746">
          <w:instrText xml:space="preserve">" </w:instrText>
        </w:r>
        <w:r w:rsidR="005C3746">
          <w:rPr>
            <w:rFonts w:ascii="Cambria" w:eastAsia="Calibri" w:hAnsi="Cambria" w:cs="Times New Roman"/>
            <w:color w:val="000000" w:themeColor="text1"/>
          </w:rPr>
          <w:fldChar w:fldCharType="end"/>
        </w:r>
      </w:ins>
      <w:r w:rsidR="00EC41DF" w:rsidRPr="00EA0F8A">
        <w:rPr>
          <w:rFonts w:ascii="Cambria" w:eastAsia="Calibri" w:hAnsi="Cambria" w:cs="Times New Roman"/>
          <w:color w:val="000000" w:themeColor="text1"/>
        </w:rPr>
        <w:t xml:space="preserve">, Deutsche Welle). </w:t>
      </w:r>
    </w:p>
    <w:p w14:paraId="15D2D83E" w14:textId="5144A4E1"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Top-down responsiveness</w:t>
      </w:r>
      <w:r w:rsidRPr="00EA0F8A">
        <w:rPr>
          <w:rFonts w:ascii="Cambria" w:eastAsia="Calibri" w:hAnsi="Cambria" w:cs="Times New Roman"/>
          <w:color w:val="000000" w:themeColor="text1"/>
        </w:rPr>
        <w:t xml:space="preserve">.  Top-down multilateral instruments and democratic mechanisms in third-party countries can both directly and indirectly support grassroots, nonviolent movements and campaigns targeting corruption and impunity. Illustrated in this chapter </w:t>
      </w:r>
      <w:r w:rsidR="00E40AFC" w:rsidRPr="00EA0F8A">
        <w:rPr>
          <w:rFonts w:ascii="Cambria" w:eastAsia="Calibri" w:hAnsi="Cambria" w:cs="Times New Roman"/>
          <w:color w:val="000000" w:themeColor="text1"/>
        </w:rPr>
        <w:t>by</w:t>
      </w:r>
      <w:r w:rsidRPr="00EA0F8A">
        <w:rPr>
          <w:rFonts w:ascii="Cambria" w:eastAsia="Calibri" w:hAnsi="Cambria" w:cs="Times New Roman"/>
          <w:color w:val="000000" w:themeColor="text1"/>
        </w:rPr>
        <w:t xml:space="preserve"> the Egyptian and Russian cases, judicial systems (for example, the Paris Prosecutor), international mechanisms (such as UNCAC</w:t>
      </w:r>
      <w:ins w:id="1378" w:author="karl@grindal.org" w:date="2014-10-19T19:24:00Z">
        <w:r w:rsidR="005C3746">
          <w:rPr>
            <w:rFonts w:ascii="Cambria" w:eastAsia="Calibri" w:hAnsi="Cambria" w:cs="Times New Roman"/>
            <w:color w:val="000000" w:themeColor="text1"/>
          </w:rPr>
          <w:fldChar w:fldCharType="begin"/>
        </w:r>
        <w:r w:rsidR="005C3746">
          <w:instrText xml:space="preserve"> XE "</w:instrText>
        </w:r>
        <w:r w:rsidR="005C3746" w:rsidRPr="00D55230">
          <w:rPr>
            <w:rFonts w:ascii="Cambria" w:hAnsi="Cambria" w:cs="Times New Roman"/>
            <w:bCs/>
            <w:color w:val="000000" w:themeColor="text1"/>
          </w:rPr>
          <w:instrText>United Nations Convention Against Corruption</w:instrText>
        </w:r>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governance bodies (for example, the European Parliament) and multilateral institutions (including the European Investment Bank and European Bank for Reconstruction and Development) can disrupt and expose corruption targeted by grass-roots civic initiatives, protect civil society, and undermine malfeasance by withdrawing support from dubiou</w:t>
      </w:r>
      <w:r w:rsidR="00EC41DF" w:rsidRPr="00EA0F8A">
        <w:rPr>
          <w:rFonts w:ascii="Cambria" w:eastAsia="Calibri" w:hAnsi="Cambria" w:cs="Times New Roman"/>
          <w:color w:val="000000" w:themeColor="text1"/>
        </w:rPr>
        <w:t>s transactions and investments.</w:t>
      </w:r>
    </w:p>
    <w:p w14:paraId="54BE6D88" w14:textId="77777777" w:rsidR="0078728C" w:rsidRPr="00EA0F8A" w:rsidRDefault="0078728C" w:rsidP="00EA0F8A">
      <w:pPr>
        <w:spacing w:before="100" w:beforeAutospacing="1" w:after="100" w:afterAutospacing="1" w:line="360" w:lineRule="auto"/>
        <w:jc w:val="both"/>
        <w:rPr>
          <w:rFonts w:ascii="Cambria" w:eastAsia="Times New Roman" w:hAnsi="Cambria" w:cs="Times New Roman"/>
          <w:color w:val="000000" w:themeColor="text1"/>
        </w:rPr>
      </w:pPr>
      <w:r w:rsidRPr="00EA0F8A">
        <w:rPr>
          <w:rFonts w:ascii="Cambria" w:eastAsia="Calibri" w:hAnsi="Cambria" w:cs="Times New Roman"/>
          <w:color w:val="000000" w:themeColor="text1"/>
        </w:rPr>
        <w:t xml:space="preserve">In conclusion, even in the harshest of settings, grass-roots struggles against corruption and impunity have generated extraordinary nonviolent pressure on venal, unaccountable rulers and other state and non-state powerholders. Their struggles and triumphs, whether at the local or </w:t>
      </w:r>
      <w:r w:rsidRPr="00EA0F8A">
        <w:rPr>
          <w:rFonts w:ascii="Cambria" w:eastAsia="Calibri" w:hAnsi="Cambria" w:cs="Times New Roman"/>
          <w:color w:val="000000" w:themeColor="text1"/>
        </w:rPr>
        <w:lastRenderedPageBreak/>
        <w:t xml:space="preserve">national level, are an inspiration and source of lessons to all of us </w:t>
      </w:r>
      <w:r w:rsidR="00E754C2" w:rsidRPr="00EA0F8A">
        <w:rPr>
          <w:rFonts w:ascii="Cambria" w:eastAsia="Calibri" w:hAnsi="Cambria" w:cs="Times New Roman"/>
          <w:color w:val="000000" w:themeColor="text1"/>
        </w:rPr>
        <w:t>who value, cultivate and strive</w:t>
      </w:r>
      <w:r w:rsidRPr="00EA0F8A">
        <w:rPr>
          <w:rFonts w:ascii="Cambria" w:eastAsia="Calibri" w:hAnsi="Cambria" w:cs="Times New Roman"/>
          <w:color w:val="000000" w:themeColor="text1"/>
        </w:rPr>
        <w:t xml:space="preserve"> to preserve genuine democracy throughout the world.</w:t>
      </w:r>
    </w:p>
    <w:p w14:paraId="287CDE4A" w14:textId="77777777"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p>
    <w:p w14:paraId="5968753A" w14:textId="77777777"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br w:type="page"/>
      </w:r>
    </w:p>
    <w:p w14:paraId="176622B1" w14:textId="77777777" w:rsidR="0078728C" w:rsidRPr="00EA0F8A" w:rsidRDefault="00DF3189" w:rsidP="00EA0F8A">
      <w:pPr>
        <w:spacing w:before="100" w:beforeAutospacing="1" w:after="100" w:afterAutospacing="1" w:line="360" w:lineRule="auto"/>
        <w:jc w:val="both"/>
        <w:rPr>
          <w:rFonts w:ascii="Cambria" w:eastAsia="Calibri" w:hAnsi="Cambria" w:cs="Times New Roman"/>
          <w:b/>
          <w:color w:val="000000" w:themeColor="text1"/>
        </w:rPr>
      </w:pPr>
      <w:r w:rsidRPr="0000584E">
        <w:rPr>
          <w:rFonts w:ascii="Cambria" w:eastAsia="Calibri" w:hAnsi="Cambria" w:cs="Times New Roman"/>
          <w:b/>
          <w:color w:val="000000" w:themeColor="text1"/>
        </w:rPr>
        <w:lastRenderedPageBreak/>
        <w:t>Appendix I: Overview of Research Case Studies</w:t>
      </w:r>
    </w:p>
    <w:tbl>
      <w:tblPr>
        <w:tblStyle w:val="TableGrid"/>
        <w:tblW w:w="0" w:type="auto"/>
        <w:tblLook w:val="04A0" w:firstRow="1" w:lastRow="0" w:firstColumn="1" w:lastColumn="0" w:noHBand="0" w:noVBand="1"/>
      </w:tblPr>
      <w:tblGrid>
        <w:gridCol w:w="2556"/>
        <w:gridCol w:w="2148"/>
        <w:gridCol w:w="2122"/>
        <w:gridCol w:w="2533"/>
      </w:tblGrid>
      <w:tr w:rsidR="00EA0F8A" w:rsidRPr="00EA0F8A" w14:paraId="32618B45" w14:textId="77777777" w:rsidTr="00B726F1">
        <w:tc>
          <w:tcPr>
            <w:tcW w:w="2556" w:type="dxa"/>
            <w:vAlign w:val="center"/>
          </w:tcPr>
          <w:p w14:paraId="444D9400" w14:textId="77777777" w:rsidR="0078728C" w:rsidRPr="00EA0F8A" w:rsidRDefault="0049708E" w:rsidP="0000584E">
            <w:pPr>
              <w:spacing w:before="100" w:beforeAutospacing="1" w:after="100" w:afterAutospacing="1"/>
              <w:rPr>
                <w:rFonts w:ascii="Cambria" w:eastAsia="Calibri" w:hAnsi="Cambria" w:cs="Times New Roman"/>
                <w:b/>
                <w:color w:val="000000" w:themeColor="text1"/>
                <w:sz w:val="22"/>
              </w:rPr>
            </w:pPr>
            <w:r w:rsidRPr="00EA0F8A">
              <w:rPr>
                <w:rFonts w:ascii="Cambria" w:eastAsia="Calibri" w:hAnsi="Cambria" w:cs="Times New Roman"/>
                <w:b/>
                <w:color w:val="000000" w:themeColor="text1"/>
                <w:sz w:val="22"/>
              </w:rPr>
              <w:t>Form Of Corruption</w:t>
            </w:r>
          </w:p>
        </w:tc>
        <w:tc>
          <w:tcPr>
            <w:tcW w:w="2148" w:type="dxa"/>
            <w:vAlign w:val="center"/>
          </w:tcPr>
          <w:p w14:paraId="6F33AA93" w14:textId="77777777" w:rsidR="0078728C" w:rsidRPr="00EA0F8A" w:rsidRDefault="0049708E" w:rsidP="0000584E">
            <w:pPr>
              <w:spacing w:before="100" w:beforeAutospacing="1" w:after="100" w:afterAutospacing="1"/>
              <w:rPr>
                <w:rFonts w:ascii="Cambria" w:eastAsia="Calibri" w:hAnsi="Cambria" w:cs="Times New Roman"/>
                <w:b/>
                <w:color w:val="000000" w:themeColor="text1"/>
                <w:sz w:val="22"/>
              </w:rPr>
            </w:pPr>
            <w:r w:rsidRPr="00EA0F8A">
              <w:rPr>
                <w:rFonts w:ascii="Cambria" w:eastAsia="Calibri" w:hAnsi="Cambria" w:cs="Times New Roman"/>
                <w:b/>
                <w:color w:val="000000" w:themeColor="text1"/>
                <w:sz w:val="22"/>
              </w:rPr>
              <w:t>Type Of Collective Action</w:t>
            </w:r>
          </w:p>
        </w:tc>
        <w:tc>
          <w:tcPr>
            <w:tcW w:w="2122" w:type="dxa"/>
            <w:vAlign w:val="center"/>
          </w:tcPr>
          <w:p w14:paraId="2C23BCCB" w14:textId="77777777" w:rsidR="0078728C" w:rsidRPr="00EA0F8A" w:rsidRDefault="0049708E" w:rsidP="0000584E">
            <w:pPr>
              <w:spacing w:before="100" w:beforeAutospacing="1" w:after="100" w:afterAutospacing="1"/>
              <w:rPr>
                <w:rFonts w:ascii="Cambria" w:eastAsia="Calibri" w:hAnsi="Cambria" w:cs="Times New Roman"/>
                <w:b/>
                <w:color w:val="000000" w:themeColor="text1"/>
                <w:sz w:val="22"/>
              </w:rPr>
            </w:pPr>
            <w:r w:rsidRPr="00EA0F8A">
              <w:rPr>
                <w:rFonts w:ascii="Cambria" w:eastAsia="Calibri" w:hAnsi="Cambria" w:cs="Times New Roman"/>
                <w:b/>
                <w:color w:val="000000" w:themeColor="text1"/>
                <w:sz w:val="22"/>
              </w:rPr>
              <w:t>Country</w:t>
            </w:r>
          </w:p>
        </w:tc>
        <w:tc>
          <w:tcPr>
            <w:tcW w:w="2524" w:type="dxa"/>
            <w:vAlign w:val="center"/>
          </w:tcPr>
          <w:p w14:paraId="720E8718" w14:textId="77777777" w:rsidR="0078728C" w:rsidRPr="00EA0F8A" w:rsidRDefault="0049708E" w:rsidP="0000584E">
            <w:pPr>
              <w:spacing w:before="100" w:beforeAutospacing="1" w:after="100" w:afterAutospacing="1"/>
              <w:rPr>
                <w:rFonts w:ascii="Cambria" w:eastAsia="Calibri" w:hAnsi="Cambria" w:cs="Times New Roman"/>
                <w:b/>
                <w:color w:val="000000" w:themeColor="text1"/>
                <w:sz w:val="22"/>
              </w:rPr>
            </w:pPr>
            <w:r w:rsidRPr="00EA0F8A">
              <w:rPr>
                <w:rFonts w:ascii="Cambria" w:eastAsia="Calibri" w:hAnsi="Cambria" w:cs="Times New Roman"/>
                <w:b/>
                <w:color w:val="000000" w:themeColor="text1"/>
                <w:sz w:val="22"/>
              </w:rPr>
              <w:t>Organizers</w:t>
            </w:r>
          </w:p>
        </w:tc>
      </w:tr>
      <w:tr w:rsidR="00EA0F8A" w:rsidRPr="00EA0F8A" w14:paraId="0E5FB903" w14:textId="77777777" w:rsidTr="00B726F1">
        <w:tc>
          <w:tcPr>
            <w:tcW w:w="2556" w:type="dxa"/>
            <w:vAlign w:val="center"/>
          </w:tcPr>
          <w:p w14:paraId="6328B11A"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Reconstruction and development projects</w:t>
            </w:r>
          </w:p>
        </w:tc>
        <w:tc>
          <w:tcPr>
            <w:tcW w:w="2148" w:type="dxa"/>
            <w:vAlign w:val="center"/>
          </w:tcPr>
          <w:p w14:paraId="2B1F26E3"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Civic initiative/social accountability</w:t>
            </w:r>
          </w:p>
        </w:tc>
        <w:tc>
          <w:tcPr>
            <w:tcW w:w="2122" w:type="dxa"/>
            <w:vAlign w:val="center"/>
          </w:tcPr>
          <w:p w14:paraId="65239047"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Afghanistan</w:t>
            </w:r>
          </w:p>
        </w:tc>
        <w:tc>
          <w:tcPr>
            <w:tcW w:w="2524" w:type="dxa"/>
            <w:vAlign w:val="center"/>
          </w:tcPr>
          <w:p w14:paraId="2062EE61"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Integrity Watch Afghanistan (CSO)</w:t>
            </w:r>
          </w:p>
        </w:tc>
      </w:tr>
      <w:tr w:rsidR="00EA0F8A" w:rsidRPr="00EA0F8A" w14:paraId="2422C091" w14:textId="77777777" w:rsidTr="00B726F1">
        <w:tc>
          <w:tcPr>
            <w:tcW w:w="2556" w:type="dxa"/>
            <w:vAlign w:val="center"/>
          </w:tcPr>
          <w:p w14:paraId="09495D4B"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State public services</w:t>
            </w:r>
          </w:p>
        </w:tc>
        <w:tc>
          <w:tcPr>
            <w:tcW w:w="2148" w:type="dxa"/>
            <w:vAlign w:val="center"/>
          </w:tcPr>
          <w:p w14:paraId="5E8CB85F"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Civic initiative/social accountability</w:t>
            </w:r>
          </w:p>
        </w:tc>
        <w:tc>
          <w:tcPr>
            <w:tcW w:w="2122" w:type="dxa"/>
            <w:vAlign w:val="center"/>
          </w:tcPr>
          <w:p w14:paraId="578A0235"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Bangladesh</w:t>
            </w:r>
          </w:p>
        </w:tc>
        <w:tc>
          <w:tcPr>
            <w:tcW w:w="2524" w:type="dxa"/>
            <w:vAlign w:val="center"/>
          </w:tcPr>
          <w:p w14:paraId="64838218" w14:textId="241F8B5E"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Transparency International</w:t>
            </w:r>
            <w:ins w:id="1379" w:author="karl@grindal.org" w:date="2014-10-19T19:33:00Z">
              <w:r w:rsidR="00006B5D">
                <w:rPr>
                  <w:rFonts w:ascii="Cambria" w:eastAsia="Calibri" w:hAnsi="Cambria" w:cs="Times New Roman"/>
                  <w:color w:val="000000" w:themeColor="text1"/>
                </w:rPr>
                <w:fldChar w:fldCharType="begin"/>
              </w:r>
              <w:r w:rsidR="00006B5D">
                <w:instrText xml:space="preserve"> XE "</w:instrText>
              </w:r>
            </w:ins>
            <w:r w:rsidR="00006B5D" w:rsidRPr="00D53404">
              <w:rPr>
                <w:rFonts w:ascii="Cambria" w:eastAsia="Calibri" w:hAnsi="Cambria" w:cs="Times New Roman"/>
                <w:color w:val="000000" w:themeColor="text1"/>
              </w:rPr>
              <w:instrText>T</w:instrText>
            </w:r>
            <w:r w:rsidR="00006B5D" w:rsidRPr="00D53404">
              <w:rPr>
                <w:rFonts w:ascii="Cambria" w:eastAsia="Calibri" w:hAnsi="Cambria" w:cs="Times New Roman"/>
                <w:color w:val="000000" w:themeColor="text1"/>
                <w:spacing w:val="1"/>
              </w:rPr>
              <w:instrText>r</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spacing w:val="2"/>
              </w:rPr>
              <w:instrText>n</w:instrText>
            </w:r>
            <w:r w:rsidR="00006B5D" w:rsidRPr="00D53404">
              <w:rPr>
                <w:rFonts w:ascii="Cambria" w:eastAsia="Calibri" w:hAnsi="Cambria" w:cs="Times New Roman"/>
                <w:color w:val="000000" w:themeColor="text1"/>
              </w:rPr>
              <w:instrText>sp</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rPr>
              <w:instrText>r</w:instrText>
            </w:r>
            <w:r w:rsidR="00006B5D" w:rsidRPr="00D53404">
              <w:rPr>
                <w:rFonts w:ascii="Cambria" w:eastAsia="Calibri" w:hAnsi="Cambria" w:cs="Times New Roman"/>
                <w:color w:val="000000" w:themeColor="text1"/>
                <w:spacing w:val="-2"/>
              </w:rPr>
              <w:instrText>e</w:instrText>
            </w:r>
            <w:r w:rsidR="00006B5D" w:rsidRPr="00D53404">
              <w:rPr>
                <w:rFonts w:ascii="Cambria" w:eastAsia="Calibri" w:hAnsi="Cambria" w:cs="Times New Roman"/>
                <w:color w:val="000000" w:themeColor="text1"/>
              </w:rPr>
              <w:instrText>n</w:instrText>
            </w:r>
            <w:r w:rsidR="00006B5D" w:rsidRPr="00D53404">
              <w:rPr>
                <w:rFonts w:ascii="Cambria" w:eastAsia="Calibri" w:hAnsi="Cambria" w:cs="Times New Roman"/>
                <w:color w:val="000000" w:themeColor="text1"/>
                <w:spacing w:val="4"/>
              </w:rPr>
              <w:instrText>c</w:instrText>
            </w:r>
            <w:r w:rsidR="00006B5D" w:rsidRPr="00D53404">
              <w:rPr>
                <w:rFonts w:ascii="Cambria" w:eastAsia="Calibri" w:hAnsi="Cambria" w:cs="Times New Roman"/>
                <w:color w:val="000000" w:themeColor="text1"/>
              </w:rPr>
              <w:instrText xml:space="preserve">y </w:instrText>
            </w:r>
            <w:r w:rsidR="00006B5D" w:rsidRPr="00D53404">
              <w:rPr>
                <w:rFonts w:ascii="Cambria" w:eastAsia="Calibri" w:hAnsi="Cambria" w:cs="Times New Roman"/>
                <w:color w:val="000000" w:themeColor="text1"/>
                <w:spacing w:val="-3"/>
              </w:rPr>
              <w:instrText>I</w:instrText>
            </w:r>
            <w:r w:rsidR="00006B5D" w:rsidRPr="00D53404">
              <w:rPr>
                <w:rFonts w:ascii="Cambria" w:eastAsia="Calibri" w:hAnsi="Cambria" w:cs="Times New Roman"/>
                <w:color w:val="000000" w:themeColor="text1"/>
              </w:rPr>
              <w:instrText>nt</w:instrText>
            </w:r>
            <w:r w:rsidR="00006B5D" w:rsidRPr="00D53404">
              <w:rPr>
                <w:rFonts w:ascii="Cambria" w:eastAsia="Calibri" w:hAnsi="Cambria" w:cs="Times New Roman"/>
                <w:color w:val="000000" w:themeColor="text1"/>
                <w:spacing w:val="2"/>
              </w:rPr>
              <w:instrText>e</w:instrText>
            </w:r>
            <w:r w:rsidR="00006B5D" w:rsidRPr="00D53404">
              <w:rPr>
                <w:rFonts w:ascii="Cambria" w:eastAsia="Calibri" w:hAnsi="Cambria" w:cs="Times New Roman"/>
                <w:color w:val="000000" w:themeColor="text1"/>
              </w:rPr>
              <w:instrText>rn</w:instrText>
            </w:r>
            <w:r w:rsidR="00006B5D" w:rsidRPr="00D53404">
              <w:rPr>
                <w:rFonts w:ascii="Cambria" w:eastAsia="Calibri" w:hAnsi="Cambria" w:cs="Times New Roman"/>
                <w:color w:val="000000" w:themeColor="text1"/>
                <w:spacing w:val="-2"/>
              </w:rPr>
              <w:instrText>a</w:instrText>
            </w:r>
            <w:r w:rsidR="00006B5D" w:rsidRPr="00D53404">
              <w:rPr>
                <w:rFonts w:ascii="Cambria" w:eastAsia="Calibri" w:hAnsi="Cambria" w:cs="Times New Roman"/>
                <w:color w:val="000000" w:themeColor="text1"/>
              </w:rPr>
              <w:instrText>t</w:instrText>
            </w:r>
            <w:r w:rsidR="00006B5D" w:rsidRPr="00D53404">
              <w:rPr>
                <w:rFonts w:ascii="Cambria" w:eastAsia="Calibri" w:hAnsi="Cambria" w:cs="Times New Roman"/>
                <w:color w:val="000000" w:themeColor="text1"/>
                <w:spacing w:val="1"/>
              </w:rPr>
              <w:instrText>i</w:instrText>
            </w:r>
            <w:r w:rsidR="00006B5D" w:rsidRPr="00D53404">
              <w:rPr>
                <w:rFonts w:ascii="Cambria" w:eastAsia="Calibri" w:hAnsi="Cambria" w:cs="Times New Roman"/>
                <w:color w:val="000000" w:themeColor="text1"/>
              </w:rPr>
              <w:instrText>on</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spacing w:val="1"/>
              </w:rPr>
              <w:instrText>l</w:instrText>
            </w:r>
            <w:ins w:id="1380" w:author="karl@grindal.org" w:date="2014-10-19T19:33:00Z">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sz w:val="22"/>
              </w:rPr>
              <w:t xml:space="preserve"> – Bangladesh chapter (CSO)</w:t>
            </w:r>
          </w:p>
        </w:tc>
      </w:tr>
      <w:tr w:rsidR="00EA0F8A" w:rsidRPr="00EA0F8A" w14:paraId="63088169" w14:textId="77777777" w:rsidTr="00B726F1">
        <w:tc>
          <w:tcPr>
            <w:tcW w:w="2556" w:type="dxa"/>
            <w:vAlign w:val="center"/>
          </w:tcPr>
          <w:p w14:paraId="64423917"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Overall endemic corruption</w:t>
            </w:r>
          </w:p>
        </w:tc>
        <w:tc>
          <w:tcPr>
            <w:tcW w:w="2148" w:type="dxa"/>
            <w:vAlign w:val="center"/>
          </w:tcPr>
          <w:p w14:paraId="5B950CF5"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Campaign within broader social movement</w:t>
            </w:r>
          </w:p>
        </w:tc>
        <w:tc>
          <w:tcPr>
            <w:tcW w:w="2122" w:type="dxa"/>
            <w:vAlign w:val="center"/>
          </w:tcPr>
          <w:p w14:paraId="001EF889"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Bosnia-Herzegovina</w:t>
            </w:r>
          </w:p>
        </w:tc>
        <w:tc>
          <w:tcPr>
            <w:tcW w:w="2524" w:type="dxa"/>
            <w:vAlign w:val="center"/>
          </w:tcPr>
          <w:p w14:paraId="3F3157F7" w14:textId="0C182883"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i/>
                <w:color w:val="000000" w:themeColor="text1"/>
                <w:sz w:val="22"/>
              </w:rPr>
              <w:t>DOSTA!</w:t>
            </w:r>
            <w:ins w:id="1381" w:author="karl@grindal.org" w:date="2014-10-19T20:18:00Z">
              <w:r w:rsidR="00820BA2">
                <w:rPr>
                  <w:rFonts w:ascii="Cambria" w:eastAsia="Calibri" w:hAnsi="Cambria" w:cs="Times New Roman"/>
                  <w:i/>
                  <w:color w:val="000000" w:themeColor="text1"/>
                </w:rPr>
                <w:fldChar w:fldCharType="begin"/>
              </w:r>
              <w:r w:rsidR="00820BA2">
                <w:instrText xml:space="preserve"> XE "</w:instrText>
              </w:r>
            </w:ins>
            <w:r w:rsidR="00820BA2" w:rsidRPr="00BA456D">
              <w:rPr>
                <w:rFonts w:ascii="Cambria" w:eastAsia="Calibri" w:hAnsi="Cambria" w:cs="Times New Roman"/>
                <w:i/>
                <w:color w:val="000000" w:themeColor="text1"/>
              </w:rPr>
              <w:instrText>DOSTA!</w:instrText>
            </w:r>
            <w:ins w:id="1382" w:author="karl@grindal.org" w:date="2014-10-19T20:18:00Z">
              <w:r w:rsidR="00820BA2">
                <w:instrText xml:space="preserve">" </w:instrText>
              </w:r>
              <w:r w:rsidR="00820BA2">
                <w:rPr>
                  <w:rFonts w:ascii="Cambria" w:eastAsia="Calibri" w:hAnsi="Cambria" w:cs="Times New Roman"/>
                  <w:i/>
                  <w:color w:val="000000" w:themeColor="text1"/>
                </w:rPr>
                <w:fldChar w:fldCharType="end"/>
              </w:r>
            </w:ins>
            <w:r w:rsidRPr="00EA0F8A">
              <w:rPr>
                <w:rFonts w:ascii="Cambria" w:eastAsia="Calibri" w:hAnsi="Cambria" w:cs="Times New Roman"/>
                <w:i/>
                <w:color w:val="000000" w:themeColor="text1"/>
                <w:sz w:val="22"/>
              </w:rPr>
              <w:t xml:space="preserve"> </w:t>
            </w:r>
            <w:r w:rsidRPr="00EA0F8A">
              <w:rPr>
                <w:rFonts w:ascii="Cambria" w:eastAsia="Calibri" w:hAnsi="Cambria" w:cs="Times New Roman"/>
                <w:color w:val="000000" w:themeColor="text1"/>
                <w:sz w:val="22"/>
              </w:rPr>
              <w:t>(Enough) nonviolent youth movement</w:t>
            </w:r>
          </w:p>
        </w:tc>
      </w:tr>
      <w:tr w:rsidR="00EA0F8A" w:rsidRPr="00EA0F8A" w14:paraId="21C4E9B8" w14:textId="77777777" w:rsidTr="00B726F1">
        <w:tc>
          <w:tcPr>
            <w:tcW w:w="2556" w:type="dxa"/>
            <w:vAlign w:val="center"/>
          </w:tcPr>
          <w:p w14:paraId="585989D6"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Political corruption</w:t>
            </w:r>
          </w:p>
        </w:tc>
        <w:tc>
          <w:tcPr>
            <w:tcW w:w="2148" w:type="dxa"/>
            <w:vAlign w:val="center"/>
          </w:tcPr>
          <w:p w14:paraId="7E09B7C5" w14:textId="5333BEB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i/>
                <w:color w:val="000000" w:themeColor="text1"/>
                <w:sz w:val="22"/>
              </w:rPr>
              <w:t>Ficha Limpa</w:t>
            </w:r>
            <w:r w:rsidRPr="00EA0F8A">
              <w:rPr>
                <w:rFonts w:ascii="Cambria" w:eastAsia="Calibri" w:hAnsi="Cambria" w:cs="Times New Roman"/>
                <w:color w:val="000000" w:themeColor="text1"/>
                <w:sz w:val="22"/>
              </w:rPr>
              <w:t xml:space="preserve"> (Clean Slate/Record) </w:t>
            </w:r>
            <w:r w:rsidR="00FE3B28">
              <w:rPr>
                <w:rFonts w:ascii="Cambria" w:eastAsia="Calibri" w:hAnsi="Cambria" w:cs="Times New Roman"/>
                <w:color w:val="000000" w:themeColor="text1"/>
                <w:sz w:val="22"/>
              </w:rPr>
              <w:t>–</w:t>
            </w:r>
            <w:r w:rsidRPr="00EA0F8A">
              <w:rPr>
                <w:rFonts w:ascii="Cambria" w:eastAsia="Calibri" w:hAnsi="Cambria" w:cs="Times New Roman"/>
                <w:color w:val="000000" w:themeColor="text1"/>
                <w:sz w:val="22"/>
              </w:rPr>
              <w:t xml:space="preserve"> social movement</w:t>
            </w:r>
          </w:p>
        </w:tc>
        <w:tc>
          <w:tcPr>
            <w:tcW w:w="2122" w:type="dxa"/>
            <w:vAlign w:val="center"/>
          </w:tcPr>
          <w:p w14:paraId="55DC0962"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Brazil</w:t>
            </w:r>
          </w:p>
        </w:tc>
        <w:tc>
          <w:tcPr>
            <w:tcW w:w="2524" w:type="dxa"/>
            <w:vAlign w:val="center"/>
          </w:tcPr>
          <w:p w14:paraId="7560E883" w14:textId="3F67B111"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MCCE</w:t>
            </w:r>
            <w:ins w:id="1383" w:author="karl@grindal.org" w:date="2014-10-19T19:33:00Z">
              <w:r w:rsidR="00006B5D">
                <w:rPr>
                  <w:rFonts w:ascii="Cambria" w:eastAsia="Calibri" w:hAnsi="Cambria" w:cs="Times New Roman"/>
                  <w:color w:val="000000" w:themeColor="text1"/>
                </w:rPr>
                <w:fldChar w:fldCharType="begin"/>
              </w:r>
              <w:r w:rsidR="00006B5D">
                <w:instrText xml:space="preserve"> XE "</w:instrText>
              </w:r>
              <w:r w:rsidR="00006B5D" w:rsidRPr="00117380">
                <w:rPr>
                  <w:rFonts w:ascii="Cambria" w:eastAsia="Calibri" w:hAnsi="Cambria" w:cs="Times New Roman"/>
                  <w:color w:val="000000" w:themeColor="text1"/>
                </w:rPr>
                <w:instrText>Movement against Electoral Corruption coalition</w:instrText>
              </w:r>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sz w:val="22"/>
              </w:rPr>
              <w:t xml:space="preserve"> (Movement to Combat Electoral Corruption) and avaaz.org</w:t>
            </w:r>
          </w:p>
        </w:tc>
      </w:tr>
      <w:tr w:rsidR="00EA0F8A" w:rsidRPr="00EA0F8A" w14:paraId="742EE5C4" w14:textId="77777777" w:rsidTr="00B726F1">
        <w:tc>
          <w:tcPr>
            <w:tcW w:w="2556" w:type="dxa"/>
            <w:vAlign w:val="center"/>
          </w:tcPr>
          <w:p w14:paraId="1A4702B3"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Overall endemic corruption/impunity</w:t>
            </w:r>
          </w:p>
        </w:tc>
        <w:tc>
          <w:tcPr>
            <w:tcW w:w="2148" w:type="dxa"/>
            <w:vAlign w:val="center"/>
          </w:tcPr>
          <w:p w14:paraId="313F521D"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i/>
                <w:color w:val="000000" w:themeColor="text1"/>
                <w:sz w:val="22"/>
              </w:rPr>
              <w:t>shayfeen.com</w:t>
            </w:r>
            <w:r w:rsidRPr="00EA0F8A">
              <w:rPr>
                <w:rFonts w:ascii="Cambria" w:eastAsia="Calibri" w:hAnsi="Cambria" w:cs="Times New Roman"/>
                <w:color w:val="000000" w:themeColor="text1"/>
                <w:sz w:val="22"/>
              </w:rPr>
              <w:t xml:space="preserve"> (We’re watching you)/Egyptians Against Corruption – social movement</w:t>
            </w:r>
          </w:p>
        </w:tc>
        <w:tc>
          <w:tcPr>
            <w:tcW w:w="2122" w:type="dxa"/>
            <w:vAlign w:val="center"/>
          </w:tcPr>
          <w:p w14:paraId="653DE824"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Egypt</w:t>
            </w:r>
          </w:p>
        </w:tc>
        <w:tc>
          <w:tcPr>
            <w:tcW w:w="2524" w:type="dxa"/>
            <w:vAlign w:val="center"/>
          </w:tcPr>
          <w:p w14:paraId="12FFA378"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shayfeen.com/Egyptians Against Corruption SMOs</w:t>
            </w:r>
          </w:p>
        </w:tc>
      </w:tr>
      <w:tr w:rsidR="00EA0F8A" w:rsidRPr="00EA0F8A" w14:paraId="34FD8031" w14:textId="77777777" w:rsidTr="00B726F1">
        <w:tc>
          <w:tcPr>
            <w:tcW w:w="2556" w:type="dxa"/>
            <w:vAlign w:val="center"/>
          </w:tcPr>
          <w:p w14:paraId="463192BA"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Organized crime (narco-traffickers)/local state capture/ impunity</w:t>
            </w:r>
          </w:p>
        </w:tc>
        <w:tc>
          <w:tcPr>
            <w:tcW w:w="2148" w:type="dxa"/>
            <w:vAlign w:val="center"/>
          </w:tcPr>
          <w:p w14:paraId="76D6D397"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Social movement</w:t>
            </w:r>
          </w:p>
        </w:tc>
        <w:tc>
          <w:tcPr>
            <w:tcW w:w="2122" w:type="dxa"/>
            <w:vAlign w:val="center"/>
          </w:tcPr>
          <w:p w14:paraId="2A8048E2"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Guatemala</w:t>
            </w:r>
          </w:p>
        </w:tc>
        <w:tc>
          <w:tcPr>
            <w:tcW w:w="2524" w:type="dxa"/>
            <w:vAlign w:val="center"/>
          </w:tcPr>
          <w:p w14:paraId="1678D7DA"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Community</w:t>
            </w:r>
          </w:p>
        </w:tc>
      </w:tr>
      <w:tr w:rsidR="00EA0F8A" w:rsidRPr="00EA0F8A" w14:paraId="0B08A61A" w14:textId="77777777" w:rsidTr="00B726F1">
        <w:tc>
          <w:tcPr>
            <w:tcW w:w="2556" w:type="dxa"/>
            <w:vAlign w:val="center"/>
          </w:tcPr>
          <w:p w14:paraId="7C2BA1E7"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Overall endemic corruption/bribery</w:t>
            </w:r>
          </w:p>
        </w:tc>
        <w:tc>
          <w:tcPr>
            <w:tcW w:w="2148" w:type="dxa"/>
            <w:vAlign w:val="center"/>
          </w:tcPr>
          <w:p w14:paraId="30EF0D69" w14:textId="1D405819"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5</w:t>
            </w:r>
            <w:r w:rsidRPr="00EA0F8A">
              <w:rPr>
                <w:rFonts w:ascii="Cambria" w:eastAsia="Calibri" w:hAnsi="Cambria" w:cs="Times New Roman"/>
                <w:color w:val="000000" w:themeColor="text1"/>
                <w:sz w:val="22"/>
                <w:vertAlign w:val="superscript"/>
              </w:rPr>
              <w:t>th</w:t>
            </w:r>
            <w:r w:rsidRPr="00EA0F8A">
              <w:rPr>
                <w:rFonts w:ascii="Cambria" w:eastAsia="Calibri" w:hAnsi="Cambria" w:cs="Times New Roman"/>
                <w:color w:val="000000" w:themeColor="text1"/>
                <w:sz w:val="22"/>
              </w:rPr>
              <w:t xml:space="preserve"> Pillar </w:t>
            </w:r>
            <w:r w:rsidR="00FE3B28">
              <w:rPr>
                <w:rFonts w:ascii="Cambria" w:eastAsia="Calibri" w:hAnsi="Cambria" w:cs="Times New Roman"/>
                <w:color w:val="000000" w:themeColor="text1"/>
                <w:sz w:val="22"/>
              </w:rPr>
              <w:t>–</w:t>
            </w:r>
            <w:r w:rsidRPr="00EA0F8A">
              <w:rPr>
                <w:rFonts w:ascii="Cambria" w:eastAsia="Calibri" w:hAnsi="Cambria" w:cs="Times New Roman"/>
                <w:color w:val="000000" w:themeColor="text1"/>
                <w:sz w:val="22"/>
              </w:rPr>
              <w:t xml:space="preserve"> social movement</w:t>
            </w:r>
          </w:p>
        </w:tc>
        <w:tc>
          <w:tcPr>
            <w:tcW w:w="2122" w:type="dxa"/>
            <w:vAlign w:val="center"/>
          </w:tcPr>
          <w:p w14:paraId="5DE23D99"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India</w:t>
            </w:r>
          </w:p>
        </w:tc>
        <w:tc>
          <w:tcPr>
            <w:tcW w:w="2524" w:type="dxa"/>
            <w:vAlign w:val="center"/>
          </w:tcPr>
          <w:p w14:paraId="4B620939"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Fifth Pillar (SMO)</w:t>
            </w:r>
          </w:p>
        </w:tc>
      </w:tr>
      <w:tr w:rsidR="00EA0F8A" w:rsidRPr="00EA0F8A" w14:paraId="37ABB5EB" w14:textId="77777777" w:rsidTr="00B726F1">
        <w:tc>
          <w:tcPr>
            <w:tcW w:w="2556" w:type="dxa"/>
            <w:vAlign w:val="center"/>
          </w:tcPr>
          <w:p w14:paraId="65D8F77A"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Efforts to neutralize the anti-corruption commission</w:t>
            </w:r>
          </w:p>
        </w:tc>
        <w:tc>
          <w:tcPr>
            <w:tcW w:w="2148" w:type="dxa"/>
            <w:vAlign w:val="center"/>
          </w:tcPr>
          <w:p w14:paraId="4F9B00D3"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CICAK (Love Indonesia, Love Anti-Corruption Commission) Campaign</w:t>
            </w:r>
          </w:p>
        </w:tc>
        <w:tc>
          <w:tcPr>
            <w:tcW w:w="2122" w:type="dxa"/>
            <w:vAlign w:val="center"/>
          </w:tcPr>
          <w:p w14:paraId="087B8203"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Indonesia</w:t>
            </w:r>
          </w:p>
        </w:tc>
        <w:tc>
          <w:tcPr>
            <w:tcW w:w="2524" w:type="dxa"/>
            <w:vAlign w:val="center"/>
          </w:tcPr>
          <w:p w14:paraId="05375B06"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Informal network of civic leaders, activists and CSOs</w:t>
            </w:r>
          </w:p>
        </w:tc>
      </w:tr>
      <w:tr w:rsidR="00EA0F8A" w:rsidRPr="00EA0F8A" w14:paraId="5006BAFA" w14:textId="77777777" w:rsidTr="00B726F1">
        <w:tc>
          <w:tcPr>
            <w:tcW w:w="2556" w:type="dxa"/>
            <w:vAlign w:val="center"/>
          </w:tcPr>
          <w:p w14:paraId="516ECFD0" w14:textId="608B6D5E"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i/>
                <w:color w:val="000000" w:themeColor="text1"/>
                <w:sz w:val="22"/>
              </w:rPr>
              <w:t>Cosa Nostra</w:t>
            </w:r>
            <w:ins w:id="1384" w:author="karl@grindal.org" w:date="2014-10-19T19:34:00Z">
              <w:r w:rsidR="00006B5D">
                <w:rPr>
                  <w:rFonts w:ascii="Cambria" w:eastAsia="Calibri" w:hAnsi="Cambria" w:cs="Times New Roman"/>
                  <w:i/>
                  <w:color w:val="000000" w:themeColor="text1"/>
                </w:rPr>
                <w:fldChar w:fldCharType="begin"/>
              </w:r>
              <w:r w:rsidR="00006B5D">
                <w:instrText xml:space="preserve"> XE "</w:instrText>
              </w:r>
            </w:ins>
            <w:r w:rsidR="00006B5D" w:rsidRPr="00A03263">
              <w:rPr>
                <w:rFonts w:ascii="Cambria" w:eastAsia="Calibri" w:hAnsi="Cambria" w:cs="Times New Roman"/>
                <w:color w:val="000000" w:themeColor="text1"/>
              </w:rPr>
              <w:instrText>Cosa Nostra</w:instrText>
            </w:r>
            <w:ins w:id="1385" w:author="karl@grindal.org" w:date="2014-10-19T19:34:00Z">
              <w:r w:rsidR="00006B5D">
                <w:instrText xml:space="preserve">" </w:instrText>
              </w:r>
              <w:r w:rsidR="00006B5D">
                <w:rPr>
                  <w:rFonts w:ascii="Cambria" w:eastAsia="Calibri" w:hAnsi="Cambria" w:cs="Times New Roman"/>
                  <w:i/>
                  <w:color w:val="000000" w:themeColor="text1"/>
                </w:rPr>
                <w:fldChar w:fldCharType="end"/>
              </w:r>
            </w:ins>
            <w:r w:rsidRPr="00EA0F8A">
              <w:rPr>
                <w:rFonts w:ascii="Cambria" w:eastAsia="Calibri" w:hAnsi="Cambria" w:cs="Times New Roman"/>
                <w:color w:val="000000" w:themeColor="text1"/>
                <w:sz w:val="22"/>
              </w:rPr>
              <w:t xml:space="preserve"> mafia</w:t>
            </w:r>
            <w:ins w:id="1386" w:author="karl@grindal.org" w:date="2014-10-19T19:32:00Z">
              <w:r w:rsidR="005C3746">
                <w:rPr>
                  <w:rFonts w:ascii="Cambria" w:eastAsia="Calibri" w:hAnsi="Cambria" w:cs="Times New Roman"/>
                  <w:color w:val="000000" w:themeColor="text1"/>
                </w:rPr>
                <w:fldChar w:fldCharType="begin"/>
              </w:r>
              <w:r w:rsidR="005C3746">
                <w:instrText xml:space="preserve"> XE "</w:instrText>
              </w:r>
            </w:ins>
            <w:r w:rsidR="005C3746" w:rsidRPr="00FA6D3C">
              <w:rPr>
                <w:rFonts w:ascii="Cambria" w:eastAsia="Calibri" w:hAnsi="Cambria" w:cs="Times New Roman"/>
                <w:color w:val="000000" w:themeColor="text1"/>
              </w:rPr>
              <w:instrText>mafia</w:instrText>
            </w:r>
            <w:ins w:id="1387" w:author="karl@grindal.org" w:date="2014-10-19T19:32:00Z">
              <w:r w:rsidR="005C3746">
                <w:instrText xml:space="preserve">" </w:instrText>
              </w:r>
              <w:r w:rsidR="005C3746">
                <w:rPr>
                  <w:rFonts w:ascii="Cambria" w:eastAsia="Calibri" w:hAnsi="Cambria" w:cs="Times New Roman"/>
                  <w:color w:val="000000" w:themeColor="text1"/>
                </w:rPr>
                <w:fldChar w:fldCharType="end"/>
              </w:r>
            </w:ins>
          </w:p>
        </w:tc>
        <w:tc>
          <w:tcPr>
            <w:tcW w:w="2148" w:type="dxa"/>
            <w:vAlign w:val="center"/>
          </w:tcPr>
          <w:p w14:paraId="2327376E"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i/>
                <w:color w:val="000000" w:themeColor="text1"/>
                <w:sz w:val="22"/>
              </w:rPr>
              <w:t>Addiopizzo</w:t>
            </w:r>
            <w:r w:rsidRPr="00EA0F8A">
              <w:rPr>
                <w:rFonts w:ascii="Cambria" w:eastAsia="Calibri" w:hAnsi="Cambria" w:cs="Times New Roman"/>
                <w:color w:val="000000" w:themeColor="text1"/>
                <w:sz w:val="22"/>
              </w:rPr>
              <w:t xml:space="preserve"> (Good-bye protection money) social movement</w:t>
            </w:r>
          </w:p>
        </w:tc>
        <w:tc>
          <w:tcPr>
            <w:tcW w:w="2122" w:type="dxa"/>
            <w:vAlign w:val="center"/>
          </w:tcPr>
          <w:p w14:paraId="32863AC6"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Italy</w:t>
            </w:r>
          </w:p>
        </w:tc>
        <w:tc>
          <w:tcPr>
            <w:tcW w:w="2524" w:type="dxa"/>
            <w:vAlign w:val="center"/>
          </w:tcPr>
          <w:p w14:paraId="6289802A"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i/>
                <w:color w:val="000000" w:themeColor="text1"/>
                <w:sz w:val="22"/>
              </w:rPr>
              <w:t>Addiopizzo</w:t>
            </w:r>
            <w:r w:rsidRPr="00EA0F8A">
              <w:rPr>
                <w:rFonts w:ascii="Cambria" w:eastAsia="Calibri" w:hAnsi="Cambria" w:cs="Times New Roman"/>
                <w:color w:val="000000" w:themeColor="text1"/>
                <w:sz w:val="22"/>
              </w:rPr>
              <w:t xml:space="preserve"> SMO</w:t>
            </w:r>
          </w:p>
        </w:tc>
      </w:tr>
      <w:tr w:rsidR="00EA0F8A" w:rsidRPr="00EA0F8A" w14:paraId="796379D4" w14:textId="77777777" w:rsidTr="00B726F1">
        <w:tc>
          <w:tcPr>
            <w:tcW w:w="2556" w:type="dxa"/>
            <w:vAlign w:val="center"/>
          </w:tcPr>
          <w:p w14:paraId="2D3FDBFE"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Parliament Constituency Development Funds</w:t>
            </w:r>
          </w:p>
        </w:tc>
        <w:tc>
          <w:tcPr>
            <w:tcW w:w="2148" w:type="dxa"/>
            <w:vAlign w:val="center"/>
          </w:tcPr>
          <w:p w14:paraId="05E76A95"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Civic initiative/social accountability</w:t>
            </w:r>
          </w:p>
        </w:tc>
        <w:tc>
          <w:tcPr>
            <w:tcW w:w="2122" w:type="dxa"/>
            <w:vAlign w:val="center"/>
          </w:tcPr>
          <w:p w14:paraId="19F0784D"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Kenya</w:t>
            </w:r>
          </w:p>
        </w:tc>
        <w:tc>
          <w:tcPr>
            <w:tcW w:w="2524" w:type="dxa"/>
            <w:vAlign w:val="center"/>
          </w:tcPr>
          <w:p w14:paraId="3943CEDB" w14:textId="3299E54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MUHURI</w:t>
            </w:r>
            <w:ins w:id="1388" w:author="karl@grindal.org" w:date="2014-10-19T19:25:00Z">
              <w:r w:rsidR="005C3746">
                <w:rPr>
                  <w:rFonts w:ascii="Cambria" w:eastAsia="Calibri" w:hAnsi="Cambria" w:cs="Times New Roman"/>
                  <w:color w:val="000000" w:themeColor="text1"/>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sz w:val="22"/>
              </w:rPr>
              <w:t xml:space="preserve"> (Muslims for Human Rights) CSO-CBO</w:t>
            </w:r>
          </w:p>
        </w:tc>
      </w:tr>
      <w:tr w:rsidR="00EA0F8A" w:rsidRPr="00EA0F8A" w14:paraId="0C0FFCFB" w14:textId="77777777" w:rsidTr="00B726F1">
        <w:tc>
          <w:tcPr>
            <w:tcW w:w="2556" w:type="dxa"/>
            <w:vAlign w:val="center"/>
          </w:tcPr>
          <w:p w14:paraId="7845A4C9"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Overall endemic corruption</w:t>
            </w:r>
          </w:p>
        </w:tc>
        <w:tc>
          <w:tcPr>
            <w:tcW w:w="2148" w:type="dxa"/>
            <w:vAlign w:val="center"/>
          </w:tcPr>
          <w:p w14:paraId="22CFAD14" w14:textId="65685F5C"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DHP* (</w:t>
            </w:r>
            <w:r w:rsidRPr="00EA0F8A">
              <w:rPr>
                <w:rFonts w:ascii="Cambria" w:eastAsia="Calibri" w:hAnsi="Cambria" w:cs="Times New Roman"/>
                <w:i/>
                <w:color w:val="000000" w:themeColor="text1"/>
                <w:sz w:val="22"/>
              </w:rPr>
              <w:t>Dejemos Hacernos Pendejos</w:t>
            </w:r>
            <w:r w:rsidRPr="00EA0F8A">
              <w:rPr>
                <w:rFonts w:ascii="Cambria" w:eastAsia="Calibri" w:hAnsi="Cambria" w:cs="Times New Roman"/>
                <w:color w:val="000000" w:themeColor="text1"/>
                <w:sz w:val="22"/>
              </w:rPr>
              <w:t xml:space="preserve">/Quit </w:t>
            </w:r>
            <w:r w:rsidRPr="00EA0F8A">
              <w:rPr>
                <w:rFonts w:ascii="Cambria" w:eastAsia="Calibri" w:hAnsi="Cambria" w:cs="Times New Roman"/>
                <w:color w:val="000000" w:themeColor="text1"/>
                <w:sz w:val="22"/>
              </w:rPr>
              <w:lastRenderedPageBreak/>
              <w:t>Playing Dumb</w:t>
            </w:r>
            <w:r w:rsidRPr="00EA0F8A">
              <w:rPr>
                <w:rFonts w:ascii="Cambria" w:eastAsia="Calibri" w:hAnsi="Cambria" w:cs="Times New Roman"/>
                <w:i/>
                <w:color w:val="000000" w:themeColor="text1"/>
                <w:sz w:val="22"/>
              </w:rPr>
              <w:t xml:space="preserve">) </w:t>
            </w:r>
            <w:r w:rsidR="00FE3B28">
              <w:rPr>
                <w:rFonts w:ascii="Cambria" w:eastAsia="Calibri" w:hAnsi="Cambria" w:cs="Times New Roman"/>
                <w:color w:val="000000" w:themeColor="text1"/>
                <w:sz w:val="22"/>
              </w:rPr>
              <w:t xml:space="preserve">– </w:t>
            </w:r>
            <w:r w:rsidRPr="00EA0F8A">
              <w:rPr>
                <w:rFonts w:ascii="Cambria" w:eastAsia="Calibri" w:hAnsi="Cambria" w:cs="Times New Roman"/>
                <w:color w:val="000000" w:themeColor="text1"/>
                <w:sz w:val="22"/>
              </w:rPr>
              <w:t>social movement</w:t>
            </w:r>
          </w:p>
        </w:tc>
        <w:tc>
          <w:tcPr>
            <w:tcW w:w="2122" w:type="dxa"/>
            <w:vAlign w:val="center"/>
          </w:tcPr>
          <w:p w14:paraId="142FAE10"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lastRenderedPageBreak/>
              <w:t>Mexico</w:t>
            </w:r>
          </w:p>
        </w:tc>
        <w:tc>
          <w:tcPr>
            <w:tcW w:w="2524" w:type="dxa"/>
            <w:vAlign w:val="center"/>
          </w:tcPr>
          <w:p w14:paraId="04354E78"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Informal network of civic leaders and activists</w:t>
            </w:r>
          </w:p>
        </w:tc>
      </w:tr>
      <w:tr w:rsidR="00EA0F8A" w:rsidRPr="00EA0F8A" w14:paraId="4501A4C6" w14:textId="77777777" w:rsidTr="00B726F1">
        <w:tc>
          <w:tcPr>
            <w:tcW w:w="2556" w:type="dxa"/>
            <w:vAlign w:val="center"/>
          </w:tcPr>
          <w:p w14:paraId="5C68E32D"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lastRenderedPageBreak/>
              <w:t>Primary school corruption/textbooks</w:t>
            </w:r>
          </w:p>
        </w:tc>
        <w:tc>
          <w:tcPr>
            <w:tcW w:w="2148" w:type="dxa"/>
            <w:vAlign w:val="center"/>
          </w:tcPr>
          <w:p w14:paraId="3EE025D1"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Textbook Count/Textbook Walk campaigns/social accountability</w:t>
            </w:r>
          </w:p>
        </w:tc>
        <w:tc>
          <w:tcPr>
            <w:tcW w:w="2122" w:type="dxa"/>
            <w:vAlign w:val="center"/>
          </w:tcPr>
          <w:p w14:paraId="38178F0E"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Philippines</w:t>
            </w:r>
          </w:p>
        </w:tc>
        <w:tc>
          <w:tcPr>
            <w:tcW w:w="2524" w:type="dxa"/>
            <w:vAlign w:val="center"/>
          </w:tcPr>
          <w:p w14:paraId="7AD7D48A"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G-Watch, PSLINK (Public Services Labor Independent Confederation), Boy Scouts/Girl Scouts, CSOs, citizen groups, communities</w:t>
            </w:r>
          </w:p>
        </w:tc>
      </w:tr>
      <w:tr w:rsidR="00EA0F8A" w:rsidRPr="00EA0F8A" w14:paraId="44DA6B13" w14:textId="77777777" w:rsidTr="00B726F1">
        <w:tc>
          <w:tcPr>
            <w:tcW w:w="2556" w:type="dxa"/>
            <w:vAlign w:val="center"/>
          </w:tcPr>
          <w:p w14:paraId="6B1B1678"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Environment, illegal development</w:t>
            </w:r>
          </w:p>
        </w:tc>
        <w:tc>
          <w:tcPr>
            <w:tcW w:w="2148" w:type="dxa"/>
            <w:vAlign w:val="center"/>
          </w:tcPr>
          <w:p w14:paraId="0939F1EF" w14:textId="0EC15108"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Movement to Defend Khimki Forest</w:t>
            </w:r>
            <w:ins w:id="1389" w:author="karl@grindal.org" w:date="2014-10-19T19:35:00Z">
              <w:r w:rsidR="00006B5D">
                <w:rPr>
                  <w:rFonts w:ascii="Cambria" w:eastAsia="Calibri" w:hAnsi="Cambria" w:cs="Times New Roman"/>
                  <w:color w:val="000000" w:themeColor="text1"/>
                </w:rPr>
                <w:fldChar w:fldCharType="begin"/>
              </w:r>
              <w:r w:rsidR="00006B5D">
                <w:instrText xml:space="preserve"> XE "</w:instrText>
              </w:r>
            </w:ins>
            <w:r w:rsidR="00006B5D" w:rsidRPr="00B80F77">
              <w:rPr>
                <w:rFonts w:ascii="Cambria" w:eastAsia="Calibri" w:hAnsi="Cambria" w:cs="Times New Roman"/>
                <w:color w:val="000000" w:themeColor="text1"/>
              </w:rPr>
              <w:instrText>Khimki</w:instrText>
            </w:r>
            <w:r w:rsidR="00006B5D" w:rsidRPr="00B80F77">
              <w:rPr>
                <w:rFonts w:ascii="Cambria" w:eastAsia="Calibri" w:hAnsi="Cambria" w:cs="Times New Roman"/>
                <w:color w:val="000000" w:themeColor="text1"/>
                <w:spacing w:val="1"/>
              </w:rPr>
              <w:instrText xml:space="preserve"> </w:instrText>
            </w:r>
            <w:r w:rsidR="00006B5D" w:rsidRPr="00B80F77">
              <w:rPr>
                <w:rFonts w:ascii="Cambria" w:eastAsia="Calibri" w:hAnsi="Cambria" w:cs="Times New Roman"/>
                <w:color w:val="000000" w:themeColor="text1"/>
                <w:spacing w:val="-1"/>
              </w:rPr>
              <w:instrText>F</w:instrText>
            </w:r>
            <w:r w:rsidR="00006B5D" w:rsidRPr="00B80F77">
              <w:rPr>
                <w:rFonts w:ascii="Cambria" w:eastAsia="Calibri" w:hAnsi="Cambria" w:cs="Times New Roman"/>
                <w:color w:val="000000" w:themeColor="text1"/>
              </w:rPr>
              <w:instrText>or</w:instrText>
            </w:r>
            <w:r w:rsidR="00006B5D" w:rsidRPr="00B80F77">
              <w:rPr>
                <w:rFonts w:ascii="Cambria" w:eastAsia="Calibri" w:hAnsi="Cambria" w:cs="Times New Roman"/>
                <w:color w:val="000000" w:themeColor="text1"/>
                <w:spacing w:val="-2"/>
              </w:rPr>
              <w:instrText>e</w:instrText>
            </w:r>
            <w:r w:rsidR="00006B5D" w:rsidRPr="00B80F77">
              <w:rPr>
                <w:rFonts w:ascii="Cambria" w:eastAsia="Calibri" w:hAnsi="Cambria" w:cs="Times New Roman"/>
                <w:color w:val="000000" w:themeColor="text1"/>
              </w:rPr>
              <w:instrText>st</w:instrText>
            </w:r>
            <w:ins w:id="1390" w:author="karl@grindal.org" w:date="2014-10-19T19:35:00Z">
              <w:r w:rsidR="00006B5D">
                <w:instrText xml:space="preserve">" </w:instrText>
              </w:r>
              <w:r w:rsidR="00006B5D">
                <w:rPr>
                  <w:rFonts w:ascii="Cambria" w:eastAsia="Calibri" w:hAnsi="Cambria" w:cs="Times New Roman"/>
                  <w:color w:val="000000" w:themeColor="text1"/>
                </w:rPr>
                <w:fldChar w:fldCharType="end"/>
              </w:r>
            </w:ins>
          </w:p>
        </w:tc>
        <w:tc>
          <w:tcPr>
            <w:tcW w:w="2122" w:type="dxa"/>
            <w:vAlign w:val="center"/>
          </w:tcPr>
          <w:p w14:paraId="0F030683"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Russia</w:t>
            </w:r>
          </w:p>
        </w:tc>
        <w:tc>
          <w:tcPr>
            <w:tcW w:w="2524" w:type="dxa"/>
            <w:vAlign w:val="center"/>
          </w:tcPr>
          <w:p w14:paraId="021D9B46"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Informal network of civic leaders and activists</w:t>
            </w:r>
          </w:p>
        </w:tc>
      </w:tr>
      <w:tr w:rsidR="00EA0F8A" w:rsidRPr="00EA0F8A" w14:paraId="3EBD24EA" w14:textId="77777777" w:rsidTr="00B726F1">
        <w:tc>
          <w:tcPr>
            <w:tcW w:w="2556" w:type="dxa"/>
            <w:vAlign w:val="center"/>
          </w:tcPr>
          <w:p w14:paraId="0A4A9CE9"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Political corruption</w:t>
            </w:r>
          </w:p>
        </w:tc>
        <w:tc>
          <w:tcPr>
            <w:tcW w:w="2148" w:type="dxa"/>
            <w:vAlign w:val="center"/>
          </w:tcPr>
          <w:p w14:paraId="6B725B6D"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CAGE (Citizens Alliance for the General Election) 2000 campaign</w:t>
            </w:r>
          </w:p>
        </w:tc>
        <w:tc>
          <w:tcPr>
            <w:tcW w:w="2122" w:type="dxa"/>
            <w:vAlign w:val="center"/>
          </w:tcPr>
          <w:p w14:paraId="1D2A5B10"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South Korea</w:t>
            </w:r>
          </w:p>
        </w:tc>
        <w:tc>
          <w:tcPr>
            <w:tcW w:w="2524" w:type="dxa"/>
            <w:vAlign w:val="center"/>
          </w:tcPr>
          <w:p w14:paraId="7CF42F07"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Coalition (1104 NGOs, CSOs, citizen groups, YMCA/YWCA, religious organizations)</w:t>
            </w:r>
          </w:p>
        </w:tc>
      </w:tr>
      <w:tr w:rsidR="00EA0F8A" w:rsidRPr="00EA0F8A" w14:paraId="48B17928" w14:textId="77777777" w:rsidTr="00B726F1">
        <w:tc>
          <w:tcPr>
            <w:tcW w:w="2556" w:type="dxa"/>
            <w:vAlign w:val="center"/>
          </w:tcPr>
          <w:p w14:paraId="793E0B22"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State-organized crime-paramilitary groups linkages</w:t>
            </w:r>
          </w:p>
        </w:tc>
        <w:tc>
          <w:tcPr>
            <w:tcW w:w="2148" w:type="dxa"/>
            <w:vAlign w:val="center"/>
          </w:tcPr>
          <w:p w14:paraId="5C3E074B"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One Minute of Darkness for Constant Light campaign</w:t>
            </w:r>
          </w:p>
        </w:tc>
        <w:tc>
          <w:tcPr>
            <w:tcW w:w="2122" w:type="dxa"/>
            <w:vAlign w:val="center"/>
          </w:tcPr>
          <w:p w14:paraId="52AAB078"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Turkey</w:t>
            </w:r>
          </w:p>
        </w:tc>
        <w:tc>
          <w:tcPr>
            <w:tcW w:w="2524" w:type="dxa"/>
            <w:vAlign w:val="center"/>
          </w:tcPr>
          <w:p w14:paraId="7940DED5"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Informal network of civic leaders and activists</w:t>
            </w:r>
          </w:p>
        </w:tc>
      </w:tr>
      <w:tr w:rsidR="00EA0F8A" w:rsidRPr="00EA0F8A" w14:paraId="2D56CBD1" w14:textId="77777777" w:rsidTr="00B726F1">
        <w:tc>
          <w:tcPr>
            <w:tcW w:w="2556" w:type="dxa"/>
            <w:vAlign w:val="center"/>
          </w:tcPr>
          <w:p w14:paraId="5B81BD09"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Police</w:t>
            </w:r>
          </w:p>
        </w:tc>
        <w:tc>
          <w:tcPr>
            <w:tcW w:w="2148" w:type="dxa"/>
            <w:vAlign w:val="center"/>
          </w:tcPr>
          <w:p w14:paraId="1B3DE361"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Civic initiative/social accountability</w:t>
            </w:r>
          </w:p>
        </w:tc>
        <w:tc>
          <w:tcPr>
            <w:tcW w:w="2122" w:type="dxa"/>
            <w:vAlign w:val="center"/>
          </w:tcPr>
          <w:p w14:paraId="3048C34D" w14:textId="77777777"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Uganda</w:t>
            </w:r>
          </w:p>
        </w:tc>
        <w:tc>
          <w:tcPr>
            <w:tcW w:w="2524" w:type="dxa"/>
            <w:vAlign w:val="center"/>
          </w:tcPr>
          <w:p w14:paraId="72792A40" w14:textId="26FCAC14" w:rsidR="0078728C" w:rsidRPr="00EA0F8A" w:rsidRDefault="0078728C" w:rsidP="0000584E">
            <w:pPr>
              <w:spacing w:before="100" w:beforeAutospacing="1" w:after="100" w:afterAutospacing="1"/>
              <w:rPr>
                <w:rFonts w:ascii="Cambria" w:eastAsia="Calibri" w:hAnsi="Cambria" w:cs="Times New Roman"/>
                <w:color w:val="000000" w:themeColor="text1"/>
                <w:sz w:val="22"/>
              </w:rPr>
            </w:pPr>
            <w:r w:rsidRPr="00EA0F8A">
              <w:rPr>
                <w:rFonts w:ascii="Cambria" w:eastAsia="Calibri" w:hAnsi="Cambria" w:cs="Times New Roman"/>
                <w:color w:val="000000" w:themeColor="text1"/>
                <w:sz w:val="22"/>
              </w:rPr>
              <w:t>NAFODU</w:t>
            </w:r>
            <w:ins w:id="1391" w:author="karl@grindal.org" w:date="2014-10-19T19:35:00Z">
              <w:r w:rsidR="00006B5D">
                <w:rPr>
                  <w:rFonts w:ascii="Cambria" w:eastAsia="Calibri" w:hAnsi="Cambria" w:cs="Times New Roman"/>
                  <w:color w:val="000000" w:themeColor="text1"/>
                </w:rPr>
                <w:fldChar w:fldCharType="begin"/>
              </w:r>
              <w:r w:rsidR="00006B5D">
                <w:instrText xml:space="preserve"> XE "</w:instrText>
              </w:r>
              <w:r w:rsidR="00006B5D" w:rsidRPr="00D50538">
                <w:rPr>
                  <w:rFonts w:ascii="Cambria" w:eastAsia="Calibri" w:hAnsi="Cambria" w:cs="Times New Roman"/>
                  <w:color w:val="000000" w:themeColor="text1"/>
                </w:rPr>
                <w:instrText>National Foundation for Democracy and Human Rights in Uganda</w:instrText>
              </w:r>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sz w:val="22"/>
              </w:rPr>
              <w:t xml:space="preserve"> (National Foundation for Democracy and Human Rights in Uganda) CSO-CBO</w:t>
            </w:r>
          </w:p>
        </w:tc>
      </w:tr>
    </w:tbl>
    <w:p w14:paraId="75D5E06C" w14:textId="77777777"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p>
    <w:p w14:paraId="290F84B9" w14:textId="77777777"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br w:type="page"/>
      </w:r>
    </w:p>
    <w:p w14:paraId="53637FDA" w14:textId="77777777" w:rsidR="0078728C" w:rsidRPr="00EA0F8A" w:rsidRDefault="00DF3189"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b/>
          <w:color w:val="000000" w:themeColor="text1"/>
        </w:rPr>
        <w:lastRenderedPageBreak/>
        <w:t>Appendix I</w:t>
      </w:r>
      <w:r w:rsidR="00E40AFC" w:rsidRPr="00EA0F8A">
        <w:rPr>
          <w:rFonts w:ascii="Cambria" w:eastAsia="Calibri" w:hAnsi="Cambria" w:cs="Times New Roman"/>
          <w:b/>
          <w:color w:val="000000" w:themeColor="text1"/>
        </w:rPr>
        <w:t>I</w:t>
      </w:r>
      <w:r w:rsidRPr="00EA0F8A">
        <w:rPr>
          <w:rFonts w:ascii="Cambria" w:eastAsia="Calibri" w:hAnsi="Cambria" w:cs="Times New Roman"/>
          <w:b/>
          <w:color w:val="000000" w:themeColor="text1"/>
        </w:rPr>
        <w:t>: Case Study Descriptions and Outcome Highlights</w:t>
      </w:r>
      <w:r w:rsidR="0078728C" w:rsidRPr="00EA0F8A">
        <w:rPr>
          <w:rFonts w:ascii="Cambria" w:eastAsia="Calibri" w:hAnsi="Cambria" w:cs="Times New Roman"/>
          <w:color w:val="000000" w:themeColor="text1"/>
          <w:vertAlign w:val="superscript"/>
        </w:rPr>
        <w:footnoteReference w:id="156"/>
      </w:r>
    </w:p>
    <w:p w14:paraId="2B2CB573" w14:textId="77777777" w:rsidR="00561ECF"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A</w:t>
      </w:r>
      <w:r w:rsidRPr="005150E2">
        <w:rPr>
          <w:rFonts w:ascii="Cambria" w:eastAsia="Calibri" w:hAnsi="Cambria" w:cs="Times New Roman"/>
          <w:i/>
          <w:color w:val="000000" w:themeColor="text1"/>
          <w:spacing w:val="1"/>
        </w:rPr>
        <w:t>f</w:t>
      </w:r>
      <w:r w:rsidRPr="005150E2">
        <w:rPr>
          <w:rFonts w:ascii="Cambria" w:eastAsia="Calibri" w:hAnsi="Cambria" w:cs="Times New Roman"/>
          <w:i/>
          <w:color w:val="000000" w:themeColor="text1"/>
          <w:spacing w:val="-2"/>
        </w:rPr>
        <w:t>g</w:t>
      </w:r>
      <w:r w:rsidRPr="005150E2">
        <w:rPr>
          <w:rFonts w:ascii="Cambria" w:eastAsia="Calibri" w:hAnsi="Cambria" w:cs="Times New Roman"/>
          <w:i/>
          <w:color w:val="000000" w:themeColor="text1"/>
        </w:rPr>
        <w:t>h</w:t>
      </w:r>
      <w:r w:rsidRPr="005150E2">
        <w:rPr>
          <w:rFonts w:ascii="Cambria" w:eastAsia="Calibri" w:hAnsi="Cambria" w:cs="Times New Roman"/>
          <w:i/>
          <w:color w:val="000000" w:themeColor="text1"/>
          <w:spacing w:val="-1"/>
        </w:rPr>
        <w:t>a</w:t>
      </w:r>
      <w:r w:rsidRPr="005150E2">
        <w:rPr>
          <w:rFonts w:ascii="Cambria" w:eastAsia="Calibri" w:hAnsi="Cambria" w:cs="Times New Roman"/>
          <w:i/>
          <w:color w:val="000000" w:themeColor="text1"/>
        </w:rPr>
        <w:t>nis</w:t>
      </w:r>
      <w:r w:rsidRPr="005150E2">
        <w:rPr>
          <w:rFonts w:ascii="Cambria" w:eastAsia="Calibri" w:hAnsi="Cambria" w:cs="Times New Roman"/>
          <w:i/>
          <w:color w:val="000000" w:themeColor="text1"/>
          <w:spacing w:val="1"/>
        </w:rPr>
        <w:t>t</w:t>
      </w:r>
      <w:r w:rsidRPr="005150E2">
        <w:rPr>
          <w:rFonts w:ascii="Cambria" w:eastAsia="Calibri" w:hAnsi="Cambria" w:cs="Times New Roman"/>
          <w:i/>
          <w:color w:val="000000" w:themeColor="text1"/>
          <w:spacing w:val="-1"/>
        </w:rPr>
        <w:t>a</w:t>
      </w:r>
      <w:r w:rsidRPr="005150E2">
        <w:rPr>
          <w:rFonts w:ascii="Cambria" w:eastAsia="Calibri" w:hAnsi="Cambria" w:cs="Times New Roman"/>
          <w:i/>
          <w:color w:val="000000" w:themeColor="text1"/>
        </w:rPr>
        <w:t>n</w:t>
      </w:r>
      <w:r w:rsidRPr="00EA0F8A">
        <w:rPr>
          <w:rFonts w:ascii="Cambria" w:eastAsia="Calibri" w:hAnsi="Cambria" w:cs="Times New Roman"/>
          <w:color w:val="000000" w:themeColor="text1"/>
        </w:rPr>
        <w:t>:</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rPr>
        <w:t>nt</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ri</w:t>
      </w:r>
      <w:r w:rsidRPr="00EA0F8A">
        <w:rPr>
          <w:rFonts w:ascii="Cambria" w:eastAsia="Calibri" w:hAnsi="Cambria" w:cs="Times New Roman"/>
          <w:color w:val="000000" w:themeColor="text1"/>
          <w:spacing w:val="5"/>
        </w:rPr>
        <w:t>t</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spacing w:val="1"/>
        </w:rPr>
        <w:t>W</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tch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1"/>
        </w:rPr>
        <w:t>f</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h</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nis</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 is empowering vi</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rs in community monitoring of in</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rn</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3"/>
        </w:rPr>
        <w:t>l</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dom</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st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spacing w:val="-1"/>
        </w:rPr>
        <w:t>ca</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3"/>
        </w:rPr>
        <w:t>l</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rPr>
        <w:t>fun</w:t>
      </w:r>
      <w:r w:rsidRPr="00EA0F8A">
        <w:rPr>
          <w:rFonts w:ascii="Cambria" w:eastAsia="Calibri" w:hAnsi="Cambria" w:cs="Times New Roman"/>
          <w:color w:val="000000" w:themeColor="text1"/>
          <w:spacing w:val="1"/>
        </w:rPr>
        <w:t>d</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d pr</w:t>
      </w:r>
      <w:r w:rsidRPr="00EA0F8A">
        <w:rPr>
          <w:rFonts w:ascii="Cambria" w:eastAsia="Calibri" w:hAnsi="Cambria" w:cs="Times New Roman"/>
          <w:color w:val="000000" w:themeColor="text1"/>
          <w:spacing w:val="-1"/>
        </w:rPr>
        <w:t>o</w:t>
      </w:r>
      <w:r w:rsidRPr="00EA0F8A">
        <w:rPr>
          <w:rFonts w:ascii="Cambria" w:eastAsia="Calibri" w:hAnsi="Cambria" w:cs="Times New Roman"/>
          <w:color w:val="000000" w:themeColor="text1"/>
        </w:rPr>
        <w:t>je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 xml:space="preserve">ts, </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rPr>
        <w:t>n or</w:t>
      </w:r>
      <w:r w:rsidRPr="00EA0F8A">
        <w:rPr>
          <w:rFonts w:ascii="Cambria" w:eastAsia="Calibri" w:hAnsi="Cambria" w:cs="Times New Roman"/>
          <w:color w:val="000000" w:themeColor="text1"/>
          <w:spacing w:val="-1"/>
        </w:rPr>
        <w:t>de</w:t>
      </w:r>
      <w:r w:rsidRPr="00EA0F8A">
        <w:rPr>
          <w:rFonts w:ascii="Cambria" w:eastAsia="Calibri" w:hAnsi="Cambria" w:cs="Times New Roman"/>
          <w:color w:val="000000" w:themeColor="text1"/>
        </w:rPr>
        <w:t xml:space="preserve">r to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u</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 xml:space="preserve">b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 xml:space="preserve">ruption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i</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rPr>
        <w:t>prove 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onstru</w:t>
      </w:r>
      <w:r w:rsidRPr="00EA0F8A">
        <w:rPr>
          <w:rFonts w:ascii="Cambria" w:eastAsia="Calibri" w:hAnsi="Cambria" w:cs="Times New Roman"/>
          <w:color w:val="000000" w:themeColor="text1"/>
          <w:spacing w:val="-2"/>
        </w:rPr>
        <w:t>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on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nd </w:t>
      </w:r>
      <w:r w:rsidRPr="00EA0F8A">
        <w:rPr>
          <w:rFonts w:ascii="Cambria" w:eastAsia="Calibri" w:hAnsi="Cambria" w:cs="Times New Roman"/>
          <w:color w:val="000000" w:themeColor="text1"/>
          <w:spacing w:val="2"/>
        </w:rPr>
        <w:t>d</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3"/>
        </w:rPr>
        <w:t>l</w:t>
      </w:r>
      <w:r w:rsidRPr="00EA0F8A">
        <w:rPr>
          <w:rFonts w:ascii="Cambria" w:eastAsia="Calibri" w:hAnsi="Cambria" w:cs="Times New Roman"/>
          <w:color w:val="000000" w:themeColor="text1"/>
        </w:rPr>
        <w:t>opment. By 2013, 400 civic initiatives had been conducted in seven provinces. In approximately one-third of the cases, problems were found and solved as a result of community pressure. In another third of the cases either project implementers were cooperative to resolve problems or none were found. Among the final cases, there was no “success” in that irregularities weren’t discovered during the monitoring, site access was blocked to citizens, or the communities weren’t sufficiently mobilized.</w:t>
      </w:r>
    </w:p>
    <w:p w14:paraId="6D39BBCA" w14:textId="0D89FBD5"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spacing w:val="-2"/>
        </w:rPr>
        <w:t>B</w:t>
      </w:r>
      <w:r w:rsidRPr="005150E2">
        <w:rPr>
          <w:rFonts w:ascii="Cambria" w:eastAsia="Calibri" w:hAnsi="Cambria" w:cs="Times New Roman"/>
          <w:i/>
          <w:color w:val="000000" w:themeColor="text1"/>
          <w:spacing w:val="-1"/>
        </w:rPr>
        <w:t>a</w:t>
      </w:r>
      <w:r w:rsidRPr="005150E2">
        <w:rPr>
          <w:rFonts w:ascii="Cambria" w:eastAsia="Calibri" w:hAnsi="Cambria" w:cs="Times New Roman"/>
          <w:i/>
          <w:color w:val="000000" w:themeColor="text1"/>
          <w:spacing w:val="2"/>
        </w:rPr>
        <w:t>n</w:t>
      </w:r>
      <w:r w:rsidRPr="005150E2">
        <w:rPr>
          <w:rFonts w:ascii="Cambria" w:eastAsia="Calibri" w:hAnsi="Cambria" w:cs="Times New Roman"/>
          <w:i/>
          <w:color w:val="000000" w:themeColor="text1"/>
          <w:spacing w:val="-2"/>
        </w:rPr>
        <w:t>g</w:t>
      </w:r>
      <w:r w:rsidRPr="005150E2">
        <w:rPr>
          <w:rFonts w:ascii="Cambria" w:eastAsia="Calibri" w:hAnsi="Cambria" w:cs="Times New Roman"/>
          <w:i/>
          <w:color w:val="000000" w:themeColor="text1"/>
        </w:rPr>
        <w:t>la</w:t>
      </w:r>
      <w:r w:rsidRPr="005150E2">
        <w:rPr>
          <w:rFonts w:ascii="Cambria" w:eastAsia="Calibri" w:hAnsi="Cambria" w:cs="Times New Roman"/>
          <w:i/>
          <w:color w:val="000000" w:themeColor="text1"/>
          <w:spacing w:val="2"/>
        </w:rPr>
        <w:t>d</w:t>
      </w:r>
      <w:r w:rsidRPr="005150E2">
        <w:rPr>
          <w:rFonts w:ascii="Cambria" w:eastAsia="Calibri" w:hAnsi="Cambria" w:cs="Times New Roman"/>
          <w:i/>
          <w:color w:val="000000" w:themeColor="text1"/>
          <w:spacing w:val="-1"/>
        </w:rPr>
        <w:t>e</w:t>
      </w:r>
      <w:r w:rsidRPr="005150E2">
        <w:rPr>
          <w:rFonts w:ascii="Cambria" w:eastAsia="Calibri" w:hAnsi="Cambria" w:cs="Times New Roman"/>
          <w:i/>
          <w:color w:val="000000" w:themeColor="text1"/>
        </w:rPr>
        <w:t>s</w:t>
      </w:r>
      <w:r w:rsidRPr="005150E2">
        <w:rPr>
          <w:rFonts w:ascii="Cambria" w:eastAsia="Calibri" w:hAnsi="Cambria" w:cs="Times New Roman"/>
          <w:i/>
          <w:color w:val="000000" w:themeColor="text1"/>
          <w:spacing w:val="1"/>
        </w:rPr>
        <w:t>h</w:t>
      </w:r>
      <w:r w:rsidRPr="00EA0F8A">
        <w:rPr>
          <w:rFonts w:ascii="Cambria" w:eastAsia="Calibri" w:hAnsi="Cambria" w:cs="Times New Roman"/>
          <w:color w:val="000000" w:themeColor="text1"/>
        </w:rPr>
        <w:t>: 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1"/>
        </w:rPr>
        <w:t>S</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ial</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Mov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ment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inst</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Cor</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2"/>
        </w:rPr>
        <w:t>u</w:t>
      </w:r>
      <w:r w:rsidRPr="00EA0F8A">
        <w:rPr>
          <w:rFonts w:ascii="Cambria" w:eastAsia="Calibri" w:hAnsi="Cambria" w:cs="Times New Roman"/>
          <w:color w:val="000000" w:themeColor="text1"/>
        </w:rPr>
        <w:t>p</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rPr>
        <w:t>ion,”</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laun</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h</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d in 2009 </w:t>
      </w:r>
      <w:r w:rsidRPr="00EA0F8A">
        <w:rPr>
          <w:rFonts w:ascii="Cambria" w:eastAsia="Calibri" w:hAnsi="Cambria" w:cs="Times New Roman"/>
          <w:color w:val="000000" w:themeColor="text1"/>
          <w:spacing w:val="5"/>
        </w:rPr>
        <w:t>b</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rPr>
        <w:t>sp</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n</w:t>
      </w:r>
      <w:r w:rsidRPr="00EA0F8A">
        <w:rPr>
          <w:rFonts w:ascii="Cambria" w:eastAsia="Calibri" w:hAnsi="Cambria" w:cs="Times New Roman"/>
          <w:color w:val="000000" w:themeColor="text1"/>
          <w:spacing w:val="4"/>
        </w:rPr>
        <w:t>c</w:t>
      </w:r>
      <w:r w:rsidRPr="00EA0F8A">
        <w:rPr>
          <w:rFonts w:ascii="Cambria" w:eastAsia="Calibri" w:hAnsi="Cambria" w:cs="Times New Roman"/>
          <w:color w:val="000000" w:themeColor="text1"/>
        </w:rPr>
        <w:t xml:space="preserve">y </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rPr>
        <w:t>nt</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rn</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1"/>
        </w:rPr>
        <w:t>l</w:t>
      </w:r>
      <w:ins w:id="1392" w:author="karl@grindal.org" w:date="2014-10-19T19:33:00Z">
        <w:r w:rsidR="00006B5D">
          <w:rPr>
            <w:rFonts w:ascii="Cambria" w:eastAsia="Calibri" w:hAnsi="Cambria" w:cs="Times New Roman"/>
            <w:color w:val="000000" w:themeColor="text1"/>
            <w:spacing w:val="1"/>
          </w:rPr>
          <w:fldChar w:fldCharType="begin"/>
        </w:r>
        <w:r w:rsidR="00006B5D">
          <w:instrText xml:space="preserve"> XE "</w:instrText>
        </w:r>
      </w:ins>
      <w:r w:rsidR="00006B5D" w:rsidRPr="00D53404">
        <w:rPr>
          <w:rFonts w:ascii="Cambria" w:eastAsia="Calibri" w:hAnsi="Cambria" w:cs="Times New Roman"/>
          <w:color w:val="000000" w:themeColor="text1"/>
        </w:rPr>
        <w:instrText>T</w:instrText>
      </w:r>
      <w:r w:rsidR="00006B5D" w:rsidRPr="00D53404">
        <w:rPr>
          <w:rFonts w:ascii="Cambria" w:eastAsia="Calibri" w:hAnsi="Cambria" w:cs="Times New Roman"/>
          <w:color w:val="000000" w:themeColor="text1"/>
          <w:spacing w:val="1"/>
        </w:rPr>
        <w:instrText>r</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spacing w:val="2"/>
        </w:rPr>
        <w:instrText>n</w:instrText>
      </w:r>
      <w:r w:rsidR="00006B5D" w:rsidRPr="00D53404">
        <w:rPr>
          <w:rFonts w:ascii="Cambria" w:eastAsia="Calibri" w:hAnsi="Cambria" w:cs="Times New Roman"/>
          <w:color w:val="000000" w:themeColor="text1"/>
        </w:rPr>
        <w:instrText>sp</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rPr>
        <w:instrText>r</w:instrText>
      </w:r>
      <w:r w:rsidR="00006B5D" w:rsidRPr="00D53404">
        <w:rPr>
          <w:rFonts w:ascii="Cambria" w:eastAsia="Calibri" w:hAnsi="Cambria" w:cs="Times New Roman"/>
          <w:color w:val="000000" w:themeColor="text1"/>
          <w:spacing w:val="-2"/>
        </w:rPr>
        <w:instrText>e</w:instrText>
      </w:r>
      <w:r w:rsidR="00006B5D" w:rsidRPr="00D53404">
        <w:rPr>
          <w:rFonts w:ascii="Cambria" w:eastAsia="Calibri" w:hAnsi="Cambria" w:cs="Times New Roman"/>
          <w:color w:val="000000" w:themeColor="text1"/>
        </w:rPr>
        <w:instrText>n</w:instrText>
      </w:r>
      <w:r w:rsidR="00006B5D" w:rsidRPr="00D53404">
        <w:rPr>
          <w:rFonts w:ascii="Cambria" w:eastAsia="Calibri" w:hAnsi="Cambria" w:cs="Times New Roman"/>
          <w:color w:val="000000" w:themeColor="text1"/>
          <w:spacing w:val="4"/>
        </w:rPr>
        <w:instrText>c</w:instrText>
      </w:r>
      <w:r w:rsidR="00006B5D" w:rsidRPr="00D53404">
        <w:rPr>
          <w:rFonts w:ascii="Cambria" w:eastAsia="Calibri" w:hAnsi="Cambria" w:cs="Times New Roman"/>
          <w:color w:val="000000" w:themeColor="text1"/>
        </w:rPr>
        <w:instrText xml:space="preserve">y </w:instrText>
      </w:r>
      <w:r w:rsidR="00006B5D" w:rsidRPr="00D53404">
        <w:rPr>
          <w:rFonts w:ascii="Cambria" w:eastAsia="Calibri" w:hAnsi="Cambria" w:cs="Times New Roman"/>
          <w:color w:val="000000" w:themeColor="text1"/>
          <w:spacing w:val="-3"/>
        </w:rPr>
        <w:instrText>I</w:instrText>
      </w:r>
      <w:r w:rsidR="00006B5D" w:rsidRPr="00D53404">
        <w:rPr>
          <w:rFonts w:ascii="Cambria" w:eastAsia="Calibri" w:hAnsi="Cambria" w:cs="Times New Roman"/>
          <w:color w:val="000000" w:themeColor="text1"/>
        </w:rPr>
        <w:instrText>nt</w:instrText>
      </w:r>
      <w:r w:rsidR="00006B5D" w:rsidRPr="00D53404">
        <w:rPr>
          <w:rFonts w:ascii="Cambria" w:eastAsia="Calibri" w:hAnsi="Cambria" w:cs="Times New Roman"/>
          <w:color w:val="000000" w:themeColor="text1"/>
          <w:spacing w:val="2"/>
        </w:rPr>
        <w:instrText>e</w:instrText>
      </w:r>
      <w:r w:rsidR="00006B5D" w:rsidRPr="00D53404">
        <w:rPr>
          <w:rFonts w:ascii="Cambria" w:eastAsia="Calibri" w:hAnsi="Cambria" w:cs="Times New Roman"/>
          <w:color w:val="000000" w:themeColor="text1"/>
        </w:rPr>
        <w:instrText>rn</w:instrText>
      </w:r>
      <w:r w:rsidR="00006B5D" w:rsidRPr="00D53404">
        <w:rPr>
          <w:rFonts w:ascii="Cambria" w:eastAsia="Calibri" w:hAnsi="Cambria" w:cs="Times New Roman"/>
          <w:color w:val="000000" w:themeColor="text1"/>
          <w:spacing w:val="-2"/>
        </w:rPr>
        <w:instrText>a</w:instrText>
      </w:r>
      <w:r w:rsidR="00006B5D" w:rsidRPr="00D53404">
        <w:rPr>
          <w:rFonts w:ascii="Cambria" w:eastAsia="Calibri" w:hAnsi="Cambria" w:cs="Times New Roman"/>
          <w:color w:val="000000" w:themeColor="text1"/>
        </w:rPr>
        <w:instrText>t</w:instrText>
      </w:r>
      <w:r w:rsidR="00006B5D" w:rsidRPr="00D53404">
        <w:rPr>
          <w:rFonts w:ascii="Cambria" w:eastAsia="Calibri" w:hAnsi="Cambria" w:cs="Times New Roman"/>
          <w:color w:val="000000" w:themeColor="text1"/>
          <w:spacing w:val="1"/>
        </w:rPr>
        <w:instrText>i</w:instrText>
      </w:r>
      <w:r w:rsidR="00006B5D" w:rsidRPr="00D53404">
        <w:rPr>
          <w:rFonts w:ascii="Cambria" w:eastAsia="Calibri" w:hAnsi="Cambria" w:cs="Times New Roman"/>
          <w:color w:val="000000" w:themeColor="text1"/>
        </w:rPr>
        <w:instrText>on</w:instrText>
      </w:r>
      <w:r w:rsidR="00006B5D" w:rsidRPr="00D53404">
        <w:rPr>
          <w:rFonts w:ascii="Cambria" w:eastAsia="Calibri" w:hAnsi="Cambria" w:cs="Times New Roman"/>
          <w:color w:val="000000" w:themeColor="text1"/>
          <w:spacing w:val="-1"/>
        </w:rPr>
        <w:instrText>a</w:instrText>
      </w:r>
      <w:r w:rsidR="00006B5D" w:rsidRPr="00D53404">
        <w:rPr>
          <w:rFonts w:ascii="Cambria" w:eastAsia="Calibri" w:hAnsi="Cambria" w:cs="Times New Roman"/>
          <w:color w:val="000000" w:themeColor="text1"/>
          <w:spacing w:val="1"/>
        </w:rPr>
        <w:instrText>l</w:instrText>
      </w:r>
      <w:ins w:id="1393" w:author="karl@grindal.org" w:date="2014-10-19T19:33:00Z">
        <w:r w:rsidR="00006B5D">
          <w:instrText xml:space="preserve">" </w:instrText>
        </w:r>
        <w:r w:rsidR="00006B5D">
          <w:rPr>
            <w:rFonts w:ascii="Cambria" w:eastAsia="Calibri" w:hAnsi="Cambria" w:cs="Times New Roman"/>
            <w:color w:val="000000" w:themeColor="text1"/>
            <w:spacing w:val="1"/>
          </w:rPr>
          <w:fldChar w:fldCharType="end"/>
        </w:r>
      </w:ins>
      <w:r w:rsidRPr="00EA0F8A">
        <w:rPr>
          <w:rFonts w:ascii="Cambria" w:eastAsia="Calibri" w:hAnsi="Cambria" w:cs="Times New Roman"/>
          <w:color w:val="000000" w:themeColor="text1"/>
          <w:spacing w:val="2"/>
        </w:rPr>
        <w:t>-</w:t>
      </w:r>
      <w:r w:rsidRPr="00EA0F8A">
        <w:rPr>
          <w:rFonts w:ascii="Cambria" w:eastAsia="Calibri" w:hAnsi="Cambria" w:cs="Times New Roman"/>
          <w:color w:val="000000" w:themeColor="text1"/>
          <w:spacing w:val="-2"/>
        </w:rPr>
        <w:t>B</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spacing w:val="3"/>
        </w:rPr>
        <w:t>l</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d</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s</w:t>
      </w:r>
      <w:r w:rsidRPr="00EA0F8A">
        <w:rPr>
          <w:rFonts w:ascii="Cambria" w:eastAsia="Calibri" w:hAnsi="Cambria" w:cs="Times New Roman"/>
          <w:color w:val="000000" w:themeColor="text1"/>
          <w:spacing w:val="2"/>
        </w:rPr>
        <w:t>h in 34 districts</w:t>
      </w:r>
      <w:r w:rsidRPr="00EA0F8A">
        <w:rPr>
          <w:rFonts w:ascii="Cambria" w:eastAsia="Calibri" w:hAnsi="Cambria" w:cs="Times New Roman"/>
          <w:color w:val="000000" w:themeColor="text1"/>
        </w:rPr>
        <w:t>,</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mpow</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red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2"/>
        </w:rPr>
        <w:t>z</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ns</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to hold pub</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ic o</w:t>
      </w:r>
      <w:r w:rsidRPr="00EA0F8A">
        <w:rPr>
          <w:rFonts w:ascii="Cambria" w:eastAsia="Calibri" w:hAnsi="Cambria" w:cs="Times New Roman"/>
          <w:color w:val="000000" w:themeColor="text1"/>
          <w:spacing w:val="-1"/>
        </w:rPr>
        <w:t>f</w:t>
      </w:r>
      <w:r w:rsidRPr="00EA0F8A">
        <w:rPr>
          <w:rFonts w:ascii="Cambria" w:eastAsia="Calibri" w:hAnsi="Cambria" w:cs="Times New Roman"/>
          <w:color w:val="000000" w:themeColor="text1"/>
        </w:rPr>
        <w:t>fi</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 xml:space="preserve">ials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ou</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rPr>
        <w:t>table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for h</w:t>
      </w:r>
      <w:r w:rsidRPr="00EA0F8A">
        <w:rPr>
          <w:rFonts w:ascii="Cambria" w:eastAsia="Calibri" w:hAnsi="Cambria" w:cs="Times New Roman"/>
          <w:color w:val="000000" w:themeColor="text1"/>
          <w:spacing w:val="-1"/>
        </w:rPr>
        <w:t>ea</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 xml:space="preserve">h,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du</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on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lo</w:t>
      </w:r>
      <w:r w:rsidRPr="00EA0F8A">
        <w:rPr>
          <w:rFonts w:ascii="Cambria" w:eastAsia="Calibri" w:hAnsi="Cambria" w:cs="Times New Roman"/>
          <w:color w:val="000000" w:themeColor="text1"/>
          <w:spacing w:val="2"/>
        </w:rPr>
        <w:t>c</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l </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2"/>
        </w:rPr>
        <w:t>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rnm</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nt se</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v</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spacing w:val="-1"/>
        </w:rPr>
        <w:t>ce</w:t>
      </w:r>
      <w:r w:rsidRPr="00EA0F8A">
        <w:rPr>
          <w:rFonts w:ascii="Cambria" w:eastAsia="Calibri" w:hAnsi="Cambria" w:cs="Times New Roman"/>
          <w:color w:val="000000" w:themeColor="text1"/>
        </w:rPr>
        <w:t xml:space="preserve">s through citizen committees, youth groups and a variety of nonviolent actions, such as information tables outside targeted hospitals and volunteer monitoring of their services, cleanliness, and medical staff attendance. </w:t>
      </w:r>
    </w:p>
    <w:p w14:paraId="5AE62B5E" w14:textId="6E5975F3"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spacing w:val="-2"/>
        </w:rPr>
        <w:t>B</w:t>
      </w:r>
      <w:r w:rsidRPr="005150E2">
        <w:rPr>
          <w:rFonts w:ascii="Cambria" w:eastAsia="Calibri" w:hAnsi="Cambria" w:cs="Times New Roman"/>
          <w:i/>
          <w:color w:val="000000" w:themeColor="text1"/>
        </w:rPr>
        <w:t>osni</w:t>
      </w:r>
      <w:r w:rsidRPr="005150E2">
        <w:rPr>
          <w:rFonts w:ascii="Cambria" w:eastAsia="Calibri" w:hAnsi="Cambria" w:cs="Times New Roman"/>
          <w:i/>
          <w:color w:val="000000" w:themeColor="text1"/>
          <w:spacing w:val="-1"/>
        </w:rPr>
        <w:t>a-</w:t>
      </w:r>
      <w:r w:rsidRPr="005150E2">
        <w:rPr>
          <w:rFonts w:ascii="Cambria" w:eastAsia="Calibri" w:hAnsi="Cambria" w:cs="Times New Roman"/>
          <w:i/>
          <w:color w:val="000000" w:themeColor="text1"/>
          <w:spacing w:val="2"/>
        </w:rPr>
        <w:t>H</w:t>
      </w:r>
      <w:r w:rsidRPr="005150E2">
        <w:rPr>
          <w:rFonts w:ascii="Cambria" w:eastAsia="Calibri" w:hAnsi="Cambria" w:cs="Times New Roman"/>
          <w:i/>
          <w:color w:val="000000" w:themeColor="text1"/>
          <w:spacing w:val="-1"/>
        </w:rPr>
        <w:t>e</w:t>
      </w:r>
      <w:r w:rsidRPr="005150E2">
        <w:rPr>
          <w:rFonts w:ascii="Cambria" w:eastAsia="Calibri" w:hAnsi="Cambria" w:cs="Times New Roman"/>
          <w:i/>
          <w:color w:val="000000" w:themeColor="text1"/>
        </w:rPr>
        <w:t>rz</w:t>
      </w:r>
      <w:r w:rsidRPr="005150E2">
        <w:rPr>
          <w:rFonts w:ascii="Cambria" w:eastAsia="Calibri" w:hAnsi="Cambria" w:cs="Times New Roman"/>
          <w:i/>
          <w:color w:val="000000" w:themeColor="text1"/>
          <w:spacing w:val="1"/>
        </w:rPr>
        <w:t>e</w:t>
      </w:r>
      <w:r w:rsidRPr="005150E2">
        <w:rPr>
          <w:rFonts w:ascii="Cambria" w:eastAsia="Calibri" w:hAnsi="Cambria" w:cs="Times New Roman"/>
          <w:i/>
          <w:color w:val="000000" w:themeColor="text1"/>
          <w:spacing w:val="-2"/>
        </w:rPr>
        <w:t>g</w:t>
      </w:r>
      <w:r w:rsidRPr="005150E2">
        <w:rPr>
          <w:rFonts w:ascii="Cambria" w:eastAsia="Calibri" w:hAnsi="Cambria" w:cs="Times New Roman"/>
          <w:i/>
          <w:color w:val="000000" w:themeColor="text1"/>
        </w:rPr>
        <w:t>ovina</w:t>
      </w:r>
      <w:r w:rsidRPr="00EA0F8A">
        <w:rPr>
          <w:rFonts w:ascii="Cambria" w:eastAsia="Calibri" w:hAnsi="Cambria" w:cs="Times New Roman"/>
          <w:color w:val="000000" w:themeColor="text1"/>
        </w:rPr>
        <w:t xml:space="preserve">: </w:t>
      </w:r>
      <w:r w:rsidRPr="00EA0F8A">
        <w:rPr>
          <w:rFonts w:ascii="Cambria" w:eastAsia="Calibri" w:hAnsi="Cambria" w:cs="Times New Roman"/>
          <w:i/>
          <w:color w:val="000000" w:themeColor="text1"/>
        </w:rPr>
        <w:t>D</w:t>
      </w:r>
      <w:r w:rsidRPr="00EA0F8A">
        <w:rPr>
          <w:rFonts w:ascii="Cambria" w:eastAsia="Calibri" w:hAnsi="Cambria" w:cs="Times New Roman"/>
          <w:i/>
          <w:color w:val="000000" w:themeColor="text1"/>
          <w:spacing w:val="2"/>
        </w:rPr>
        <w:t>o</w:t>
      </w:r>
      <w:r w:rsidRPr="00EA0F8A">
        <w:rPr>
          <w:rFonts w:ascii="Cambria" w:eastAsia="Calibri" w:hAnsi="Cambria" w:cs="Times New Roman"/>
          <w:i/>
          <w:color w:val="000000" w:themeColor="text1"/>
        </w:rPr>
        <w:t>sta!</w:t>
      </w:r>
      <w:ins w:id="1394" w:author="karl@grindal.org" w:date="2014-10-19T20:19:00Z">
        <w:r w:rsidR="00820BA2">
          <w:rPr>
            <w:rFonts w:ascii="Cambria" w:eastAsia="Calibri" w:hAnsi="Cambria" w:cs="Times New Roman"/>
            <w:i/>
            <w:color w:val="000000" w:themeColor="text1"/>
          </w:rPr>
          <w:fldChar w:fldCharType="begin"/>
        </w:r>
        <w:r w:rsidR="00820BA2">
          <w:instrText xml:space="preserve"> XE "</w:instrText>
        </w:r>
      </w:ins>
      <w:ins w:id="1395" w:author="karl@grindal.org" w:date="2014-10-19T20:18:00Z">
        <w:r w:rsidR="00820BA2" w:rsidRPr="00D67066">
          <w:rPr>
            <w:rFonts w:ascii="Cambria" w:eastAsia="Calibri" w:hAnsi="Cambria" w:cs="Times New Roman"/>
            <w:i/>
            <w:color w:val="000000" w:themeColor="text1"/>
          </w:rPr>
          <w:instrText>D</w:instrText>
        </w:r>
        <w:r w:rsidR="00820BA2" w:rsidRPr="00D67066">
          <w:rPr>
            <w:rFonts w:ascii="Cambria" w:eastAsia="Calibri" w:hAnsi="Cambria" w:cs="Times New Roman"/>
            <w:i/>
            <w:color w:val="000000" w:themeColor="text1"/>
            <w:spacing w:val="2"/>
          </w:rPr>
          <w:instrText>OSTA</w:instrText>
        </w:r>
      </w:ins>
      <w:r w:rsidR="00820BA2" w:rsidRPr="00D67066">
        <w:rPr>
          <w:rFonts w:ascii="Cambria" w:eastAsia="Calibri" w:hAnsi="Cambria" w:cs="Times New Roman"/>
          <w:i/>
          <w:color w:val="000000" w:themeColor="text1"/>
        </w:rPr>
        <w:instrText>!</w:instrText>
      </w:r>
      <w:ins w:id="1396" w:author="karl@grindal.org" w:date="2014-10-19T20:19:00Z">
        <w:r w:rsidR="00820BA2">
          <w:instrText xml:space="preserve">" </w:instrText>
        </w:r>
        <w:r w:rsidR="00820BA2">
          <w:rPr>
            <w:rFonts w:ascii="Cambria" w:eastAsia="Calibri" w:hAnsi="Cambria" w:cs="Times New Roman"/>
            <w:i/>
            <w:color w:val="000000" w:themeColor="text1"/>
          </w:rPr>
          <w:fldChar w:fldCharType="end"/>
        </w:r>
      </w:ins>
      <w:r w:rsidRPr="00EA0F8A">
        <w:rPr>
          <w:rFonts w:ascii="Cambria" w:eastAsia="Calibri" w:hAnsi="Cambria" w:cs="Times New Roman"/>
          <w:i/>
          <w:color w:val="000000" w:themeColor="text1"/>
          <w:spacing w:val="3"/>
        </w:rPr>
        <w:t xml:space="preserve"> </w:t>
      </w:r>
      <w:r w:rsidRPr="00EA0F8A">
        <w:rPr>
          <w:rFonts w:ascii="Cambria" w:eastAsia="Calibri" w:hAnsi="Cambria" w:cs="Times New Roman"/>
          <w:color w:val="000000" w:themeColor="text1"/>
        </w:rPr>
        <w:t>(</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nou</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h!</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 a</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nonvio</w:t>
      </w:r>
      <w:r w:rsidRPr="00EA0F8A">
        <w:rPr>
          <w:rFonts w:ascii="Cambria" w:eastAsia="Calibri" w:hAnsi="Cambria" w:cs="Times New Roman"/>
          <w:color w:val="000000" w:themeColor="text1"/>
          <w:spacing w:val="3"/>
        </w:rPr>
        <w:t>l</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nt,</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5"/>
        </w:rPr>
        <w:t>y</w:t>
      </w:r>
      <w:r w:rsidRPr="00EA0F8A">
        <w:rPr>
          <w:rFonts w:ascii="Cambria" w:eastAsia="Calibri" w:hAnsi="Cambria" w:cs="Times New Roman"/>
          <w:color w:val="000000" w:themeColor="text1"/>
        </w:rPr>
        <w:t xml:space="preserve">outh </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rPr>
        <w:t>ov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men</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 p</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omo</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s </w:t>
      </w:r>
      <w:r w:rsidRPr="00EA0F8A">
        <w:rPr>
          <w:rFonts w:ascii="Cambria" w:eastAsia="Calibri" w:hAnsi="Cambria" w:cs="Times New Roman"/>
          <w:color w:val="000000" w:themeColor="text1"/>
          <w:spacing w:val="-1"/>
        </w:rPr>
        <w:t>acc</w:t>
      </w:r>
      <w:r w:rsidRPr="00EA0F8A">
        <w:rPr>
          <w:rFonts w:ascii="Cambria" w:eastAsia="Calibri" w:hAnsi="Cambria" w:cs="Times New Roman"/>
          <w:color w:val="000000" w:themeColor="text1"/>
        </w:rPr>
        <w:t>ountabil</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ov</w:t>
      </w:r>
      <w:r w:rsidRPr="00EA0F8A">
        <w:rPr>
          <w:rFonts w:ascii="Cambria" w:eastAsia="Calibri" w:hAnsi="Cambria" w:cs="Times New Roman"/>
          <w:color w:val="000000" w:themeColor="text1"/>
          <w:spacing w:val="1"/>
        </w:rPr>
        <w:t>er</w:t>
      </w:r>
      <w:r w:rsidRPr="00EA0F8A">
        <w:rPr>
          <w:rFonts w:ascii="Cambria" w:eastAsia="Calibri" w:hAnsi="Cambria" w:cs="Times New Roman"/>
          <w:color w:val="000000" w:themeColor="text1"/>
        </w:rPr>
        <w:t xml:space="preserve">nment </w:t>
      </w:r>
      <w:r w:rsidRPr="00EA0F8A">
        <w:rPr>
          <w:rFonts w:ascii="Cambria" w:eastAsia="Calibri" w:hAnsi="Cambria" w:cs="Times New Roman"/>
          <w:color w:val="000000" w:themeColor="text1"/>
          <w:spacing w:val="-1"/>
        </w:rPr>
        <w:t>re</w:t>
      </w:r>
      <w:r w:rsidRPr="00EA0F8A">
        <w:rPr>
          <w:rFonts w:ascii="Cambria" w:eastAsia="Calibri" w:hAnsi="Cambria" w:cs="Times New Roman"/>
          <w:color w:val="000000" w:themeColor="text1"/>
        </w:rPr>
        <w:t>spons</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bi</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7"/>
        </w:rPr>
        <w:t xml:space="preserve"> </w:t>
      </w:r>
      <w:r w:rsidRPr="00EA0F8A">
        <w:rPr>
          <w:rFonts w:ascii="Cambria" w:eastAsia="Calibri" w:hAnsi="Cambria" w:cs="Times New Roman"/>
          <w:color w:val="000000" w:themeColor="text1"/>
        </w:rPr>
        <w:t>to citizens, and seeks to foster civic participation across r</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ious and</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thn</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c</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1"/>
        </w:rPr>
        <w:t>o</w:t>
      </w:r>
      <w:r w:rsidRPr="00EA0F8A">
        <w:rPr>
          <w:rFonts w:ascii="Cambria" w:eastAsia="Calibri" w:hAnsi="Cambria" w:cs="Times New Roman"/>
          <w:color w:val="000000" w:themeColor="text1"/>
        </w:rPr>
        <w:t xml:space="preserve">ups in the country. </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rPr>
        <w:t>n</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rPr>
        <w:t>2009 it laun</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h</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d a</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d</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 and o</w:t>
      </w:r>
      <w:r w:rsidRPr="00EA0F8A">
        <w:rPr>
          <w:rFonts w:ascii="Cambria" w:eastAsia="Calibri" w:hAnsi="Cambria" w:cs="Times New Roman"/>
          <w:color w:val="000000" w:themeColor="text1"/>
          <w:spacing w:val="3"/>
        </w:rPr>
        <w:t>n</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the g</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 xml:space="preserve">ound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mpa</w:t>
      </w:r>
      <w:r w:rsidRPr="00EA0F8A">
        <w:rPr>
          <w:rFonts w:ascii="Cambria" w:eastAsia="Calibri" w:hAnsi="Cambria" w:cs="Times New Roman"/>
          <w:color w:val="000000" w:themeColor="text1"/>
          <w:spacing w:val="2"/>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n that p</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ssu</w:t>
      </w:r>
      <w:r w:rsidRPr="00EA0F8A">
        <w:rPr>
          <w:rFonts w:ascii="Cambria" w:eastAsia="Calibri" w:hAnsi="Cambria" w:cs="Times New Roman"/>
          <w:color w:val="000000" w:themeColor="text1"/>
          <w:spacing w:val="1"/>
        </w:rPr>
        <w:t>red P</w:t>
      </w:r>
      <w:r w:rsidRPr="00EA0F8A">
        <w:rPr>
          <w:rFonts w:ascii="Cambria" w:eastAsia="Calibri" w:hAnsi="Cambria" w:cs="Times New Roman"/>
          <w:color w:val="000000" w:themeColor="text1"/>
        </w:rPr>
        <w:t>rime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Min</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ster</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2"/>
        </w:rPr>
        <w:t>B</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rPr>
        <w:t>nkov</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rPr>
        <w:t>ć to 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si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n o</w:t>
      </w:r>
      <w:r w:rsidRPr="00EA0F8A">
        <w:rPr>
          <w:rFonts w:ascii="Cambria" w:eastAsia="Calibri" w:hAnsi="Cambria" w:cs="Times New Roman"/>
          <w:color w:val="000000" w:themeColor="text1"/>
          <w:spacing w:val="2"/>
        </w:rPr>
        <w:t>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r his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quis</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 of</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an upscale, stat</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2"/>
        </w:rPr>
        <w:t>o</w:t>
      </w:r>
      <w:r w:rsidRPr="00EA0F8A">
        <w:rPr>
          <w:rFonts w:ascii="Cambria" w:eastAsia="Calibri" w:hAnsi="Cambria" w:cs="Times New Roman"/>
          <w:color w:val="000000" w:themeColor="text1"/>
        </w:rPr>
        <w:t>wn</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d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2"/>
        </w:rPr>
        <w:t>p</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t</w:t>
      </w:r>
      <w:r w:rsidRPr="00EA0F8A">
        <w:rPr>
          <w:rFonts w:ascii="Cambria" w:eastAsia="Calibri" w:hAnsi="Cambria" w:cs="Times New Roman"/>
          <w:color w:val="000000" w:themeColor="text1"/>
        </w:rPr>
        <w:t xml:space="preserve">ment through a series of administrative maneuvers, </w:t>
      </w:r>
      <w:r w:rsidRPr="00EA0F8A">
        <w:rPr>
          <w:rFonts w:ascii="Cambria" w:eastAsia="Calibri" w:hAnsi="Cambria" w:cs="Times New Roman"/>
          <w:color w:val="000000" w:themeColor="text1"/>
          <w:spacing w:val="-1"/>
        </w:rPr>
        <w:t>f</w:t>
      </w:r>
      <w:r w:rsidRPr="00EA0F8A">
        <w:rPr>
          <w:rFonts w:ascii="Cambria" w:eastAsia="Calibri" w:hAnsi="Cambria" w:cs="Times New Roman"/>
          <w:color w:val="000000" w:themeColor="text1"/>
        </w:rPr>
        <w:t xml:space="preserve">or </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rPr>
        <w:t>ppro</w:t>
      </w:r>
      <w:r w:rsidRPr="00EA0F8A">
        <w:rPr>
          <w:rFonts w:ascii="Cambria" w:eastAsia="Calibri" w:hAnsi="Cambria" w:cs="Times New Roman"/>
          <w:color w:val="000000" w:themeColor="text1"/>
          <w:spacing w:val="1"/>
        </w:rPr>
        <w:t>x</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te</w:t>
      </w:r>
      <w:r w:rsidRPr="00EA0F8A">
        <w:rPr>
          <w:rFonts w:ascii="Cambria" w:eastAsia="Calibri" w:hAnsi="Cambria" w:cs="Times New Roman"/>
          <w:color w:val="000000" w:themeColor="text1"/>
          <w:spacing w:val="2"/>
        </w:rPr>
        <w:t>l</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1"/>
        </w:rPr>
        <w:t>U</w:t>
      </w:r>
      <w:r w:rsidRPr="00EA0F8A">
        <w:rPr>
          <w:rFonts w:ascii="Cambria" w:eastAsia="Calibri" w:hAnsi="Cambria" w:cs="Times New Roman"/>
          <w:color w:val="000000" w:themeColor="text1"/>
        </w:rPr>
        <w:t>R 500. He left office a year and a half before his term was over.</w:t>
      </w:r>
    </w:p>
    <w:p w14:paraId="4B1AA012" w14:textId="094A64E7"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spacing w:val="-2"/>
        </w:rPr>
      </w:pPr>
      <w:r w:rsidRPr="005150E2">
        <w:rPr>
          <w:rFonts w:ascii="Cambria" w:eastAsia="Calibri" w:hAnsi="Cambria" w:cs="Times New Roman"/>
          <w:i/>
          <w:color w:val="000000" w:themeColor="text1"/>
          <w:spacing w:val="-2"/>
        </w:rPr>
        <w:t>B</w:t>
      </w:r>
      <w:r w:rsidRPr="005150E2">
        <w:rPr>
          <w:rFonts w:ascii="Cambria" w:eastAsia="Calibri" w:hAnsi="Cambria" w:cs="Times New Roman"/>
          <w:i/>
          <w:color w:val="000000" w:themeColor="text1"/>
        </w:rPr>
        <w:t>r</w:t>
      </w:r>
      <w:r w:rsidRPr="005150E2">
        <w:rPr>
          <w:rFonts w:ascii="Cambria" w:eastAsia="Calibri" w:hAnsi="Cambria" w:cs="Times New Roman"/>
          <w:i/>
          <w:color w:val="000000" w:themeColor="text1"/>
          <w:spacing w:val="-2"/>
        </w:rPr>
        <w:t>a</w:t>
      </w:r>
      <w:r w:rsidRPr="005150E2">
        <w:rPr>
          <w:rFonts w:ascii="Cambria" w:eastAsia="Calibri" w:hAnsi="Cambria" w:cs="Times New Roman"/>
          <w:i/>
          <w:color w:val="000000" w:themeColor="text1"/>
          <w:spacing w:val="1"/>
        </w:rPr>
        <w:t>z</w:t>
      </w:r>
      <w:r w:rsidRPr="005150E2">
        <w:rPr>
          <w:rFonts w:ascii="Cambria" w:eastAsia="Calibri" w:hAnsi="Cambria" w:cs="Times New Roman"/>
          <w:i/>
          <w:color w:val="000000" w:themeColor="text1"/>
        </w:rPr>
        <w:t>i</w:t>
      </w:r>
      <w:r w:rsidRPr="005150E2">
        <w:rPr>
          <w:rFonts w:ascii="Cambria" w:eastAsia="Calibri" w:hAnsi="Cambria" w:cs="Times New Roman"/>
          <w:i/>
          <w:color w:val="000000" w:themeColor="text1"/>
          <w:spacing w:val="1"/>
        </w:rPr>
        <w:t>l</w:t>
      </w:r>
      <w:r w:rsidRPr="00EA0F8A">
        <w:rPr>
          <w:rFonts w:ascii="Cambria" w:eastAsia="Calibri" w:hAnsi="Cambria" w:cs="Times New Roman"/>
          <w:color w:val="000000" w:themeColor="text1"/>
        </w:rPr>
        <w:t>: 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Mov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ment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inst</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El</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tor</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l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or</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upt</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rPr>
        <w:t>on</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 (MC</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E</w:t>
      </w:r>
      <w:ins w:id="1397" w:author="karl@grindal.org" w:date="2014-10-19T19:33:00Z">
        <w:r w:rsidR="00006B5D">
          <w:rPr>
            <w:rFonts w:ascii="Cambria" w:eastAsia="Calibri" w:hAnsi="Cambria" w:cs="Times New Roman"/>
            <w:color w:val="000000" w:themeColor="text1"/>
          </w:rPr>
          <w:fldChar w:fldCharType="begin"/>
        </w:r>
        <w:r w:rsidR="00006B5D">
          <w:instrText xml:space="preserve"> XE "</w:instrText>
        </w:r>
        <w:r w:rsidR="00006B5D" w:rsidRPr="00117380">
          <w:rPr>
            <w:rFonts w:ascii="Cambria" w:eastAsia="Calibri" w:hAnsi="Cambria" w:cs="Times New Roman"/>
            <w:color w:val="000000" w:themeColor="text1"/>
          </w:rPr>
          <w:instrText>Movement against Electoral Corruption coalition</w:instrText>
        </w:r>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w:t>
      </w:r>
      <w:r w:rsidRPr="00EA0F8A">
        <w:rPr>
          <w:rFonts w:ascii="Cambria" w:eastAsia="Calibri" w:hAnsi="Cambria" w:cs="Times New Roman"/>
          <w:color w:val="000000" w:themeColor="text1"/>
          <w:spacing w:val="-2"/>
        </w:rPr>
        <w:t>c</w:t>
      </w:r>
      <w:r w:rsidRPr="00EA0F8A">
        <w:rPr>
          <w:rFonts w:ascii="Cambria" w:eastAsia="Calibri" w:hAnsi="Cambria" w:cs="Times New Roman"/>
          <w:color w:val="000000" w:themeColor="text1"/>
        </w:rPr>
        <w:t>ol</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spacing w:val="-1"/>
        </w:rPr>
        <w:t>ec</w:t>
      </w:r>
      <w:r w:rsidRPr="00EA0F8A">
        <w:rPr>
          <w:rFonts w:ascii="Cambria" w:eastAsia="Calibri" w:hAnsi="Cambria" w:cs="Times New Roman"/>
          <w:color w:val="000000" w:themeColor="text1"/>
        </w:rPr>
        <w:t>ted 1.6 m</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ion s</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n</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tur</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s to </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ntrodu</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the</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i/>
          <w:color w:val="000000" w:themeColor="text1"/>
        </w:rPr>
        <w:t>Ficha</w:t>
      </w:r>
      <w:r w:rsidRPr="00EA0F8A">
        <w:rPr>
          <w:rFonts w:ascii="Cambria" w:eastAsia="Calibri" w:hAnsi="Cambria" w:cs="Times New Roman"/>
          <w:i/>
          <w:color w:val="000000" w:themeColor="text1"/>
          <w:spacing w:val="1"/>
        </w:rPr>
        <w:t xml:space="preserve"> </w:t>
      </w:r>
      <w:r w:rsidRPr="00EA0F8A">
        <w:rPr>
          <w:rFonts w:ascii="Cambria" w:eastAsia="Calibri" w:hAnsi="Cambria" w:cs="Times New Roman"/>
          <w:i/>
          <w:color w:val="000000" w:themeColor="text1"/>
          <w:spacing w:val="-3"/>
        </w:rPr>
        <w:t>L</w:t>
      </w:r>
      <w:r w:rsidRPr="00EA0F8A">
        <w:rPr>
          <w:rFonts w:ascii="Cambria" w:eastAsia="Calibri" w:hAnsi="Cambria" w:cs="Times New Roman"/>
          <w:i/>
          <w:color w:val="000000" w:themeColor="text1"/>
        </w:rPr>
        <w:t>i</w:t>
      </w:r>
      <w:r w:rsidRPr="00EA0F8A">
        <w:rPr>
          <w:rFonts w:ascii="Cambria" w:eastAsia="Calibri" w:hAnsi="Cambria" w:cs="Times New Roman"/>
          <w:i/>
          <w:color w:val="000000" w:themeColor="text1"/>
          <w:spacing w:val="1"/>
        </w:rPr>
        <w:t>m</w:t>
      </w:r>
      <w:r w:rsidRPr="00EA0F8A">
        <w:rPr>
          <w:rFonts w:ascii="Cambria" w:eastAsia="Calibri" w:hAnsi="Cambria" w:cs="Times New Roman"/>
          <w:i/>
          <w:color w:val="000000" w:themeColor="text1"/>
        </w:rPr>
        <w:t>pa</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(Cle</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 Slate/Re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ord)</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is</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on </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rPr>
        <w:t>o the Brazilian Con</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s</w:t>
      </w:r>
      <w:r w:rsidRPr="00EA0F8A">
        <w:rPr>
          <w:rFonts w:ascii="Cambria" w:eastAsia="Calibri" w:hAnsi="Cambria" w:cs="Times New Roman"/>
          <w:color w:val="000000" w:themeColor="text1"/>
          <w:spacing w:val="4"/>
        </w:rPr>
        <w:t>s, which would prohibit c</w:t>
      </w:r>
      <w:r w:rsidRPr="00EA0F8A">
        <w:rPr>
          <w:rFonts w:ascii="Cambria" w:eastAsia="Calibri" w:hAnsi="Cambria" w:cs="Times New Roman"/>
          <w:color w:val="000000" w:themeColor="text1"/>
          <w:spacing w:val="-2"/>
        </w:rPr>
        <w:t xml:space="preserve">andidates from taking office if they have been convicted of specific crimes by more than one judge (misuse of public funds, drug trafficking, rape, murder or racism). Following a sustained campaign of </w:t>
      </w:r>
      <w:r w:rsidRPr="00EA0F8A">
        <w:rPr>
          <w:rFonts w:ascii="Cambria" w:eastAsia="Calibri" w:hAnsi="Cambria" w:cs="Times New Roman"/>
          <w:color w:val="000000" w:themeColor="text1"/>
        </w:rPr>
        <w:t>s</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t </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ons,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later, d</w:t>
      </w:r>
      <w:r w:rsidRPr="00EA0F8A">
        <w:rPr>
          <w:rFonts w:ascii="Cambria" w:eastAsia="Calibri" w:hAnsi="Cambria" w:cs="Times New Roman"/>
          <w:color w:val="000000" w:themeColor="text1"/>
          <w:spacing w:val="2"/>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 civil</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si</w:t>
      </w:r>
      <w:r w:rsidRPr="00EA0F8A">
        <w:rPr>
          <w:rFonts w:ascii="Cambria" w:eastAsia="Calibri" w:hAnsi="Cambria" w:cs="Times New Roman"/>
          <w:color w:val="000000" w:themeColor="text1"/>
          <w:spacing w:val="1"/>
        </w:rPr>
        <w:t>s</w:t>
      </w:r>
      <w:r w:rsidRPr="00EA0F8A">
        <w:rPr>
          <w:rFonts w:ascii="Cambria" w:eastAsia="Calibri" w:hAnsi="Cambria" w:cs="Times New Roman"/>
          <w:color w:val="000000" w:themeColor="text1"/>
        </w:rPr>
        <w:t>ta</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 xml:space="preserve">e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oordi</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ted </w:t>
      </w:r>
      <w:r w:rsidRPr="00EA0F8A">
        <w:rPr>
          <w:rFonts w:ascii="Cambria" w:eastAsia="Calibri" w:hAnsi="Cambria" w:cs="Times New Roman"/>
          <w:color w:val="000000" w:themeColor="text1"/>
          <w:spacing w:val="4"/>
        </w:rPr>
        <w:t>b</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rPr>
        <w:t>a</w:t>
      </w:r>
      <w:r w:rsidRPr="00EA0F8A">
        <w:rPr>
          <w:rFonts w:ascii="Cambria" w:eastAsia="Calibri" w:hAnsi="Cambria" w:cs="Times New Roman"/>
          <w:color w:val="000000" w:themeColor="text1"/>
          <w:spacing w:val="2"/>
        </w:rPr>
        <w:t>v</w:t>
      </w:r>
      <w:r w:rsidRPr="00EA0F8A">
        <w:rPr>
          <w:rFonts w:ascii="Cambria" w:eastAsia="Calibri" w:hAnsi="Cambria" w:cs="Times New Roman"/>
          <w:color w:val="000000" w:themeColor="text1"/>
          <w:spacing w:val="-1"/>
        </w:rPr>
        <w:t>aa</w:t>
      </w:r>
      <w:r w:rsidRPr="00EA0F8A">
        <w:rPr>
          <w:rFonts w:ascii="Cambria" w:eastAsia="Calibri" w:hAnsi="Cambria" w:cs="Times New Roman"/>
          <w:color w:val="000000" w:themeColor="text1"/>
          <w:spacing w:val="1"/>
        </w:rPr>
        <w:t>z</w:t>
      </w:r>
      <w:r w:rsidRPr="00EA0F8A">
        <w:rPr>
          <w:rFonts w:ascii="Cambria" w:eastAsia="Calibri" w:hAnsi="Cambria" w:cs="Times New Roman"/>
          <w:color w:val="000000" w:themeColor="text1"/>
        </w:rPr>
        <w:t>.or</w:t>
      </w:r>
      <w:r w:rsidRPr="00EA0F8A">
        <w:rPr>
          <w:rFonts w:ascii="Cambria" w:eastAsia="Calibri" w:hAnsi="Cambria" w:cs="Times New Roman"/>
          <w:color w:val="000000" w:themeColor="text1"/>
          <w:spacing w:val="-2"/>
        </w:rPr>
        <w:t xml:space="preserve">g, the bill was passed both in the Chamber of Deputies and the Senate. It subsequently was approved by then-president Luis Ignazio da Silva in </w:t>
      </w:r>
      <w:r w:rsidRPr="00EA0F8A">
        <w:rPr>
          <w:rFonts w:ascii="Cambria" w:eastAsia="Calibri" w:hAnsi="Cambria" w:cs="Times New Roman"/>
          <w:color w:val="000000" w:themeColor="text1"/>
          <w:spacing w:val="-2"/>
        </w:rPr>
        <w:lastRenderedPageBreak/>
        <w:t xml:space="preserve">June, 2010, and in February 2012, the Supreme Court ruled that </w:t>
      </w:r>
      <w:r w:rsidRPr="00EA0F8A">
        <w:rPr>
          <w:rFonts w:ascii="Cambria" w:eastAsia="Calibri" w:hAnsi="Cambria" w:cs="Times New Roman"/>
          <w:i/>
          <w:color w:val="000000" w:themeColor="text1"/>
          <w:spacing w:val="-2"/>
        </w:rPr>
        <w:t>Ficha Limpa</w:t>
      </w:r>
      <w:r w:rsidRPr="00EA0F8A">
        <w:rPr>
          <w:rFonts w:ascii="Cambria" w:eastAsia="Calibri" w:hAnsi="Cambria" w:cs="Times New Roman"/>
          <w:color w:val="000000" w:themeColor="text1"/>
          <w:spacing w:val="-2"/>
        </w:rPr>
        <w:t xml:space="preserve"> was constitutional and would be enforced.</w:t>
      </w:r>
    </w:p>
    <w:p w14:paraId="577BB418" w14:textId="389D66D3"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E</w:t>
      </w:r>
      <w:r w:rsidRPr="005150E2">
        <w:rPr>
          <w:rFonts w:ascii="Cambria" w:eastAsia="Calibri" w:hAnsi="Cambria" w:cs="Times New Roman"/>
          <w:i/>
          <w:color w:val="000000" w:themeColor="text1"/>
          <w:spacing w:val="2"/>
        </w:rPr>
        <w:t>g</w:t>
      </w:r>
      <w:r w:rsidRPr="005150E2">
        <w:rPr>
          <w:rFonts w:ascii="Cambria" w:eastAsia="Calibri" w:hAnsi="Cambria" w:cs="Times New Roman"/>
          <w:i/>
          <w:color w:val="000000" w:themeColor="text1"/>
          <w:spacing w:val="-5"/>
        </w:rPr>
        <w:t>y</w:t>
      </w:r>
      <w:r w:rsidRPr="005150E2">
        <w:rPr>
          <w:rFonts w:ascii="Cambria" w:eastAsia="Calibri" w:hAnsi="Cambria" w:cs="Times New Roman"/>
          <w:i/>
          <w:color w:val="000000" w:themeColor="text1"/>
        </w:rPr>
        <w:t>p</w:t>
      </w:r>
      <w:r w:rsidRPr="005150E2">
        <w:rPr>
          <w:rFonts w:ascii="Cambria" w:eastAsia="Calibri" w:hAnsi="Cambria" w:cs="Times New Roman"/>
          <w:i/>
          <w:color w:val="000000" w:themeColor="text1"/>
          <w:spacing w:val="1"/>
        </w:rPr>
        <w:t>t</w:t>
      </w:r>
      <w:r w:rsidRPr="00EA0F8A">
        <w:rPr>
          <w:rFonts w:ascii="Cambria" w:eastAsia="Calibri" w:hAnsi="Cambria" w:cs="Times New Roman"/>
          <w:color w:val="000000" w:themeColor="text1"/>
        </w:rPr>
        <w:t>: The women-led watchdog and anti-corruption movement, s</w:t>
      </w:r>
      <w:r w:rsidRPr="00EA0F8A">
        <w:rPr>
          <w:rFonts w:ascii="Cambria" w:eastAsia="Calibri" w:hAnsi="Cambria" w:cs="Times New Roman"/>
          <w:i/>
          <w:color w:val="000000" w:themeColor="text1"/>
        </w:rPr>
        <w:t>h</w:t>
      </w:r>
      <w:r w:rsidRPr="00EA0F8A">
        <w:rPr>
          <w:rFonts w:ascii="Cambria" w:eastAsia="Calibri" w:hAnsi="Cambria" w:cs="Times New Roman"/>
          <w:i/>
          <w:color w:val="000000" w:themeColor="text1"/>
          <w:spacing w:val="4"/>
        </w:rPr>
        <w:t>a</w:t>
      </w:r>
      <w:r w:rsidRPr="00EA0F8A">
        <w:rPr>
          <w:rFonts w:ascii="Cambria" w:eastAsia="Calibri" w:hAnsi="Cambria" w:cs="Times New Roman"/>
          <w:i/>
          <w:color w:val="000000" w:themeColor="text1"/>
          <w:spacing w:val="-5"/>
        </w:rPr>
        <w:t>y</w:t>
      </w:r>
      <w:r w:rsidRPr="00EA0F8A">
        <w:rPr>
          <w:rFonts w:ascii="Cambria" w:eastAsia="Calibri" w:hAnsi="Cambria" w:cs="Times New Roman"/>
          <w:i/>
          <w:color w:val="000000" w:themeColor="text1"/>
        </w:rPr>
        <w:t>fe</w:t>
      </w:r>
      <w:r w:rsidRPr="00EA0F8A">
        <w:rPr>
          <w:rFonts w:ascii="Cambria" w:eastAsia="Calibri" w:hAnsi="Cambria" w:cs="Times New Roman"/>
          <w:i/>
          <w:color w:val="000000" w:themeColor="text1"/>
          <w:spacing w:val="-1"/>
        </w:rPr>
        <w:t>e</w:t>
      </w:r>
      <w:r w:rsidRPr="00EA0F8A">
        <w:rPr>
          <w:rFonts w:ascii="Cambria" w:eastAsia="Calibri" w:hAnsi="Cambria" w:cs="Times New Roman"/>
          <w:i/>
          <w:color w:val="000000" w:themeColor="text1"/>
        </w:rPr>
        <w:t>n.</w:t>
      </w:r>
      <w:r w:rsidRPr="00EA0F8A">
        <w:rPr>
          <w:rFonts w:ascii="Cambria" w:eastAsia="Calibri" w:hAnsi="Cambria" w:cs="Times New Roman"/>
          <w:i/>
          <w:color w:val="000000" w:themeColor="text1"/>
          <w:spacing w:val="-1"/>
        </w:rPr>
        <w:t>c</w:t>
      </w:r>
      <w:r w:rsidRPr="00EA0F8A">
        <w:rPr>
          <w:rFonts w:ascii="Cambria" w:eastAsia="Calibri" w:hAnsi="Cambria" w:cs="Times New Roman"/>
          <w:i/>
          <w:color w:val="000000" w:themeColor="text1"/>
        </w:rPr>
        <w:t>om</w:t>
      </w:r>
      <w:r w:rsidRPr="00EA0F8A">
        <w:rPr>
          <w:rFonts w:ascii="Cambria" w:eastAsia="Calibri" w:hAnsi="Cambria" w:cs="Times New Roman"/>
          <w:color w:val="000000" w:themeColor="text1"/>
        </w:rPr>
        <w:t xml:space="preserve"> </w:t>
      </w:r>
      <w:r w:rsidRPr="00EA0F8A">
        <w:rPr>
          <w:rFonts w:ascii="Cambria" w:eastAsia="Calibri" w:hAnsi="Cambria" w:cs="Times New Roman"/>
          <w:color w:val="000000" w:themeColor="text1"/>
          <w:spacing w:val="2"/>
        </w:rPr>
        <w:t>(</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we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s</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4"/>
        </w:rPr>
        <w:t xml:space="preserve"> </w:t>
      </w:r>
      <w:r w:rsidRPr="00EA0F8A">
        <w:rPr>
          <w:rFonts w:ascii="Cambria" w:eastAsia="Calibri" w:hAnsi="Cambria" w:cs="Times New Roman"/>
          <w:color w:val="000000" w:themeColor="text1"/>
          <w:spacing w:val="-5"/>
        </w:rPr>
        <w:t>y</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2"/>
        </w:rPr>
        <w:t>u</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 launched in 2005, and its sister movement, Egyptians Against Corruption, initiated in 2006, cumulatively put corruption into the domain of public discourse and sparked a nonviolent campaign for judicial independence. They fost</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 xml:space="preserve">d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2"/>
        </w:rPr>
        <w:t>z</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 p</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rti</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ipa</w:t>
      </w:r>
      <w:r w:rsidRPr="00EA0F8A">
        <w:rPr>
          <w:rFonts w:ascii="Cambria" w:eastAsia="Calibri" w:hAnsi="Cambria" w:cs="Times New Roman"/>
          <w:color w:val="000000" w:themeColor="text1"/>
          <w:spacing w:val="2"/>
        </w:rPr>
        <w:t>t</w:t>
      </w:r>
      <w:r w:rsidRPr="00EA0F8A">
        <w:rPr>
          <w:rFonts w:ascii="Cambria" w:eastAsia="Calibri" w:hAnsi="Cambria" w:cs="Times New Roman"/>
          <w:color w:val="000000" w:themeColor="text1"/>
        </w:rPr>
        <w:t xml:space="preserve">ion, </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rPr>
        <w:t>oni</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or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 xml:space="preserve">d the </w:t>
      </w:r>
      <w:r w:rsidRPr="00EA0F8A">
        <w:rPr>
          <w:rFonts w:ascii="Cambria" w:eastAsia="Calibri" w:hAnsi="Cambria" w:cs="Times New Roman"/>
          <w:color w:val="000000" w:themeColor="text1"/>
          <w:spacing w:val="-3"/>
        </w:rPr>
        <w:t>g</w:t>
      </w:r>
      <w:r w:rsidRPr="00EA0F8A">
        <w:rPr>
          <w:rFonts w:ascii="Cambria" w:eastAsia="Calibri" w:hAnsi="Cambria" w:cs="Times New Roman"/>
          <w:color w:val="000000" w:themeColor="text1"/>
        </w:rPr>
        <w:t>ov</w:t>
      </w:r>
      <w:r w:rsidRPr="00EA0F8A">
        <w:rPr>
          <w:rFonts w:ascii="Cambria" w:eastAsia="Calibri" w:hAnsi="Cambria" w:cs="Times New Roman"/>
          <w:color w:val="000000" w:themeColor="text1"/>
          <w:spacing w:val="1"/>
        </w:rPr>
        <w:t>er</w:t>
      </w:r>
      <w:r w:rsidRPr="00EA0F8A">
        <w:rPr>
          <w:rFonts w:ascii="Cambria" w:eastAsia="Calibri" w:hAnsi="Cambria" w:cs="Times New Roman"/>
          <w:color w:val="000000" w:themeColor="text1"/>
        </w:rPr>
        <w:t>nment, b</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d</w:t>
      </w:r>
      <w:r w:rsidRPr="00EA0F8A">
        <w:rPr>
          <w:rFonts w:ascii="Cambria" w:eastAsia="Calibri" w:hAnsi="Cambria" w:cs="Times New Roman"/>
          <w:color w:val="000000" w:themeColor="text1"/>
          <w:spacing w:val="-1"/>
        </w:rPr>
        <w:t>ca</w:t>
      </w:r>
      <w:r w:rsidRPr="00EA0F8A">
        <w:rPr>
          <w:rFonts w:ascii="Cambria" w:eastAsia="Calibri" w:hAnsi="Cambria" w:cs="Times New Roman"/>
          <w:color w:val="000000" w:themeColor="text1"/>
        </w:rPr>
        <w:t>st</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le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spacing w:val="2"/>
        </w:rPr>
        <w:t>o</w:t>
      </w:r>
      <w:r w:rsidRPr="00EA0F8A">
        <w:rPr>
          <w:rFonts w:ascii="Cambria" w:eastAsia="Calibri" w:hAnsi="Cambria" w:cs="Times New Roman"/>
          <w:color w:val="000000" w:themeColor="text1"/>
        </w:rPr>
        <w:t>n f</w:t>
      </w:r>
      <w:r w:rsidRPr="00EA0F8A">
        <w:rPr>
          <w:rFonts w:ascii="Cambria" w:eastAsia="Calibri" w:hAnsi="Cambria" w:cs="Times New Roman"/>
          <w:color w:val="000000" w:themeColor="text1"/>
          <w:spacing w:val="-1"/>
        </w:rPr>
        <w:t>ra</w:t>
      </w:r>
      <w:r w:rsidRPr="00EA0F8A">
        <w:rPr>
          <w:rFonts w:ascii="Cambria" w:eastAsia="Calibri" w:hAnsi="Cambria" w:cs="Times New Roman"/>
          <w:color w:val="000000" w:themeColor="text1"/>
        </w:rPr>
        <w:t>ud in r</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 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me via</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the inte</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n</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t, and</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prov</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d their</w:t>
      </w:r>
      <w:r w:rsidRPr="00EA0F8A">
        <w:rPr>
          <w:rFonts w:ascii="Cambria" w:eastAsia="Calibri" w:hAnsi="Cambria" w:cs="Times New Roman"/>
          <w:color w:val="000000" w:themeColor="text1"/>
          <w:spacing w:val="-1"/>
        </w:rPr>
        <w:t xml:space="preserve"> nonviolent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vi</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 xml:space="preserve">ies </w:t>
      </w:r>
      <w:r w:rsidRPr="00EA0F8A">
        <w:rPr>
          <w:rFonts w:ascii="Cambria" w:eastAsia="Calibri" w:hAnsi="Cambria" w:cs="Times New Roman"/>
          <w:color w:val="000000" w:themeColor="text1"/>
          <w:spacing w:val="-1"/>
        </w:rPr>
        <w:t>w</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re</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v</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d und</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r t</w:t>
      </w:r>
      <w:r w:rsidRPr="00EA0F8A">
        <w:rPr>
          <w:rFonts w:ascii="Cambria" w:eastAsia="Calibri" w:hAnsi="Cambria" w:cs="Times New Roman"/>
          <w:color w:val="000000" w:themeColor="text1"/>
          <w:spacing w:val="2"/>
        </w:rPr>
        <w:t>h</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U</w:t>
      </w:r>
      <w:r w:rsidRPr="00EA0F8A">
        <w:rPr>
          <w:rFonts w:ascii="Cambria" w:eastAsia="Calibri" w:hAnsi="Cambria" w:cs="Times New Roman"/>
          <w:color w:val="000000" w:themeColor="text1"/>
          <w:spacing w:val="-1"/>
        </w:rPr>
        <w:t>N</w:t>
      </w:r>
      <w:r w:rsidRPr="00EA0F8A">
        <w:rPr>
          <w:rFonts w:ascii="Cambria" w:eastAsia="Calibri" w:hAnsi="Cambria" w:cs="Times New Roman"/>
          <w:color w:val="000000" w:themeColor="text1"/>
        </w:rPr>
        <w:t>C</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rPr>
        <w:t>C</w:t>
      </w:r>
      <w:ins w:id="1398" w:author="karl@grindal.org" w:date="2014-10-19T19:24:00Z">
        <w:r w:rsidR="005C3746">
          <w:rPr>
            <w:rFonts w:ascii="Cambria" w:eastAsia="Calibri" w:hAnsi="Cambria" w:cs="Times New Roman"/>
            <w:color w:val="000000" w:themeColor="text1"/>
          </w:rPr>
          <w:fldChar w:fldCharType="begin"/>
        </w:r>
        <w:r w:rsidR="005C3746">
          <w:instrText xml:space="preserve"> XE "</w:instrText>
        </w:r>
        <w:r w:rsidR="005C3746" w:rsidRPr="00D55230">
          <w:rPr>
            <w:rFonts w:ascii="Cambria" w:hAnsi="Cambria" w:cs="Times New Roman"/>
            <w:bCs/>
            <w:color w:val="000000" w:themeColor="text1"/>
          </w:rPr>
          <w:instrText>United Nations Convention Against Corruption</w:instrText>
        </w:r>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Thousands of citizens expressed dissent against the corrupt regime of Hosni Mubarak</w:t>
      </w:r>
      <w:ins w:id="1399" w:author="karl@grindal.org" w:date="2014-10-18T15:49:00Z">
        <w:r w:rsidR="007602D7">
          <w:rPr>
            <w:rFonts w:ascii="Cambria" w:eastAsia="Calibri" w:hAnsi="Cambria" w:cs="Times New Roman"/>
            <w:color w:val="000000" w:themeColor="text1"/>
          </w:rPr>
          <w:fldChar w:fldCharType="begin"/>
        </w:r>
        <w:r w:rsidR="007602D7">
          <w:instrText xml:space="preserve"> XE "</w:instrText>
        </w:r>
      </w:ins>
      <w:r w:rsidR="007602D7" w:rsidRPr="00755A89">
        <w:rPr>
          <w:rFonts w:ascii="Cambria" w:hAnsi="Cambria" w:cs="Times New Roman"/>
          <w:color w:val="000000" w:themeColor="text1"/>
          <w:lang w:val="en"/>
        </w:rPr>
        <w:instrText>Mubarak</w:instrText>
      </w:r>
      <w:ins w:id="1400" w:author="karl@grindal.org" w:date="2014-10-18T15:49:00Z">
        <w:r w:rsidR="007602D7">
          <w:instrText xml:space="preserve">" </w:instrText>
        </w:r>
        <w:r w:rsidR="007602D7">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through low-risk mass actions and supported integrity champions within the state through a satellite broadcast award where the public voted for anti-corruption heroes. </w:t>
      </w:r>
    </w:p>
    <w:p w14:paraId="3FB8E997" w14:textId="77777777"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Gu</w:t>
      </w:r>
      <w:r w:rsidRPr="005150E2">
        <w:rPr>
          <w:rFonts w:ascii="Cambria" w:eastAsia="Calibri" w:hAnsi="Cambria" w:cs="Times New Roman"/>
          <w:i/>
          <w:color w:val="000000" w:themeColor="text1"/>
          <w:spacing w:val="-1"/>
        </w:rPr>
        <w:t>a</w:t>
      </w:r>
      <w:r w:rsidRPr="005150E2">
        <w:rPr>
          <w:rFonts w:ascii="Cambria" w:eastAsia="Calibri" w:hAnsi="Cambria" w:cs="Times New Roman"/>
          <w:i/>
          <w:color w:val="000000" w:themeColor="text1"/>
        </w:rPr>
        <w:t>tem</w:t>
      </w:r>
      <w:r w:rsidRPr="005150E2">
        <w:rPr>
          <w:rFonts w:ascii="Cambria" w:eastAsia="Calibri" w:hAnsi="Cambria" w:cs="Times New Roman"/>
          <w:i/>
          <w:color w:val="000000" w:themeColor="text1"/>
          <w:spacing w:val="-1"/>
        </w:rPr>
        <w:t>a</w:t>
      </w:r>
      <w:r w:rsidRPr="005150E2">
        <w:rPr>
          <w:rFonts w:ascii="Cambria" w:eastAsia="Calibri" w:hAnsi="Cambria" w:cs="Times New Roman"/>
          <w:i/>
          <w:color w:val="000000" w:themeColor="text1"/>
        </w:rPr>
        <w:t>l</w:t>
      </w:r>
      <w:r w:rsidRPr="005150E2">
        <w:rPr>
          <w:rFonts w:ascii="Cambria" w:eastAsia="Calibri" w:hAnsi="Cambria" w:cs="Times New Roman"/>
          <w:i/>
          <w:color w:val="000000" w:themeColor="text1"/>
          <w:spacing w:val="-1"/>
        </w:rPr>
        <w:t>a</w:t>
      </w:r>
      <w:r w:rsidRPr="00EA0F8A">
        <w:rPr>
          <w:rFonts w:ascii="Cambria" w:eastAsia="Calibri" w:hAnsi="Cambria" w:cs="Times New Roman"/>
          <w:color w:val="000000" w:themeColor="text1"/>
        </w:rPr>
        <w:t>: A lo</w:t>
      </w:r>
      <w:r w:rsidRPr="00EA0F8A">
        <w:rPr>
          <w:rFonts w:ascii="Cambria" w:eastAsia="Calibri" w:hAnsi="Cambria" w:cs="Times New Roman"/>
          <w:color w:val="000000" w:themeColor="text1"/>
          <w:spacing w:val="2"/>
        </w:rPr>
        <w:t>c</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 cit</w:t>
      </w:r>
      <w:r w:rsidRPr="00EA0F8A">
        <w:rPr>
          <w:rFonts w:ascii="Cambria" w:eastAsia="Calibri" w:hAnsi="Cambria" w:cs="Times New Roman"/>
          <w:color w:val="000000" w:themeColor="text1"/>
          <w:spacing w:val="1"/>
        </w:rPr>
        <w:t>iz</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n’s mov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ment</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me</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g</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d in </w:t>
      </w:r>
      <w:r w:rsidRPr="00EA0F8A">
        <w:rPr>
          <w:rFonts w:ascii="Cambria" w:eastAsia="Calibri" w:hAnsi="Cambria" w:cs="Times New Roman"/>
          <w:color w:val="000000" w:themeColor="text1"/>
          <w:spacing w:val="1"/>
        </w:rPr>
        <w:t>S</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nta</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5"/>
        </w:rPr>
        <w:t>L</w:t>
      </w:r>
      <w:r w:rsidRPr="00EA0F8A">
        <w:rPr>
          <w:rFonts w:ascii="Cambria" w:eastAsia="Calibri" w:hAnsi="Cambria" w:cs="Times New Roman"/>
          <w:color w:val="000000" w:themeColor="text1"/>
          <w:spacing w:val="2"/>
        </w:rPr>
        <w:t>u</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ia Cot</w:t>
      </w:r>
      <w:r w:rsidRPr="00EA0F8A">
        <w:rPr>
          <w:rFonts w:ascii="Cambria" w:eastAsia="Calibri" w:hAnsi="Cambria" w:cs="Times New Roman"/>
          <w:color w:val="000000" w:themeColor="text1"/>
          <w:spacing w:val="1"/>
        </w:rPr>
        <w:t>z</w:t>
      </w:r>
      <w:r w:rsidRPr="00EA0F8A">
        <w:rPr>
          <w:rFonts w:ascii="Cambria" w:eastAsia="Calibri" w:hAnsi="Cambria" w:cs="Times New Roman"/>
          <w:color w:val="000000" w:themeColor="text1"/>
        </w:rPr>
        <w:t>umalgu</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pa,</w:t>
      </w:r>
      <w:r w:rsidRPr="00EA0F8A">
        <w:rPr>
          <w:rFonts w:ascii="Cambria" w:eastAsia="Calibri" w:hAnsi="Cambria" w:cs="Times New Roman"/>
          <w:color w:val="000000" w:themeColor="text1"/>
          <w:spacing w:val="-1"/>
        </w:rPr>
        <w:t xml:space="preserve"> a</w:t>
      </w:r>
      <w:r w:rsidRPr="00EA0F8A">
        <w:rPr>
          <w:rFonts w:ascii="Cambria" w:eastAsia="Calibri" w:hAnsi="Cambria" w:cs="Times New Roman"/>
          <w:color w:val="000000" w:themeColor="text1"/>
        </w:rPr>
        <w:t>f</w:t>
      </w:r>
      <w:r w:rsidRPr="00EA0F8A">
        <w:rPr>
          <w:rFonts w:ascii="Cambria" w:eastAsia="Calibri" w:hAnsi="Cambria" w:cs="Times New Roman"/>
          <w:color w:val="000000" w:themeColor="text1"/>
          <w:spacing w:val="2"/>
        </w:rPr>
        <w:t>t</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 xml:space="preserve">the cessation of the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iv</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l w</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r in 1996. Over the years it has fought to re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 the</w:t>
      </w:r>
      <w:r w:rsidRPr="00EA0F8A">
        <w:rPr>
          <w:rFonts w:ascii="Cambria" w:eastAsia="Calibri" w:hAnsi="Cambria" w:cs="Times New Roman"/>
          <w:color w:val="000000" w:themeColor="text1"/>
          <w:spacing w:val="1"/>
        </w:rPr>
        <w:t xml:space="preserve"> c</w:t>
      </w:r>
      <w:r w:rsidRPr="00EA0F8A">
        <w:rPr>
          <w:rFonts w:ascii="Cambria" w:eastAsia="Calibri" w:hAnsi="Cambria" w:cs="Times New Roman"/>
          <w:color w:val="000000" w:themeColor="text1"/>
        </w:rPr>
        <w:t>om</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rPr>
        <w:t>uni</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7"/>
        </w:rPr>
        <w:t xml:space="preserve"> </w:t>
      </w:r>
      <w:r w:rsidRPr="00EA0F8A">
        <w:rPr>
          <w:rFonts w:ascii="Cambria" w:eastAsia="Calibri" w:hAnsi="Cambria" w:cs="Times New Roman"/>
          <w:color w:val="000000" w:themeColor="text1"/>
          <w:spacing w:val="1"/>
        </w:rPr>
        <w:t>f</w:t>
      </w:r>
      <w:r w:rsidRPr="00EA0F8A">
        <w:rPr>
          <w:rFonts w:ascii="Cambria" w:eastAsia="Calibri" w:hAnsi="Cambria" w:cs="Times New Roman"/>
          <w:color w:val="000000" w:themeColor="text1"/>
        </w:rPr>
        <w:t>rom d</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2"/>
        </w:rPr>
        <w:t>u</w:t>
      </w:r>
      <w:r w:rsidRPr="00EA0F8A">
        <w:rPr>
          <w:rFonts w:ascii="Cambria" w:eastAsia="Calibri" w:hAnsi="Cambria" w:cs="Times New Roman"/>
          <w:color w:val="000000" w:themeColor="text1"/>
        </w:rPr>
        <w:t>g</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lo</w:t>
      </w:r>
      <w:r w:rsidRPr="00EA0F8A">
        <w:rPr>
          <w:rFonts w:ascii="Cambria" w:eastAsia="Calibri" w:hAnsi="Cambria" w:cs="Times New Roman"/>
          <w:color w:val="000000" w:themeColor="text1"/>
          <w:spacing w:val="2"/>
        </w:rPr>
        <w:t>r</w:t>
      </w:r>
      <w:r w:rsidRPr="00EA0F8A">
        <w:rPr>
          <w:rFonts w:ascii="Cambria" w:eastAsia="Calibri" w:hAnsi="Cambria" w:cs="Times New Roman"/>
          <w:color w:val="000000" w:themeColor="text1"/>
        </w:rPr>
        <w:t xml:space="preserve">ds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o</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ni</w:t>
      </w:r>
      <w:r w:rsidRPr="00EA0F8A">
        <w:rPr>
          <w:rFonts w:ascii="Cambria" w:eastAsia="Calibri" w:hAnsi="Cambria" w:cs="Times New Roman"/>
          <w:color w:val="000000" w:themeColor="text1"/>
          <w:spacing w:val="2"/>
        </w:rPr>
        <w:t>z</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d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rim</w:t>
      </w:r>
      <w:r w:rsidRPr="00EA0F8A">
        <w:rPr>
          <w:rFonts w:ascii="Cambria" w:eastAsia="Calibri" w:hAnsi="Cambria" w:cs="Times New Roman"/>
          <w:color w:val="000000" w:themeColor="text1"/>
          <w:spacing w:val="-1"/>
        </w:rPr>
        <w:t xml:space="preserve">e, foster social and economic development, provide youth recreation, and challenge the climate of impunity by exposing </w:t>
      </w:r>
      <w:r w:rsidRPr="00EA0F8A">
        <w:rPr>
          <w:rFonts w:ascii="Cambria" w:eastAsia="Calibri" w:hAnsi="Cambria" w:cs="Times New Roman"/>
          <w:color w:val="000000" w:themeColor="text1"/>
        </w:rPr>
        <w:t>el</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tor</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 f</w:t>
      </w:r>
      <w:r w:rsidRPr="00EA0F8A">
        <w:rPr>
          <w:rFonts w:ascii="Cambria" w:eastAsia="Calibri" w:hAnsi="Cambria" w:cs="Times New Roman"/>
          <w:color w:val="000000" w:themeColor="text1"/>
          <w:spacing w:val="-1"/>
        </w:rPr>
        <w:t>ra</w:t>
      </w:r>
      <w:r w:rsidRPr="00EA0F8A">
        <w:rPr>
          <w:rFonts w:ascii="Cambria" w:eastAsia="Calibri" w:hAnsi="Cambria" w:cs="Times New Roman"/>
          <w:color w:val="000000" w:themeColor="text1"/>
        </w:rPr>
        <w:t xml:space="preserve">ud, supporting honest candidates in local elections, and monitoring criminal activities as well as the activities and spending of powerholders. It maintained </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si</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ien</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 xml:space="preserve">in </w:t>
      </w:r>
      <w:r w:rsidRPr="00EA0F8A">
        <w:rPr>
          <w:rFonts w:ascii="Cambria" w:eastAsia="Calibri" w:hAnsi="Cambria" w:cs="Times New Roman"/>
          <w:color w:val="000000" w:themeColor="text1"/>
          <w:spacing w:val="2"/>
        </w:rPr>
        <w:t>t</w:t>
      </w:r>
      <w:r w:rsidRPr="00EA0F8A">
        <w:rPr>
          <w:rFonts w:ascii="Cambria" w:eastAsia="Calibri" w:hAnsi="Cambria" w:cs="Times New Roman"/>
          <w:color w:val="000000" w:themeColor="text1"/>
        </w:rPr>
        <w: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f</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2"/>
        </w:rPr>
        <w:t>o</w:t>
      </w:r>
      <w:r w:rsidRPr="00EA0F8A">
        <w:rPr>
          <w:rFonts w:ascii="Cambria" w:eastAsia="Calibri" w:hAnsi="Cambria" w:cs="Times New Roman"/>
          <w:color w:val="000000" w:themeColor="text1"/>
        </w:rPr>
        <w:t xml:space="preserve">f violent </w:t>
      </w:r>
      <w:r w:rsidRPr="00EA0F8A">
        <w:rPr>
          <w:rFonts w:ascii="Cambria" w:eastAsia="Calibri" w:hAnsi="Cambria" w:cs="Times New Roman"/>
          <w:color w:val="000000" w:themeColor="text1"/>
          <w:spacing w:val="-1"/>
        </w:rPr>
        <w:t>re</w:t>
      </w:r>
      <w:r w:rsidRPr="00EA0F8A">
        <w:rPr>
          <w:rFonts w:ascii="Cambria" w:eastAsia="Calibri" w:hAnsi="Cambria" w:cs="Times New Roman"/>
          <w:color w:val="000000" w:themeColor="text1"/>
          <w:spacing w:val="2"/>
        </w:rPr>
        <w:t>p</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ss</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on. Human rights activists </w:t>
      </w:r>
      <w:r w:rsidRPr="00EA0F8A">
        <w:rPr>
          <w:rFonts w:ascii="Cambria" w:eastAsia="Calibri" w:hAnsi="Cambria" w:cs="Times New Roman"/>
          <w:color w:val="000000" w:themeColor="text1"/>
          <w:spacing w:val="1"/>
        </w:rPr>
        <w:t xml:space="preserve">expanded the struggle to the international arena, </w:t>
      </w:r>
      <w:r w:rsidRPr="00EA0F8A">
        <w:rPr>
          <w:rFonts w:ascii="Cambria" w:eastAsia="Calibri" w:hAnsi="Cambria" w:cs="Times New Roman"/>
          <w:color w:val="000000" w:themeColor="text1"/>
          <w:spacing w:val="-1"/>
        </w:rPr>
        <w:t xml:space="preserve">garnering on-the-ground solidarity from external actors. </w:t>
      </w:r>
    </w:p>
    <w:p w14:paraId="33E61CC6" w14:textId="01434893"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spacing w:val="-3"/>
        </w:rPr>
        <w:t>I</w:t>
      </w:r>
      <w:r w:rsidRPr="005150E2">
        <w:rPr>
          <w:rFonts w:ascii="Cambria" w:eastAsia="Calibri" w:hAnsi="Cambria" w:cs="Times New Roman"/>
          <w:i/>
          <w:color w:val="000000" w:themeColor="text1"/>
        </w:rPr>
        <w:t>ndi</w:t>
      </w:r>
      <w:r w:rsidRPr="005150E2">
        <w:rPr>
          <w:rFonts w:ascii="Cambria" w:eastAsia="Calibri" w:hAnsi="Cambria" w:cs="Times New Roman"/>
          <w:i/>
          <w:color w:val="000000" w:themeColor="text1"/>
          <w:spacing w:val="-1"/>
        </w:rPr>
        <w:t>a</w:t>
      </w:r>
      <w:r w:rsidRPr="00EA0F8A">
        <w:rPr>
          <w:rFonts w:ascii="Cambria" w:eastAsia="Calibri" w:hAnsi="Cambria" w:cs="Times New Roman"/>
          <w:color w:val="000000" w:themeColor="text1"/>
        </w:rPr>
        <w:t>:</w:t>
      </w:r>
      <w:r w:rsidRPr="00EA0F8A">
        <w:rPr>
          <w:rFonts w:ascii="Cambria" w:eastAsia="Calibri" w:hAnsi="Cambria" w:cs="Times New Roman"/>
          <w:color w:val="000000" w:themeColor="text1"/>
          <w:spacing w:val="3"/>
        </w:rPr>
        <w:t xml:space="preserve"> 5th</w:t>
      </w:r>
      <w:r w:rsidRPr="00EA0F8A">
        <w:rPr>
          <w:rFonts w:ascii="Cambria" w:eastAsia="Calibri" w:hAnsi="Cambria" w:cs="Times New Roman"/>
          <w:color w:val="000000" w:themeColor="text1"/>
        </w:rPr>
        <w:t xml:space="preserve"> </w:t>
      </w:r>
      <w:r w:rsidRPr="00EA0F8A">
        <w:rPr>
          <w:rFonts w:ascii="Cambria" w:eastAsia="Calibri" w:hAnsi="Cambria" w:cs="Times New Roman"/>
          <w:color w:val="000000" w:themeColor="text1"/>
          <w:spacing w:val="1"/>
        </w:rPr>
        <w:t>P</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lar</w:t>
      </w:r>
      <w:r w:rsidRPr="00EA0F8A">
        <w:rPr>
          <w:rFonts w:ascii="Cambria" w:eastAsia="Calibri" w:hAnsi="Cambria" w:cs="Times New Roman"/>
          <w:color w:val="000000" w:themeColor="text1"/>
          <w:spacing w:val="-1"/>
        </w:rPr>
        <w:t xml:space="preserve"> is social movement with long-term transformative goals to change the culture of corruption in the country. In the short-run, it </w:t>
      </w:r>
      <w:r w:rsidRPr="00EA0F8A">
        <w:rPr>
          <w:rFonts w:ascii="Cambria" w:eastAsia="Calibri" w:hAnsi="Cambria" w:cs="Times New Roman"/>
          <w:color w:val="000000" w:themeColor="text1"/>
        </w:rPr>
        <w:t>ta</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ts</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rPr>
        <w:t>brib</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4"/>
        </w:rPr>
        <w:t>r</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rPr>
        <w:t xml:space="preserve">with </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nnov</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ve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3"/>
        </w:rPr>
        <w:t>l</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2"/>
        </w:rPr>
        <w:t>w</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 xml:space="preserve">risk </w:t>
      </w:r>
      <w:r w:rsidRPr="00EA0F8A">
        <w:rPr>
          <w:rFonts w:ascii="Cambria" w:eastAsia="Calibri" w:hAnsi="Cambria" w:cs="Times New Roman"/>
          <w:color w:val="000000" w:themeColor="text1"/>
          <w:spacing w:val="-1"/>
        </w:rPr>
        <w:t>ac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ons such</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s p</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ss</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ng</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 xml:space="preserve">out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ruption”</w:t>
      </w:r>
      <w:r w:rsidRPr="00EA0F8A">
        <w:rPr>
          <w:rFonts w:ascii="Cambria" w:eastAsia="Calibri" w:hAnsi="Cambria" w:cs="Times New Roman"/>
          <w:color w:val="000000" w:themeColor="text1"/>
          <w:spacing w:val="-1"/>
        </w:rPr>
        <w:t xml:space="preserve"> Ze</w:t>
      </w:r>
      <w:r w:rsidRPr="00EA0F8A">
        <w:rPr>
          <w:rFonts w:ascii="Cambria" w:eastAsia="Calibri" w:hAnsi="Cambria" w:cs="Times New Roman"/>
          <w:color w:val="000000" w:themeColor="text1"/>
        </w:rPr>
        <w:t>ro</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1"/>
        </w:rPr>
        <w:t>u</w:t>
      </w:r>
      <w:r w:rsidRPr="00EA0F8A">
        <w:rPr>
          <w:rFonts w:ascii="Cambria" w:eastAsia="Calibri" w:hAnsi="Cambria" w:cs="Times New Roman"/>
          <w:color w:val="000000" w:themeColor="text1"/>
        </w:rPr>
        <w:t>p</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1"/>
        </w:rPr>
        <w:t xml:space="preserve"> N</w:t>
      </w:r>
      <w:r w:rsidRPr="00EA0F8A">
        <w:rPr>
          <w:rFonts w:ascii="Cambria" w:eastAsia="Calibri" w:hAnsi="Cambria" w:cs="Times New Roman"/>
          <w:color w:val="000000" w:themeColor="text1"/>
        </w:rPr>
        <w:t xml:space="preserve">otes in public places, conducting </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 xml:space="preserve">ht </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rPr>
        <w:t>fo</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mation</w:t>
      </w:r>
      <w:ins w:id="1401" w:author="karl@grindal.org" w:date="2014-10-19T19:23:00Z">
        <w:r w:rsidR="005C3746">
          <w:rPr>
            <w:rFonts w:ascii="Cambria" w:eastAsia="Calibri" w:hAnsi="Cambria" w:cs="Times New Roman"/>
            <w:color w:val="000000" w:themeColor="text1"/>
          </w:rPr>
          <w:fldChar w:fldCharType="begin"/>
        </w:r>
        <w:r w:rsidR="005C3746">
          <w:instrText xml:space="preserve"> XE "</w:instrText>
        </w:r>
      </w:ins>
      <w:r w:rsidR="005C3746" w:rsidRPr="000F4581">
        <w:rPr>
          <w:rFonts w:ascii="Cambria" w:hAnsi="Cambria" w:cs="Times New Roman"/>
          <w:color w:val="000000" w:themeColor="text1"/>
        </w:rPr>
        <w:instrText>Right</w:instrText>
      </w:r>
      <w:ins w:id="1402" w:author="karl@grindal.org" w:date="2014-10-19T19:23:00Z">
        <w:r w:rsidR="005C3746" w:rsidRPr="000F4581">
          <w:rPr>
            <w:rFonts w:ascii="Cambria" w:hAnsi="Cambria" w:cs="Times New Roman"/>
            <w:color w:val="000000" w:themeColor="text1"/>
          </w:rPr>
          <w:instrText>-</w:instrText>
        </w:r>
      </w:ins>
      <w:del w:id="1403" w:author="karl@grindal.org" w:date="2014-10-19T19:23:00Z">
        <w:r w:rsidR="005C3746" w:rsidRPr="000F4581" w:rsidDel="000F4581">
          <w:rPr>
            <w:rFonts w:ascii="Cambria" w:hAnsi="Cambria" w:cs="Times New Roman"/>
            <w:color w:val="000000" w:themeColor="text1"/>
          </w:rPr>
          <w:delInstrText xml:space="preserve"> </w:delInstrText>
        </w:r>
      </w:del>
      <w:r w:rsidR="005C3746" w:rsidRPr="000F4581">
        <w:rPr>
          <w:rFonts w:ascii="Cambria" w:hAnsi="Cambria" w:cs="Times New Roman"/>
          <w:color w:val="000000" w:themeColor="text1"/>
        </w:rPr>
        <w:instrText>to</w:instrText>
      </w:r>
      <w:ins w:id="1404" w:author="karl@grindal.org" w:date="2014-10-19T19:23:00Z">
        <w:r w:rsidR="005C3746" w:rsidRPr="000F4581">
          <w:rPr>
            <w:rFonts w:ascii="Cambria" w:hAnsi="Cambria" w:cs="Times New Roman"/>
            <w:color w:val="000000" w:themeColor="text1"/>
          </w:rPr>
          <w:instrText>-</w:instrText>
        </w:r>
      </w:ins>
      <w:del w:id="1405" w:author="karl@grindal.org" w:date="2014-10-19T19:23:00Z">
        <w:r w:rsidR="005C3746" w:rsidRPr="000F4581" w:rsidDel="000F4581">
          <w:rPr>
            <w:rFonts w:ascii="Cambria" w:hAnsi="Cambria" w:cs="Times New Roman"/>
            <w:color w:val="000000" w:themeColor="text1"/>
          </w:rPr>
          <w:delInstrText xml:space="preserve"> </w:delInstrText>
        </w:r>
      </w:del>
      <w:r w:rsidR="005C3746" w:rsidRPr="000F4581">
        <w:rPr>
          <w:rFonts w:ascii="Cambria" w:hAnsi="Cambria" w:cs="Times New Roman"/>
          <w:color w:val="000000" w:themeColor="text1"/>
        </w:rPr>
        <w:instrText>Information</w:instrText>
      </w:r>
      <w:ins w:id="1406" w:author="karl@grindal.org" w:date="2014-10-19T19:23:00Z">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spacing w:val="2"/>
        </w:rPr>
        <w:t xml:space="preserve"> workshops, </w:t>
      </w:r>
      <w:r w:rsidRPr="00EA0F8A">
        <w:rPr>
          <w:rFonts w:ascii="Cambria" w:eastAsia="Calibri" w:hAnsi="Cambria" w:cs="Times New Roman"/>
          <w:color w:val="000000" w:themeColor="text1"/>
        </w:rPr>
        <w:t>p</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onin</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 xml:space="preserve">, holding citizen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nt</w:t>
      </w:r>
      <w:r w:rsidRPr="00EA0F8A">
        <w:rPr>
          <w:rFonts w:ascii="Cambria" w:eastAsia="Calibri" w:hAnsi="Cambria" w:cs="Times New Roman"/>
          <w:color w:val="000000" w:themeColor="text1"/>
          <w:spacing w:val="2"/>
        </w:rPr>
        <w:t>i</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brib</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4"/>
        </w:rPr>
        <w:t>r</w:t>
      </w:r>
      <w:r w:rsidRPr="00EA0F8A">
        <w:rPr>
          <w:rFonts w:ascii="Cambria" w:eastAsia="Calibri" w:hAnsi="Cambria" w:cs="Times New Roman"/>
          <w:color w:val="000000" w:themeColor="text1"/>
        </w:rPr>
        <w:t>y pledg</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s, and leafleting queues outside state offices. Since 2007, over 2.5 million Zero-Rupee Notes have been distributed, and it has received numerous reports of success. It conducts outreach to rural populations, is building voluntary, student-led chapters in higher education institutions across Tamil Nadu state, is engaging the business community, and is experimenting with a local television talk show. </w:t>
      </w:r>
    </w:p>
    <w:p w14:paraId="1DEAA662" w14:textId="4EDC4073"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spacing w:val="-3"/>
        </w:rPr>
        <w:t>I</w:t>
      </w:r>
      <w:r w:rsidRPr="005150E2">
        <w:rPr>
          <w:rFonts w:ascii="Cambria" w:eastAsia="Calibri" w:hAnsi="Cambria" w:cs="Times New Roman"/>
          <w:i/>
          <w:color w:val="000000" w:themeColor="text1"/>
        </w:rPr>
        <w:t>ndo</w:t>
      </w:r>
      <w:r w:rsidRPr="005150E2">
        <w:rPr>
          <w:rFonts w:ascii="Cambria" w:eastAsia="Calibri" w:hAnsi="Cambria" w:cs="Times New Roman"/>
          <w:i/>
          <w:color w:val="000000" w:themeColor="text1"/>
          <w:spacing w:val="2"/>
        </w:rPr>
        <w:t>n</w:t>
      </w:r>
      <w:r w:rsidRPr="005150E2">
        <w:rPr>
          <w:rFonts w:ascii="Cambria" w:eastAsia="Calibri" w:hAnsi="Cambria" w:cs="Times New Roman"/>
          <w:i/>
          <w:color w:val="000000" w:themeColor="text1"/>
          <w:spacing w:val="-1"/>
        </w:rPr>
        <w:t>e</w:t>
      </w:r>
      <w:r w:rsidRPr="005150E2">
        <w:rPr>
          <w:rFonts w:ascii="Cambria" w:eastAsia="Calibri" w:hAnsi="Cambria" w:cs="Times New Roman"/>
          <w:i/>
          <w:color w:val="000000" w:themeColor="text1"/>
        </w:rPr>
        <w:t>sia</w:t>
      </w:r>
      <w:r w:rsidRPr="00EA0F8A">
        <w:rPr>
          <w:rFonts w:ascii="Cambria" w:eastAsia="Calibri" w:hAnsi="Cambria" w:cs="Times New Roman"/>
          <w:color w:val="000000" w:themeColor="text1"/>
        </w:rPr>
        <w:t>: 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 xml:space="preserve">2009 </w:t>
      </w:r>
      <w:r w:rsidRPr="00EA0F8A">
        <w:rPr>
          <w:rFonts w:ascii="Cambria" w:eastAsia="Calibri" w:hAnsi="Cambria" w:cs="Times New Roman"/>
          <w:color w:val="000000" w:themeColor="text1"/>
          <w:spacing w:val="3"/>
        </w:rPr>
        <w:t>C</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spacing w:val="3"/>
        </w:rPr>
        <w:t>C</w:t>
      </w:r>
      <w:r w:rsidRPr="00EA0F8A">
        <w:rPr>
          <w:rFonts w:ascii="Cambria" w:eastAsia="Calibri" w:hAnsi="Cambria" w:cs="Times New Roman"/>
          <w:color w:val="000000" w:themeColor="text1"/>
        </w:rPr>
        <w:t>AK</w:t>
      </w:r>
      <w:r w:rsidRPr="00EA0F8A">
        <w:rPr>
          <w:rFonts w:ascii="Cambria" w:eastAsia="Calibri" w:hAnsi="Cambria" w:cs="Times New Roman"/>
          <w:color w:val="000000" w:themeColor="text1"/>
          <w:spacing w:val="-1"/>
        </w:rPr>
        <w:t xml:space="preserve"> (Love Indonesia Love Anti-Corruption Commission) ca</w:t>
      </w:r>
      <w:r w:rsidRPr="00EA0F8A">
        <w:rPr>
          <w:rFonts w:ascii="Cambria" w:eastAsia="Calibri" w:hAnsi="Cambria" w:cs="Times New Roman"/>
          <w:color w:val="000000" w:themeColor="text1"/>
        </w:rPr>
        <w:t>mpa</w:t>
      </w:r>
      <w:r w:rsidRPr="00EA0F8A">
        <w:rPr>
          <w:rFonts w:ascii="Cambria" w:eastAsia="Calibri" w:hAnsi="Cambria" w:cs="Times New Roman"/>
          <w:color w:val="000000" w:themeColor="text1"/>
          <w:spacing w:val="2"/>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n mob</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iz</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d well over a million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iz</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ns</w:t>
      </w:r>
      <w:r w:rsidRPr="00EA0F8A">
        <w:rPr>
          <w:rFonts w:ascii="Cambria" w:eastAsia="Calibri" w:hAnsi="Cambria" w:cs="Times New Roman"/>
          <w:color w:val="000000" w:themeColor="text1"/>
          <w:spacing w:val="1"/>
        </w:rPr>
        <w:t xml:space="preserve"> around the country, digitally and on-the-ground, </w:t>
      </w:r>
      <w:r w:rsidRPr="00EA0F8A">
        <w:rPr>
          <w:rFonts w:ascii="Cambria" w:eastAsia="Calibri" w:hAnsi="Cambria" w:cs="Times New Roman"/>
          <w:color w:val="000000" w:themeColor="text1"/>
        </w:rPr>
        <w:t>to d</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f</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nd the Cor</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upt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 E</w:t>
      </w:r>
      <w:r w:rsidRPr="00EA0F8A">
        <w:rPr>
          <w:rFonts w:ascii="Cambria" w:eastAsia="Calibri" w:hAnsi="Cambria" w:cs="Times New Roman"/>
          <w:color w:val="000000" w:themeColor="text1"/>
          <w:spacing w:val="-1"/>
        </w:rPr>
        <w:t>ra</w:t>
      </w:r>
      <w:r w:rsidRPr="00EA0F8A">
        <w:rPr>
          <w:rFonts w:ascii="Cambria" w:eastAsia="Calibri" w:hAnsi="Cambria" w:cs="Times New Roman"/>
          <w:color w:val="000000" w:themeColor="text1"/>
        </w:rPr>
        <w:t>dic</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 Com</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rPr>
        <w:t>is</w:t>
      </w:r>
      <w:r w:rsidRPr="00EA0F8A">
        <w:rPr>
          <w:rFonts w:ascii="Cambria" w:eastAsia="Calibri" w:hAnsi="Cambria" w:cs="Times New Roman"/>
          <w:color w:val="000000" w:themeColor="text1"/>
          <w:spacing w:val="1"/>
        </w:rPr>
        <w:t>s</w:t>
      </w:r>
      <w:r w:rsidRPr="00EA0F8A">
        <w:rPr>
          <w:rFonts w:ascii="Cambria" w:eastAsia="Calibri" w:hAnsi="Cambria" w:cs="Times New Roman"/>
          <w:color w:val="000000" w:themeColor="text1"/>
        </w:rPr>
        <w:t>ion (</w:t>
      </w:r>
      <w:r w:rsidRPr="00EA0F8A">
        <w:rPr>
          <w:rFonts w:ascii="Cambria" w:eastAsia="Calibri" w:hAnsi="Cambria" w:cs="Times New Roman"/>
          <w:color w:val="000000" w:themeColor="text1"/>
          <w:spacing w:val="-1"/>
        </w:rPr>
        <w:t>K</w:t>
      </w:r>
      <w:r w:rsidRPr="00EA0F8A">
        <w:rPr>
          <w:rFonts w:ascii="Cambria" w:eastAsia="Calibri" w:hAnsi="Cambria" w:cs="Times New Roman"/>
          <w:color w:val="000000" w:themeColor="text1"/>
          <w:spacing w:val="1"/>
        </w:rPr>
        <w:t>P</w:t>
      </w:r>
      <w:r w:rsidRPr="00EA0F8A">
        <w:rPr>
          <w:rFonts w:ascii="Cambria" w:eastAsia="Calibri" w:hAnsi="Cambria" w:cs="Times New Roman"/>
          <w:color w:val="000000" w:themeColor="text1"/>
        </w:rPr>
        <w:t xml:space="preserve">K)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nd two </w:t>
      </w:r>
      <w:r w:rsidRPr="00EA0F8A">
        <w:rPr>
          <w:rFonts w:ascii="Cambria" w:eastAsia="Calibri" w:hAnsi="Cambria" w:cs="Times New Roman"/>
          <w:color w:val="000000" w:themeColor="text1"/>
          <w:spacing w:val="1"/>
        </w:rPr>
        <w:t>f</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lse</w:t>
      </w:r>
      <w:r w:rsidRPr="00EA0F8A">
        <w:rPr>
          <w:rFonts w:ascii="Cambria" w:eastAsia="Calibri" w:hAnsi="Cambria" w:cs="Times New Roman"/>
          <w:color w:val="000000" w:themeColor="text1"/>
          <w:spacing w:val="5"/>
        </w:rPr>
        <w:t>l</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rPr>
        <w:t>prison</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d d</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pu</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om</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rPr>
        <w:t>is</w:t>
      </w:r>
      <w:r w:rsidRPr="00EA0F8A">
        <w:rPr>
          <w:rFonts w:ascii="Cambria" w:eastAsia="Calibri" w:hAnsi="Cambria" w:cs="Times New Roman"/>
          <w:color w:val="000000" w:themeColor="text1"/>
          <w:spacing w:val="1"/>
        </w:rPr>
        <w:t>s</w:t>
      </w:r>
      <w:r w:rsidRPr="00EA0F8A">
        <w:rPr>
          <w:rFonts w:ascii="Cambria" w:eastAsia="Calibri" w:hAnsi="Cambria" w:cs="Times New Roman"/>
          <w:color w:val="000000" w:themeColor="text1"/>
        </w:rPr>
        <w:t>ione</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3"/>
        </w:rPr>
        <w:t>s</w:t>
      </w:r>
      <w:r w:rsidRPr="00EA0F8A">
        <w:rPr>
          <w:rFonts w:ascii="Cambria" w:eastAsia="Calibri" w:hAnsi="Cambria" w:cs="Times New Roman"/>
          <w:color w:val="000000" w:themeColor="text1"/>
        </w:rPr>
        <w:t xml:space="preserve">. As a </w:t>
      </w:r>
      <w:r w:rsidRPr="00EA0F8A">
        <w:rPr>
          <w:rFonts w:ascii="Cambria" w:eastAsia="Calibri" w:hAnsi="Cambria" w:cs="Times New Roman"/>
          <w:color w:val="000000" w:themeColor="text1"/>
        </w:rPr>
        <w:lastRenderedPageBreak/>
        <w:t>result, the officials were released, President Susilo Bambang Yudhoyono</w:t>
      </w:r>
      <w:ins w:id="1407" w:author="karl@grindal.org" w:date="2014-10-19T19:34:00Z">
        <w:r w:rsidR="00006B5D">
          <w:rPr>
            <w:rFonts w:ascii="Cambria" w:eastAsia="Calibri" w:hAnsi="Cambria" w:cs="Times New Roman"/>
            <w:color w:val="000000" w:themeColor="text1"/>
          </w:rPr>
          <w:fldChar w:fldCharType="begin"/>
        </w:r>
        <w:r w:rsidR="00006B5D">
          <w:instrText xml:space="preserve"> XE "</w:instrText>
        </w:r>
        <w:r w:rsidR="00006B5D" w:rsidRPr="0030598E">
          <w:rPr>
            <w:rFonts w:ascii="Cambria" w:eastAsia="Calibri" w:hAnsi="Cambria" w:cs="Times New Roman"/>
            <w:color w:val="000000" w:themeColor="text1"/>
          </w:rPr>
          <w:instrText>President Susilo Bambang Yudhoyono</w:instrText>
        </w:r>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established an independent fact-finding team, and Deputy Attorney General Abdul Hakim Ritonga and Police Chief Detective Susno Duadji later resigned. The latter official subsequently testified that the police force had a special team designed to target senior KPK officials.</w:t>
      </w:r>
    </w:p>
    <w:p w14:paraId="4DFDB7E5" w14:textId="52175F8B"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spacing w:val="-3"/>
        </w:rPr>
        <w:t>I</w:t>
      </w:r>
      <w:r w:rsidRPr="005150E2">
        <w:rPr>
          <w:rFonts w:ascii="Cambria" w:eastAsia="Calibri" w:hAnsi="Cambria" w:cs="Times New Roman"/>
          <w:i/>
          <w:color w:val="000000" w:themeColor="text1"/>
        </w:rPr>
        <w:t>ta</w:t>
      </w:r>
      <w:r w:rsidRPr="005150E2">
        <w:rPr>
          <w:rFonts w:ascii="Cambria" w:eastAsia="Calibri" w:hAnsi="Cambria" w:cs="Times New Roman"/>
          <w:i/>
          <w:color w:val="000000" w:themeColor="text1"/>
          <w:spacing w:val="5"/>
        </w:rPr>
        <w:t>l</w:t>
      </w:r>
      <w:r w:rsidRPr="005150E2">
        <w:rPr>
          <w:rFonts w:ascii="Cambria" w:eastAsia="Calibri" w:hAnsi="Cambria" w:cs="Times New Roman"/>
          <w:i/>
          <w:color w:val="000000" w:themeColor="text1"/>
          <w:spacing w:val="-5"/>
        </w:rPr>
        <w:t>y</w:t>
      </w:r>
      <w:r w:rsidRPr="00EA0F8A">
        <w:rPr>
          <w:rFonts w:ascii="Cambria" w:eastAsia="Calibri" w:hAnsi="Cambria" w:cs="Times New Roman"/>
          <w:color w:val="000000" w:themeColor="text1"/>
        </w:rPr>
        <w:t xml:space="preserve">: </w:t>
      </w:r>
      <w:r w:rsidRPr="00EA0F8A">
        <w:rPr>
          <w:rFonts w:ascii="Cambria" w:eastAsia="Calibri" w:hAnsi="Cambria" w:cs="Times New Roman"/>
          <w:i/>
          <w:color w:val="000000" w:themeColor="text1"/>
        </w:rPr>
        <w:t>Addiopi</w:t>
      </w:r>
      <w:r w:rsidRPr="00EA0F8A">
        <w:rPr>
          <w:rFonts w:ascii="Cambria" w:eastAsia="Calibri" w:hAnsi="Cambria" w:cs="Times New Roman"/>
          <w:i/>
          <w:color w:val="000000" w:themeColor="text1"/>
          <w:spacing w:val="2"/>
        </w:rPr>
        <w:t>z</w:t>
      </w:r>
      <w:r w:rsidRPr="00EA0F8A">
        <w:rPr>
          <w:rFonts w:ascii="Cambria" w:eastAsia="Calibri" w:hAnsi="Cambria" w:cs="Times New Roman"/>
          <w:i/>
          <w:color w:val="000000" w:themeColor="text1"/>
          <w:spacing w:val="1"/>
        </w:rPr>
        <w:t>z</w:t>
      </w:r>
      <w:r w:rsidRPr="00EA0F8A">
        <w:rPr>
          <w:rFonts w:ascii="Cambria" w:eastAsia="Calibri" w:hAnsi="Cambria" w:cs="Times New Roman"/>
          <w:i/>
          <w:color w:val="000000" w:themeColor="text1"/>
        </w:rPr>
        <w:t>o</w:t>
      </w:r>
      <w:r w:rsidRPr="00EA0F8A">
        <w:rPr>
          <w:rFonts w:ascii="Cambria" w:eastAsia="Calibri" w:hAnsi="Cambria" w:cs="Times New Roman"/>
          <w:color w:val="000000" w:themeColor="text1"/>
        </w:rPr>
        <w:t xml:space="preserve"> (Good-bye P</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ote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 Mon</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spacing w:val="-5"/>
        </w:rPr>
        <w:t>y</w:t>
      </w:r>
      <w:r w:rsidRPr="00EA0F8A">
        <w:rPr>
          <w:rFonts w:ascii="Cambria" w:eastAsia="Calibri" w:hAnsi="Cambria" w:cs="Times New Roman"/>
          <w:color w:val="000000" w:themeColor="text1"/>
        </w:rPr>
        <w:t>) is</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a</w:t>
      </w:r>
      <w:r w:rsidRPr="00EA0F8A">
        <w:rPr>
          <w:rFonts w:ascii="Cambria" w:eastAsia="Calibri" w:hAnsi="Cambria" w:cs="Times New Roman"/>
          <w:color w:val="000000" w:themeColor="text1"/>
          <w:spacing w:val="4"/>
        </w:rPr>
        <w:t xml:space="preserve"> </w:t>
      </w:r>
      <w:r w:rsidRPr="00EA0F8A">
        <w:rPr>
          <w:rFonts w:ascii="Cambria" w:eastAsia="Calibri" w:hAnsi="Cambria" w:cs="Times New Roman"/>
          <w:color w:val="000000" w:themeColor="text1"/>
          <w:spacing w:val="-5"/>
        </w:rPr>
        <w:t>y</w:t>
      </w:r>
      <w:r w:rsidRPr="00EA0F8A">
        <w:rPr>
          <w:rFonts w:ascii="Cambria" w:eastAsia="Calibri" w:hAnsi="Cambria" w:cs="Times New Roman"/>
          <w:color w:val="000000" w:themeColor="text1"/>
        </w:rPr>
        <w:t xml:space="preserve">outh </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rPr>
        <w:t>nt</w:t>
      </w:r>
      <w:r w:rsidRPr="00EA0F8A">
        <w:rPr>
          <w:rFonts w:ascii="Cambria" w:eastAsia="Calibri" w:hAnsi="Cambria" w:cs="Times New Roman"/>
          <w:color w:val="000000" w:themeColor="text1"/>
          <w:spacing w:val="4"/>
        </w:rPr>
        <w:t>i</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ma</w:t>
      </w:r>
      <w:r w:rsidRPr="00EA0F8A">
        <w:rPr>
          <w:rFonts w:ascii="Cambria" w:eastAsia="Calibri" w:hAnsi="Cambria" w:cs="Times New Roman"/>
          <w:color w:val="000000" w:themeColor="text1"/>
          <w:spacing w:val="-1"/>
        </w:rPr>
        <w:t>f</w:t>
      </w:r>
      <w:r w:rsidRPr="00EA0F8A">
        <w:rPr>
          <w:rFonts w:ascii="Cambria" w:eastAsia="Calibri" w:hAnsi="Cambria" w:cs="Times New Roman"/>
          <w:color w:val="000000" w:themeColor="text1"/>
        </w:rPr>
        <w:t>ia</w:t>
      </w:r>
      <w:ins w:id="1408" w:author="karl@grindal.org" w:date="2014-10-19T19:32:00Z">
        <w:r w:rsidR="005C3746">
          <w:rPr>
            <w:rFonts w:ascii="Cambria" w:eastAsia="Calibri" w:hAnsi="Cambria" w:cs="Times New Roman"/>
            <w:color w:val="000000" w:themeColor="text1"/>
          </w:rPr>
          <w:fldChar w:fldCharType="begin"/>
        </w:r>
        <w:r w:rsidR="005C3746">
          <w:instrText xml:space="preserve"> XE "</w:instrText>
        </w:r>
      </w:ins>
      <w:r w:rsidR="005C3746" w:rsidRPr="00FA6D3C">
        <w:rPr>
          <w:rFonts w:ascii="Cambria" w:eastAsia="Calibri" w:hAnsi="Cambria" w:cs="Times New Roman"/>
          <w:color w:val="000000" w:themeColor="text1"/>
        </w:rPr>
        <w:instrText>mafia</w:instrText>
      </w:r>
      <w:ins w:id="1409" w:author="karl@grindal.org" w:date="2014-10-19T19:32:00Z">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mov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ment in </w:t>
      </w:r>
      <w:r w:rsidRPr="00EA0F8A">
        <w:rPr>
          <w:rFonts w:ascii="Cambria" w:eastAsia="Calibri" w:hAnsi="Cambria" w:cs="Times New Roman"/>
          <w:color w:val="000000" w:themeColor="text1"/>
          <w:spacing w:val="1"/>
        </w:rPr>
        <w:t>P</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le</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mo</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that empowers b</w:t>
      </w:r>
      <w:r w:rsidRPr="00EA0F8A">
        <w:rPr>
          <w:rFonts w:ascii="Cambria" w:eastAsia="Calibri" w:hAnsi="Cambria" w:cs="Times New Roman"/>
          <w:color w:val="000000" w:themeColor="text1"/>
          <w:spacing w:val="-1"/>
        </w:rPr>
        <w:t>u</w:t>
      </w:r>
      <w:r w:rsidRPr="00EA0F8A">
        <w:rPr>
          <w:rFonts w:ascii="Cambria" w:eastAsia="Calibri" w:hAnsi="Cambria" w:cs="Times New Roman"/>
          <w:color w:val="000000" w:themeColor="text1"/>
        </w:rPr>
        <w:t>siness</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s to public</w:t>
      </w:r>
      <w:r w:rsidRPr="00EA0F8A">
        <w:rPr>
          <w:rFonts w:ascii="Cambria" w:eastAsia="Calibri" w:hAnsi="Cambria" w:cs="Times New Roman"/>
          <w:color w:val="000000" w:themeColor="text1"/>
          <w:spacing w:val="2"/>
        </w:rPr>
        <w:t>l</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rPr>
        <w:t>ref</w:t>
      </w:r>
      <w:r w:rsidRPr="00EA0F8A">
        <w:rPr>
          <w:rFonts w:ascii="Cambria" w:eastAsia="Calibri" w:hAnsi="Cambria" w:cs="Times New Roman"/>
          <w:color w:val="000000" w:themeColor="text1"/>
          <w:spacing w:val="2"/>
        </w:rPr>
        <w:t>u</w:t>
      </w:r>
      <w:r w:rsidRPr="00EA0F8A">
        <w:rPr>
          <w:rFonts w:ascii="Cambria" w:eastAsia="Calibri" w:hAnsi="Cambria" w:cs="Times New Roman"/>
          <w:color w:val="000000" w:themeColor="text1"/>
        </w:rPr>
        <w:t>se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to p</w:t>
      </w:r>
      <w:r w:rsidRPr="00EA0F8A">
        <w:rPr>
          <w:rFonts w:ascii="Cambria" w:eastAsia="Calibri" w:hAnsi="Cambria" w:cs="Times New Roman"/>
          <w:color w:val="000000" w:themeColor="text1"/>
          <w:spacing w:val="4"/>
        </w:rPr>
        <w:t>a</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rPr>
        <w:t>pi</w:t>
      </w:r>
      <w:r w:rsidRPr="00EA0F8A">
        <w:rPr>
          <w:rFonts w:ascii="Cambria" w:eastAsia="Calibri" w:hAnsi="Cambria" w:cs="Times New Roman"/>
          <w:color w:val="000000" w:themeColor="text1"/>
          <w:spacing w:val="2"/>
        </w:rPr>
        <w:t>z</w:t>
      </w:r>
      <w:r w:rsidRPr="00EA0F8A">
        <w:rPr>
          <w:rFonts w:ascii="Cambria" w:eastAsia="Calibri" w:hAnsi="Cambria" w:cs="Times New Roman"/>
          <w:color w:val="000000" w:themeColor="text1"/>
          <w:spacing w:val="1"/>
        </w:rPr>
        <w:t>z</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1"/>
        </w:rPr>
        <w:t xml:space="preserve"> educates schoolchildren about integrity,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mob</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spacing w:val="-1"/>
        </w:rPr>
        <w:t>zes c</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2"/>
        </w:rPr>
        <w:t>z</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ns to 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si</w:t>
      </w:r>
      <w:r w:rsidRPr="00EA0F8A">
        <w:rPr>
          <w:rFonts w:ascii="Cambria" w:eastAsia="Calibri" w:hAnsi="Cambria" w:cs="Times New Roman"/>
          <w:color w:val="000000" w:themeColor="text1"/>
          <w:spacing w:val="1"/>
        </w:rPr>
        <w:t>s</w:t>
      </w:r>
      <w:r w:rsidRPr="00EA0F8A">
        <w:rPr>
          <w:rFonts w:ascii="Cambria" w:eastAsia="Calibri" w:hAnsi="Cambria" w:cs="Times New Roman"/>
          <w:color w:val="000000" w:themeColor="text1"/>
        </w:rPr>
        <w:t>t the Cosa Nostra</w:t>
      </w:r>
      <w:ins w:id="1410" w:author="karl@grindal.org" w:date="2014-10-19T19:34:00Z">
        <w:r w:rsidR="00006B5D">
          <w:rPr>
            <w:rFonts w:ascii="Cambria" w:eastAsia="Calibri" w:hAnsi="Cambria" w:cs="Times New Roman"/>
            <w:color w:val="000000" w:themeColor="text1"/>
          </w:rPr>
          <w:fldChar w:fldCharType="begin"/>
        </w:r>
        <w:r w:rsidR="00006B5D">
          <w:instrText xml:space="preserve"> XE "</w:instrText>
        </w:r>
      </w:ins>
      <w:r w:rsidR="00006B5D" w:rsidRPr="00A03263">
        <w:rPr>
          <w:rFonts w:ascii="Cambria" w:eastAsia="Calibri" w:hAnsi="Cambria" w:cs="Times New Roman"/>
          <w:color w:val="000000" w:themeColor="text1"/>
        </w:rPr>
        <w:instrText>Cosa Nostra</w:instrText>
      </w:r>
      <w:ins w:id="1411" w:author="karl@grindal.org" w:date="2014-10-19T19:34:00Z">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crime group </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hrou</w:t>
      </w:r>
      <w:r w:rsidRPr="00EA0F8A">
        <w:rPr>
          <w:rFonts w:ascii="Cambria" w:eastAsia="Calibri" w:hAnsi="Cambria" w:cs="Times New Roman"/>
          <w:color w:val="000000" w:themeColor="text1"/>
          <w:spacing w:val="-3"/>
        </w:rPr>
        <w:t>g</w:t>
      </w:r>
      <w:r w:rsidRPr="00EA0F8A">
        <w:rPr>
          <w:rFonts w:ascii="Cambria" w:eastAsia="Calibri" w:hAnsi="Cambria" w:cs="Times New Roman"/>
          <w:color w:val="000000" w:themeColor="text1"/>
        </w:rPr>
        <w:t>h simp</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4"/>
        </w:rPr>
        <w:t>r</w:t>
      </w:r>
      <w:r w:rsidRPr="00EA0F8A">
        <w:rPr>
          <w:rFonts w:ascii="Cambria" w:eastAsia="Calibri" w:hAnsi="Cambria" w:cs="Times New Roman"/>
          <w:color w:val="000000" w:themeColor="text1"/>
          <w:spacing w:val="-5"/>
        </w:rPr>
        <w:t>y</w:t>
      </w:r>
      <w:r w:rsidRPr="00EA0F8A">
        <w:rPr>
          <w:rFonts w:ascii="Cambria" w:eastAsia="Calibri" w:hAnsi="Cambria" w:cs="Times New Roman"/>
          <w:color w:val="000000" w:themeColor="text1"/>
        </w:rPr>
        <w:t>d</w:t>
      </w:r>
      <w:r w:rsidRPr="00EA0F8A">
        <w:rPr>
          <w:rFonts w:ascii="Cambria" w:eastAsia="Calibri" w:hAnsi="Cambria" w:cs="Times New Roman"/>
          <w:color w:val="000000" w:themeColor="text1"/>
          <w:spacing w:val="4"/>
        </w:rPr>
        <w:t>a</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ac</w:t>
      </w:r>
      <w:r w:rsidRPr="00EA0F8A">
        <w:rPr>
          <w:rFonts w:ascii="Cambria" w:eastAsia="Calibri" w:hAnsi="Cambria" w:cs="Times New Roman"/>
          <w:color w:val="000000" w:themeColor="text1"/>
        </w:rPr>
        <w:t xml:space="preserve">ts, </w:t>
      </w:r>
      <w:r w:rsidRPr="00EA0F8A">
        <w:rPr>
          <w:rFonts w:ascii="Cambria" w:eastAsia="Calibri" w:hAnsi="Cambria" w:cs="Times New Roman"/>
          <w:color w:val="000000" w:themeColor="text1"/>
          <w:spacing w:val="1"/>
        </w:rPr>
        <w:t>s</w:t>
      </w:r>
      <w:r w:rsidRPr="00EA0F8A">
        <w:rPr>
          <w:rFonts w:ascii="Cambria" w:eastAsia="Calibri" w:hAnsi="Cambria" w:cs="Times New Roman"/>
          <w:color w:val="000000" w:themeColor="text1"/>
          <w:spacing w:val="2"/>
        </w:rPr>
        <w:t>u</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 xml:space="preserve">h </w:t>
      </w:r>
      <w:r w:rsidRPr="00EA0F8A">
        <w:rPr>
          <w:rFonts w:ascii="Cambria" w:eastAsia="Calibri" w:hAnsi="Cambria" w:cs="Times New Roman"/>
          <w:color w:val="000000" w:themeColor="text1"/>
          <w:spacing w:val="3"/>
        </w:rPr>
        <w:t>a</w:t>
      </w:r>
      <w:r w:rsidRPr="00EA0F8A">
        <w:rPr>
          <w:rFonts w:ascii="Cambria" w:eastAsia="Calibri" w:hAnsi="Cambria" w:cs="Times New Roman"/>
          <w:color w:val="000000" w:themeColor="text1"/>
        </w:rPr>
        <w:t>s patronizing p</w:t>
      </w:r>
      <w:r w:rsidRPr="00EA0F8A">
        <w:rPr>
          <w:rFonts w:ascii="Cambria" w:eastAsia="Calibri" w:hAnsi="Cambria" w:cs="Times New Roman"/>
          <w:color w:val="000000" w:themeColor="text1"/>
          <w:spacing w:val="1"/>
        </w:rPr>
        <w:t>izzo</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f</w:t>
      </w:r>
      <w:r w:rsidRPr="00EA0F8A">
        <w:rPr>
          <w:rFonts w:ascii="Cambria" w:eastAsia="Calibri" w:hAnsi="Cambria" w:cs="Times New Roman"/>
          <w:color w:val="000000" w:themeColor="text1"/>
          <w:spacing w:val="-1"/>
        </w:rPr>
        <w:t>re</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1"/>
        </w:rPr>
        <w:t xml:space="preserve"> stores and </w:t>
      </w:r>
      <w:r w:rsidRPr="00EA0F8A">
        <w:rPr>
          <w:rFonts w:ascii="Cambria" w:eastAsia="Calibri" w:hAnsi="Cambria" w:cs="Times New Roman"/>
          <w:color w:val="000000" w:themeColor="text1"/>
          <w:spacing w:val="1"/>
        </w:rPr>
        <w:t>businesses (reverse boycott)</w:t>
      </w:r>
      <w:r w:rsidRPr="00EA0F8A">
        <w:rPr>
          <w:rFonts w:ascii="Cambria" w:eastAsia="Calibri" w:hAnsi="Cambria" w:cs="Times New Roman"/>
          <w:color w:val="000000" w:themeColor="text1"/>
        </w:rPr>
        <w:t xml:space="preserve">. By 2012, 1,000 businesses joined the pizzo-free network, a new civic group, </w:t>
      </w:r>
      <w:r w:rsidRPr="00EA0F8A">
        <w:rPr>
          <w:rFonts w:ascii="Cambria" w:eastAsia="Calibri" w:hAnsi="Cambria" w:cs="Times New Roman"/>
          <w:i/>
          <w:color w:val="000000" w:themeColor="text1"/>
        </w:rPr>
        <w:t>Libero Futuro</w:t>
      </w:r>
      <w:r w:rsidRPr="00EA0F8A">
        <w:rPr>
          <w:rFonts w:ascii="Cambria" w:eastAsia="Calibri" w:hAnsi="Cambria" w:cs="Times New Roman"/>
          <w:color w:val="000000" w:themeColor="text1"/>
        </w:rPr>
        <w:t xml:space="preserve"> (Future with Freedom), was formed by the older generation of anti-mafia advocates to complement the youth movement. It encourages and helps businesses go through </w:t>
      </w:r>
      <w:r w:rsidRPr="00EA0F8A">
        <w:rPr>
          <w:rFonts w:ascii="Cambria" w:eastAsia="Calibri" w:hAnsi="Cambria" w:cs="Times New Roman"/>
          <w:i/>
          <w:color w:val="000000" w:themeColor="text1"/>
        </w:rPr>
        <w:t>denuncia</w:t>
      </w:r>
      <w:r w:rsidRPr="00EA0F8A">
        <w:rPr>
          <w:rFonts w:ascii="Cambria" w:eastAsia="Calibri" w:hAnsi="Cambria" w:cs="Times New Roman"/>
          <w:color w:val="000000" w:themeColor="text1"/>
        </w:rPr>
        <w:t>, the denunciation process of testifying to the police and courts about mafia extortion.</w:t>
      </w:r>
    </w:p>
    <w:p w14:paraId="1984B22C" w14:textId="4F4DDABA"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K</w:t>
      </w:r>
      <w:r w:rsidRPr="005150E2">
        <w:rPr>
          <w:rFonts w:ascii="Cambria" w:eastAsia="Calibri" w:hAnsi="Cambria" w:cs="Times New Roman"/>
          <w:i/>
          <w:color w:val="000000" w:themeColor="text1"/>
          <w:spacing w:val="-1"/>
        </w:rPr>
        <w:t>e</w:t>
      </w:r>
      <w:r w:rsidRPr="005150E2">
        <w:rPr>
          <w:rFonts w:ascii="Cambria" w:eastAsia="Calibri" w:hAnsi="Cambria" w:cs="Times New Roman"/>
          <w:i/>
          <w:color w:val="000000" w:themeColor="text1"/>
          <w:spacing w:val="5"/>
        </w:rPr>
        <w:t>n</w:t>
      </w:r>
      <w:r w:rsidRPr="005150E2">
        <w:rPr>
          <w:rFonts w:ascii="Cambria" w:eastAsia="Calibri" w:hAnsi="Cambria" w:cs="Times New Roman"/>
          <w:i/>
          <w:color w:val="000000" w:themeColor="text1"/>
          <w:spacing w:val="-5"/>
        </w:rPr>
        <w:t>y</w:t>
      </w:r>
      <w:r w:rsidRPr="005150E2">
        <w:rPr>
          <w:rFonts w:ascii="Cambria" w:eastAsia="Calibri" w:hAnsi="Cambria" w:cs="Times New Roman"/>
          <w:i/>
          <w:color w:val="000000" w:themeColor="text1"/>
          <w:spacing w:val="-1"/>
        </w:rPr>
        <w:t>a</w:t>
      </w:r>
      <w:r w:rsidRPr="00EA0F8A">
        <w:rPr>
          <w:rFonts w:ascii="Cambria" w:eastAsia="Calibri" w:hAnsi="Cambria" w:cs="Times New Roman"/>
          <w:color w:val="000000" w:themeColor="text1"/>
        </w:rPr>
        <w:t>: MUH</w:t>
      </w:r>
      <w:r w:rsidRPr="00EA0F8A">
        <w:rPr>
          <w:rFonts w:ascii="Cambria" w:eastAsia="Calibri" w:hAnsi="Cambria" w:cs="Times New Roman"/>
          <w:color w:val="000000" w:themeColor="text1"/>
          <w:spacing w:val="-1"/>
        </w:rPr>
        <w:t>U</w:t>
      </w:r>
      <w:r w:rsidRPr="00EA0F8A">
        <w:rPr>
          <w:rFonts w:ascii="Cambria" w:eastAsia="Calibri" w:hAnsi="Cambria" w:cs="Times New Roman"/>
          <w:color w:val="000000" w:themeColor="text1"/>
          <w:spacing w:val="3"/>
        </w:rPr>
        <w:t>R</w:t>
      </w:r>
      <w:r w:rsidRPr="00EA0F8A">
        <w:rPr>
          <w:rFonts w:ascii="Cambria" w:eastAsia="Calibri" w:hAnsi="Cambria" w:cs="Times New Roman"/>
          <w:color w:val="000000" w:themeColor="text1"/>
        </w:rPr>
        <w:t>I</w:t>
      </w:r>
      <w:ins w:id="1412" w:author="karl@grindal.org" w:date="2014-10-19T19:25:00Z">
        <w:r w:rsidR="005C3746">
          <w:rPr>
            <w:rFonts w:ascii="Cambria" w:eastAsia="Calibri" w:hAnsi="Cambria" w:cs="Times New Roman"/>
            <w:color w:val="000000" w:themeColor="text1"/>
          </w:rPr>
          <w:fldChar w:fldCharType="begin"/>
        </w:r>
        <w:r w:rsidR="005C3746">
          <w:instrText xml:space="preserve"> XE "</w:instrText>
        </w:r>
        <w:r w:rsidR="005C3746" w:rsidRPr="00BF6107">
          <w:rPr>
            <w:rFonts w:ascii="Cambria" w:hAnsi="Cambria" w:cs="Times New Roman"/>
            <w:color w:val="000000" w:themeColor="text1"/>
          </w:rPr>
          <w:instrText>Muslims for Human Rights</w:instrText>
        </w:r>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(Muslims for</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Hum</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 R</w:t>
      </w:r>
      <w:r w:rsidRPr="00EA0F8A">
        <w:rPr>
          <w:rFonts w:ascii="Cambria" w:eastAsia="Calibri" w:hAnsi="Cambria" w:cs="Times New Roman"/>
          <w:color w:val="000000" w:themeColor="text1"/>
          <w:spacing w:val="2"/>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hts) is</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mpow</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ri</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rPr>
        <w:t>g</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om</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rPr>
        <w:t>uni</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s to conduct comprehensive so</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 xml:space="preserve">ial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udi</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s of constituency development funds and projects, in order to fi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ht po</w:t>
      </w:r>
      <w:r w:rsidRPr="00EA0F8A">
        <w:rPr>
          <w:rFonts w:ascii="Cambria" w:eastAsia="Calibri" w:hAnsi="Cambria" w:cs="Times New Roman"/>
          <w:color w:val="000000" w:themeColor="text1"/>
          <w:spacing w:val="3"/>
        </w:rPr>
        <w:t>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t</w:t>
      </w:r>
      <w:r w:rsidRPr="00EA0F8A">
        <w:rPr>
          <w:rFonts w:ascii="Cambria" w:eastAsia="Calibri" w:hAnsi="Cambria" w:cs="Times New Roman"/>
          <w:color w:val="000000" w:themeColor="text1"/>
        </w:rPr>
        <w:t>y and</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 xml:space="preserve">curb </w:t>
      </w:r>
      <w:r w:rsidRPr="00EA0F8A">
        <w:rPr>
          <w:rFonts w:ascii="Cambria" w:eastAsia="Calibri" w:hAnsi="Cambria" w:cs="Times New Roman"/>
          <w:color w:val="000000" w:themeColor="text1"/>
        </w:rPr>
        <w:t>m</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suse of these resources. Within three years, comprehensive citizen-led social audits were conducted in 10 constituencies. Corruption was uncovered and problems were addressed by the authorities. In 2010, the civic organization made a strategic decision to empower others by training CSOs and citizens to launch their own social audits. It also developed a new “mini-social audit” in which citizens monitor a single development project in their community, rather than multiple projects throughout their respective constituency. </w:t>
      </w:r>
    </w:p>
    <w:p w14:paraId="12B3FDA1" w14:textId="77777777"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M</w:t>
      </w:r>
      <w:r w:rsidRPr="005150E2">
        <w:rPr>
          <w:rFonts w:ascii="Cambria" w:eastAsia="Calibri" w:hAnsi="Cambria" w:cs="Times New Roman"/>
          <w:i/>
          <w:color w:val="000000" w:themeColor="text1"/>
          <w:spacing w:val="-1"/>
        </w:rPr>
        <w:t>e</w:t>
      </w:r>
      <w:r w:rsidRPr="005150E2">
        <w:rPr>
          <w:rFonts w:ascii="Cambria" w:eastAsia="Calibri" w:hAnsi="Cambria" w:cs="Times New Roman"/>
          <w:i/>
          <w:color w:val="000000" w:themeColor="text1"/>
          <w:spacing w:val="2"/>
        </w:rPr>
        <w:t>x</w:t>
      </w:r>
      <w:r w:rsidRPr="005150E2">
        <w:rPr>
          <w:rFonts w:ascii="Cambria" w:eastAsia="Calibri" w:hAnsi="Cambria" w:cs="Times New Roman"/>
          <w:i/>
          <w:color w:val="000000" w:themeColor="text1"/>
        </w:rPr>
        <w:t>ico</w:t>
      </w:r>
      <w:r w:rsidRPr="00EA0F8A">
        <w:rPr>
          <w:rFonts w:ascii="Cambria" w:eastAsia="Calibri" w:hAnsi="Cambria" w:cs="Times New Roman"/>
          <w:color w:val="000000" w:themeColor="text1"/>
        </w:rPr>
        <w:t>: DHP* (D</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jemos de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H</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rnos Pend</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jos/Let’s quit being an ass/Quit playing dumb) is</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n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me</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3"/>
        </w:rPr>
        <w:t>n</w:t>
      </w:r>
      <w:r w:rsidRPr="00EA0F8A">
        <w:rPr>
          <w:rFonts w:ascii="Cambria" w:eastAsia="Calibri" w:hAnsi="Cambria" w:cs="Times New Roman"/>
          <w:color w:val="000000" w:themeColor="text1"/>
        </w:rPr>
        <w:t>g</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iv</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c</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mo</w:t>
      </w:r>
      <w:r w:rsidRPr="00EA0F8A">
        <w:rPr>
          <w:rFonts w:ascii="Cambria" w:eastAsia="Calibri" w:hAnsi="Cambria" w:cs="Times New Roman"/>
          <w:color w:val="000000" w:themeColor="text1"/>
          <w:spacing w:val="3"/>
        </w:rPr>
        <w:t>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ment that s</w:t>
      </w:r>
      <w:r w:rsidRPr="00EA0F8A">
        <w:rPr>
          <w:rFonts w:ascii="Cambria" w:eastAsia="Calibri" w:hAnsi="Cambria" w:cs="Times New Roman"/>
          <w:color w:val="000000" w:themeColor="text1"/>
          <w:spacing w:val="-1"/>
        </w:rPr>
        <w:t>ee</w:t>
      </w:r>
      <w:r w:rsidRPr="00EA0F8A">
        <w:rPr>
          <w:rFonts w:ascii="Cambria" w:eastAsia="Calibri" w:hAnsi="Cambria" w:cs="Times New Roman"/>
          <w:color w:val="000000" w:themeColor="text1"/>
        </w:rPr>
        <w:t>ks to alter</w:t>
      </w:r>
      <w:r w:rsidRPr="00EA0F8A">
        <w:rPr>
          <w:rFonts w:ascii="Cambria" w:eastAsia="Calibri" w:hAnsi="Cambria" w:cs="Times New Roman"/>
          <w:color w:val="000000" w:themeColor="text1"/>
          <w:spacing w:val="-1"/>
        </w:rPr>
        <w:t xml:space="preserve"> public a</w:t>
      </w:r>
      <w:r w:rsidRPr="00EA0F8A">
        <w:rPr>
          <w:rFonts w:ascii="Cambria" w:eastAsia="Calibri" w:hAnsi="Cambria" w:cs="Times New Roman"/>
          <w:color w:val="000000" w:themeColor="text1"/>
        </w:rPr>
        <w:t>p</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5"/>
        </w:rPr>
        <w:t>h</w:t>
      </w:r>
      <w:r w:rsidRPr="00EA0F8A">
        <w:rPr>
          <w:rFonts w:ascii="Cambria" w:eastAsia="Calibri" w:hAnsi="Cambria" w:cs="Times New Roman"/>
          <w:color w:val="000000" w:themeColor="text1"/>
        </w:rPr>
        <w:t xml:space="preserve">y, </w:t>
      </w:r>
      <w:r w:rsidRPr="00EA0F8A">
        <w:rPr>
          <w:rFonts w:ascii="Cambria" w:eastAsia="Calibri" w:hAnsi="Cambria" w:cs="Times New Roman"/>
          <w:color w:val="000000" w:themeColor="text1"/>
          <w:spacing w:val="-1"/>
        </w:rPr>
        <w:t>f</w:t>
      </w:r>
      <w:r w:rsidRPr="00EA0F8A">
        <w:rPr>
          <w:rFonts w:ascii="Cambria" w:eastAsia="Calibri" w:hAnsi="Cambria" w:cs="Times New Roman"/>
          <w:color w:val="000000" w:themeColor="text1"/>
        </w:rPr>
        <w:t>oster</w:t>
      </w:r>
      <w:r w:rsidRPr="00EA0F8A">
        <w:rPr>
          <w:rFonts w:ascii="Cambria" w:eastAsia="Calibri" w:hAnsi="Cambria" w:cs="Times New Roman"/>
          <w:color w:val="000000" w:themeColor="text1"/>
          <w:spacing w:val="-1"/>
        </w:rPr>
        <w:t xml:space="preserve"> c</w:t>
      </w:r>
      <w:r w:rsidRPr="00EA0F8A">
        <w:rPr>
          <w:rFonts w:ascii="Cambria" w:eastAsia="Calibri" w:hAnsi="Cambria" w:cs="Times New Roman"/>
          <w:color w:val="000000" w:themeColor="text1"/>
        </w:rPr>
        <w:t>iv</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c</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spons</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rPr>
        <w:t>bi</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spacing w:val="-7"/>
        </w:rPr>
        <w:t>y</w:t>
      </w:r>
      <w:r w:rsidRPr="00EA0F8A">
        <w:rPr>
          <w:rFonts w:ascii="Cambria" w:eastAsia="Calibri" w:hAnsi="Cambria" w:cs="Times New Roman"/>
          <w:color w:val="000000" w:themeColor="text1"/>
        </w:rPr>
        <w:t>,</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nd win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ounta</w:t>
      </w:r>
      <w:r w:rsidRPr="00EA0F8A">
        <w:rPr>
          <w:rFonts w:ascii="Cambria" w:eastAsia="Calibri" w:hAnsi="Cambria" w:cs="Times New Roman"/>
          <w:color w:val="000000" w:themeColor="text1"/>
          <w:spacing w:val="2"/>
        </w:rPr>
        <w:t>b</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spacing w:val="-3"/>
        </w:rPr>
        <w:t>y</w:t>
      </w:r>
      <w:r w:rsidRPr="00EA0F8A">
        <w:rPr>
          <w:rFonts w:ascii="Cambria" w:eastAsia="Calibri" w:hAnsi="Cambria" w:cs="Times New Roman"/>
          <w:color w:val="000000" w:themeColor="text1"/>
        </w:rPr>
        <w:t>, usi</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rPr>
        <w:t xml:space="preserve">g humor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vident </w:t>
      </w:r>
      <w:r w:rsidRPr="00EA0F8A">
        <w:rPr>
          <w:rFonts w:ascii="Cambria" w:eastAsia="Calibri" w:hAnsi="Cambria" w:cs="Times New Roman"/>
          <w:color w:val="000000" w:themeColor="text1"/>
          <w:spacing w:val="-1"/>
        </w:rPr>
        <w:t>f</w:t>
      </w:r>
      <w:r w:rsidRPr="00EA0F8A">
        <w:rPr>
          <w:rFonts w:ascii="Cambria" w:eastAsia="Calibri" w:hAnsi="Cambria" w:cs="Times New Roman"/>
          <w:color w:val="000000" w:themeColor="text1"/>
        </w:rPr>
        <w:t>rom the</w:t>
      </w:r>
      <w:r w:rsidRPr="00EA0F8A">
        <w:rPr>
          <w:rFonts w:ascii="Cambria" w:eastAsia="Calibri" w:hAnsi="Cambria" w:cs="Times New Roman"/>
          <w:color w:val="000000" w:themeColor="text1"/>
          <w:spacing w:val="2"/>
        </w:rPr>
        <w:t>i</w:t>
      </w:r>
      <w:r w:rsidRPr="00EA0F8A">
        <w:rPr>
          <w:rFonts w:ascii="Cambria" w:eastAsia="Calibri" w:hAnsi="Cambria" w:cs="Times New Roman"/>
          <w:color w:val="000000" w:themeColor="text1"/>
        </w:rPr>
        <w:t>r n</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rPr>
        <w:t>me</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 st</w:t>
      </w:r>
      <w:r w:rsidRPr="00EA0F8A">
        <w:rPr>
          <w:rFonts w:ascii="Cambria" w:eastAsia="Calibri" w:hAnsi="Cambria" w:cs="Times New Roman"/>
          <w:color w:val="000000" w:themeColor="text1"/>
          <w:spacing w:val="2"/>
        </w:rPr>
        <w:t>r</w:t>
      </w:r>
      <w:r w:rsidRPr="00EA0F8A">
        <w:rPr>
          <w:rFonts w:ascii="Cambria" w:eastAsia="Calibri" w:hAnsi="Cambria" w:cs="Times New Roman"/>
          <w:color w:val="000000" w:themeColor="text1"/>
          <w:spacing w:val="-1"/>
        </w:rPr>
        <w:t>ee</w:t>
      </w:r>
      <w:r w:rsidRPr="00EA0F8A">
        <w:rPr>
          <w:rFonts w:ascii="Cambria" w:eastAsia="Calibri" w:hAnsi="Cambria" w:cs="Times New Roman"/>
          <w:color w:val="000000" w:themeColor="text1"/>
        </w:rPr>
        <w:t xml:space="preserve">t </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ons, s</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rPr>
        <w:t xml:space="preserve">unts,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so</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ial n</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twor</w:t>
      </w:r>
      <w:r w:rsidRPr="00EA0F8A">
        <w:rPr>
          <w:rFonts w:ascii="Cambria" w:eastAsia="Calibri" w:hAnsi="Cambria" w:cs="Times New Roman"/>
          <w:color w:val="000000" w:themeColor="text1"/>
          <w:spacing w:val="-1"/>
        </w:rPr>
        <w:t>k</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rPr>
        <w:t>n</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 xml:space="preserve">. In 2009, through digital resistance and on-the-ground actions such as a signature drive, it wielded pressure on incoming members of XLI Legislature to stop giving themselves a tax refund on their Christmas bonuses. It also launched the </w:t>
      </w:r>
      <w:r w:rsidRPr="00EA0F8A">
        <w:rPr>
          <w:rFonts w:ascii="Cambria" w:eastAsia="Calibri" w:hAnsi="Cambria" w:cs="Times New Roman"/>
          <w:i/>
          <w:color w:val="000000" w:themeColor="text1"/>
        </w:rPr>
        <w:t>Diputómetro</w:t>
      </w:r>
      <w:r w:rsidRPr="00EA0F8A">
        <w:rPr>
          <w:rFonts w:ascii="Cambria" w:eastAsia="Calibri" w:hAnsi="Cambria" w:cs="Times New Roman"/>
          <w:color w:val="000000" w:themeColor="text1"/>
        </w:rPr>
        <w:t>, an interactive digital monitoring platform about legislative activities that is maintained by volunteers, mostly university students.</w:t>
      </w:r>
    </w:p>
    <w:p w14:paraId="1E15D372" w14:textId="77777777"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spacing w:val="1"/>
        </w:rPr>
        <w:lastRenderedPageBreak/>
        <w:t>P</w:t>
      </w:r>
      <w:r w:rsidRPr="005150E2">
        <w:rPr>
          <w:rFonts w:ascii="Cambria" w:eastAsia="Calibri" w:hAnsi="Cambria" w:cs="Times New Roman"/>
          <w:i/>
          <w:color w:val="000000" w:themeColor="text1"/>
        </w:rPr>
        <w:t>hi</w:t>
      </w:r>
      <w:r w:rsidRPr="005150E2">
        <w:rPr>
          <w:rFonts w:ascii="Cambria" w:eastAsia="Calibri" w:hAnsi="Cambria" w:cs="Times New Roman"/>
          <w:i/>
          <w:color w:val="000000" w:themeColor="text1"/>
          <w:spacing w:val="1"/>
        </w:rPr>
        <w:t>l</w:t>
      </w:r>
      <w:r w:rsidRPr="005150E2">
        <w:rPr>
          <w:rFonts w:ascii="Cambria" w:eastAsia="Calibri" w:hAnsi="Cambria" w:cs="Times New Roman"/>
          <w:i/>
          <w:color w:val="000000" w:themeColor="text1"/>
        </w:rPr>
        <w:t>ipp</w:t>
      </w:r>
      <w:r w:rsidRPr="005150E2">
        <w:rPr>
          <w:rFonts w:ascii="Cambria" w:eastAsia="Calibri" w:hAnsi="Cambria" w:cs="Times New Roman"/>
          <w:i/>
          <w:color w:val="000000" w:themeColor="text1"/>
          <w:spacing w:val="1"/>
        </w:rPr>
        <w:t>i</w:t>
      </w:r>
      <w:r w:rsidRPr="005150E2">
        <w:rPr>
          <w:rFonts w:ascii="Cambria" w:eastAsia="Calibri" w:hAnsi="Cambria" w:cs="Times New Roman"/>
          <w:i/>
          <w:color w:val="000000" w:themeColor="text1"/>
        </w:rPr>
        <w:t>n</w:t>
      </w:r>
      <w:r w:rsidRPr="005150E2">
        <w:rPr>
          <w:rFonts w:ascii="Cambria" w:eastAsia="Calibri" w:hAnsi="Cambria" w:cs="Times New Roman"/>
          <w:i/>
          <w:color w:val="000000" w:themeColor="text1"/>
          <w:spacing w:val="-1"/>
        </w:rPr>
        <w:t>e</w:t>
      </w:r>
      <w:r w:rsidRPr="005150E2">
        <w:rPr>
          <w:rFonts w:ascii="Cambria" w:eastAsia="Calibri" w:hAnsi="Cambria" w:cs="Times New Roman"/>
          <w:i/>
          <w:color w:val="000000" w:themeColor="text1"/>
          <w:spacing w:val="1"/>
        </w:rPr>
        <w:t>s</w:t>
      </w:r>
      <w:r w:rsidRPr="00EA0F8A">
        <w:rPr>
          <w:rFonts w:ascii="Cambria" w:eastAsia="Calibri" w:hAnsi="Cambria" w:cs="Times New Roman"/>
          <w:color w:val="000000" w:themeColor="text1"/>
        </w:rPr>
        <w:t>: In 2003, a</w:t>
      </w:r>
      <w:r w:rsidRPr="00EA0F8A">
        <w:rPr>
          <w:rFonts w:ascii="Cambria" w:eastAsia="Calibri" w:hAnsi="Cambria" w:cs="Times New Roman"/>
          <w:bCs/>
          <w:color w:val="000000" w:themeColor="text1"/>
        </w:rPr>
        <w:t xml:space="preserve"> consortium (CSOs, local community groups, the Public Services Labor Independent Confederation/PSLINK) coordinated by the G-Watch program at the Ateneo School of Government, launched a nation-wide campaign in cooperation with the Department of Education to stamp out corruption in the production and delivery of school books. Th</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2"/>
        </w:rPr>
        <w:t>x</w:t>
      </w:r>
      <w:r w:rsidRPr="00EA0F8A">
        <w:rPr>
          <w:rFonts w:ascii="Cambria" w:eastAsia="Calibri" w:hAnsi="Cambria" w:cs="Times New Roman"/>
          <w:color w:val="000000" w:themeColor="text1"/>
        </w:rPr>
        <w:t>tbo</w:t>
      </w:r>
      <w:r w:rsidRPr="00EA0F8A">
        <w:rPr>
          <w:rFonts w:ascii="Cambria" w:eastAsia="Calibri" w:hAnsi="Cambria" w:cs="Times New Roman"/>
          <w:color w:val="000000" w:themeColor="text1"/>
          <w:spacing w:val="-2"/>
        </w:rPr>
        <w:t>o</w:t>
      </w:r>
      <w:r w:rsidRPr="00EA0F8A">
        <w:rPr>
          <w:rFonts w:ascii="Cambria" w:eastAsia="Calibri" w:hAnsi="Cambria" w:cs="Times New Roman"/>
          <w:color w:val="000000" w:themeColor="text1"/>
        </w:rPr>
        <w:t>k Count</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2"/>
        </w:rPr>
        <w:t>x</w:t>
      </w:r>
      <w:r w:rsidRPr="00EA0F8A">
        <w:rPr>
          <w:rFonts w:ascii="Cambria" w:eastAsia="Calibri" w:hAnsi="Cambria" w:cs="Times New Roman"/>
          <w:color w:val="000000" w:themeColor="text1"/>
        </w:rPr>
        <w:t>tbook</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1"/>
        </w:rPr>
        <w:t>W</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lk </w:t>
      </w:r>
      <w:r w:rsidRPr="00EA0F8A">
        <w:rPr>
          <w:rFonts w:ascii="Cambria" w:eastAsia="Calibri" w:hAnsi="Cambria" w:cs="Times New Roman"/>
          <w:color w:val="000000" w:themeColor="text1"/>
          <w:spacing w:val="-1"/>
        </w:rPr>
        <w:t>ca</w:t>
      </w:r>
      <w:r w:rsidRPr="00EA0F8A">
        <w:rPr>
          <w:rFonts w:ascii="Cambria" w:eastAsia="Calibri" w:hAnsi="Cambria" w:cs="Times New Roman"/>
          <w:color w:val="000000" w:themeColor="text1"/>
        </w:rPr>
        <w:t>mpa</w:t>
      </w:r>
      <w:r w:rsidRPr="00EA0F8A">
        <w:rPr>
          <w:rFonts w:ascii="Cambria" w:eastAsia="Calibri" w:hAnsi="Cambria" w:cs="Times New Roman"/>
          <w:color w:val="000000" w:themeColor="text1"/>
          <w:spacing w:val="2"/>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n</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spacing w:val="2"/>
        </w:rPr>
        <w:t xml:space="preserve">annually mobilized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bout one m</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ion b</w:t>
      </w:r>
      <w:r w:rsidRPr="00EA0F8A">
        <w:rPr>
          <w:rFonts w:ascii="Cambria" w:eastAsia="Calibri" w:hAnsi="Cambria" w:cs="Times New Roman"/>
          <w:color w:val="000000" w:themeColor="text1"/>
          <w:spacing w:val="3"/>
        </w:rPr>
        <w:t>o</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7"/>
        </w:rPr>
        <w:t xml:space="preserv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 xml:space="preserve">irl </w:t>
      </w:r>
      <w:r w:rsidRPr="00EA0F8A">
        <w:rPr>
          <w:rFonts w:ascii="Cambria" w:eastAsia="Calibri" w:hAnsi="Cambria" w:cs="Times New Roman"/>
          <w:color w:val="000000" w:themeColor="text1"/>
          <w:spacing w:val="3"/>
        </w:rPr>
        <w:t>s</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2"/>
        </w:rPr>
        <w:t>u</w:t>
      </w:r>
      <w:r w:rsidRPr="00EA0F8A">
        <w:rPr>
          <w:rFonts w:ascii="Cambria" w:eastAsia="Calibri" w:hAnsi="Cambria" w:cs="Times New Roman"/>
          <w:color w:val="000000" w:themeColor="text1"/>
        </w:rPr>
        <w:t xml:space="preserve">ts </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 xml:space="preserve">o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 xml:space="preserve">ount books. </w:t>
      </w:r>
      <w:r w:rsidRPr="00EA0F8A">
        <w:rPr>
          <w:rFonts w:ascii="Cambria" w:eastAsia="Calibri" w:hAnsi="Cambria" w:cs="Times New Roman"/>
          <w:bCs/>
          <w:color w:val="000000" w:themeColor="text1"/>
        </w:rPr>
        <w:t>Between 2003 and 2008, textbook prices were reduced by 50%, the procurement process was shortened from 24 to 12 months, and ghost deliveries ceased.</w:t>
      </w:r>
      <w:r w:rsidRPr="00EA0F8A">
        <w:rPr>
          <w:rFonts w:ascii="Cambria" w:eastAsia="Calibri" w:hAnsi="Cambria" w:cs="Times New Roman"/>
          <w:color w:val="000000" w:themeColor="text1"/>
        </w:rPr>
        <w:t xml:space="preserve"> </w:t>
      </w:r>
    </w:p>
    <w:p w14:paraId="465D7A9B" w14:textId="07938753"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spacing w:val="2"/>
        </w:rPr>
      </w:pPr>
      <w:r w:rsidRPr="005150E2">
        <w:rPr>
          <w:rFonts w:ascii="Cambria" w:eastAsia="Calibri" w:hAnsi="Cambria" w:cs="Times New Roman"/>
          <w:i/>
          <w:color w:val="000000" w:themeColor="text1"/>
        </w:rPr>
        <w:t>Russ</w:t>
      </w:r>
      <w:r w:rsidRPr="005150E2">
        <w:rPr>
          <w:rFonts w:ascii="Cambria" w:eastAsia="Calibri" w:hAnsi="Cambria" w:cs="Times New Roman"/>
          <w:i/>
          <w:color w:val="000000" w:themeColor="text1"/>
          <w:spacing w:val="1"/>
        </w:rPr>
        <w:t>i</w:t>
      </w:r>
      <w:r w:rsidRPr="005150E2">
        <w:rPr>
          <w:rFonts w:ascii="Cambria" w:eastAsia="Calibri" w:hAnsi="Cambria" w:cs="Times New Roman"/>
          <w:i/>
          <w:color w:val="000000" w:themeColor="text1"/>
          <w:spacing w:val="-1"/>
        </w:rPr>
        <w:t>a</w:t>
      </w:r>
      <w:r w:rsidRPr="00EA0F8A">
        <w:rPr>
          <w:rFonts w:ascii="Cambria" w:eastAsia="Calibri" w:hAnsi="Cambria" w:cs="Times New Roman"/>
          <w:color w:val="000000" w:themeColor="text1"/>
        </w:rPr>
        <w:t>: 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Mov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ment to D</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f</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nd</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Khimki</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1"/>
        </w:rPr>
        <w:t>F</w:t>
      </w:r>
      <w:r w:rsidRPr="00EA0F8A">
        <w:rPr>
          <w:rFonts w:ascii="Cambria" w:eastAsia="Calibri" w:hAnsi="Cambria" w:cs="Times New Roman"/>
          <w:color w:val="000000" w:themeColor="text1"/>
        </w:rPr>
        <w:t>or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st</w:t>
      </w:r>
      <w:ins w:id="1413" w:author="karl@grindal.org" w:date="2014-10-19T19:35:00Z">
        <w:r w:rsidR="00006B5D">
          <w:rPr>
            <w:rFonts w:ascii="Cambria" w:eastAsia="Calibri" w:hAnsi="Cambria" w:cs="Times New Roman"/>
            <w:color w:val="000000" w:themeColor="text1"/>
          </w:rPr>
          <w:fldChar w:fldCharType="begin"/>
        </w:r>
        <w:r w:rsidR="00006B5D">
          <w:instrText xml:space="preserve"> XE "</w:instrText>
        </w:r>
      </w:ins>
      <w:r w:rsidR="00006B5D" w:rsidRPr="00B80F77">
        <w:rPr>
          <w:rFonts w:ascii="Cambria" w:eastAsia="Calibri" w:hAnsi="Cambria" w:cs="Times New Roman"/>
          <w:color w:val="000000" w:themeColor="text1"/>
        </w:rPr>
        <w:instrText>Khimki</w:instrText>
      </w:r>
      <w:r w:rsidR="00006B5D" w:rsidRPr="00B80F77">
        <w:rPr>
          <w:rFonts w:ascii="Cambria" w:eastAsia="Calibri" w:hAnsi="Cambria" w:cs="Times New Roman"/>
          <w:color w:val="000000" w:themeColor="text1"/>
          <w:spacing w:val="1"/>
        </w:rPr>
        <w:instrText xml:space="preserve"> </w:instrText>
      </w:r>
      <w:r w:rsidR="00006B5D" w:rsidRPr="00B80F77">
        <w:rPr>
          <w:rFonts w:ascii="Cambria" w:eastAsia="Calibri" w:hAnsi="Cambria" w:cs="Times New Roman"/>
          <w:color w:val="000000" w:themeColor="text1"/>
          <w:spacing w:val="-1"/>
        </w:rPr>
        <w:instrText>F</w:instrText>
      </w:r>
      <w:r w:rsidR="00006B5D" w:rsidRPr="00B80F77">
        <w:rPr>
          <w:rFonts w:ascii="Cambria" w:eastAsia="Calibri" w:hAnsi="Cambria" w:cs="Times New Roman"/>
          <w:color w:val="000000" w:themeColor="text1"/>
        </w:rPr>
        <w:instrText>or</w:instrText>
      </w:r>
      <w:r w:rsidR="00006B5D" w:rsidRPr="00B80F77">
        <w:rPr>
          <w:rFonts w:ascii="Cambria" w:eastAsia="Calibri" w:hAnsi="Cambria" w:cs="Times New Roman"/>
          <w:color w:val="000000" w:themeColor="text1"/>
          <w:spacing w:val="-2"/>
        </w:rPr>
        <w:instrText>e</w:instrText>
      </w:r>
      <w:r w:rsidR="00006B5D" w:rsidRPr="00B80F77">
        <w:rPr>
          <w:rFonts w:ascii="Cambria" w:eastAsia="Calibri" w:hAnsi="Cambria" w:cs="Times New Roman"/>
          <w:color w:val="000000" w:themeColor="text1"/>
        </w:rPr>
        <w:instrText>st</w:instrText>
      </w:r>
      <w:ins w:id="1414" w:author="karl@grindal.org" w:date="2014-10-19T19:35:00Z">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spacing w:val="4"/>
        </w:rPr>
        <w:t xml:space="preserve"> </w:t>
      </w:r>
      <w:r w:rsidRPr="00EA0F8A">
        <w:rPr>
          <w:rFonts w:ascii="Cambria" w:eastAsia="Calibri" w:hAnsi="Cambria" w:cs="Times New Roman"/>
          <w:color w:val="000000" w:themeColor="text1"/>
        </w:rPr>
        <w:t xml:space="preserve">is </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rg</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ng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or</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upt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on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rPr>
        <w:t>d i</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rPr>
        <w:t>puni</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spacing w:val="-5"/>
        </w:rPr>
        <w:t>y</w:t>
      </w:r>
      <w:r w:rsidRPr="00EA0F8A">
        <w:rPr>
          <w:rFonts w:ascii="Cambria" w:eastAsia="Calibri" w:hAnsi="Cambria" w:cs="Times New Roman"/>
          <w:color w:val="000000" w:themeColor="text1"/>
        </w:rPr>
        <w:t>,</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is employing both nonviolent action and legal efforts to p</w:t>
      </w:r>
      <w:r w:rsidRPr="00EA0F8A">
        <w:rPr>
          <w:rFonts w:ascii="Cambria" w:eastAsia="Calibri" w:hAnsi="Cambria" w:cs="Times New Roman"/>
          <w:color w:val="000000" w:themeColor="text1"/>
          <w:spacing w:val="2"/>
        </w:rPr>
        <w:t>r</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nt </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bise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 of</w:t>
      </w:r>
      <w:r w:rsidRPr="00EA0F8A">
        <w:rPr>
          <w:rFonts w:ascii="Cambria" w:eastAsia="Calibri" w:hAnsi="Cambria" w:cs="Times New Roman"/>
          <w:color w:val="000000" w:themeColor="text1"/>
          <w:spacing w:val="-1"/>
        </w:rPr>
        <w:t xml:space="preserve"> a</w:t>
      </w:r>
      <w:r w:rsidRPr="00EA0F8A">
        <w:rPr>
          <w:rFonts w:ascii="Cambria" w:eastAsia="Calibri" w:hAnsi="Cambria" w:cs="Times New Roman"/>
          <w:color w:val="000000" w:themeColor="text1"/>
        </w:rPr>
        <w:t>n ol</w:t>
      </w:r>
      <w:r w:rsidRPr="00EA0F8A">
        <w:rPr>
          <w:rFonts w:ascii="Cambria" w:eastAsia="Calibri" w:hAnsi="Cambria" w:cs="Times New Roman"/>
          <w:color w:val="000000" w:themeColor="text1"/>
          <w:spacing w:val="2"/>
        </w:rPr>
        <w:t>d-</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ro</w:t>
      </w:r>
      <w:r w:rsidRPr="00EA0F8A">
        <w:rPr>
          <w:rFonts w:ascii="Cambria" w:eastAsia="Calibri" w:hAnsi="Cambria" w:cs="Times New Roman"/>
          <w:color w:val="000000" w:themeColor="text1"/>
          <w:spacing w:val="-1"/>
        </w:rPr>
        <w:t>w</w:t>
      </w:r>
      <w:r w:rsidRPr="00EA0F8A">
        <w:rPr>
          <w:rFonts w:ascii="Cambria" w:eastAsia="Calibri" w:hAnsi="Cambria" w:cs="Times New Roman"/>
          <w:color w:val="000000" w:themeColor="text1"/>
          <w:spacing w:val="3"/>
        </w:rPr>
        <w:t>t</w:t>
      </w:r>
      <w:r w:rsidRPr="00EA0F8A">
        <w:rPr>
          <w:rFonts w:ascii="Cambria" w:eastAsia="Calibri" w:hAnsi="Cambria" w:cs="Times New Roman"/>
          <w:color w:val="000000" w:themeColor="text1"/>
        </w:rPr>
        <w:t>h, state-pr</w:t>
      </w:r>
      <w:r w:rsidRPr="00EA0F8A">
        <w:rPr>
          <w:rFonts w:ascii="Cambria" w:eastAsia="Calibri" w:hAnsi="Cambria" w:cs="Times New Roman"/>
          <w:color w:val="000000" w:themeColor="text1"/>
          <w:spacing w:val="-1"/>
        </w:rPr>
        <w:t>o</w:t>
      </w:r>
      <w:r w:rsidRPr="00EA0F8A">
        <w:rPr>
          <w:rFonts w:ascii="Cambria" w:eastAsia="Calibri" w:hAnsi="Cambria" w:cs="Times New Roman"/>
          <w:color w:val="000000" w:themeColor="text1"/>
        </w:rPr>
        <w:t>te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 xml:space="preserve">ted </w:t>
      </w:r>
      <w:r w:rsidRPr="00EA0F8A">
        <w:rPr>
          <w:rFonts w:ascii="Cambria" w:eastAsia="Calibri" w:hAnsi="Cambria" w:cs="Times New Roman"/>
          <w:color w:val="000000" w:themeColor="text1"/>
          <w:spacing w:val="-1"/>
        </w:rPr>
        <w:t>w</w:t>
      </w:r>
      <w:r w:rsidRPr="00EA0F8A">
        <w:rPr>
          <w:rFonts w:ascii="Cambria" w:eastAsia="Calibri" w:hAnsi="Cambria" w:cs="Times New Roman"/>
          <w:color w:val="000000" w:themeColor="text1"/>
        </w:rPr>
        <w:t>oodland o</w:t>
      </w:r>
      <w:r w:rsidRPr="00EA0F8A">
        <w:rPr>
          <w:rFonts w:ascii="Cambria" w:eastAsia="Calibri" w:hAnsi="Cambria" w:cs="Times New Roman"/>
          <w:color w:val="000000" w:themeColor="text1"/>
          <w:spacing w:val="2"/>
        </w:rPr>
        <w:t>u</w:t>
      </w:r>
      <w:r w:rsidRPr="00EA0F8A">
        <w:rPr>
          <w:rFonts w:ascii="Cambria" w:eastAsia="Calibri" w:hAnsi="Cambria" w:cs="Times New Roman"/>
          <w:color w:val="000000" w:themeColor="text1"/>
        </w:rPr>
        <w:t>ts</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de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Moscow for</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a</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la</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ge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h</w:t>
      </w:r>
      <w:r w:rsidRPr="00EA0F8A">
        <w:rPr>
          <w:rFonts w:ascii="Cambria" w:eastAsia="Calibri" w:hAnsi="Cambria" w:cs="Times New Roman"/>
          <w:color w:val="000000" w:themeColor="text1"/>
          <w:spacing w:val="3"/>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hw</w:t>
      </w:r>
      <w:r w:rsidRPr="00EA0F8A">
        <w:rPr>
          <w:rFonts w:ascii="Cambria" w:eastAsia="Calibri" w:hAnsi="Cambria" w:cs="Times New Roman"/>
          <w:color w:val="000000" w:themeColor="text1"/>
          <w:spacing w:val="3"/>
        </w:rPr>
        <w:t>a</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i</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le</w:t>
      </w:r>
      <w:r w:rsidRPr="00EA0F8A">
        <w:rPr>
          <w:rFonts w:ascii="Cambria" w:eastAsia="Calibri" w:hAnsi="Cambria" w:cs="Times New Roman"/>
          <w:color w:val="000000" w:themeColor="text1"/>
          <w:spacing w:val="-3"/>
        </w:rPr>
        <w:t>g</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l </w:t>
      </w:r>
      <w:r w:rsidRPr="00EA0F8A">
        <w:rPr>
          <w:rFonts w:ascii="Cambria" w:eastAsia="Calibri" w:hAnsi="Cambria" w:cs="Times New Roman"/>
          <w:color w:val="000000" w:themeColor="text1"/>
          <w:spacing w:val="3"/>
        </w:rPr>
        <w:t>d</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v</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lop</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nt</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rPr>
        <w:t>invo</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ving</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the French fi</w:t>
      </w:r>
      <w:r w:rsidRPr="00EA0F8A">
        <w:rPr>
          <w:rFonts w:ascii="Cambria" w:eastAsia="Calibri" w:hAnsi="Cambria" w:cs="Times New Roman"/>
          <w:color w:val="000000" w:themeColor="text1"/>
          <w:spacing w:val="2"/>
        </w:rPr>
        <w:t>r</w:t>
      </w:r>
      <w:r w:rsidRPr="00EA0F8A">
        <w:rPr>
          <w:rFonts w:ascii="Cambria" w:eastAsia="Calibri" w:hAnsi="Cambria" w:cs="Times New Roman"/>
          <w:color w:val="000000" w:themeColor="text1"/>
        </w:rPr>
        <w:t>m, Vinc</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w:t>
      </w:r>
      <w:r w:rsidRPr="00EA0F8A">
        <w:rPr>
          <w:rFonts w:ascii="Cambria" w:eastAsia="Calibri" w:hAnsi="Cambria" w:cs="Times New Roman"/>
          <w:color w:val="000000" w:themeColor="text1"/>
          <w:spacing w:val="2"/>
        </w:rPr>
        <w:t xml:space="preserve"> The European Bank for Reconstruction and Development (EBRD) and the European Investment Bank (EIB) pulled out of the project. In 2010, then President Dmitry Medvedev temporarily suspended the project. In June 2013, Sherpa</w:t>
      </w:r>
      <w:ins w:id="1415" w:author="karl@grindal.org" w:date="2014-10-19T20:16:00Z">
        <w:r w:rsidR="00820BA2">
          <w:rPr>
            <w:rFonts w:ascii="Cambria" w:eastAsia="Calibri" w:hAnsi="Cambria" w:cs="Times New Roman"/>
            <w:color w:val="000000" w:themeColor="text1"/>
            <w:spacing w:val="2"/>
          </w:rPr>
          <w:fldChar w:fldCharType="begin"/>
        </w:r>
        <w:r w:rsidR="00820BA2">
          <w:instrText xml:space="preserve"> XE "</w:instrText>
        </w:r>
      </w:ins>
      <w:r w:rsidR="00820BA2" w:rsidRPr="00D639BC">
        <w:rPr>
          <w:rFonts w:ascii="Cambria" w:hAnsi="Cambria" w:cs="Times New Roman"/>
          <w:color w:val="000000" w:themeColor="text1"/>
          <w:spacing w:val="2"/>
        </w:rPr>
        <w:instrText>Sherpa</w:instrText>
      </w:r>
      <w:ins w:id="1416" w:author="karl@grindal.org" w:date="2014-10-19T20:16:00Z">
        <w:r w:rsidR="00820BA2">
          <w:instrText xml:space="preserve">" </w:instrText>
        </w:r>
        <w:r w:rsidR="00820BA2">
          <w:rPr>
            <w:rFonts w:ascii="Cambria" w:eastAsia="Calibri" w:hAnsi="Cambria" w:cs="Times New Roman"/>
            <w:color w:val="000000" w:themeColor="text1"/>
            <w:spacing w:val="2"/>
          </w:rPr>
          <w:fldChar w:fldCharType="end"/>
        </w:r>
      </w:ins>
      <w:r w:rsidRPr="00EA0F8A">
        <w:rPr>
          <w:rFonts w:ascii="Cambria" w:eastAsia="Calibri" w:hAnsi="Cambria" w:cs="Times New Roman"/>
          <w:color w:val="000000" w:themeColor="text1"/>
          <w:spacing w:val="2"/>
        </w:rPr>
        <w:t>, the French human rights lawyers’ group, along with other European NGOs, filed a formal complaint of corruption against Vinci with the Paris Prosecutor. In October 2013, the Prosecutor announced the opening of a preliminary enquiry into financial crimes.</w:t>
      </w:r>
    </w:p>
    <w:p w14:paraId="0B355D03" w14:textId="30185594"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spacing w:val="1"/>
        </w:rPr>
        <w:t>S</w:t>
      </w:r>
      <w:r w:rsidRPr="005150E2">
        <w:rPr>
          <w:rFonts w:ascii="Cambria" w:eastAsia="Calibri" w:hAnsi="Cambria" w:cs="Times New Roman"/>
          <w:i/>
          <w:color w:val="000000" w:themeColor="text1"/>
        </w:rPr>
        <w:t>outh</w:t>
      </w:r>
      <w:r w:rsidRPr="005150E2">
        <w:rPr>
          <w:rFonts w:ascii="Cambria" w:eastAsia="Calibri" w:hAnsi="Cambria" w:cs="Times New Roman"/>
          <w:i/>
          <w:color w:val="000000" w:themeColor="text1"/>
          <w:spacing w:val="1"/>
        </w:rPr>
        <w:t xml:space="preserve"> </w:t>
      </w:r>
      <w:r w:rsidRPr="005150E2">
        <w:rPr>
          <w:rFonts w:ascii="Cambria" w:eastAsia="Calibri" w:hAnsi="Cambria" w:cs="Times New Roman"/>
          <w:i/>
          <w:color w:val="000000" w:themeColor="text1"/>
        </w:rPr>
        <w:t>Ko</w:t>
      </w:r>
      <w:r w:rsidRPr="005150E2">
        <w:rPr>
          <w:rFonts w:ascii="Cambria" w:eastAsia="Calibri" w:hAnsi="Cambria" w:cs="Times New Roman"/>
          <w:i/>
          <w:color w:val="000000" w:themeColor="text1"/>
          <w:spacing w:val="-1"/>
        </w:rPr>
        <w:t>rea</w:t>
      </w:r>
      <w:r w:rsidRPr="00EA0F8A">
        <w:rPr>
          <w:rFonts w:ascii="Cambria" w:eastAsia="Calibri" w:hAnsi="Cambria" w:cs="Times New Roman"/>
          <w:color w:val="000000" w:themeColor="text1"/>
        </w:rPr>
        <w:t>: A coalition of 1104 civic networks and groups launched 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Civ</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l A</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 f</w:t>
      </w:r>
      <w:r w:rsidRPr="00EA0F8A">
        <w:rPr>
          <w:rFonts w:ascii="Cambria" w:eastAsia="Calibri" w:hAnsi="Cambria" w:cs="Times New Roman"/>
          <w:color w:val="000000" w:themeColor="text1"/>
          <w:spacing w:val="-1"/>
        </w:rPr>
        <w:t>o</w:t>
      </w:r>
      <w:r w:rsidRPr="00EA0F8A">
        <w:rPr>
          <w:rFonts w:ascii="Cambria" w:eastAsia="Calibri" w:hAnsi="Cambria" w:cs="Times New Roman"/>
          <w:color w:val="000000" w:themeColor="text1"/>
        </w:rPr>
        <w:t>r 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 El</w:t>
      </w:r>
      <w:r w:rsidRPr="00EA0F8A">
        <w:rPr>
          <w:rFonts w:ascii="Cambria" w:eastAsia="Calibri" w:hAnsi="Cambria" w:cs="Times New Roman"/>
          <w:color w:val="000000" w:themeColor="text1"/>
          <w:spacing w:val="-1"/>
        </w:rPr>
        <w:t>ec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on 2000” (CAGE 2000</w:t>
      </w:r>
      <w:ins w:id="1417" w:author="karl@grindal.org" w:date="2014-10-19T19:35:00Z">
        <w:r w:rsidR="00006B5D">
          <w:rPr>
            <w:rFonts w:ascii="Cambria" w:eastAsia="Calibri" w:hAnsi="Cambria" w:cs="Times New Roman"/>
            <w:color w:val="000000" w:themeColor="text1"/>
          </w:rPr>
          <w:fldChar w:fldCharType="begin"/>
        </w:r>
        <w:r w:rsidR="00006B5D">
          <w:instrText xml:space="preserve"> XE "</w:instrText>
        </w:r>
        <w:r w:rsidR="00006B5D" w:rsidRPr="00471E52">
          <w:rPr>
            <w:rFonts w:ascii="Cambria" w:eastAsia="Calibri" w:hAnsi="Cambria" w:cs="Times New Roman"/>
            <w:color w:val="000000" w:themeColor="text1"/>
          </w:rPr>
          <w:instrText>Civil Action for the General Election 2000</w:instrText>
        </w:r>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w:t>
      </w:r>
      <w:r w:rsidRPr="00EA0F8A">
        <w:rPr>
          <w:rFonts w:ascii="Cambria" w:eastAsia="Calibri" w:hAnsi="Cambria" w:cs="Times New Roman"/>
          <w:color w:val="000000" w:themeColor="text1"/>
          <w:spacing w:val="-1"/>
        </w:rPr>
        <w:t xml:space="preserve"> campaign to tackle political corruption. It </w:t>
      </w:r>
      <w:r w:rsidRPr="00EA0F8A">
        <w:rPr>
          <w:rFonts w:ascii="Cambria" w:eastAsia="Calibri" w:hAnsi="Cambria" w:cs="Times New Roman"/>
          <w:color w:val="000000" w:themeColor="text1"/>
          <w:spacing w:val="4"/>
        </w:rPr>
        <w:t>i</w:t>
      </w:r>
      <w:r w:rsidRPr="00EA0F8A">
        <w:rPr>
          <w:rFonts w:ascii="Cambria" w:eastAsia="Calibri" w:hAnsi="Cambria" w:cs="Times New Roman"/>
          <w:color w:val="000000" w:themeColor="text1"/>
          <w:spacing w:val="-2"/>
        </w:rPr>
        <w:t>d</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fied malfeasant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nd ineli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ib</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1"/>
        </w:rPr>
        <w:t>ca</w:t>
      </w:r>
      <w:r w:rsidRPr="00EA0F8A">
        <w:rPr>
          <w:rFonts w:ascii="Cambria" w:eastAsia="Calibri" w:hAnsi="Cambria" w:cs="Times New Roman"/>
          <w:color w:val="000000" w:themeColor="text1"/>
        </w:rPr>
        <w:t>ndidat</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s</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 xml:space="preserve">in </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a</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le</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on and pushed for their defeat through a blacklist based on publicly-documented assessments of all initial nominees and final candidates in the National Assembly elections. </w:t>
      </w:r>
      <w:r w:rsidRPr="00EA0F8A">
        <w:rPr>
          <w:rFonts w:ascii="Cambria" w:eastAsia="Calibri" w:hAnsi="Cambria" w:cs="Times New Roman"/>
          <w:color w:val="000000" w:themeColor="text1"/>
          <w:spacing w:val="2"/>
        </w:rPr>
        <w:t>T</w:t>
      </w:r>
      <w:r w:rsidRPr="00EA0F8A">
        <w:rPr>
          <w:rFonts w:ascii="Cambria" w:eastAsia="Calibri" w:hAnsi="Cambria" w:cs="Times New Roman"/>
          <w:color w:val="000000" w:themeColor="text1"/>
        </w:rPr>
        <w:t>h</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spacing w:val="2"/>
        </w:rPr>
        <w:t>h</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ld s</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t </w:t>
      </w:r>
      <w:r w:rsidRPr="00EA0F8A">
        <w:rPr>
          <w:rFonts w:ascii="Cambria" w:eastAsia="Calibri" w:hAnsi="Cambria" w:cs="Times New Roman"/>
          <w:color w:val="000000" w:themeColor="text1"/>
          <w:spacing w:val="2"/>
        </w:rPr>
        <w:t>r</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ies, p</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ons, phone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 xml:space="preserve">nd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mail c</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mpa</w:t>
      </w:r>
      <w:r w:rsidRPr="00EA0F8A">
        <w:rPr>
          <w:rFonts w:ascii="Cambria" w:eastAsia="Calibri" w:hAnsi="Cambria" w:cs="Times New Roman"/>
          <w:color w:val="000000" w:themeColor="text1"/>
          <w:spacing w:val="2"/>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ns,</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spacing w:val="2"/>
        </w:rPr>
        <w:t>n</w:t>
      </w:r>
      <w:r w:rsidRPr="00EA0F8A">
        <w:rPr>
          <w:rFonts w:ascii="Cambria" w:eastAsia="Calibri" w:hAnsi="Cambria" w:cs="Times New Roman"/>
          <w:color w:val="000000" w:themeColor="text1"/>
        </w:rPr>
        <w:t>d laun</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h</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d</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spacing w:val="-5"/>
        </w:rPr>
        <w:t>y</w:t>
      </w:r>
      <w:r w:rsidRPr="00EA0F8A">
        <w:rPr>
          <w:rFonts w:ascii="Cambria" w:eastAsia="Calibri" w:hAnsi="Cambria" w:cs="Times New Roman"/>
          <w:color w:val="000000" w:themeColor="text1"/>
        </w:rPr>
        <w:t>outh w</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bsi</w:t>
      </w:r>
      <w:r w:rsidRPr="00EA0F8A">
        <w:rPr>
          <w:rFonts w:ascii="Cambria" w:eastAsia="Calibri" w:hAnsi="Cambria" w:cs="Times New Roman"/>
          <w:color w:val="000000" w:themeColor="text1"/>
          <w:spacing w:val="1"/>
        </w:rPr>
        <w:t>te</w:t>
      </w:r>
      <w:r w:rsidRPr="00EA0F8A">
        <w:rPr>
          <w:rFonts w:ascii="Cambria" w:eastAsia="Calibri" w:hAnsi="Cambria" w:cs="Times New Roman"/>
          <w:color w:val="000000" w:themeColor="text1"/>
        </w:rPr>
        <w:t>s that in</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rPr>
        <w:t xml:space="preserve">luded </w:t>
      </w:r>
      <w:r w:rsidRPr="00EA0F8A">
        <w:rPr>
          <w:rFonts w:ascii="Cambria" w:eastAsia="Calibri" w:hAnsi="Cambria" w:cs="Times New Roman"/>
          <w:color w:val="000000" w:themeColor="text1"/>
          <w:spacing w:val="-1"/>
        </w:rPr>
        <w:t>ce</w:t>
      </w:r>
      <w:r w:rsidRPr="00EA0F8A">
        <w:rPr>
          <w:rFonts w:ascii="Cambria" w:eastAsia="Calibri" w:hAnsi="Cambria" w:cs="Times New Roman"/>
          <w:color w:val="000000" w:themeColor="text1"/>
        </w:rPr>
        <w:t>le</w:t>
      </w:r>
      <w:r w:rsidRPr="00EA0F8A">
        <w:rPr>
          <w:rFonts w:ascii="Cambria" w:eastAsia="Calibri" w:hAnsi="Cambria" w:cs="Times New Roman"/>
          <w:color w:val="000000" w:themeColor="text1"/>
          <w:spacing w:val="2"/>
        </w:rPr>
        <w:t>b</w:t>
      </w:r>
      <w:r w:rsidRPr="00EA0F8A">
        <w:rPr>
          <w:rFonts w:ascii="Cambria" w:eastAsia="Calibri" w:hAnsi="Cambria" w:cs="Times New Roman"/>
          <w:color w:val="000000" w:themeColor="text1"/>
        </w:rPr>
        <w:t>ri</w:t>
      </w:r>
      <w:r w:rsidRPr="00EA0F8A">
        <w:rPr>
          <w:rFonts w:ascii="Cambria" w:eastAsia="Calibri" w:hAnsi="Cambria" w:cs="Times New Roman"/>
          <w:color w:val="000000" w:themeColor="text1"/>
          <w:spacing w:val="2"/>
        </w:rPr>
        <w:t>t</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3"/>
        </w:rPr>
        <w:t xml:space="preserve"> </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ndors</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 xml:space="preserve">ments. Sixty-nine percent of blacklisted candidates (59 out of 86) lost the elections. </w:t>
      </w:r>
    </w:p>
    <w:p w14:paraId="193DE142" w14:textId="3426365F"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Tu</w:t>
      </w:r>
      <w:r w:rsidRPr="005150E2">
        <w:rPr>
          <w:rFonts w:ascii="Cambria" w:eastAsia="Calibri" w:hAnsi="Cambria" w:cs="Times New Roman"/>
          <w:i/>
          <w:color w:val="000000" w:themeColor="text1"/>
          <w:spacing w:val="-1"/>
        </w:rPr>
        <w:t>r</w:t>
      </w:r>
      <w:r w:rsidRPr="005150E2">
        <w:rPr>
          <w:rFonts w:ascii="Cambria" w:eastAsia="Calibri" w:hAnsi="Cambria" w:cs="Times New Roman"/>
          <w:i/>
          <w:color w:val="000000" w:themeColor="text1"/>
        </w:rPr>
        <w:t>k</w:t>
      </w:r>
      <w:r w:rsidRPr="005150E2">
        <w:rPr>
          <w:rFonts w:ascii="Cambria" w:eastAsia="Calibri" w:hAnsi="Cambria" w:cs="Times New Roman"/>
          <w:i/>
          <w:color w:val="000000" w:themeColor="text1"/>
          <w:spacing w:val="4"/>
        </w:rPr>
        <w:t>e</w:t>
      </w:r>
      <w:r w:rsidRPr="005150E2">
        <w:rPr>
          <w:rFonts w:ascii="Cambria" w:eastAsia="Calibri" w:hAnsi="Cambria" w:cs="Times New Roman"/>
          <w:i/>
          <w:color w:val="000000" w:themeColor="text1"/>
          <w:spacing w:val="-5"/>
        </w:rPr>
        <w:t>y</w:t>
      </w:r>
      <w:r w:rsidRPr="00EA0F8A">
        <w:rPr>
          <w:rFonts w:ascii="Cambria" w:eastAsia="Calibri" w:hAnsi="Cambria" w:cs="Times New Roman"/>
          <w:color w:val="000000" w:themeColor="text1"/>
        </w:rPr>
        <w:t>: The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rPr>
        <w:t xml:space="preserve">1997, the six-week </w:t>
      </w:r>
      <w:r w:rsidRPr="00EA0F8A">
        <w:rPr>
          <w:rFonts w:ascii="Cambria" w:eastAsia="Calibri" w:hAnsi="Cambria" w:cs="Times New Roman"/>
          <w:color w:val="000000" w:themeColor="text1"/>
          <w:spacing w:val="-1"/>
        </w:rPr>
        <w:t>“One Minute of Darkness for Constant Light</w:t>
      </w:r>
      <w:r w:rsidRPr="00EA0F8A">
        <w:rPr>
          <w:rFonts w:ascii="Cambria" w:eastAsia="Calibri" w:hAnsi="Cambria" w:cs="Times New Roman"/>
          <w:color w:val="000000" w:themeColor="text1"/>
        </w:rPr>
        <w:t>”</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1"/>
        </w:rPr>
        <w:t>c</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mpa</w:t>
      </w:r>
      <w:r w:rsidRPr="00EA0F8A">
        <w:rPr>
          <w:rFonts w:ascii="Cambria" w:eastAsia="Calibri" w:hAnsi="Cambria" w:cs="Times New Roman"/>
          <w:color w:val="000000" w:themeColor="text1"/>
          <w:spacing w:val="2"/>
        </w:rPr>
        <w:t>i</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n  pressured powerholders to tackle the crime syndicate, which refers to a nation-wide network of politicians, parts of the police, paramilitary groups linked to state security institutions, mafia</w:t>
      </w:r>
      <w:ins w:id="1418" w:author="karl@grindal.org" w:date="2014-10-19T19:32:00Z">
        <w:r w:rsidR="005C3746">
          <w:rPr>
            <w:rFonts w:ascii="Cambria" w:eastAsia="Calibri" w:hAnsi="Cambria" w:cs="Times New Roman"/>
            <w:color w:val="000000" w:themeColor="text1"/>
          </w:rPr>
          <w:fldChar w:fldCharType="begin"/>
        </w:r>
        <w:r w:rsidR="005C3746">
          <w:instrText xml:space="preserve"> XE "</w:instrText>
        </w:r>
      </w:ins>
      <w:r w:rsidR="005C3746" w:rsidRPr="00FA6D3C">
        <w:rPr>
          <w:rFonts w:ascii="Cambria" w:eastAsia="Calibri" w:hAnsi="Cambria" w:cs="Times New Roman"/>
          <w:color w:val="000000" w:themeColor="text1"/>
        </w:rPr>
        <w:instrText>mafia</w:instrText>
      </w:r>
      <w:ins w:id="1419" w:author="karl@grindal.org" w:date="2014-10-19T19:32:00Z">
        <w:r w:rsidR="005C3746">
          <w:instrText xml:space="preserve">" </w:instrText>
        </w:r>
        <w:r w:rsidR="005C3746">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and private sector. Th</w:t>
      </w:r>
      <w:r w:rsidRPr="00EA0F8A">
        <w:rPr>
          <w:rFonts w:ascii="Cambria" w:eastAsia="Calibri" w:hAnsi="Cambria" w:cs="Times New Roman"/>
          <w:color w:val="000000" w:themeColor="text1"/>
          <w:spacing w:val="-1"/>
        </w:rPr>
        <w:t>r</w:t>
      </w:r>
      <w:r w:rsidRPr="00EA0F8A">
        <w:rPr>
          <w:rFonts w:ascii="Cambria" w:eastAsia="Calibri" w:hAnsi="Cambria" w:cs="Times New Roman"/>
          <w:color w:val="000000" w:themeColor="text1"/>
        </w:rPr>
        <w:t>o</w:t>
      </w:r>
      <w:r w:rsidRPr="00EA0F8A">
        <w:rPr>
          <w:rFonts w:ascii="Cambria" w:eastAsia="Calibri" w:hAnsi="Cambria" w:cs="Times New Roman"/>
          <w:color w:val="000000" w:themeColor="text1"/>
          <w:spacing w:val="2"/>
        </w:rPr>
        <w:t>u</w:t>
      </w:r>
      <w:r w:rsidRPr="00EA0F8A">
        <w:rPr>
          <w:rFonts w:ascii="Cambria" w:eastAsia="Calibri" w:hAnsi="Cambria" w:cs="Times New Roman"/>
          <w:color w:val="000000" w:themeColor="text1"/>
          <w:spacing w:val="-2"/>
        </w:rPr>
        <w:t>g</w:t>
      </w:r>
      <w:r w:rsidRPr="00EA0F8A">
        <w:rPr>
          <w:rFonts w:ascii="Cambria" w:eastAsia="Calibri" w:hAnsi="Cambria" w:cs="Times New Roman"/>
          <w:color w:val="000000" w:themeColor="text1"/>
        </w:rPr>
        <w:t>h lo</w:t>
      </w:r>
      <w:r w:rsidRPr="00EA0F8A">
        <w:rPr>
          <w:rFonts w:ascii="Cambria" w:eastAsia="Calibri" w:hAnsi="Cambria" w:cs="Times New Roman"/>
          <w:color w:val="000000" w:themeColor="text1"/>
          <w:spacing w:val="1"/>
        </w:rPr>
        <w:t>w</w:t>
      </w:r>
      <w:r w:rsidRPr="00EA0F8A">
        <w:rPr>
          <w:rFonts w:ascii="Cambria" w:eastAsia="Calibri" w:hAnsi="Cambria" w:cs="Times New Roman"/>
          <w:color w:val="000000" w:themeColor="text1"/>
          <w:spacing w:val="-1"/>
        </w:rPr>
        <w:t>-</w:t>
      </w:r>
      <w:r w:rsidRPr="00EA0F8A">
        <w:rPr>
          <w:rFonts w:ascii="Cambria" w:eastAsia="Calibri" w:hAnsi="Cambria" w:cs="Times New Roman"/>
          <w:color w:val="000000" w:themeColor="text1"/>
        </w:rPr>
        <w:t xml:space="preserve">risk mass </w:t>
      </w:r>
      <w:r w:rsidRPr="00EA0F8A">
        <w:rPr>
          <w:rFonts w:ascii="Cambria" w:eastAsia="Calibri" w:hAnsi="Cambria" w:cs="Times New Roman"/>
          <w:color w:val="000000" w:themeColor="text1"/>
          <w:spacing w:val="-1"/>
        </w:rPr>
        <w:t>ac</w:t>
      </w:r>
      <w:r w:rsidRPr="00EA0F8A">
        <w:rPr>
          <w:rFonts w:ascii="Cambria" w:eastAsia="Calibri" w:hAnsi="Cambria" w:cs="Times New Roman"/>
          <w:color w:val="000000" w:themeColor="text1"/>
        </w:rPr>
        <w:t>t</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 xml:space="preserve">ons based on turning off lights for one minute every evening at 9:00 p.m., </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ppro</w:t>
      </w:r>
      <w:r w:rsidRPr="00EA0F8A">
        <w:rPr>
          <w:rFonts w:ascii="Cambria" w:eastAsia="Calibri" w:hAnsi="Cambria" w:cs="Times New Roman"/>
          <w:color w:val="000000" w:themeColor="text1"/>
          <w:spacing w:val="1"/>
        </w:rPr>
        <w:t>x</w:t>
      </w:r>
      <w:r w:rsidRPr="00EA0F8A">
        <w:rPr>
          <w:rFonts w:ascii="Cambria" w:eastAsia="Calibri" w:hAnsi="Cambria" w:cs="Times New Roman"/>
          <w:color w:val="000000" w:themeColor="text1"/>
        </w:rPr>
        <w:t>i</w:t>
      </w:r>
      <w:r w:rsidRPr="00EA0F8A">
        <w:rPr>
          <w:rFonts w:ascii="Cambria" w:eastAsia="Calibri" w:hAnsi="Cambria" w:cs="Times New Roman"/>
          <w:color w:val="000000" w:themeColor="text1"/>
          <w:spacing w:val="1"/>
        </w:rPr>
        <w:t>m</w:t>
      </w:r>
      <w:r w:rsidRPr="00EA0F8A">
        <w:rPr>
          <w:rFonts w:ascii="Cambria" w:eastAsia="Calibri" w:hAnsi="Cambria" w:cs="Times New Roman"/>
          <w:color w:val="000000" w:themeColor="text1"/>
          <w:spacing w:val="-1"/>
        </w:rPr>
        <w:t>a</w:t>
      </w:r>
      <w:r w:rsidRPr="00EA0F8A">
        <w:rPr>
          <w:rFonts w:ascii="Cambria" w:eastAsia="Calibri" w:hAnsi="Cambria" w:cs="Times New Roman"/>
          <w:color w:val="000000" w:themeColor="text1"/>
        </w:rPr>
        <w:t>te</w:t>
      </w:r>
      <w:r w:rsidRPr="00EA0F8A">
        <w:rPr>
          <w:rFonts w:ascii="Cambria" w:eastAsia="Calibri" w:hAnsi="Cambria" w:cs="Times New Roman"/>
          <w:color w:val="000000" w:themeColor="text1"/>
          <w:spacing w:val="2"/>
        </w:rPr>
        <w:t>l</w:t>
      </w:r>
      <w:r w:rsidRPr="00EA0F8A">
        <w:rPr>
          <w:rFonts w:ascii="Cambria" w:eastAsia="Calibri" w:hAnsi="Cambria" w:cs="Times New Roman"/>
          <w:color w:val="000000" w:themeColor="text1"/>
        </w:rPr>
        <w:t>y</w:t>
      </w:r>
      <w:r w:rsidRPr="00EA0F8A">
        <w:rPr>
          <w:rFonts w:ascii="Cambria" w:eastAsia="Calibri" w:hAnsi="Cambria" w:cs="Times New Roman"/>
          <w:color w:val="000000" w:themeColor="text1"/>
          <w:spacing w:val="-5"/>
        </w:rPr>
        <w:t xml:space="preserve"> </w:t>
      </w:r>
      <w:r w:rsidRPr="00EA0F8A">
        <w:rPr>
          <w:rFonts w:ascii="Cambria" w:eastAsia="Calibri" w:hAnsi="Cambria" w:cs="Times New Roman"/>
          <w:color w:val="000000" w:themeColor="text1"/>
        </w:rPr>
        <w:t>30 m</w:t>
      </w:r>
      <w:r w:rsidRPr="00EA0F8A">
        <w:rPr>
          <w:rFonts w:ascii="Cambria" w:eastAsia="Calibri" w:hAnsi="Cambria" w:cs="Times New Roman"/>
          <w:color w:val="000000" w:themeColor="text1"/>
          <w:spacing w:val="1"/>
        </w:rPr>
        <w:t>i</w:t>
      </w:r>
      <w:r w:rsidRPr="00EA0F8A">
        <w:rPr>
          <w:rFonts w:ascii="Cambria" w:eastAsia="Calibri" w:hAnsi="Cambria" w:cs="Times New Roman"/>
          <w:color w:val="000000" w:themeColor="text1"/>
        </w:rPr>
        <w:t>l</w:t>
      </w:r>
      <w:r w:rsidRPr="00EA0F8A">
        <w:rPr>
          <w:rFonts w:ascii="Cambria" w:eastAsia="Calibri" w:hAnsi="Cambria" w:cs="Times New Roman"/>
          <w:color w:val="000000" w:themeColor="text1"/>
          <w:spacing w:val="1"/>
        </w:rPr>
        <w:t>l</w:t>
      </w:r>
      <w:r w:rsidRPr="00EA0F8A">
        <w:rPr>
          <w:rFonts w:ascii="Cambria" w:eastAsia="Calibri" w:hAnsi="Cambria" w:cs="Times New Roman"/>
          <w:color w:val="000000" w:themeColor="text1"/>
        </w:rPr>
        <w:t>ion</w:t>
      </w:r>
      <w:r w:rsidRPr="00EA0F8A">
        <w:rPr>
          <w:rFonts w:ascii="Cambria" w:eastAsia="Calibri" w:hAnsi="Cambria" w:cs="Times New Roman"/>
          <w:color w:val="000000" w:themeColor="text1"/>
          <w:spacing w:val="2"/>
        </w:rPr>
        <w:t xml:space="preserve"> </w:t>
      </w:r>
      <w:r w:rsidRPr="00EA0F8A">
        <w:rPr>
          <w:rFonts w:ascii="Cambria" w:eastAsia="Calibri" w:hAnsi="Cambria" w:cs="Times New Roman"/>
          <w:color w:val="000000" w:themeColor="text1"/>
        </w:rPr>
        <w:t>p</w:t>
      </w:r>
      <w:r w:rsidRPr="00EA0F8A">
        <w:rPr>
          <w:rFonts w:ascii="Cambria" w:eastAsia="Calibri" w:hAnsi="Cambria" w:cs="Times New Roman"/>
          <w:color w:val="000000" w:themeColor="text1"/>
          <w:spacing w:val="-1"/>
        </w:rPr>
        <w:t>e</w:t>
      </w:r>
      <w:r w:rsidRPr="00EA0F8A">
        <w:rPr>
          <w:rFonts w:ascii="Cambria" w:eastAsia="Calibri" w:hAnsi="Cambria" w:cs="Times New Roman"/>
          <w:color w:val="000000" w:themeColor="text1"/>
        </w:rPr>
        <w:t>ople mobilized around the country. In the midst of an unanticipated military intervention, it shook up a convoluted system of impunity and corruption. It broke the taboo of exposing the country’s crime syndicate, and succeeded in pr</w:t>
      </w:r>
      <w:r w:rsidRPr="00EA0F8A">
        <w:rPr>
          <w:rFonts w:ascii="Cambria" w:eastAsia="Calibri" w:hAnsi="Cambria" w:cs="Times New Roman"/>
          <w:color w:val="000000" w:themeColor="text1"/>
          <w:spacing w:val="-2"/>
        </w:rPr>
        <w:t>e</w:t>
      </w:r>
      <w:r w:rsidRPr="00EA0F8A">
        <w:rPr>
          <w:rFonts w:ascii="Cambria" w:eastAsia="Calibri" w:hAnsi="Cambria" w:cs="Times New Roman"/>
          <w:color w:val="000000" w:themeColor="text1"/>
        </w:rPr>
        <w:t xml:space="preserve">ssuring </w:t>
      </w:r>
      <w:r w:rsidRPr="00EA0F8A">
        <w:rPr>
          <w:rFonts w:ascii="Cambria" w:eastAsia="Calibri" w:hAnsi="Cambria" w:cs="Times New Roman"/>
          <w:color w:val="000000" w:themeColor="text1"/>
        </w:rPr>
        <w:lastRenderedPageBreak/>
        <w:t xml:space="preserve">powerholders </w:t>
      </w:r>
      <w:r w:rsidRPr="00EA0F8A">
        <w:rPr>
          <w:rFonts w:ascii="Cambria" w:eastAsia="Calibri" w:hAnsi="Cambria" w:cs="Times New Roman"/>
          <w:color w:val="000000" w:themeColor="text1"/>
          <w:spacing w:val="1"/>
        </w:rPr>
        <w:t>t</w:t>
      </w:r>
      <w:r w:rsidRPr="00EA0F8A">
        <w:rPr>
          <w:rFonts w:ascii="Cambria" w:eastAsia="Calibri" w:hAnsi="Cambria" w:cs="Times New Roman"/>
          <w:color w:val="000000" w:themeColor="text1"/>
        </w:rPr>
        <w:t>o take</w:t>
      </w:r>
      <w:r w:rsidRPr="00EA0F8A">
        <w:rPr>
          <w:rFonts w:ascii="Cambria" w:eastAsia="Calibri" w:hAnsi="Cambria" w:cs="Times New Roman"/>
          <w:color w:val="000000" w:themeColor="text1"/>
          <w:spacing w:val="-1"/>
        </w:rPr>
        <w:t xml:space="preserve"> </w:t>
      </w:r>
      <w:r w:rsidRPr="00EA0F8A">
        <w:rPr>
          <w:rFonts w:ascii="Cambria" w:eastAsia="Calibri" w:hAnsi="Cambria" w:cs="Times New Roman"/>
          <w:color w:val="000000" w:themeColor="text1"/>
          <w:spacing w:val="2"/>
        </w:rPr>
        <w:t>s</w:t>
      </w:r>
      <w:r w:rsidRPr="00EA0F8A">
        <w:rPr>
          <w:rFonts w:ascii="Cambria" w:eastAsia="Calibri" w:hAnsi="Cambria" w:cs="Times New Roman"/>
          <w:color w:val="000000" w:themeColor="text1"/>
        </w:rPr>
        <w:t>p</w:t>
      </w:r>
      <w:r w:rsidRPr="00EA0F8A">
        <w:rPr>
          <w:rFonts w:ascii="Cambria" w:eastAsia="Calibri" w:hAnsi="Cambria" w:cs="Times New Roman"/>
          <w:color w:val="000000" w:themeColor="text1"/>
          <w:spacing w:val="-1"/>
        </w:rPr>
        <w:t>ec</w:t>
      </w:r>
      <w:r w:rsidRPr="00EA0F8A">
        <w:rPr>
          <w:rFonts w:ascii="Cambria" w:eastAsia="Calibri" w:hAnsi="Cambria" w:cs="Times New Roman"/>
          <w:color w:val="000000" w:themeColor="text1"/>
        </w:rPr>
        <w:t xml:space="preserve">ific measures, such as trials of some mafia leaders, security forces, and business people. </w:t>
      </w:r>
    </w:p>
    <w:p w14:paraId="75F7580C" w14:textId="7A28D7EF"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5150E2">
        <w:rPr>
          <w:rFonts w:ascii="Cambria" w:eastAsia="Calibri" w:hAnsi="Cambria" w:cs="Times New Roman"/>
          <w:i/>
          <w:color w:val="000000" w:themeColor="text1"/>
        </w:rPr>
        <w:t>Uganda</w:t>
      </w:r>
      <w:r w:rsidRPr="00EA0F8A">
        <w:rPr>
          <w:rFonts w:ascii="Cambria" w:eastAsia="Calibri" w:hAnsi="Cambria" w:cs="Times New Roman"/>
          <w:color w:val="000000" w:themeColor="text1"/>
        </w:rPr>
        <w:t>: The NAFODU</w:t>
      </w:r>
      <w:ins w:id="1420" w:author="karl@grindal.org" w:date="2014-10-19T19:35:00Z">
        <w:r w:rsidR="00006B5D">
          <w:rPr>
            <w:rFonts w:ascii="Cambria" w:eastAsia="Calibri" w:hAnsi="Cambria" w:cs="Times New Roman"/>
            <w:color w:val="000000" w:themeColor="text1"/>
          </w:rPr>
          <w:fldChar w:fldCharType="begin"/>
        </w:r>
        <w:r w:rsidR="00006B5D">
          <w:instrText xml:space="preserve"> XE "</w:instrText>
        </w:r>
        <w:r w:rsidR="00006B5D" w:rsidRPr="00D50538">
          <w:rPr>
            <w:rFonts w:ascii="Cambria" w:eastAsia="Calibri" w:hAnsi="Cambria" w:cs="Times New Roman"/>
            <w:color w:val="000000" w:themeColor="text1"/>
          </w:rPr>
          <w:instrText>National Foundation for Democracy and Human Rights in Uganda</w:instrText>
        </w:r>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(National Foundation for Democracy and Human Rights in Uganda)-Police-Community Partnership Forum initiated a community-monitoring mobilization that targeted local police intimidation and extortion. Marginalized people exposed police graft through radio call-ins and SMS texts, while efforts were made to win elements of law enforcement towards the community, for example, through local integrity trainings. Over the course of one year, organizers reported a change in police behavior, based on citizen input during the weekly radio shows, SMS monitoring, and direct communications with NAFODU</w:t>
      </w:r>
      <w:ins w:id="1421" w:author="karl@grindal.org" w:date="2014-10-19T19:35:00Z">
        <w:r w:rsidR="00006B5D">
          <w:rPr>
            <w:rFonts w:ascii="Cambria" w:eastAsia="Calibri" w:hAnsi="Cambria" w:cs="Times New Roman"/>
            <w:color w:val="000000" w:themeColor="text1"/>
          </w:rPr>
          <w:fldChar w:fldCharType="begin"/>
        </w:r>
        <w:r w:rsidR="00006B5D">
          <w:instrText xml:space="preserve"> XE "</w:instrText>
        </w:r>
        <w:r w:rsidR="00006B5D" w:rsidRPr="00D50538">
          <w:rPr>
            <w:rFonts w:ascii="Cambria" w:eastAsia="Calibri" w:hAnsi="Cambria" w:cs="Times New Roman"/>
            <w:color w:val="000000" w:themeColor="text1"/>
          </w:rPr>
          <w:instrText>National Foundation for Democracy and Human Rights in Uganda</w:instrText>
        </w:r>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’s district offices. Towards the end of the civic initiative, officers asked for the help of NAFODU</w:t>
      </w:r>
      <w:ins w:id="1422" w:author="karl@grindal.org" w:date="2014-10-19T19:35:00Z">
        <w:r w:rsidR="00006B5D">
          <w:rPr>
            <w:rFonts w:ascii="Cambria" w:eastAsia="Calibri" w:hAnsi="Cambria" w:cs="Times New Roman"/>
            <w:color w:val="000000" w:themeColor="text1"/>
          </w:rPr>
          <w:fldChar w:fldCharType="begin"/>
        </w:r>
        <w:r w:rsidR="00006B5D">
          <w:instrText xml:space="preserve"> XE "</w:instrText>
        </w:r>
        <w:r w:rsidR="00006B5D" w:rsidRPr="00D50538">
          <w:rPr>
            <w:rFonts w:ascii="Cambria" w:eastAsia="Calibri" w:hAnsi="Cambria" w:cs="Times New Roman"/>
            <w:color w:val="000000" w:themeColor="text1"/>
          </w:rPr>
          <w:instrText>National Foundation for Democracy and Human Rights in Uganda</w:instrText>
        </w:r>
        <w:r w:rsidR="00006B5D">
          <w:instrText xml:space="preserve">" </w:instrText>
        </w:r>
        <w:r w:rsidR="00006B5D">
          <w:rPr>
            <w:rFonts w:ascii="Cambria" w:eastAsia="Calibri" w:hAnsi="Cambria" w:cs="Times New Roman"/>
            <w:color w:val="000000" w:themeColor="text1"/>
          </w:rPr>
          <w:fldChar w:fldCharType="end"/>
        </w:r>
      </w:ins>
      <w:r w:rsidRPr="00EA0F8A">
        <w:rPr>
          <w:rFonts w:ascii="Cambria" w:eastAsia="Calibri" w:hAnsi="Cambria" w:cs="Times New Roman"/>
          <w:color w:val="000000" w:themeColor="text1"/>
        </w:rPr>
        <w:t xml:space="preserve"> and citizens to help overcome the problems they faced within the institution.</w:t>
      </w:r>
    </w:p>
    <w:p w14:paraId="2CF9B19B" w14:textId="77777777" w:rsidR="0078728C" w:rsidRPr="00EA0F8A" w:rsidRDefault="0078728C" w:rsidP="00EA0F8A">
      <w:pPr>
        <w:spacing w:before="100" w:beforeAutospacing="1" w:after="100" w:afterAutospacing="1" w:line="360" w:lineRule="auto"/>
        <w:jc w:val="both"/>
        <w:rPr>
          <w:rFonts w:ascii="Cambria" w:eastAsia="Calibri" w:hAnsi="Cambria" w:cs="Times New Roman"/>
          <w:color w:val="000000" w:themeColor="text1"/>
        </w:rPr>
      </w:pPr>
      <w:r w:rsidRPr="00EA0F8A">
        <w:rPr>
          <w:rFonts w:ascii="Cambria" w:eastAsia="Calibri" w:hAnsi="Cambria" w:cs="Times New Roman"/>
          <w:color w:val="000000" w:themeColor="text1"/>
        </w:rPr>
        <w:br w:type="page"/>
      </w:r>
    </w:p>
    <w:p w14:paraId="021F5ADC" w14:textId="77777777" w:rsidR="009F0A54" w:rsidRPr="00EA0F8A" w:rsidRDefault="009F0A54" w:rsidP="00EA0F8A">
      <w:pPr>
        <w:spacing w:before="100" w:beforeAutospacing="1" w:after="100" w:afterAutospacing="1" w:line="360" w:lineRule="auto"/>
        <w:jc w:val="both"/>
        <w:rPr>
          <w:rFonts w:ascii="Cambria" w:hAnsi="Cambria" w:cs="Times New Roman"/>
          <w:color w:val="000000" w:themeColor="text1"/>
        </w:rPr>
      </w:pPr>
    </w:p>
    <w:p w14:paraId="07ED4B58" w14:textId="77777777" w:rsidR="009F0A54" w:rsidRPr="00EA0F8A" w:rsidRDefault="009F0A54" w:rsidP="00EA0F8A">
      <w:pPr>
        <w:spacing w:before="100" w:beforeAutospacing="1" w:after="100" w:afterAutospacing="1" w:line="360" w:lineRule="auto"/>
        <w:jc w:val="both"/>
        <w:rPr>
          <w:rFonts w:ascii="Cambria" w:hAnsi="Cambria" w:cs="Times New Roman"/>
          <w:color w:val="000000" w:themeColor="text1"/>
        </w:rPr>
      </w:pPr>
    </w:p>
    <w:p w14:paraId="357022E6" w14:textId="77777777" w:rsidR="009F0A54" w:rsidRPr="00EA0F8A" w:rsidRDefault="009F0A54" w:rsidP="00EA0F8A">
      <w:pPr>
        <w:spacing w:before="100" w:beforeAutospacing="1" w:after="100" w:afterAutospacing="1" w:line="360" w:lineRule="auto"/>
        <w:jc w:val="both"/>
        <w:rPr>
          <w:rFonts w:ascii="Cambria" w:hAnsi="Cambria" w:cs="Times New Roman"/>
          <w:color w:val="000000" w:themeColor="text1"/>
        </w:rPr>
      </w:pPr>
    </w:p>
    <w:p w14:paraId="29F7974E" w14:textId="77777777" w:rsidR="009F0A54" w:rsidRPr="00EA0F8A" w:rsidRDefault="009F0A54" w:rsidP="00EA0F8A">
      <w:pPr>
        <w:spacing w:before="100" w:beforeAutospacing="1" w:after="100" w:afterAutospacing="1" w:line="360" w:lineRule="auto"/>
        <w:jc w:val="both"/>
        <w:rPr>
          <w:rFonts w:ascii="Cambria" w:hAnsi="Cambria" w:cs="Times New Roman"/>
          <w:color w:val="000000" w:themeColor="text1"/>
        </w:rPr>
      </w:pPr>
    </w:p>
    <w:p w14:paraId="1A745A03" w14:textId="77777777" w:rsidR="007457F4" w:rsidRPr="00EA0F8A" w:rsidRDefault="007457F4" w:rsidP="00EA0F8A">
      <w:pPr>
        <w:spacing w:before="100" w:beforeAutospacing="1" w:after="100" w:afterAutospacing="1" w:line="360" w:lineRule="auto"/>
        <w:ind w:left="720" w:hanging="720"/>
        <w:jc w:val="both"/>
        <w:rPr>
          <w:rFonts w:ascii="Cambria" w:eastAsia="MS Mincho" w:hAnsi="Cambria" w:cs="Times New Roman"/>
          <w:color w:val="000000" w:themeColor="text1"/>
        </w:rPr>
      </w:pPr>
    </w:p>
    <w:p w14:paraId="7CADF449" w14:textId="77777777" w:rsidR="007457F4" w:rsidRPr="00EA0F8A" w:rsidRDefault="007457F4" w:rsidP="00EA0F8A">
      <w:pPr>
        <w:spacing w:before="100" w:beforeAutospacing="1" w:after="100" w:afterAutospacing="1" w:line="360" w:lineRule="auto"/>
        <w:ind w:left="720" w:hanging="720"/>
        <w:jc w:val="both"/>
        <w:rPr>
          <w:rFonts w:ascii="Cambria" w:eastAsia="MS Mincho" w:hAnsi="Cambria" w:cs="Times New Roman"/>
          <w:color w:val="000000" w:themeColor="text1"/>
        </w:rPr>
      </w:pPr>
    </w:p>
    <w:p w14:paraId="3881947F" w14:textId="77777777" w:rsidR="007457F4" w:rsidRPr="00EA0F8A" w:rsidRDefault="007457F4" w:rsidP="00EA0F8A">
      <w:pPr>
        <w:pStyle w:val="Title"/>
        <w:spacing w:before="100" w:beforeAutospacing="1" w:after="100" w:afterAutospacing="1"/>
        <w:rPr>
          <w:rFonts w:ascii="Cambria" w:hAnsi="Cambria"/>
          <w:color w:val="000000" w:themeColor="text1"/>
          <w:sz w:val="52"/>
          <w:szCs w:val="52"/>
        </w:rPr>
      </w:pPr>
    </w:p>
    <w:p w14:paraId="2692A975" w14:textId="261ABFB3" w:rsidR="00E5663E" w:rsidRPr="00EA0F8A" w:rsidRDefault="009B2DC2" w:rsidP="00FC030C">
      <w:pPr>
        <w:pStyle w:val="Title"/>
        <w:spacing w:before="100" w:beforeAutospacing="1" w:after="100" w:afterAutospacing="1"/>
        <w:outlineLvl w:val="0"/>
        <w:rPr>
          <w:rFonts w:ascii="Cambria" w:hAnsi="Cambria"/>
          <w:color w:val="000000" w:themeColor="text1"/>
          <w:sz w:val="52"/>
          <w:szCs w:val="52"/>
        </w:rPr>
      </w:pPr>
      <w:bookmarkStart w:id="1423" w:name="_Toc401567769"/>
      <w:r w:rsidRPr="00EA0F8A">
        <w:rPr>
          <w:rFonts w:ascii="Cambria" w:hAnsi="Cambria"/>
          <w:color w:val="000000" w:themeColor="text1"/>
          <w:sz w:val="52"/>
          <w:szCs w:val="52"/>
        </w:rPr>
        <w:t>Part Three</w:t>
      </w:r>
      <w:r w:rsidR="00FC030C">
        <w:rPr>
          <w:rFonts w:ascii="Cambria" w:hAnsi="Cambria"/>
          <w:color w:val="000000" w:themeColor="text1"/>
          <w:sz w:val="52"/>
          <w:szCs w:val="52"/>
        </w:rPr>
        <w:t xml:space="preserve"> – </w:t>
      </w:r>
      <w:r w:rsidR="00E5663E" w:rsidRPr="00EA0F8A">
        <w:rPr>
          <w:rFonts w:ascii="Cambria" w:hAnsi="Cambria"/>
          <w:color w:val="000000" w:themeColor="text1"/>
          <w:sz w:val="52"/>
          <w:szCs w:val="52"/>
        </w:rPr>
        <w:t>Case Studies of Civil Resistance</w:t>
      </w:r>
      <w:bookmarkEnd w:id="1423"/>
    </w:p>
    <w:p w14:paraId="637BBA9A" w14:textId="77777777" w:rsidR="009B2DC2" w:rsidRPr="00EA0F8A" w:rsidRDefault="009B2DC2" w:rsidP="00EA0F8A">
      <w:pPr>
        <w:pStyle w:val="Title"/>
        <w:spacing w:before="100" w:beforeAutospacing="1" w:after="100" w:afterAutospacing="1"/>
        <w:rPr>
          <w:rFonts w:ascii="Cambria" w:hAnsi="Cambria"/>
          <w:b/>
          <w:color w:val="000000" w:themeColor="text1"/>
          <w:sz w:val="52"/>
          <w:szCs w:val="52"/>
        </w:rPr>
      </w:pPr>
      <w:r w:rsidRPr="00EA0F8A">
        <w:rPr>
          <w:rFonts w:ascii="Cambria" w:hAnsi="Cambria"/>
          <w:b/>
          <w:color w:val="000000" w:themeColor="text1"/>
          <w:sz w:val="52"/>
          <w:szCs w:val="52"/>
        </w:rPr>
        <w:br w:type="page"/>
      </w:r>
    </w:p>
    <w:p w14:paraId="14867DE4" w14:textId="77777777" w:rsidR="00FC030C" w:rsidRDefault="00FC030C" w:rsidP="00EA0F8A">
      <w:pPr>
        <w:pStyle w:val="Title"/>
        <w:spacing w:before="100" w:beforeAutospacing="1" w:after="100" w:afterAutospacing="1"/>
        <w:rPr>
          <w:rFonts w:ascii="Cambria" w:hAnsi="Cambria"/>
          <w:b/>
          <w:color w:val="000000" w:themeColor="text1"/>
          <w:sz w:val="32"/>
          <w:szCs w:val="32"/>
        </w:rPr>
        <w:sectPr w:rsidR="00FC030C" w:rsidSect="003C3189">
          <w:footnotePr>
            <w:numRestart w:val="eachSect"/>
          </w:footnotePr>
          <w:type w:val="continuous"/>
          <w:pgSz w:w="12240" w:h="15840"/>
          <w:pgMar w:top="1440" w:right="1440" w:bottom="1440" w:left="1440" w:header="720" w:footer="720" w:gutter="0"/>
          <w:cols w:space="720"/>
          <w:docGrid w:linePitch="360"/>
        </w:sectPr>
      </w:pPr>
    </w:p>
    <w:p w14:paraId="1CB2A2A1" w14:textId="601158BF" w:rsidR="009B2DC2" w:rsidRPr="00EA0F8A" w:rsidRDefault="00E40AFC" w:rsidP="00FC030C">
      <w:pPr>
        <w:pStyle w:val="Title"/>
        <w:spacing w:before="100" w:beforeAutospacing="1" w:after="100" w:afterAutospacing="1"/>
        <w:outlineLvl w:val="1"/>
        <w:rPr>
          <w:rFonts w:ascii="Cambria" w:hAnsi="Cambria"/>
          <w:b/>
          <w:color w:val="000000" w:themeColor="text1"/>
          <w:sz w:val="32"/>
          <w:szCs w:val="32"/>
        </w:rPr>
      </w:pPr>
      <w:bookmarkStart w:id="1424" w:name="_Toc401567770"/>
      <w:r w:rsidRPr="00EA0F8A">
        <w:rPr>
          <w:rFonts w:ascii="Cambria" w:hAnsi="Cambria"/>
          <w:b/>
          <w:color w:val="000000" w:themeColor="text1"/>
          <w:sz w:val="32"/>
          <w:szCs w:val="32"/>
        </w:rPr>
        <w:lastRenderedPageBreak/>
        <w:t>It’s All About the S</w:t>
      </w:r>
      <w:r w:rsidR="009B2DC2" w:rsidRPr="00EA0F8A">
        <w:rPr>
          <w:rFonts w:ascii="Cambria" w:hAnsi="Cambria"/>
          <w:b/>
          <w:color w:val="000000" w:themeColor="text1"/>
          <w:sz w:val="32"/>
          <w:szCs w:val="32"/>
        </w:rPr>
        <w:t xml:space="preserve">trategy: Civil </w:t>
      </w:r>
      <w:r w:rsidRPr="00EA0F8A">
        <w:rPr>
          <w:rFonts w:ascii="Cambria" w:hAnsi="Cambria"/>
          <w:b/>
          <w:color w:val="000000" w:themeColor="text1"/>
          <w:sz w:val="32"/>
          <w:szCs w:val="32"/>
        </w:rPr>
        <w:t>R</w:t>
      </w:r>
      <w:r w:rsidR="009B2DC2" w:rsidRPr="00EA0F8A">
        <w:rPr>
          <w:rFonts w:ascii="Cambria" w:hAnsi="Cambria"/>
          <w:b/>
          <w:color w:val="000000" w:themeColor="text1"/>
          <w:sz w:val="32"/>
          <w:szCs w:val="32"/>
        </w:rPr>
        <w:t>esist</w:t>
      </w:r>
      <w:r w:rsidRPr="00EA0F8A">
        <w:rPr>
          <w:rFonts w:ascii="Cambria" w:hAnsi="Cambria"/>
          <w:b/>
          <w:color w:val="000000" w:themeColor="text1"/>
          <w:sz w:val="32"/>
          <w:szCs w:val="32"/>
        </w:rPr>
        <w:t>ance in Bahrain and Challenges F</w:t>
      </w:r>
      <w:r w:rsidR="009B2DC2" w:rsidRPr="00EA0F8A">
        <w:rPr>
          <w:rFonts w:ascii="Cambria" w:hAnsi="Cambria"/>
          <w:b/>
          <w:color w:val="000000" w:themeColor="text1"/>
          <w:sz w:val="32"/>
          <w:szCs w:val="32"/>
        </w:rPr>
        <w:t xml:space="preserve">acing </w:t>
      </w:r>
      <w:r w:rsidRPr="00EA0F8A">
        <w:rPr>
          <w:rFonts w:ascii="Cambria" w:hAnsi="Cambria"/>
          <w:b/>
          <w:color w:val="000000" w:themeColor="text1"/>
          <w:sz w:val="32"/>
          <w:szCs w:val="32"/>
        </w:rPr>
        <w:t>Nonviolent A</w:t>
      </w:r>
      <w:r w:rsidR="009B2DC2" w:rsidRPr="00EA0F8A">
        <w:rPr>
          <w:rFonts w:ascii="Cambria" w:hAnsi="Cambria"/>
          <w:b/>
          <w:color w:val="000000" w:themeColor="text1"/>
          <w:sz w:val="32"/>
          <w:szCs w:val="32"/>
        </w:rPr>
        <w:t>ctivism in the Gulf</w:t>
      </w:r>
      <w:bookmarkEnd w:id="1424"/>
    </w:p>
    <w:p w14:paraId="0C15B78F" w14:textId="77777777" w:rsidR="009B2DC2" w:rsidRPr="00EA0F8A" w:rsidRDefault="009B2DC2" w:rsidP="00EA0F8A">
      <w:pPr>
        <w:spacing w:before="100" w:beforeAutospacing="1" w:after="100" w:afterAutospacing="1" w:line="360" w:lineRule="auto"/>
        <w:jc w:val="both"/>
        <w:rPr>
          <w:rFonts w:ascii="Cambria" w:hAnsi="Cambria" w:cs="Times New Roman"/>
          <w:b/>
          <w:bCs/>
          <w:color w:val="000000" w:themeColor="text1"/>
        </w:rPr>
      </w:pPr>
    </w:p>
    <w:p w14:paraId="382F9DD9" w14:textId="2739B012" w:rsidR="009B2DC2" w:rsidRPr="008C7F99" w:rsidRDefault="009B2DC2" w:rsidP="008C7F99">
      <w:pPr>
        <w:pStyle w:val="NoSpacing"/>
        <w:spacing w:line="360" w:lineRule="auto"/>
        <w:rPr>
          <w:rFonts w:ascii="Cambria" w:hAnsi="Cambria"/>
        </w:rPr>
      </w:pPr>
      <w:r w:rsidRPr="008C7F99">
        <w:rPr>
          <w:rFonts w:ascii="Cambria" w:hAnsi="Cambria"/>
        </w:rPr>
        <w:t>Nada Alwadi</w:t>
      </w:r>
      <w:ins w:id="1425" w:author="Microsoft account" w:date="2014-10-20T16:37:00Z">
        <w:r w:rsidR="008F1491">
          <w:rPr>
            <w:rFonts w:ascii="Cambria" w:hAnsi="Cambria"/>
          </w:rPr>
          <w:fldChar w:fldCharType="begin"/>
        </w:r>
        <w:r w:rsidR="008F1491">
          <w:instrText xml:space="preserve"> XE "</w:instrText>
        </w:r>
        <w:r w:rsidR="008F1491" w:rsidRPr="009B24CF">
          <w:rPr>
            <w:rFonts w:ascii="Cambria" w:hAnsi="Cambria"/>
            <w:rPrChange w:id="1426" w:author="Microsoft account" w:date="2014-10-20T16:37:00Z">
              <w:rPr>
                <w:rFonts w:ascii="Cambria" w:hAnsi="Cambria"/>
              </w:rPr>
            </w:rPrChange>
          </w:rPr>
          <w:instrText>Alwadi, Nada</w:instrText>
        </w:r>
        <w:r w:rsidR="008F1491">
          <w:instrText xml:space="preserve">" </w:instrText>
        </w:r>
        <w:r w:rsidR="008F1491">
          <w:rPr>
            <w:rFonts w:ascii="Cambria" w:hAnsi="Cambria"/>
          </w:rPr>
          <w:fldChar w:fldCharType="end"/>
        </w:r>
      </w:ins>
      <w:ins w:id="1427" w:author="karl@grindal.org" w:date="2014-10-18T15:46:00Z">
        <w:del w:id="1428" w:author="Microsoft account" w:date="2014-10-20T16:37:00Z">
          <w:r w:rsidR="006109EE" w:rsidDel="008F1491">
            <w:rPr>
              <w:rFonts w:ascii="Cambria" w:hAnsi="Cambria"/>
            </w:rPr>
            <w:fldChar w:fldCharType="begin"/>
          </w:r>
          <w:r w:rsidR="006109EE" w:rsidDel="008F1491">
            <w:delInstrText xml:space="preserve"> XE "</w:delInstrText>
          </w:r>
        </w:del>
      </w:ins>
      <w:del w:id="1429" w:author="Microsoft account" w:date="2014-10-20T16:37:00Z">
        <w:r w:rsidR="006109EE" w:rsidRPr="00D82790" w:rsidDel="008F1491">
          <w:rPr>
            <w:rFonts w:ascii="Cambria" w:hAnsi="Cambria" w:cs="Times New Roman"/>
            <w:b/>
            <w:color w:val="000000" w:themeColor="text1"/>
          </w:rPr>
          <w:delInstrText>Nada Alwadi</w:delInstrText>
        </w:r>
      </w:del>
      <w:ins w:id="1430" w:author="karl@grindal.org" w:date="2014-10-18T15:46:00Z">
        <w:del w:id="1431" w:author="Microsoft account" w:date="2014-10-20T16:37:00Z">
          <w:r w:rsidR="006109EE" w:rsidDel="008F1491">
            <w:delInstrText xml:space="preserve">" </w:delInstrText>
          </w:r>
          <w:r w:rsidR="006109EE" w:rsidDel="008F1491">
            <w:rPr>
              <w:rFonts w:ascii="Cambria" w:hAnsi="Cambria"/>
            </w:rPr>
            <w:fldChar w:fldCharType="end"/>
          </w:r>
        </w:del>
      </w:ins>
    </w:p>
    <w:p w14:paraId="15C770D1" w14:textId="77777777" w:rsidR="009B2DC2" w:rsidRPr="008C7F99" w:rsidRDefault="009B2DC2" w:rsidP="008C7F99">
      <w:pPr>
        <w:pStyle w:val="NoSpacing"/>
        <w:spacing w:line="360" w:lineRule="auto"/>
        <w:rPr>
          <w:rFonts w:ascii="Cambria" w:hAnsi="Cambria"/>
        </w:rPr>
      </w:pPr>
      <w:r w:rsidRPr="008C7F99">
        <w:rPr>
          <w:rFonts w:ascii="Cambria" w:hAnsi="Cambria"/>
        </w:rPr>
        <w:t>Bahraini Independent journalist</w:t>
      </w:r>
      <w:r w:rsidRPr="008C7F99">
        <w:rPr>
          <w:rFonts w:ascii="Cambria" w:hAnsi="Cambria"/>
          <w:rtl/>
        </w:rPr>
        <w:t xml:space="preserve"> </w:t>
      </w:r>
      <w:r w:rsidR="00DF3189" w:rsidRPr="008C7F99">
        <w:rPr>
          <w:rFonts w:ascii="Cambria" w:hAnsi="Cambria"/>
        </w:rPr>
        <w:t>and researcher</w:t>
      </w:r>
    </w:p>
    <w:p w14:paraId="1F3FB361" w14:textId="77777777" w:rsidR="00DF3189" w:rsidRPr="00EA0F8A" w:rsidRDefault="00DF3189" w:rsidP="00EA0F8A">
      <w:pPr>
        <w:pStyle w:val="NoSpacing"/>
        <w:spacing w:before="100" w:beforeAutospacing="1" w:after="100" w:afterAutospacing="1" w:line="360" w:lineRule="auto"/>
        <w:rPr>
          <w:rFonts w:ascii="Cambria" w:hAnsi="Cambria"/>
          <w:color w:val="000000" w:themeColor="text1"/>
        </w:rPr>
      </w:pPr>
    </w:p>
    <w:p w14:paraId="69D16594" w14:textId="77777777" w:rsidR="009B2DC2" w:rsidRPr="00EA0F8A" w:rsidRDefault="009B2DC2" w:rsidP="00EA0F8A">
      <w:pPr>
        <w:spacing w:before="100" w:beforeAutospacing="1" w:after="100" w:afterAutospacing="1" w:line="360" w:lineRule="auto"/>
        <w:jc w:val="both"/>
        <w:rPr>
          <w:rFonts w:ascii="Cambria" w:eastAsia="Times New Roman" w:hAnsi="Cambria" w:cs="Times New Roman"/>
          <w:b/>
          <w:bCs/>
          <w:color w:val="000000" w:themeColor="text1"/>
        </w:rPr>
      </w:pPr>
      <w:r w:rsidRPr="00EA0F8A">
        <w:rPr>
          <w:rFonts w:ascii="Cambria" w:eastAsia="Times New Roman" w:hAnsi="Cambria" w:cs="Times New Roman"/>
          <w:b/>
          <w:bCs/>
          <w:color w:val="000000" w:themeColor="text1"/>
        </w:rPr>
        <w:t xml:space="preserve">Introduction </w:t>
      </w:r>
    </w:p>
    <w:p w14:paraId="2132DAB3" w14:textId="1388188A" w:rsidR="009B2DC2" w:rsidRPr="00EA0F8A" w:rsidRDefault="009B2DC2" w:rsidP="00EA0F8A">
      <w:pPr>
        <w:spacing w:before="100" w:beforeAutospacing="1" w:after="100" w:afterAutospacing="1" w:line="360" w:lineRule="auto"/>
        <w:jc w:val="both"/>
        <w:rPr>
          <w:rFonts w:ascii="Cambria" w:eastAsia="Times New Roman" w:hAnsi="Cambria" w:cs="Times New Roman"/>
          <w:color w:val="000000" w:themeColor="text1"/>
          <w:lang w:bidi="ar-BH"/>
        </w:rPr>
      </w:pPr>
      <w:r w:rsidRPr="00EA0F8A">
        <w:rPr>
          <w:rFonts w:ascii="Cambria" w:eastAsia="Times New Roman" w:hAnsi="Cambria" w:cs="Times New Roman"/>
          <w:color w:val="000000" w:themeColor="text1"/>
          <w:lang w:bidi="ar-BH"/>
        </w:rPr>
        <w:t>Influenced by the waves of the Arab Awakening</w:t>
      </w:r>
      <w:ins w:id="1432" w:author="karl@grindal.org" w:date="2014-10-18T16:05:00Z">
        <w:r w:rsidR="00E533E7">
          <w:rPr>
            <w:rFonts w:ascii="Cambria" w:eastAsia="Times New Roman" w:hAnsi="Cambria" w:cs="Times New Roman"/>
            <w:color w:val="000000" w:themeColor="text1"/>
            <w:lang w:bidi="ar-BH"/>
          </w:rPr>
          <w:fldChar w:fldCharType="begin"/>
        </w:r>
        <w:r w:rsidR="00E533E7">
          <w:instrText xml:space="preserve"> XE "</w:instrText>
        </w:r>
      </w:ins>
      <w:r w:rsidR="00E533E7" w:rsidRPr="008E5E44">
        <w:rPr>
          <w:rFonts w:ascii="Cambria" w:hAnsi="Cambria" w:cs="Times New Roman"/>
          <w:color w:val="000000" w:themeColor="text1"/>
        </w:rPr>
        <w:instrText>Arab Awakening</w:instrText>
      </w:r>
      <w:ins w:id="1433" w:author="karl@grindal.org" w:date="2014-10-18T16:05:00Z">
        <w:r w:rsidR="00E533E7">
          <w:instrText xml:space="preserve">" </w:instrText>
        </w:r>
        <w:r w:rsidR="00E533E7">
          <w:rPr>
            <w:rFonts w:ascii="Cambria" w:eastAsia="Times New Roman" w:hAnsi="Cambria" w:cs="Times New Roman"/>
            <w:color w:val="000000" w:themeColor="text1"/>
            <w:lang w:bidi="ar-BH"/>
          </w:rPr>
          <w:fldChar w:fldCharType="end"/>
        </w:r>
      </w:ins>
      <w:r w:rsidRPr="00EA0F8A">
        <w:rPr>
          <w:rFonts w:ascii="Cambria" w:eastAsia="Times New Roman" w:hAnsi="Cambria" w:cs="Times New Roman"/>
          <w:color w:val="000000" w:themeColor="text1"/>
          <w:lang w:bidi="ar-BH"/>
        </w:rPr>
        <w:t xml:space="preserve">, the Gulf region has been witnessing some major tremors since the year 2011. The claims for a more democratic system in Bahrain, Kuwait, Saudi Arabia, Oman, UAE and even Qatar  has been increasingly raised not only by activists and democracy fighters, but even by intellectuals and officials who are known for their loyalty to the regimes.  The idea of having a more democratic Gulf is becoming more popular in the region; however, democratic transition seems to be far from happening in the near future. The challenges don’t only come from the fact that this is a region which includes some of the few remaining absolute monarchies in the world; it also come from the reality that </w:t>
      </w:r>
      <w:r w:rsidR="0015704A">
        <w:rPr>
          <w:rFonts w:ascii="Cambria" w:eastAsia="Times New Roman" w:hAnsi="Cambria" w:cs="Times New Roman"/>
          <w:color w:val="000000" w:themeColor="text1"/>
          <w:lang w:bidi="ar-BH"/>
        </w:rPr>
        <w:t>effecting</w:t>
      </w:r>
      <w:r w:rsidRPr="00EA0F8A">
        <w:rPr>
          <w:rFonts w:ascii="Cambria" w:eastAsia="Times New Roman" w:hAnsi="Cambria" w:cs="Times New Roman"/>
          <w:color w:val="000000" w:themeColor="text1"/>
          <w:lang w:bidi="ar-BH"/>
        </w:rPr>
        <w:t xml:space="preserve"> change in this region </w:t>
      </w:r>
      <w:r w:rsidR="0015704A">
        <w:rPr>
          <w:rFonts w:ascii="Cambria" w:eastAsia="Times New Roman" w:hAnsi="Cambria" w:cs="Times New Roman"/>
          <w:color w:val="000000" w:themeColor="text1"/>
          <w:lang w:bidi="ar-BH"/>
        </w:rPr>
        <w:t>challenges</w:t>
      </w:r>
      <w:r w:rsidRPr="00EA0F8A">
        <w:rPr>
          <w:rFonts w:ascii="Cambria" w:eastAsia="Times New Roman" w:hAnsi="Cambria" w:cs="Times New Roman"/>
          <w:color w:val="000000" w:themeColor="text1"/>
          <w:lang w:bidi="ar-BH"/>
        </w:rPr>
        <w:t xml:space="preserve"> a wide range of interest based networks both regionally and internationally. </w:t>
      </w:r>
    </w:p>
    <w:p w14:paraId="36FCC923" w14:textId="743E52BB" w:rsidR="00DF3189" w:rsidRPr="00EA0F8A" w:rsidRDefault="009B2DC2" w:rsidP="00EA0F8A">
      <w:pPr>
        <w:autoSpaceDE w:val="0"/>
        <w:autoSpaceDN w:val="0"/>
        <w:adjustRightInd w:val="0"/>
        <w:spacing w:before="100" w:beforeAutospacing="1" w:after="100" w:afterAutospacing="1" w:line="360" w:lineRule="auto"/>
        <w:jc w:val="both"/>
        <w:rPr>
          <w:rFonts w:ascii="Cambria" w:eastAsia="Times New Roman" w:hAnsi="Cambria" w:cs="Times New Roman"/>
          <w:color w:val="000000" w:themeColor="text1"/>
          <w:lang w:bidi="ar-BH"/>
        </w:rPr>
      </w:pPr>
      <w:r w:rsidRPr="00EA0F8A">
        <w:rPr>
          <w:rFonts w:ascii="Cambria" w:eastAsia="Times New Roman" w:hAnsi="Cambria" w:cs="Times New Roman"/>
          <w:color w:val="000000" w:themeColor="text1"/>
          <w:lang w:bidi="ar-BH"/>
        </w:rPr>
        <w:t xml:space="preserve">Nonetheless, the emerging Gulf youth movements, especially the one began in Bahrain in early 2011, is starting to break the rules in this region which has been stuck in transition for decades. The most surprising </w:t>
      </w:r>
      <w:r w:rsidR="0015704A">
        <w:rPr>
          <w:rFonts w:ascii="Cambria" w:eastAsia="Times New Roman" w:hAnsi="Cambria" w:cs="Times New Roman"/>
          <w:color w:val="000000" w:themeColor="text1"/>
          <w:lang w:bidi="ar-BH"/>
        </w:rPr>
        <w:t>result</w:t>
      </w:r>
      <w:r w:rsidRPr="00EA0F8A">
        <w:rPr>
          <w:rFonts w:ascii="Cambria" w:eastAsia="Times New Roman" w:hAnsi="Cambria" w:cs="Times New Roman"/>
          <w:color w:val="000000" w:themeColor="text1"/>
          <w:lang w:bidi="ar-BH"/>
        </w:rPr>
        <w:t xml:space="preserve"> of the Bahraini movement for many in the </w:t>
      </w:r>
      <w:r w:rsidR="00E40AFC" w:rsidRPr="00EA0F8A">
        <w:rPr>
          <w:rFonts w:ascii="Cambria" w:eastAsia="Times New Roman" w:hAnsi="Cambria" w:cs="Times New Roman"/>
          <w:color w:val="000000" w:themeColor="text1"/>
          <w:lang w:bidi="ar-BH"/>
        </w:rPr>
        <w:t>W</w:t>
      </w:r>
      <w:r w:rsidRPr="00EA0F8A">
        <w:rPr>
          <w:rFonts w:ascii="Cambria" w:eastAsia="Times New Roman" w:hAnsi="Cambria" w:cs="Times New Roman"/>
          <w:color w:val="000000" w:themeColor="text1"/>
          <w:lang w:bidi="ar-BH"/>
        </w:rPr>
        <w:t>est was the unforeseen activism of its Gulf neighbors, above all Saudi Arabia. Many believed that the Arab awakening</w:t>
      </w:r>
      <w:ins w:id="1434" w:author="Microsoft account" w:date="2014-10-20T15:58:00Z">
        <w:r w:rsidR="008136A7">
          <w:rPr>
            <w:rFonts w:ascii="Cambria" w:eastAsia="Times New Roman" w:hAnsi="Cambria" w:cs="Times New Roman"/>
            <w:color w:val="000000" w:themeColor="text1"/>
            <w:lang w:bidi="ar-BH"/>
          </w:rPr>
          <w:fldChar w:fldCharType="begin"/>
        </w:r>
        <w:r w:rsidR="008136A7">
          <w:instrText xml:space="preserve"> XE "</w:instrText>
        </w:r>
      </w:ins>
      <w:r w:rsidR="008136A7" w:rsidRPr="00734DCD">
        <w:rPr>
          <w:rFonts w:ascii="Cambria" w:eastAsia="Times New Roman" w:hAnsi="Cambria" w:cs="Times New Roman"/>
          <w:color w:val="000000" w:themeColor="text1"/>
          <w:lang w:bidi="ar-BH"/>
          <w:rPrChange w:id="1435" w:author="Microsoft account" w:date="2014-10-20T15:58:00Z">
            <w:rPr>
              <w:rFonts w:ascii="Cambria" w:eastAsia="Times New Roman" w:hAnsi="Cambria" w:cs="Times New Roman"/>
              <w:color w:val="000000" w:themeColor="text1"/>
              <w:lang w:bidi="ar-BH"/>
            </w:rPr>
          </w:rPrChange>
        </w:rPr>
        <w:instrText xml:space="preserve">Arab </w:instrText>
      </w:r>
      <w:del w:id="1436" w:author="Microsoft account" w:date="2014-10-20T15:58:00Z">
        <w:r w:rsidR="008136A7" w:rsidRPr="00734DCD" w:rsidDel="00734DCD">
          <w:rPr>
            <w:rFonts w:ascii="Cambria" w:eastAsia="Times New Roman" w:hAnsi="Cambria" w:cs="Times New Roman"/>
            <w:color w:val="000000" w:themeColor="text1"/>
            <w:lang w:bidi="ar-BH"/>
            <w:rPrChange w:id="1437" w:author="Microsoft account" w:date="2014-10-20T15:58:00Z">
              <w:rPr>
                <w:rFonts w:ascii="Cambria" w:eastAsia="Times New Roman" w:hAnsi="Cambria" w:cs="Times New Roman"/>
                <w:color w:val="000000" w:themeColor="text1"/>
                <w:lang w:bidi="ar-BH"/>
              </w:rPr>
            </w:rPrChange>
          </w:rPr>
          <w:delInstrText>awakening</w:delInstrText>
        </w:r>
      </w:del>
      <w:ins w:id="1438" w:author="Microsoft account" w:date="2014-10-20T15:58:00Z">
        <w:r w:rsidR="008136A7" w:rsidRPr="00734DCD">
          <w:rPr>
            <w:rFonts w:ascii="Cambria" w:eastAsia="Times New Roman" w:hAnsi="Cambria" w:cs="Times New Roman"/>
            <w:color w:val="000000" w:themeColor="text1"/>
            <w:lang w:bidi="ar-BH"/>
            <w:rPrChange w:id="1439" w:author="Microsoft account" w:date="2014-10-20T15:58:00Z">
              <w:rPr>
                <w:rFonts w:ascii="Cambria" w:eastAsia="Times New Roman" w:hAnsi="Cambria" w:cs="Times New Roman"/>
                <w:color w:val="000000" w:themeColor="text1"/>
                <w:lang w:bidi="ar-BH"/>
              </w:rPr>
            </w:rPrChange>
          </w:rPr>
          <w:instrText>A</w:instrText>
        </w:r>
        <w:r w:rsidR="008136A7" w:rsidRPr="00734DCD">
          <w:rPr>
            <w:rFonts w:ascii="Cambria" w:eastAsia="Times New Roman" w:hAnsi="Cambria" w:cs="Times New Roman"/>
            <w:color w:val="000000" w:themeColor="text1"/>
            <w:lang w:bidi="ar-BH"/>
            <w:rPrChange w:id="1440" w:author="Microsoft account" w:date="2014-10-20T15:58:00Z">
              <w:rPr>
                <w:rFonts w:ascii="Cambria" w:eastAsia="Times New Roman" w:hAnsi="Cambria" w:cs="Times New Roman"/>
                <w:color w:val="000000" w:themeColor="text1"/>
                <w:lang w:bidi="ar-BH"/>
              </w:rPr>
            </w:rPrChange>
          </w:rPr>
          <w:instrText>wakening</w:instrText>
        </w:r>
        <w:r w:rsidR="008136A7">
          <w:instrText xml:space="preserve">" </w:instrText>
        </w:r>
        <w:r w:rsidR="008136A7">
          <w:rPr>
            <w:rFonts w:ascii="Cambria" w:eastAsia="Times New Roman" w:hAnsi="Cambria" w:cs="Times New Roman"/>
            <w:color w:val="000000" w:themeColor="text1"/>
            <w:lang w:bidi="ar-BH"/>
          </w:rPr>
          <w:fldChar w:fldCharType="end"/>
        </w:r>
      </w:ins>
      <w:ins w:id="1441" w:author="karl@grindal.org" w:date="2014-10-19T20:20:00Z">
        <w:del w:id="1442" w:author="Microsoft account" w:date="2014-10-20T15:58:00Z">
          <w:r w:rsidR="00820BA2" w:rsidDel="008136A7">
            <w:rPr>
              <w:rFonts w:ascii="Cambria" w:eastAsia="Times New Roman" w:hAnsi="Cambria" w:cs="Times New Roman"/>
              <w:color w:val="000000" w:themeColor="text1"/>
              <w:lang w:bidi="ar-BH"/>
            </w:rPr>
            <w:fldChar w:fldCharType="begin"/>
          </w:r>
          <w:r w:rsidR="00820BA2" w:rsidDel="008136A7">
            <w:delInstrText xml:space="preserve"> XE "</w:delInstrText>
          </w:r>
        </w:del>
      </w:ins>
      <w:del w:id="1443" w:author="Microsoft account" w:date="2014-10-20T15:58:00Z">
        <w:r w:rsidR="00820BA2" w:rsidRPr="000D4C1B" w:rsidDel="008136A7">
          <w:rPr>
            <w:rFonts w:ascii="Cambria" w:hAnsi="Cambria" w:cs="Times New Roman"/>
            <w:color w:val="000000" w:themeColor="text1"/>
          </w:rPr>
          <w:delInstrText>Arab awakening</w:delInstrText>
        </w:r>
      </w:del>
      <w:ins w:id="1444" w:author="karl@grindal.org" w:date="2014-10-19T20:20:00Z">
        <w:del w:id="1445" w:author="Microsoft account" w:date="2014-10-20T15:58:00Z">
          <w:r w:rsidR="00820BA2" w:rsidDel="008136A7">
            <w:delInstrText xml:space="preserve">" </w:delInstrText>
          </w:r>
          <w:r w:rsidR="00820BA2" w:rsidDel="008136A7">
            <w:rPr>
              <w:rFonts w:ascii="Cambria" w:eastAsia="Times New Roman" w:hAnsi="Cambria" w:cs="Times New Roman"/>
              <w:color w:val="000000" w:themeColor="text1"/>
              <w:lang w:bidi="ar-BH"/>
            </w:rPr>
            <w:fldChar w:fldCharType="end"/>
          </w:r>
        </w:del>
      </w:ins>
      <w:r w:rsidRPr="00EA0F8A">
        <w:rPr>
          <w:rFonts w:ascii="Cambria" w:eastAsia="Times New Roman" w:hAnsi="Cambria" w:cs="Times New Roman"/>
          <w:color w:val="000000" w:themeColor="text1"/>
          <w:lang w:bidi="ar-BH"/>
        </w:rPr>
        <w:t xml:space="preserve"> movements ha</w:t>
      </w:r>
      <w:r w:rsidR="0015704A">
        <w:rPr>
          <w:rFonts w:ascii="Cambria" w:eastAsia="Times New Roman" w:hAnsi="Cambria" w:cs="Times New Roman"/>
          <w:color w:val="000000" w:themeColor="text1"/>
          <w:lang w:bidi="ar-BH"/>
        </w:rPr>
        <w:t>ve</w:t>
      </w:r>
      <w:r w:rsidRPr="00EA0F8A">
        <w:rPr>
          <w:rFonts w:ascii="Cambria" w:eastAsia="Times New Roman" w:hAnsi="Cambria" w:cs="Times New Roman"/>
          <w:color w:val="000000" w:themeColor="text1"/>
          <w:lang w:bidi="ar-BH"/>
        </w:rPr>
        <w:t xml:space="preserve"> somehow bypassed the Gulf, but the sustained movement in Bahrain, as well as other organized efforts across the region proved the Gulf is not immune against change. In fact, democratic transition in the Gulf region is an</w:t>
      </w:r>
      <w:r w:rsidRPr="00EA0F8A">
        <w:rPr>
          <w:rFonts w:ascii="Cambria" w:eastAsia="Times New Roman" w:hAnsi="Cambria" w:cs="Times New Roman"/>
          <w:color w:val="000000" w:themeColor="text1"/>
          <w:rtl/>
          <w:lang w:bidi="ar-BH"/>
        </w:rPr>
        <w:t xml:space="preserve"> </w:t>
      </w:r>
      <w:r w:rsidR="0015704A">
        <w:rPr>
          <w:rFonts w:ascii="Cambria" w:eastAsia="Times New Roman" w:hAnsi="Cambria" w:cs="Times New Roman"/>
          <w:color w:val="000000" w:themeColor="text1"/>
          <w:lang w:bidi="ar-BH"/>
        </w:rPr>
        <w:t>old goal</w:t>
      </w:r>
      <w:r w:rsidRPr="00EA0F8A">
        <w:rPr>
          <w:rFonts w:ascii="Cambria" w:eastAsia="Times New Roman" w:hAnsi="Cambria" w:cs="Times New Roman"/>
          <w:color w:val="000000" w:themeColor="text1"/>
          <w:lang w:bidi="ar-BH"/>
        </w:rPr>
        <w:t xml:space="preserve">; people in the Gulf have been demanding more rights from the state and organizing themselves since the beginning of last century.  What they have always been lacking is a long term strategy which </w:t>
      </w:r>
      <w:r w:rsidR="0015704A">
        <w:rPr>
          <w:rFonts w:ascii="Cambria" w:eastAsia="Times New Roman" w:hAnsi="Cambria" w:cs="Times New Roman"/>
          <w:color w:val="000000" w:themeColor="text1"/>
          <w:lang w:bidi="ar-BH"/>
        </w:rPr>
        <w:t>takes into account</w:t>
      </w:r>
      <w:r w:rsidRPr="00EA0F8A">
        <w:rPr>
          <w:rFonts w:ascii="Cambria" w:eastAsia="Times New Roman" w:hAnsi="Cambria" w:cs="Times New Roman"/>
          <w:color w:val="000000" w:themeColor="text1"/>
          <w:lang w:bidi="ar-BH"/>
        </w:rPr>
        <w:t xml:space="preserve"> the challenging factors in their environment and provides a new vision for the fut</w:t>
      </w:r>
      <w:r w:rsidR="00DF3189" w:rsidRPr="00EA0F8A">
        <w:rPr>
          <w:rFonts w:ascii="Cambria" w:eastAsia="Times New Roman" w:hAnsi="Cambria" w:cs="Times New Roman"/>
          <w:color w:val="000000" w:themeColor="text1"/>
          <w:lang w:bidi="ar-BH"/>
        </w:rPr>
        <w:t xml:space="preserve">ure in this part of the world. </w:t>
      </w:r>
      <w:r w:rsidR="00DF3189" w:rsidRPr="00EA0F8A">
        <w:rPr>
          <w:rFonts w:ascii="Cambria" w:eastAsia="Times New Roman" w:hAnsi="Cambria" w:cs="Times New Roman"/>
          <w:color w:val="000000" w:themeColor="text1"/>
          <w:lang w:bidi="ar-BH"/>
        </w:rPr>
        <w:br w:type="page"/>
      </w:r>
    </w:p>
    <w:p w14:paraId="1ABD21D4" w14:textId="77777777" w:rsidR="009B2DC2" w:rsidRPr="00EA0F8A" w:rsidRDefault="009B2DC2" w:rsidP="00EA0F8A">
      <w:pPr>
        <w:autoSpaceDE w:val="0"/>
        <w:autoSpaceDN w:val="0"/>
        <w:adjustRightInd w:val="0"/>
        <w:spacing w:before="100" w:beforeAutospacing="1" w:after="100" w:afterAutospacing="1" w:line="360" w:lineRule="auto"/>
        <w:jc w:val="both"/>
        <w:rPr>
          <w:rFonts w:ascii="Cambria" w:eastAsia="Times New Roman" w:hAnsi="Cambria" w:cs="Times New Roman"/>
          <w:color w:val="000000" w:themeColor="text1"/>
          <w:lang w:bidi="ar-BH"/>
        </w:rPr>
      </w:pPr>
    </w:p>
    <w:p w14:paraId="64C77AE2" w14:textId="77777777" w:rsidR="009B2DC2" w:rsidRPr="00EA0F8A" w:rsidRDefault="009B2DC2" w:rsidP="00EA0F8A">
      <w:pPr>
        <w:shd w:val="clear" w:color="auto" w:fill="FFFFFF"/>
        <w:spacing w:before="100" w:beforeAutospacing="1" w:after="100" w:afterAutospacing="1" w:line="360" w:lineRule="auto"/>
        <w:jc w:val="both"/>
        <w:rPr>
          <w:rFonts w:ascii="Cambria" w:eastAsia="Times New Roman" w:hAnsi="Cambria" w:cs="Times New Roman"/>
          <w:b/>
          <w:bCs/>
          <w:color w:val="000000" w:themeColor="text1"/>
        </w:rPr>
      </w:pPr>
      <w:r w:rsidRPr="00EA0F8A">
        <w:rPr>
          <w:rFonts w:ascii="Cambria" w:eastAsia="Times New Roman" w:hAnsi="Cambria" w:cs="Times New Roman"/>
          <w:b/>
          <w:bCs/>
          <w:color w:val="000000" w:themeColor="text1"/>
        </w:rPr>
        <w:t xml:space="preserve">Transformation to Democracy in the </w:t>
      </w:r>
      <w:r w:rsidR="00DF3189" w:rsidRPr="00EA0F8A">
        <w:rPr>
          <w:rFonts w:ascii="Cambria" w:eastAsia="Times New Roman" w:hAnsi="Cambria" w:cs="Times New Roman"/>
          <w:b/>
          <w:bCs/>
          <w:color w:val="000000" w:themeColor="text1"/>
        </w:rPr>
        <w:t xml:space="preserve">Gulf region: </w:t>
      </w:r>
      <w:r w:rsidR="00E40AFC" w:rsidRPr="00EA0F8A">
        <w:rPr>
          <w:rFonts w:ascii="Cambria" w:eastAsia="Times New Roman" w:hAnsi="Cambria" w:cs="Times New Roman"/>
          <w:b/>
          <w:bCs/>
          <w:color w:val="000000" w:themeColor="text1"/>
        </w:rPr>
        <w:t>B</w:t>
      </w:r>
      <w:r w:rsidR="00DF3189" w:rsidRPr="00EA0F8A">
        <w:rPr>
          <w:rFonts w:ascii="Cambria" w:eastAsia="Times New Roman" w:hAnsi="Cambria" w:cs="Times New Roman"/>
          <w:b/>
          <w:bCs/>
          <w:color w:val="000000" w:themeColor="text1"/>
        </w:rPr>
        <w:t xml:space="preserve">ig </w:t>
      </w:r>
      <w:r w:rsidR="00E40AFC" w:rsidRPr="00EA0F8A">
        <w:rPr>
          <w:rFonts w:ascii="Cambria" w:eastAsia="Times New Roman" w:hAnsi="Cambria" w:cs="Times New Roman"/>
          <w:b/>
          <w:bCs/>
          <w:color w:val="000000" w:themeColor="text1"/>
        </w:rPr>
        <w:t>C</w:t>
      </w:r>
      <w:r w:rsidR="00DF3189" w:rsidRPr="00EA0F8A">
        <w:rPr>
          <w:rFonts w:ascii="Cambria" w:eastAsia="Times New Roman" w:hAnsi="Cambria" w:cs="Times New Roman"/>
          <w:b/>
          <w:bCs/>
          <w:color w:val="000000" w:themeColor="text1"/>
        </w:rPr>
        <w:t>hallenges</w:t>
      </w:r>
    </w:p>
    <w:p w14:paraId="53C22B22" w14:textId="1B2EAB0B" w:rsidR="009B2DC2" w:rsidRPr="00EA0F8A" w:rsidRDefault="009B2DC2" w:rsidP="00EA0F8A">
      <w:pPr>
        <w:shd w:val="clear" w:color="auto" w:fill="FFFFFF"/>
        <w:spacing w:before="100" w:beforeAutospacing="1" w:after="100" w:afterAutospacing="1" w:line="360" w:lineRule="auto"/>
        <w:jc w:val="both"/>
        <w:rPr>
          <w:rFonts w:ascii="Cambria" w:eastAsia="Times New Roman" w:hAnsi="Cambria" w:cs="Times New Roman"/>
          <w:color w:val="000000" w:themeColor="text1"/>
        </w:rPr>
      </w:pPr>
      <w:r w:rsidRPr="00EA0F8A">
        <w:rPr>
          <w:rFonts w:ascii="Cambria" w:eastAsia="Times New Roman" w:hAnsi="Cambria" w:cs="Times New Roman"/>
          <w:color w:val="000000" w:themeColor="text1"/>
        </w:rPr>
        <w:t>There are several challenges limiting the chances for a smooth democratic transition in the Gulf region. The societies in the Gulf are generally weak and divide</w:t>
      </w:r>
      <w:r w:rsidR="00E40AFC" w:rsidRPr="00EA0F8A">
        <w:rPr>
          <w:rFonts w:ascii="Cambria" w:eastAsia="Times New Roman" w:hAnsi="Cambria" w:cs="Times New Roman"/>
          <w:color w:val="000000" w:themeColor="text1"/>
        </w:rPr>
        <w:t>d</w:t>
      </w:r>
      <w:r w:rsidR="0015704A">
        <w:rPr>
          <w:rFonts w:ascii="Cambria" w:eastAsia="Times New Roman" w:hAnsi="Cambria" w:cs="Times New Roman"/>
          <w:color w:val="000000" w:themeColor="text1"/>
        </w:rPr>
        <w:t>, the economies are rentier in nature, with the traditional mentality of ruling families. T</w:t>
      </w:r>
      <w:r w:rsidRPr="00EA0F8A">
        <w:rPr>
          <w:rFonts w:ascii="Cambria" w:eastAsia="Times New Roman" w:hAnsi="Cambria" w:cs="Times New Roman"/>
          <w:color w:val="000000" w:themeColor="text1"/>
        </w:rPr>
        <w:t>he international interests are tied to the political economy of this region, which is why the international powers are in fa</w:t>
      </w:r>
      <w:r w:rsidR="00DF3189" w:rsidRPr="00EA0F8A">
        <w:rPr>
          <w:rFonts w:ascii="Cambria" w:eastAsia="Times New Roman" w:hAnsi="Cambria" w:cs="Times New Roman"/>
          <w:color w:val="000000" w:themeColor="text1"/>
        </w:rPr>
        <w:t xml:space="preserve">vor of keeping the status quo. </w:t>
      </w:r>
    </w:p>
    <w:p w14:paraId="5AFD9AEE" w14:textId="77777777" w:rsidR="009B2DC2" w:rsidRPr="0015704A" w:rsidRDefault="009B2DC2" w:rsidP="00EA0F8A">
      <w:pPr>
        <w:shd w:val="clear" w:color="auto" w:fill="FFFFFF"/>
        <w:spacing w:before="100" w:beforeAutospacing="1" w:after="100" w:afterAutospacing="1" w:line="360" w:lineRule="auto"/>
        <w:jc w:val="both"/>
        <w:rPr>
          <w:rFonts w:ascii="Cambria" w:eastAsia="Times New Roman" w:hAnsi="Cambria" w:cs="Times New Roman"/>
          <w:i/>
          <w:color w:val="000000" w:themeColor="text1"/>
        </w:rPr>
      </w:pPr>
      <w:r w:rsidRPr="0015704A">
        <w:rPr>
          <w:rFonts w:ascii="Cambria" w:eastAsia="Times New Roman" w:hAnsi="Cambria" w:cs="Times New Roman"/>
          <w:i/>
          <w:color w:val="000000" w:themeColor="text1"/>
        </w:rPr>
        <w:t>Weak and divided societies</w:t>
      </w:r>
    </w:p>
    <w:p w14:paraId="4E2D85A9" w14:textId="6BB8E981" w:rsidR="009B2DC2" w:rsidRPr="00EA0F8A" w:rsidRDefault="009B2DC2" w:rsidP="00EA0F8A">
      <w:pPr>
        <w:shd w:val="clear" w:color="auto" w:fill="FFFFFF"/>
        <w:spacing w:before="100" w:beforeAutospacing="1" w:after="100" w:afterAutospacing="1" w:line="360" w:lineRule="auto"/>
        <w:jc w:val="both"/>
        <w:rPr>
          <w:rFonts w:ascii="Cambria" w:eastAsia="Times New Roman" w:hAnsi="Cambria" w:cs="Times New Roman"/>
          <w:color w:val="000000" w:themeColor="text1"/>
          <w:lang w:bidi="ar-BH"/>
        </w:rPr>
      </w:pPr>
      <w:r w:rsidRPr="00EA0F8A">
        <w:rPr>
          <w:rFonts w:ascii="Cambria" w:eastAsia="Times New Roman" w:hAnsi="Cambria" w:cs="Times New Roman"/>
          <w:color w:val="000000" w:themeColor="text1"/>
        </w:rPr>
        <w:t xml:space="preserve">One of the </w:t>
      </w:r>
      <w:r w:rsidRPr="00EA0F8A">
        <w:rPr>
          <w:rFonts w:ascii="Cambria" w:eastAsia="Times New Roman" w:hAnsi="Cambria" w:cs="Times New Roman"/>
          <w:color w:val="000000" w:themeColor="text1"/>
          <w:lang w:bidi="ar-BH"/>
        </w:rPr>
        <w:t xml:space="preserve">major challenges facing the Gulf societies now and in the near future is what is called </w:t>
      </w:r>
      <w:r w:rsidRPr="00EA0F8A">
        <w:rPr>
          <w:rFonts w:ascii="Cambria" w:eastAsia="Times New Roman" w:hAnsi="Cambria" w:cs="Times New Roman"/>
          <w:b/>
          <w:bCs/>
          <w:color w:val="000000" w:themeColor="text1"/>
          <w:lang w:bidi="ar-BH"/>
        </w:rPr>
        <w:t>“</w:t>
      </w:r>
      <w:r w:rsidRPr="00EA0F8A">
        <w:rPr>
          <w:rFonts w:ascii="Cambria" w:eastAsia="Times New Roman" w:hAnsi="Cambria" w:cs="Times New Roman"/>
          <w:b/>
          <w:bCs/>
          <w:i/>
          <w:iCs/>
          <w:color w:val="000000" w:themeColor="text1"/>
          <w:lang w:bidi="ar-BH"/>
        </w:rPr>
        <w:t xml:space="preserve">the </w:t>
      </w:r>
      <w:r w:rsidR="00E40AFC" w:rsidRPr="00EA0F8A">
        <w:rPr>
          <w:rFonts w:ascii="Cambria" w:eastAsia="Times New Roman" w:hAnsi="Cambria" w:cs="Times New Roman"/>
          <w:b/>
          <w:bCs/>
          <w:i/>
          <w:iCs/>
          <w:color w:val="000000" w:themeColor="text1"/>
          <w:lang w:bidi="ar-BH"/>
        </w:rPr>
        <w:t>d</w:t>
      </w:r>
      <w:r w:rsidRPr="00EA0F8A">
        <w:rPr>
          <w:rFonts w:ascii="Cambria" w:eastAsia="Times New Roman" w:hAnsi="Cambria" w:cs="Times New Roman"/>
          <w:b/>
          <w:bCs/>
          <w:i/>
          <w:iCs/>
          <w:color w:val="000000" w:themeColor="text1"/>
          <w:lang w:bidi="ar-BH"/>
        </w:rPr>
        <w:t xml:space="preserve">emographic </w:t>
      </w:r>
      <w:r w:rsidR="00E40AFC" w:rsidRPr="00EA0F8A">
        <w:rPr>
          <w:rFonts w:ascii="Cambria" w:eastAsia="Times New Roman" w:hAnsi="Cambria" w:cs="Times New Roman"/>
          <w:b/>
          <w:bCs/>
          <w:i/>
          <w:iCs/>
          <w:color w:val="000000" w:themeColor="text1"/>
          <w:lang w:bidi="ar-BH"/>
        </w:rPr>
        <w:t>i</w:t>
      </w:r>
      <w:r w:rsidRPr="00EA0F8A">
        <w:rPr>
          <w:rFonts w:ascii="Cambria" w:eastAsia="Times New Roman" w:hAnsi="Cambria" w:cs="Times New Roman"/>
          <w:b/>
          <w:bCs/>
          <w:i/>
          <w:iCs/>
          <w:color w:val="000000" w:themeColor="text1"/>
          <w:lang w:bidi="ar-BH"/>
        </w:rPr>
        <w:t>mbalance</w:t>
      </w:r>
      <w:r w:rsidRPr="00EA0F8A">
        <w:rPr>
          <w:rFonts w:ascii="Cambria" w:eastAsia="Times New Roman" w:hAnsi="Cambria" w:cs="Times New Roman"/>
          <w:color w:val="000000" w:themeColor="text1"/>
          <w:lang w:bidi="ar-BH"/>
        </w:rPr>
        <w:t>”, this definition refers to the “societies which have big percentages of foreigners living in their land and participating in the economic, social and cultural welfare for extended periods of time</w:t>
      </w:r>
      <w:r w:rsidR="00E40AFC" w:rsidRPr="00EA0F8A">
        <w:rPr>
          <w:rFonts w:ascii="Cambria" w:eastAsia="Times New Roman" w:hAnsi="Cambria" w:cs="Times New Roman"/>
          <w:color w:val="000000" w:themeColor="text1"/>
          <w:lang w:bidi="ar-BH"/>
        </w:rPr>
        <w:t>.</w:t>
      </w:r>
      <w:r w:rsidRPr="00EA0F8A">
        <w:rPr>
          <w:rFonts w:ascii="Cambria" w:eastAsia="Times New Roman" w:hAnsi="Cambria" w:cs="Times New Roman"/>
          <w:color w:val="000000" w:themeColor="text1"/>
          <w:lang w:bidi="ar-BH"/>
        </w:rPr>
        <w:t>“</w:t>
      </w:r>
      <w:r w:rsidRPr="00EA0F8A">
        <w:rPr>
          <w:rStyle w:val="FootnoteReference"/>
          <w:rFonts w:ascii="Cambria" w:eastAsia="Times New Roman" w:hAnsi="Cambria" w:cs="Times New Roman"/>
          <w:color w:val="000000" w:themeColor="text1"/>
          <w:lang w:bidi="ar-BH"/>
        </w:rPr>
        <w:footnoteReference w:id="157"/>
      </w:r>
      <w:r w:rsidRPr="00EA0F8A">
        <w:rPr>
          <w:rFonts w:ascii="Cambria" w:eastAsia="Times New Roman" w:hAnsi="Cambria" w:cs="Times New Roman"/>
          <w:color w:val="000000" w:themeColor="text1"/>
          <w:lang w:bidi="ar-BH"/>
        </w:rPr>
        <w:t xml:space="preserve"> Based on recent statistics, the percentages of foreigners to citizens in the Gulf region are between 25 to 85 %, and they</w:t>
      </w:r>
      <w:r w:rsidRPr="00EA0F8A">
        <w:rPr>
          <w:rFonts w:ascii="Cambria" w:eastAsia="Times New Roman" w:hAnsi="Cambria" w:cs="Times New Roman"/>
          <w:color w:val="000000" w:themeColor="text1"/>
          <w:rtl/>
          <w:lang w:bidi="ar-BH"/>
        </w:rPr>
        <w:t xml:space="preserve"> </w:t>
      </w:r>
      <w:r w:rsidRPr="00EA0F8A">
        <w:rPr>
          <w:rFonts w:ascii="Cambria" w:eastAsia="Times New Roman" w:hAnsi="Cambria" w:cs="Times New Roman"/>
          <w:color w:val="000000" w:themeColor="text1"/>
          <w:lang w:bidi="ar-BH"/>
        </w:rPr>
        <w:t xml:space="preserve">represent between 54% to 94% of the total percentage of </w:t>
      </w:r>
      <w:r w:rsidR="00E40AFC" w:rsidRPr="00EA0F8A">
        <w:rPr>
          <w:rFonts w:ascii="Cambria" w:eastAsia="Times New Roman" w:hAnsi="Cambria" w:cs="Times New Roman"/>
          <w:color w:val="000000" w:themeColor="text1"/>
          <w:lang w:bidi="ar-BH"/>
        </w:rPr>
        <w:t>residents</w:t>
      </w:r>
      <w:r w:rsidRPr="00EA0F8A">
        <w:rPr>
          <w:rFonts w:ascii="Cambria" w:eastAsia="Times New Roman" w:hAnsi="Cambria" w:cs="Times New Roman"/>
          <w:color w:val="000000" w:themeColor="text1"/>
          <w:lang w:bidi="ar-BH"/>
        </w:rPr>
        <w:t xml:space="preserve"> the Gulf countries. </w:t>
      </w:r>
      <w:r w:rsidRPr="00EA0F8A">
        <w:rPr>
          <w:rStyle w:val="FootnoteReference"/>
          <w:rFonts w:ascii="Cambria" w:eastAsia="Times New Roman" w:hAnsi="Cambria" w:cs="Times New Roman"/>
          <w:color w:val="000000" w:themeColor="text1"/>
          <w:lang w:bidi="ar-BH"/>
        </w:rPr>
        <w:footnoteReference w:id="158"/>
      </w:r>
      <w:r w:rsidRPr="00EA0F8A">
        <w:rPr>
          <w:rFonts w:ascii="Cambria" w:eastAsia="Times New Roman" w:hAnsi="Cambria" w:cs="Times New Roman"/>
          <w:color w:val="000000" w:themeColor="text1"/>
          <w:rtl/>
          <w:lang w:bidi="ar-BH"/>
        </w:rPr>
        <w:t xml:space="preserve"> </w:t>
      </w:r>
      <w:r w:rsidRPr="00EA0F8A">
        <w:rPr>
          <w:rFonts w:ascii="Cambria" w:eastAsia="Times New Roman" w:hAnsi="Cambria" w:cs="Times New Roman"/>
          <w:color w:val="000000" w:themeColor="text1"/>
          <w:lang w:bidi="ar-BH"/>
        </w:rPr>
        <w:t>The demographic imbalance ha</w:t>
      </w:r>
      <w:r w:rsidR="0015704A">
        <w:rPr>
          <w:rFonts w:ascii="Cambria" w:eastAsia="Times New Roman" w:hAnsi="Cambria" w:cs="Times New Roman"/>
          <w:color w:val="000000" w:themeColor="text1"/>
          <w:lang w:bidi="ar-BH"/>
        </w:rPr>
        <w:t>s</w:t>
      </w:r>
      <w:r w:rsidRPr="00EA0F8A">
        <w:rPr>
          <w:rFonts w:ascii="Cambria" w:eastAsia="Times New Roman" w:hAnsi="Cambria" w:cs="Times New Roman"/>
          <w:color w:val="000000" w:themeColor="text1"/>
          <w:lang w:bidi="ar-BH"/>
        </w:rPr>
        <w:t xml:space="preserve"> </w:t>
      </w:r>
      <w:r w:rsidR="00E40AFC" w:rsidRPr="00EA0F8A">
        <w:rPr>
          <w:rFonts w:ascii="Cambria" w:eastAsia="Times New Roman" w:hAnsi="Cambria" w:cs="Times New Roman"/>
          <w:color w:val="000000" w:themeColor="text1"/>
          <w:lang w:bidi="ar-BH"/>
        </w:rPr>
        <w:t>an</w:t>
      </w:r>
      <w:r w:rsidR="0015704A">
        <w:rPr>
          <w:rFonts w:ascii="Cambria" w:eastAsia="Times New Roman" w:hAnsi="Cambria" w:cs="Times New Roman"/>
          <w:color w:val="000000" w:themeColor="text1"/>
          <w:lang w:bidi="ar-BH"/>
        </w:rPr>
        <w:t xml:space="preserve"> impact on</w:t>
      </w:r>
      <w:r w:rsidRPr="00EA0F8A">
        <w:rPr>
          <w:rFonts w:ascii="Cambria" w:eastAsia="Times New Roman" w:hAnsi="Cambria" w:cs="Times New Roman"/>
          <w:color w:val="000000" w:themeColor="text1"/>
          <w:lang w:bidi="ar-BH"/>
        </w:rPr>
        <w:t xml:space="preserve"> Gulf societies; citizens in this region </w:t>
      </w:r>
      <w:r w:rsidR="00E40AFC" w:rsidRPr="00EA0F8A">
        <w:rPr>
          <w:rFonts w:ascii="Cambria" w:eastAsia="Times New Roman" w:hAnsi="Cambria" w:cs="Times New Roman"/>
          <w:color w:val="000000" w:themeColor="text1"/>
          <w:lang w:bidi="ar-BH"/>
        </w:rPr>
        <w:t>are no longer a</w:t>
      </w:r>
      <w:r w:rsidRPr="00EA0F8A">
        <w:rPr>
          <w:rFonts w:ascii="Cambria" w:eastAsia="Times New Roman" w:hAnsi="Cambria" w:cs="Times New Roman"/>
          <w:color w:val="000000" w:themeColor="text1"/>
          <w:lang w:bidi="ar-BH"/>
        </w:rPr>
        <w:t xml:space="preserve"> majority</w:t>
      </w:r>
      <w:r w:rsidR="0015704A">
        <w:rPr>
          <w:rFonts w:ascii="Cambria" w:eastAsia="Times New Roman" w:hAnsi="Cambria" w:cs="Times New Roman"/>
          <w:color w:val="000000" w:themeColor="text1"/>
          <w:lang w:bidi="ar-BH"/>
        </w:rPr>
        <w:t>;</w:t>
      </w:r>
      <w:r w:rsidRPr="00EA0F8A">
        <w:rPr>
          <w:rFonts w:ascii="Cambria" w:eastAsia="Times New Roman" w:hAnsi="Cambria" w:cs="Times New Roman"/>
          <w:color w:val="000000" w:themeColor="text1"/>
          <w:lang w:bidi="ar-BH"/>
        </w:rPr>
        <w:t xml:space="preserve"> they </w:t>
      </w:r>
      <w:r w:rsidR="00E40AFC" w:rsidRPr="00EA0F8A">
        <w:rPr>
          <w:rFonts w:ascii="Cambria" w:eastAsia="Times New Roman" w:hAnsi="Cambria" w:cs="Times New Roman"/>
          <w:color w:val="000000" w:themeColor="text1"/>
          <w:lang w:bidi="ar-BH"/>
        </w:rPr>
        <w:t xml:space="preserve">have </w:t>
      </w:r>
      <w:r w:rsidRPr="00EA0F8A">
        <w:rPr>
          <w:rFonts w:ascii="Cambria" w:eastAsia="Times New Roman" w:hAnsi="Cambria" w:cs="Times New Roman"/>
          <w:color w:val="000000" w:themeColor="text1"/>
          <w:lang w:bidi="ar-BH"/>
        </w:rPr>
        <w:t>bec</w:t>
      </w:r>
      <w:r w:rsidR="00E40AFC" w:rsidRPr="00EA0F8A">
        <w:rPr>
          <w:rFonts w:ascii="Cambria" w:eastAsia="Times New Roman" w:hAnsi="Cambria" w:cs="Times New Roman"/>
          <w:color w:val="000000" w:themeColor="text1"/>
          <w:lang w:bidi="ar-BH"/>
        </w:rPr>
        <w:t>o</w:t>
      </w:r>
      <w:r w:rsidRPr="00EA0F8A">
        <w:rPr>
          <w:rFonts w:ascii="Cambria" w:eastAsia="Times New Roman" w:hAnsi="Cambria" w:cs="Times New Roman"/>
          <w:color w:val="000000" w:themeColor="text1"/>
          <w:lang w:bidi="ar-BH"/>
        </w:rPr>
        <w:t xml:space="preserve">me </w:t>
      </w:r>
      <w:r w:rsidR="00E40AFC" w:rsidRPr="00EA0F8A">
        <w:rPr>
          <w:rFonts w:ascii="Cambria" w:eastAsia="Times New Roman" w:hAnsi="Cambria" w:cs="Times New Roman"/>
          <w:color w:val="000000" w:themeColor="text1"/>
          <w:lang w:bidi="ar-BH"/>
        </w:rPr>
        <w:t>one</w:t>
      </w:r>
      <w:r w:rsidRPr="00EA0F8A">
        <w:rPr>
          <w:rFonts w:ascii="Cambria" w:eastAsia="Times New Roman" w:hAnsi="Cambria" w:cs="Times New Roman"/>
          <w:color w:val="000000" w:themeColor="text1"/>
          <w:lang w:bidi="ar-BH"/>
        </w:rPr>
        <w:t xml:space="preserve"> minority among many other minorities in many of the Gulf States. </w:t>
      </w:r>
    </w:p>
    <w:p w14:paraId="436D7F22" w14:textId="5B55FCAF" w:rsidR="009B2DC2" w:rsidRPr="00EA0F8A" w:rsidRDefault="009B2DC2" w:rsidP="00EA0F8A">
      <w:pPr>
        <w:shd w:val="clear" w:color="auto" w:fill="FFFFFF"/>
        <w:spacing w:before="100" w:beforeAutospacing="1" w:after="100" w:afterAutospacing="1" w:line="360" w:lineRule="auto"/>
        <w:jc w:val="both"/>
        <w:rPr>
          <w:rFonts w:ascii="Cambria" w:eastAsia="Times New Roman" w:hAnsi="Cambria" w:cs="Times New Roman"/>
          <w:color w:val="000000" w:themeColor="text1"/>
          <w:lang w:bidi="ar-BH"/>
        </w:rPr>
      </w:pPr>
      <w:r w:rsidRPr="00EA0F8A">
        <w:rPr>
          <w:rFonts w:ascii="Cambria" w:eastAsia="Times New Roman" w:hAnsi="Cambria" w:cs="Times New Roman"/>
          <w:color w:val="000000" w:themeColor="text1"/>
          <w:lang w:bidi="ar-BH"/>
        </w:rPr>
        <w:t xml:space="preserve">While some Gulf States have very well established and strong </w:t>
      </w:r>
      <w:r w:rsidRPr="00EA0F8A">
        <w:rPr>
          <w:rFonts w:ascii="Cambria" w:eastAsia="Times New Roman" w:hAnsi="Cambria" w:cs="Times New Roman"/>
          <w:b/>
          <w:bCs/>
          <w:i/>
          <w:iCs/>
          <w:color w:val="000000" w:themeColor="text1"/>
          <w:lang w:bidi="ar-BH"/>
        </w:rPr>
        <w:t>civil society organizations</w:t>
      </w:r>
      <w:r w:rsidRPr="00EA0F8A">
        <w:rPr>
          <w:rFonts w:ascii="Cambria" w:eastAsia="Times New Roman" w:hAnsi="Cambria" w:cs="Times New Roman"/>
          <w:color w:val="000000" w:themeColor="text1"/>
          <w:lang w:bidi="ar-BH"/>
        </w:rPr>
        <w:t xml:space="preserve"> </w:t>
      </w:r>
      <w:r w:rsidR="0015704A">
        <w:rPr>
          <w:rFonts w:ascii="Cambria" w:eastAsia="Times New Roman" w:hAnsi="Cambria" w:cs="Times New Roman"/>
          <w:color w:val="000000" w:themeColor="text1"/>
          <w:lang w:bidi="ar-BH"/>
        </w:rPr>
        <w:t xml:space="preserve">such as </w:t>
      </w:r>
      <w:r w:rsidRPr="00EA0F8A">
        <w:rPr>
          <w:rFonts w:ascii="Cambria" w:eastAsia="Times New Roman" w:hAnsi="Cambria" w:cs="Times New Roman"/>
          <w:color w:val="000000" w:themeColor="text1"/>
          <w:lang w:bidi="ar-BH"/>
        </w:rPr>
        <w:t xml:space="preserve">Bahrain and Kuwait, others </w:t>
      </w:r>
      <w:r w:rsidR="00E40AFC" w:rsidRPr="00EA0F8A">
        <w:rPr>
          <w:rFonts w:ascii="Cambria" w:eastAsia="Times New Roman" w:hAnsi="Cambria" w:cs="Times New Roman"/>
          <w:color w:val="000000" w:themeColor="text1"/>
          <w:lang w:bidi="ar-BH"/>
        </w:rPr>
        <w:t xml:space="preserve">have not been </w:t>
      </w:r>
      <w:r w:rsidRPr="00EA0F8A">
        <w:rPr>
          <w:rFonts w:ascii="Cambria" w:eastAsia="Times New Roman" w:hAnsi="Cambria" w:cs="Times New Roman"/>
          <w:color w:val="000000" w:themeColor="text1"/>
          <w:lang w:bidi="ar-BH"/>
        </w:rPr>
        <w:t xml:space="preserve">able to build a strong civil society outside of </w:t>
      </w:r>
      <w:r w:rsidR="00E40AFC" w:rsidRPr="00EA0F8A">
        <w:rPr>
          <w:rFonts w:ascii="Cambria" w:eastAsia="Times New Roman" w:hAnsi="Cambria" w:cs="Times New Roman"/>
          <w:color w:val="000000" w:themeColor="text1"/>
          <w:lang w:bidi="ar-BH"/>
        </w:rPr>
        <w:t>a</w:t>
      </w:r>
      <w:r w:rsidRPr="00EA0F8A">
        <w:rPr>
          <w:rFonts w:ascii="Cambria" w:eastAsia="Times New Roman" w:hAnsi="Cambria" w:cs="Times New Roman"/>
          <w:color w:val="000000" w:themeColor="text1"/>
          <w:lang w:bidi="ar-BH"/>
        </w:rPr>
        <w:t xml:space="preserve"> government umbrella. The latter states are less likely to witness organized efforts to de</w:t>
      </w:r>
      <w:r w:rsidR="00DF3189" w:rsidRPr="00EA0F8A">
        <w:rPr>
          <w:rFonts w:ascii="Cambria" w:eastAsia="Times New Roman" w:hAnsi="Cambria" w:cs="Times New Roman"/>
          <w:color w:val="000000" w:themeColor="text1"/>
          <w:lang w:bidi="ar-BH"/>
        </w:rPr>
        <w:t xml:space="preserve">mocratize their societies. </w:t>
      </w:r>
    </w:p>
    <w:p w14:paraId="5AB313EA" w14:textId="21CC083C" w:rsidR="009B2DC2" w:rsidRPr="00EA0F8A" w:rsidRDefault="0015704A" w:rsidP="00EA0F8A">
      <w:pPr>
        <w:shd w:val="clear" w:color="auto" w:fill="FFFFFF"/>
        <w:spacing w:before="100" w:beforeAutospacing="1" w:after="100" w:afterAutospacing="1" w:line="360" w:lineRule="auto"/>
        <w:jc w:val="both"/>
        <w:rPr>
          <w:rFonts w:ascii="Cambria" w:eastAsia="Times New Roman" w:hAnsi="Cambria" w:cs="Times New Roman"/>
          <w:color w:val="000000" w:themeColor="text1"/>
          <w:lang w:bidi="ar-BH"/>
        </w:rPr>
      </w:pPr>
      <w:r>
        <w:rPr>
          <w:rFonts w:ascii="Cambria" w:eastAsia="Times New Roman" w:hAnsi="Cambria" w:cs="Times New Roman"/>
          <w:color w:val="000000" w:themeColor="text1"/>
          <w:lang w:bidi="ar-BH"/>
        </w:rPr>
        <w:t>W</w:t>
      </w:r>
      <w:r w:rsidR="009B2DC2" w:rsidRPr="00EA0F8A">
        <w:rPr>
          <w:rFonts w:ascii="Cambria" w:eastAsia="Times New Roman" w:hAnsi="Cambria" w:cs="Times New Roman"/>
          <w:color w:val="000000" w:themeColor="text1"/>
          <w:lang w:bidi="ar-BH"/>
        </w:rPr>
        <w:t xml:space="preserve">hile the </w:t>
      </w:r>
      <w:r w:rsidR="00E40AFC" w:rsidRPr="00EA0F8A">
        <w:rPr>
          <w:rFonts w:ascii="Cambria" w:eastAsia="Times New Roman" w:hAnsi="Cambria" w:cs="Times New Roman"/>
          <w:b/>
          <w:bCs/>
          <w:i/>
          <w:iCs/>
          <w:color w:val="000000" w:themeColor="text1"/>
          <w:lang w:bidi="ar-BH"/>
        </w:rPr>
        <w:t>m</w:t>
      </w:r>
      <w:r w:rsidR="009B2DC2" w:rsidRPr="00EA0F8A">
        <w:rPr>
          <w:rFonts w:ascii="Cambria" w:eastAsia="Times New Roman" w:hAnsi="Cambria" w:cs="Times New Roman"/>
          <w:b/>
          <w:bCs/>
          <w:i/>
          <w:iCs/>
          <w:color w:val="000000" w:themeColor="text1"/>
          <w:lang w:bidi="ar-BH"/>
        </w:rPr>
        <w:t>iddle class</w:t>
      </w:r>
      <w:r w:rsidR="009B2DC2" w:rsidRPr="00EA0F8A">
        <w:rPr>
          <w:rFonts w:ascii="Cambria" w:eastAsia="Times New Roman" w:hAnsi="Cambria" w:cs="Times New Roman"/>
          <w:color w:val="000000" w:themeColor="text1"/>
          <w:lang w:bidi="ar-BH"/>
        </w:rPr>
        <w:t xml:space="preserve"> in the Gulf States is </w:t>
      </w:r>
      <w:r w:rsidR="00E40AFC" w:rsidRPr="00EA0F8A">
        <w:rPr>
          <w:rFonts w:ascii="Cambria" w:eastAsia="Times New Roman" w:hAnsi="Cambria" w:cs="Times New Roman"/>
          <w:color w:val="000000" w:themeColor="text1"/>
          <w:lang w:bidi="ar-BH"/>
        </w:rPr>
        <w:t>large</w:t>
      </w:r>
      <w:r w:rsidR="009B2DC2" w:rsidRPr="00EA0F8A">
        <w:rPr>
          <w:rFonts w:ascii="Cambria" w:eastAsia="Times New Roman" w:hAnsi="Cambria" w:cs="Times New Roman"/>
          <w:color w:val="000000" w:themeColor="text1"/>
          <w:lang w:bidi="ar-BH"/>
        </w:rPr>
        <w:t xml:space="preserve"> (between 26% to 40 % o</w:t>
      </w:r>
      <w:r>
        <w:rPr>
          <w:rFonts w:ascii="Cambria" w:eastAsia="Times New Roman" w:hAnsi="Cambria" w:cs="Times New Roman"/>
          <w:color w:val="000000" w:themeColor="text1"/>
          <w:lang w:bidi="ar-BH"/>
        </w:rPr>
        <w:t>f the population in the Gulf</w:t>
      </w:r>
      <w:r w:rsidR="009B2DC2" w:rsidRPr="00EA0F8A">
        <w:rPr>
          <w:rFonts w:ascii="Cambria" w:eastAsia="Times New Roman" w:hAnsi="Cambria" w:cs="Times New Roman"/>
          <w:color w:val="000000" w:themeColor="text1"/>
          <w:lang w:bidi="ar-BH"/>
        </w:rPr>
        <w:t xml:space="preserve">), the </w:t>
      </w:r>
      <w:r w:rsidR="00705A41" w:rsidRPr="00EA0F8A">
        <w:rPr>
          <w:rFonts w:ascii="Cambria" w:eastAsia="Times New Roman" w:hAnsi="Cambria" w:cs="Times New Roman"/>
          <w:color w:val="000000" w:themeColor="text1"/>
          <w:lang w:bidi="ar-BH"/>
        </w:rPr>
        <w:t>youthful majority</w:t>
      </w:r>
      <w:r w:rsidR="009B2DC2" w:rsidRPr="00EA0F8A">
        <w:rPr>
          <w:rFonts w:ascii="Cambria" w:eastAsia="Times New Roman" w:hAnsi="Cambria" w:cs="Times New Roman"/>
          <w:color w:val="000000" w:themeColor="text1"/>
          <w:lang w:bidi="ar-BH"/>
        </w:rPr>
        <w:t xml:space="preserve"> ( between 42% to 52 %)</w:t>
      </w:r>
      <w:r w:rsidR="009B2DC2" w:rsidRPr="00EA0F8A">
        <w:rPr>
          <w:rStyle w:val="FootnoteReference"/>
          <w:rFonts w:ascii="Cambria" w:eastAsia="Times New Roman" w:hAnsi="Cambria" w:cs="Times New Roman"/>
          <w:color w:val="000000" w:themeColor="text1"/>
          <w:lang w:bidi="ar-BH"/>
        </w:rPr>
        <w:footnoteReference w:id="159"/>
      </w:r>
      <w:r w:rsidR="009B2DC2" w:rsidRPr="00EA0F8A">
        <w:rPr>
          <w:rFonts w:ascii="Cambria" w:eastAsia="Times New Roman" w:hAnsi="Cambria" w:cs="Times New Roman"/>
          <w:color w:val="000000" w:themeColor="text1"/>
          <w:lang w:bidi="ar-BH"/>
        </w:rPr>
        <w:t xml:space="preserve"> </w:t>
      </w:r>
      <w:r w:rsidR="00705A41" w:rsidRPr="00EA0F8A">
        <w:rPr>
          <w:rFonts w:ascii="Cambria" w:eastAsia="Times New Roman" w:hAnsi="Cambria" w:cs="Times New Roman"/>
          <w:color w:val="000000" w:themeColor="text1"/>
          <w:lang w:bidi="ar-BH"/>
        </w:rPr>
        <w:t>is</w:t>
      </w:r>
      <w:r w:rsidR="009B2DC2" w:rsidRPr="00EA0F8A">
        <w:rPr>
          <w:rFonts w:ascii="Cambria" w:eastAsia="Times New Roman" w:hAnsi="Cambria" w:cs="Times New Roman"/>
          <w:color w:val="000000" w:themeColor="text1"/>
          <w:lang w:bidi="ar-BH"/>
        </w:rPr>
        <w:t xml:space="preserve"> facing big challenges dealing with issues </w:t>
      </w:r>
      <w:r w:rsidR="009B2DC2" w:rsidRPr="00EA0F8A">
        <w:rPr>
          <w:rFonts w:ascii="Cambria" w:eastAsia="Times New Roman" w:hAnsi="Cambria" w:cs="Times New Roman"/>
          <w:color w:val="000000" w:themeColor="text1"/>
          <w:lang w:bidi="ar-BH"/>
        </w:rPr>
        <w:lastRenderedPageBreak/>
        <w:t>like unemployment, lack of political participation and the weak civil society. This</w:t>
      </w:r>
      <w:r w:rsidR="00AF094D" w:rsidRPr="00EA0F8A">
        <w:rPr>
          <w:rFonts w:ascii="Cambria" w:eastAsia="Times New Roman" w:hAnsi="Cambria" w:cs="Times New Roman"/>
          <w:color w:val="000000" w:themeColor="text1"/>
          <w:lang w:bidi="ar-BH"/>
        </w:rPr>
        <w:t xml:space="preserve"> has been</w:t>
      </w:r>
      <w:r w:rsidR="009B2DC2" w:rsidRPr="00EA0F8A">
        <w:rPr>
          <w:rFonts w:ascii="Cambria" w:eastAsia="Times New Roman" w:hAnsi="Cambria" w:cs="Times New Roman"/>
          <w:color w:val="000000" w:themeColor="text1"/>
          <w:lang w:bidi="ar-BH"/>
        </w:rPr>
        <w:t xml:space="preserve"> the perfect opportunity for radical Islamist groups to recruit young people from the Gulf region in the past decade.</w:t>
      </w:r>
    </w:p>
    <w:p w14:paraId="230FECAC" w14:textId="6F88E080" w:rsidR="00DF3189" w:rsidRPr="00EA0F8A" w:rsidRDefault="00AF094D" w:rsidP="00EA0F8A">
      <w:pPr>
        <w:shd w:val="clear" w:color="auto" w:fill="FFFFFF"/>
        <w:spacing w:before="100" w:beforeAutospacing="1" w:after="100" w:afterAutospacing="1" w:line="360" w:lineRule="auto"/>
        <w:jc w:val="both"/>
        <w:rPr>
          <w:rFonts w:ascii="Cambria" w:eastAsia="Times New Roman" w:hAnsi="Cambria" w:cs="Times New Roman"/>
          <w:color w:val="000000" w:themeColor="text1"/>
          <w:lang w:bidi="ar-BH"/>
        </w:rPr>
      </w:pPr>
      <w:r w:rsidRPr="00EA0F8A">
        <w:rPr>
          <w:rFonts w:ascii="Cambria" w:eastAsia="Times New Roman" w:hAnsi="Cambria" w:cs="Times New Roman"/>
          <w:bCs/>
          <w:iCs/>
          <w:color w:val="000000" w:themeColor="text1"/>
          <w:lang w:bidi="ar-BH"/>
        </w:rPr>
        <w:t>S</w:t>
      </w:r>
      <w:r w:rsidR="009B2DC2" w:rsidRPr="00EA0F8A">
        <w:rPr>
          <w:rFonts w:ascii="Cambria" w:eastAsia="Times New Roman" w:hAnsi="Cambria" w:cs="Times New Roman"/>
          <w:bCs/>
          <w:iCs/>
          <w:color w:val="000000" w:themeColor="text1"/>
          <w:lang w:bidi="ar-BH"/>
        </w:rPr>
        <w:t>ectarian tension in the Gulf</w:t>
      </w:r>
      <w:r w:rsidR="009B2DC2" w:rsidRPr="00EA0F8A">
        <w:rPr>
          <w:rFonts w:ascii="Cambria" w:eastAsia="Times New Roman" w:hAnsi="Cambria" w:cs="Times New Roman"/>
          <w:color w:val="000000" w:themeColor="text1"/>
          <w:lang w:bidi="ar-BH"/>
        </w:rPr>
        <w:t xml:space="preserve"> </w:t>
      </w:r>
      <w:r w:rsidR="009B2DC2" w:rsidRPr="00EA0F8A">
        <w:rPr>
          <w:rFonts w:ascii="Cambria" w:eastAsia="Times New Roman" w:hAnsi="Cambria" w:cs="Times New Roman"/>
          <w:bCs/>
          <w:iCs/>
          <w:color w:val="000000" w:themeColor="text1"/>
          <w:lang w:bidi="ar-BH"/>
        </w:rPr>
        <w:t>region</w:t>
      </w:r>
      <w:r w:rsidR="009B2DC2" w:rsidRPr="00EA0F8A">
        <w:rPr>
          <w:rFonts w:ascii="Cambria" w:eastAsia="Times New Roman" w:hAnsi="Cambria" w:cs="Times New Roman"/>
          <w:color w:val="000000" w:themeColor="text1"/>
          <w:lang w:bidi="ar-BH"/>
        </w:rPr>
        <w:t xml:space="preserve"> has been the</w:t>
      </w:r>
      <w:r w:rsidRPr="00EA0F8A">
        <w:rPr>
          <w:rFonts w:ascii="Cambria" w:eastAsia="Times New Roman" w:hAnsi="Cambria" w:cs="Times New Roman"/>
          <w:color w:val="000000" w:themeColor="text1"/>
          <w:lang w:bidi="ar-BH"/>
        </w:rPr>
        <w:t xml:space="preserve"> focus of </w:t>
      </w:r>
      <w:r w:rsidR="009B2DC2" w:rsidRPr="00EA0F8A">
        <w:rPr>
          <w:rFonts w:ascii="Cambria" w:eastAsia="Times New Roman" w:hAnsi="Cambria" w:cs="Times New Roman"/>
          <w:color w:val="000000" w:themeColor="text1"/>
          <w:lang w:bidi="ar-BH"/>
        </w:rPr>
        <w:t>many studies and books in recent years. In his b</w:t>
      </w:r>
      <w:r w:rsidR="0015704A">
        <w:rPr>
          <w:rFonts w:ascii="Cambria" w:eastAsia="Times New Roman" w:hAnsi="Cambria" w:cs="Times New Roman"/>
          <w:color w:val="000000" w:themeColor="text1"/>
          <w:lang w:bidi="ar-BH"/>
        </w:rPr>
        <w:t xml:space="preserve">ook </w:t>
      </w:r>
      <w:r w:rsidR="009B2DC2" w:rsidRPr="0015704A">
        <w:rPr>
          <w:rFonts w:ascii="Cambria" w:eastAsia="Times New Roman" w:hAnsi="Cambria" w:cs="Times New Roman"/>
          <w:i/>
          <w:color w:val="000000" w:themeColor="text1"/>
          <w:lang w:bidi="ar-BH"/>
        </w:rPr>
        <w:t xml:space="preserve">Sectarian Gulf: Bahrain, Saudi Arabia </w:t>
      </w:r>
      <w:r w:rsidR="0015704A" w:rsidRPr="0015704A">
        <w:rPr>
          <w:rFonts w:ascii="Cambria" w:eastAsia="Times New Roman" w:hAnsi="Cambria" w:cs="Times New Roman"/>
          <w:i/>
          <w:color w:val="000000" w:themeColor="text1"/>
          <w:lang w:bidi="ar-BH"/>
        </w:rPr>
        <w:t>and the Arab Spring</w:t>
      </w:r>
      <w:ins w:id="1446" w:author="karl@grindal.org" w:date="2014-10-18T15:48:00Z">
        <w:r w:rsidR="006109EE">
          <w:rPr>
            <w:rFonts w:ascii="Cambria" w:eastAsia="Times New Roman" w:hAnsi="Cambria" w:cs="Times New Roman"/>
            <w:i/>
            <w:color w:val="000000" w:themeColor="text1"/>
            <w:lang w:bidi="ar-BH"/>
          </w:rPr>
          <w:fldChar w:fldCharType="begin"/>
        </w:r>
        <w:r w:rsidR="006109EE">
          <w:instrText xml:space="preserve"> XE "</w:instrText>
        </w:r>
      </w:ins>
      <w:r w:rsidR="006109EE" w:rsidRPr="00155179">
        <w:rPr>
          <w:rFonts w:ascii="Cambria" w:hAnsi="Cambria" w:cs="Times New Roman"/>
          <w:color w:val="000000" w:themeColor="text1"/>
          <w:lang w:val="en"/>
        </w:rPr>
        <w:instrText>Arab Spring</w:instrText>
      </w:r>
      <w:ins w:id="1447" w:author="karl@grindal.org" w:date="2014-10-18T15:48:00Z">
        <w:r w:rsidR="006109EE">
          <w:instrText xml:space="preserve">" </w:instrText>
        </w:r>
        <w:r w:rsidR="006109EE">
          <w:rPr>
            <w:rFonts w:ascii="Cambria" w:eastAsia="Times New Roman" w:hAnsi="Cambria" w:cs="Times New Roman"/>
            <w:i/>
            <w:color w:val="000000" w:themeColor="text1"/>
            <w:lang w:bidi="ar-BH"/>
          </w:rPr>
          <w:fldChar w:fldCharType="end"/>
        </w:r>
      </w:ins>
      <w:r w:rsidR="0015704A" w:rsidRPr="0015704A">
        <w:rPr>
          <w:rFonts w:ascii="Cambria" w:eastAsia="Times New Roman" w:hAnsi="Cambria" w:cs="Times New Roman"/>
          <w:i/>
          <w:color w:val="000000" w:themeColor="text1"/>
          <w:lang w:bidi="ar-BH"/>
        </w:rPr>
        <w:t xml:space="preserve"> that wasn’t</w:t>
      </w:r>
      <w:r w:rsidR="009B2DC2" w:rsidRPr="00EA0F8A">
        <w:rPr>
          <w:rFonts w:ascii="Cambria" w:eastAsia="Times New Roman" w:hAnsi="Cambria" w:cs="Times New Roman"/>
          <w:color w:val="000000" w:themeColor="text1"/>
          <w:lang w:bidi="ar-BH"/>
        </w:rPr>
        <w:t>, Toby Matthiesen</w:t>
      </w:r>
      <w:ins w:id="1448" w:author="karl@grindal.org" w:date="2014-10-19T19:36:00Z">
        <w:r w:rsidR="00006B5D">
          <w:rPr>
            <w:rFonts w:ascii="Cambria" w:eastAsia="Times New Roman" w:hAnsi="Cambria" w:cs="Times New Roman"/>
            <w:color w:val="000000" w:themeColor="text1"/>
            <w:lang w:bidi="ar-BH"/>
          </w:rPr>
          <w:fldChar w:fldCharType="begin"/>
        </w:r>
        <w:r w:rsidR="00006B5D">
          <w:instrText xml:space="preserve"> XE "</w:instrText>
        </w:r>
      </w:ins>
      <w:r w:rsidR="00006B5D" w:rsidRPr="00974D19">
        <w:rPr>
          <w:rFonts w:ascii="Cambria" w:eastAsia="Times New Roman" w:hAnsi="Cambria" w:cs="Times New Roman"/>
          <w:color w:val="000000" w:themeColor="text1"/>
          <w:lang w:bidi="ar-BH"/>
        </w:rPr>
        <w:instrText>Toby Matthiesen</w:instrText>
      </w:r>
      <w:ins w:id="1449" w:author="karl@grindal.org" w:date="2014-10-19T19:36:00Z">
        <w:r w:rsidR="00006B5D">
          <w:instrText xml:space="preserve">" </w:instrText>
        </w:r>
        <w:r w:rsidR="00006B5D">
          <w:rPr>
            <w:rFonts w:ascii="Cambria" w:eastAsia="Times New Roman" w:hAnsi="Cambria" w:cs="Times New Roman"/>
            <w:color w:val="000000" w:themeColor="text1"/>
            <w:lang w:bidi="ar-BH"/>
          </w:rPr>
          <w:fldChar w:fldCharType="end"/>
        </w:r>
      </w:ins>
      <w:r w:rsidR="009B2DC2" w:rsidRPr="00EA0F8A">
        <w:rPr>
          <w:rFonts w:ascii="Cambria" w:eastAsia="Times New Roman" w:hAnsi="Cambria" w:cs="Times New Roman"/>
          <w:color w:val="000000" w:themeColor="text1"/>
          <w:lang w:bidi="ar-BH"/>
        </w:rPr>
        <w:t xml:space="preserve"> argues that “when faced with rising political challenges in early 2011, the Gulf states – Bahrain and Saudi Arabia in particular – mobilized sectarianism in order to suppress domestic calls for reform… I saw first-hand how the invention of a “Shiite threat” narrative unfolded standing on the now demolished Pearl Roundabout in the</w:t>
      </w:r>
      <w:r w:rsidR="0015704A">
        <w:rPr>
          <w:rFonts w:ascii="Cambria" w:eastAsia="Times New Roman" w:hAnsi="Cambria" w:cs="Times New Roman"/>
          <w:color w:val="000000" w:themeColor="text1"/>
          <w:lang w:bidi="ar-BH"/>
        </w:rPr>
        <w:t xml:space="preserve"> Bahraini capital Manama in mid–</w:t>
      </w:r>
      <w:r w:rsidR="009B2DC2" w:rsidRPr="00EA0F8A">
        <w:rPr>
          <w:rFonts w:ascii="Cambria" w:eastAsia="Times New Roman" w:hAnsi="Cambria" w:cs="Times New Roman"/>
          <w:color w:val="000000" w:themeColor="text1"/>
          <w:lang w:bidi="ar-BH"/>
        </w:rPr>
        <w:t>February 2011”</w:t>
      </w:r>
      <w:r w:rsidR="009B2DC2" w:rsidRPr="00EA0F8A">
        <w:rPr>
          <w:rStyle w:val="FootnoteReference"/>
          <w:rFonts w:ascii="Cambria" w:eastAsia="Times New Roman" w:hAnsi="Cambria" w:cs="Times New Roman"/>
          <w:color w:val="000000" w:themeColor="text1"/>
          <w:lang w:bidi="ar-BH"/>
        </w:rPr>
        <w:footnoteReference w:id="160"/>
      </w:r>
      <w:r w:rsidR="009B2DC2" w:rsidRPr="00EA0F8A">
        <w:rPr>
          <w:rFonts w:ascii="Cambria" w:eastAsia="Times New Roman" w:hAnsi="Cambria" w:cs="Times New Roman"/>
          <w:color w:val="000000" w:themeColor="text1"/>
          <w:lang w:bidi="ar-BH"/>
        </w:rPr>
        <w:t xml:space="preserve">. Matthiesen was one of very few observers who </w:t>
      </w:r>
      <w:r w:rsidR="009B2DC2" w:rsidRPr="008C7F99">
        <w:rPr>
          <w:rFonts w:ascii="Cambria" w:eastAsia="Times New Roman" w:hAnsi="Cambria" w:cs="Times New Roman"/>
          <w:color w:val="000000" w:themeColor="text1"/>
          <w:lang w:bidi="ar-BH"/>
        </w:rPr>
        <w:t>looked</w:t>
      </w:r>
      <w:r w:rsidR="009B2DC2" w:rsidRPr="00EA0F8A">
        <w:rPr>
          <w:rFonts w:ascii="Cambria" w:eastAsia="Times New Roman" w:hAnsi="Cambria" w:cs="Times New Roman"/>
          <w:color w:val="000000" w:themeColor="text1"/>
          <w:lang w:bidi="ar-BH"/>
        </w:rPr>
        <w:t xml:space="preserve"> at the role played by regimes in the Gulf </w:t>
      </w:r>
      <w:r w:rsidRPr="00EA0F8A">
        <w:rPr>
          <w:rFonts w:ascii="Cambria" w:eastAsia="Times New Roman" w:hAnsi="Cambria" w:cs="Times New Roman"/>
          <w:color w:val="000000" w:themeColor="text1"/>
          <w:lang w:bidi="ar-BH"/>
        </w:rPr>
        <w:t>in</w:t>
      </w:r>
      <w:r w:rsidR="009B2DC2" w:rsidRPr="00EA0F8A">
        <w:rPr>
          <w:rFonts w:ascii="Cambria" w:eastAsia="Times New Roman" w:hAnsi="Cambria" w:cs="Times New Roman"/>
          <w:color w:val="000000" w:themeColor="text1"/>
          <w:lang w:bidi="ar-BH"/>
        </w:rPr>
        <w:t xml:space="preserve"> escalat</w:t>
      </w:r>
      <w:r w:rsidRPr="00EA0F8A">
        <w:rPr>
          <w:rFonts w:ascii="Cambria" w:eastAsia="Times New Roman" w:hAnsi="Cambria" w:cs="Times New Roman"/>
          <w:color w:val="000000" w:themeColor="text1"/>
          <w:lang w:bidi="ar-BH"/>
        </w:rPr>
        <w:t>ing</w:t>
      </w:r>
      <w:r w:rsidR="009B2DC2" w:rsidRPr="00EA0F8A">
        <w:rPr>
          <w:rFonts w:ascii="Cambria" w:eastAsia="Times New Roman" w:hAnsi="Cambria" w:cs="Times New Roman"/>
          <w:color w:val="000000" w:themeColor="text1"/>
          <w:lang w:bidi="ar-BH"/>
        </w:rPr>
        <w:t xml:space="preserve"> the sectarian tension</w:t>
      </w:r>
      <w:r w:rsidRPr="00EA0F8A">
        <w:rPr>
          <w:rFonts w:ascii="Cambria" w:eastAsia="Times New Roman" w:hAnsi="Cambria" w:cs="Times New Roman"/>
          <w:color w:val="000000" w:themeColor="text1"/>
          <w:lang w:bidi="ar-BH"/>
        </w:rPr>
        <w:t>s. A</w:t>
      </w:r>
      <w:r w:rsidR="0015704A">
        <w:rPr>
          <w:rFonts w:ascii="Cambria" w:eastAsia="Times New Roman" w:hAnsi="Cambria" w:cs="Times New Roman"/>
          <w:color w:val="000000" w:themeColor="text1"/>
          <w:lang w:bidi="ar-BH"/>
        </w:rPr>
        <w:t>uthoritarian regimes</w:t>
      </w:r>
      <w:r w:rsidR="009B2DC2" w:rsidRPr="00EA0F8A">
        <w:rPr>
          <w:rFonts w:ascii="Cambria" w:eastAsia="Times New Roman" w:hAnsi="Cambria" w:cs="Times New Roman"/>
          <w:color w:val="000000" w:themeColor="text1"/>
          <w:lang w:bidi="ar-BH"/>
        </w:rPr>
        <w:t xml:space="preserve"> raise sectarian tension</w:t>
      </w:r>
      <w:r w:rsidR="00D278EC">
        <w:rPr>
          <w:rFonts w:ascii="Cambria" w:eastAsia="Times New Roman" w:hAnsi="Cambria" w:cs="Times New Roman"/>
          <w:color w:val="000000" w:themeColor="text1"/>
          <w:lang w:bidi="ar-BH"/>
        </w:rPr>
        <w:t>s</w:t>
      </w:r>
      <w:r w:rsidR="009B2DC2" w:rsidRPr="00EA0F8A">
        <w:rPr>
          <w:rFonts w:ascii="Cambria" w:eastAsia="Times New Roman" w:hAnsi="Cambria" w:cs="Times New Roman"/>
          <w:color w:val="000000" w:themeColor="text1"/>
          <w:lang w:bidi="ar-BH"/>
        </w:rPr>
        <w:t xml:space="preserve"> in order to divide p</w:t>
      </w:r>
      <w:r w:rsidR="00D278EC">
        <w:rPr>
          <w:rFonts w:ascii="Cambria" w:eastAsia="Times New Roman" w:hAnsi="Cambria" w:cs="Times New Roman"/>
          <w:color w:val="000000" w:themeColor="text1"/>
          <w:lang w:bidi="ar-BH"/>
        </w:rPr>
        <w:t>opoulations,</w:t>
      </w:r>
      <w:r w:rsidR="009B2DC2" w:rsidRPr="00EA0F8A">
        <w:rPr>
          <w:rFonts w:ascii="Cambria" w:eastAsia="Times New Roman" w:hAnsi="Cambria" w:cs="Times New Roman"/>
          <w:color w:val="000000" w:themeColor="text1"/>
          <w:lang w:bidi="ar-BH"/>
        </w:rPr>
        <w:t xml:space="preserve"> especially when faced with popular demands. It’s evident that p</w:t>
      </w:r>
      <w:r w:rsidR="00D278EC">
        <w:rPr>
          <w:rFonts w:ascii="Cambria" w:eastAsia="Times New Roman" w:hAnsi="Cambria" w:cs="Times New Roman"/>
          <w:color w:val="000000" w:themeColor="text1"/>
          <w:lang w:bidi="ar-BH"/>
        </w:rPr>
        <w:t>ublics</w:t>
      </w:r>
      <w:r w:rsidR="009B2DC2" w:rsidRPr="00EA0F8A">
        <w:rPr>
          <w:rFonts w:ascii="Cambria" w:eastAsia="Times New Roman" w:hAnsi="Cambria" w:cs="Times New Roman"/>
          <w:color w:val="000000" w:themeColor="text1"/>
          <w:lang w:bidi="ar-BH"/>
        </w:rPr>
        <w:t xml:space="preserve"> in the Gulf have been systematically divided into sectarian and tribal groups, unable to reach</w:t>
      </w:r>
      <w:r w:rsidR="00DF3189" w:rsidRPr="00EA0F8A">
        <w:rPr>
          <w:rFonts w:ascii="Cambria" w:eastAsia="Times New Roman" w:hAnsi="Cambria" w:cs="Times New Roman"/>
          <w:color w:val="000000" w:themeColor="text1"/>
          <w:lang w:bidi="ar-BH"/>
        </w:rPr>
        <w:t xml:space="preserve"> one strong national identity. </w:t>
      </w:r>
    </w:p>
    <w:p w14:paraId="34F75535" w14:textId="38622900" w:rsidR="00DF3189" w:rsidRPr="0015704A" w:rsidRDefault="00D278EC" w:rsidP="00EA0F8A">
      <w:pPr>
        <w:shd w:val="clear" w:color="auto" w:fill="FFFFFF"/>
        <w:spacing w:before="100" w:beforeAutospacing="1" w:after="100" w:afterAutospacing="1" w:line="360" w:lineRule="auto"/>
        <w:jc w:val="both"/>
        <w:rPr>
          <w:rFonts w:ascii="Cambria" w:eastAsia="Times New Roman" w:hAnsi="Cambria" w:cs="Times New Roman"/>
          <w:i/>
          <w:color w:val="000000" w:themeColor="text1"/>
          <w:lang w:bidi="ar-BH"/>
        </w:rPr>
      </w:pPr>
      <w:r w:rsidRPr="0015704A">
        <w:rPr>
          <w:rFonts w:ascii="Cambria" w:eastAsia="Times New Roman" w:hAnsi="Cambria" w:cs="Times New Roman"/>
          <w:i/>
          <w:color w:val="000000" w:themeColor="text1"/>
          <w:lang w:bidi="ar-BH"/>
        </w:rPr>
        <w:t>Renti</w:t>
      </w:r>
      <w:r w:rsidR="009B2DC2" w:rsidRPr="0015704A">
        <w:rPr>
          <w:rFonts w:ascii="Cambria" w:eastAsia="Times New Roman" w:hAnsi="Cambria" w:cs="Times New Roman"/>
          <w:i/>
          <w:color w:val="000000" w:themeColor="text1"/>
          <w:lang w:bidi="ar-BH"/>
        </w:rPr>
        <w:t>e</w:t>
      </w:r>
      <w:r w:rsidRPr="0015704A">
        <w:rPr>
          <w:rFonts w:ascii="Cambria" w:eastAsia="Times New Roman" w:hAnsi="Cambria" w:cs="Times New Roman"/>
          <w:i/>
          <w:color w:val="000000" w:themeColor="text1"/>
          <w:lang w:bidi="ar-BH"/>
        </w:rPr>
        <w:t>r</w:t>
      </w:r>
      <w:r w:rsidR="009B2DC2" w:rsidRPr="0015704A">
        <w:rPr>
          <w:rFonts w:ascii="Cambria" w:eastAsia="Times New Roman" w:hAnsi="Cambria" w:cs="Times New Roman"/>
          <w:i/>
          <w:color w:val="000000" w:themeColor="text1"/>
          <w:rtl/>
          <w:lang w:bidi="ar-BH"/>
        </w:rPr>
        <w:t xml:space="preserve"> </w:t>
      </w:r>
      <w:r w:rsidR="009B2DC2" w:rsidRPr="0015704A">
        <w:rPr>
          <w:rFonts w:ascii="Cambria" w:eastAsia="Times New Roman" w:hAnsi="Cambria" w:cs="Times New Roman"/>
          <w:i/>
          <w:color w:val="000000" w:themeColor="text1"/>
          <w:lang w:bidi="ar-BH"/>
        </w:rPr>
        <w:t xml:space="preserve">state and traditional mentality </w:t>
      </w:r>
    </w:p>
    <w:p w14:paraId="0F8C9A1D" w14:textId="2F0E8E23" w:rsidR="009B2DC2" w:rsidRPr="00EA0F8A" w:rsidRDefault="00D278EC" w:rsidP="00EA0F8A">
      <w:pPr>
        <w:shd w:val="clear" w:color="auto" w:fill="FFFFFF"/>
        <w:spacing w:before="100" w:beforeAutospacing="1" w:after="100" w:afterAutospacing="1" w:line="360" w:lineRule="auto"/>
        <w:jc w:val="both"/>
        <w:rPr>
          <w:rFonts w:ascii="Cambria" w:eastAsia="Times New Roman" w:hAnsi="Cambria" w:cs="Times New Roman"/>
          <w:color w:val="000000" w:themeColor="text1"/>
          <w:lang w:bidi="ar-BH"/>
        </w:rPr>
      </w:pPr>
      <w:r>
        <w:rPr>
          <w:rFonts w:ascii="Cambria" w:eastAsia="Times New Roman" w:hAnsi="Cambria" w:cs="Times New Roman"/>
          <w:color w:val="000000" w:themeColor="text1"/>
          <w:lang w:bidi="ar-BH"/>
        </w:rPr>
        <w:t>T</w:t>
      </w:r>
      <w:r w:rsidR="009B2DC2" w:rsidRPr="00EA0F8A">
        <w:rPr>
          <w:rFonts w:ascii="Cambria" w:eastAsia="Times New Roman" w:hAnsi="Cambria" w:cs="Times New Roman"/>
          <w:color w:val="000000" w:themeColor="text1"/>
          <w:lang w:bidi="ar-BH"/>
        </w:rPr>
        <w:t xml:space="preserve">he biggest group to stand </w:t>
      </w:r>
      <w:r>
        <w:rPr>
          <w:rFonts w:ascii="Cambria" w:eastAsia="Times New Roman" w:hAnsi="Cambria" w:cs="Times New Roman"/>
          <w:color w:val="000000" w:themeColor="text1"/>
          <w:lang w:bidi="ar-BH"/>
        </w:rPr>
        <w:t xml:space="preserve">up </w:t>
      </w:r>
      <w:r w:rsidR="009B2DC2" w:rsidRPr="00EA0F8A">
        <w:rPr>
          <w:rFonts w:ascii="Cambria" w:eastAsia="Times New Roman" w:hAnsi="Cambria" w:cs="Times New Roman"/>
          <w:color w:val="000000" w:themeColor="text1"/>
          <w:lang w:bidi="ar-BH"/>
        </w:rPr>
        <w:t xml:space="preserve">against any change in the region </w:t>
      </w:r>
      <w:r>
        <w:rPr>
          <w:rFonts w:ascii="Cambria" w:eastAsia="Times New Roman" w:hAnsi="Cambria" w:cs="Times New Roman"/>
          <w:color w:val="000000" w:themeColor="text1"/>
          <w:lang w:bidi="ar-BH"/>
        </w:rPr>
        <w:t>have been members of the rul</w:t>
      </w:r>
      <w:r w:rsidR="009B2DC2" w:rsidRPr="00EA0F8A">
        <w:rPr>
          <w:rFonts w:ascii="Cambria" w:eastAsia="Times New Roman" w:hAnsi="Cambria" w:cs="Times New Roman"/>
          <w:color w:val="000000" w:themeColor="text1"/>
          <w:lang w:bidi="ar-BH"/>
        </w:rPr>
        <w:t>ing families as well as those who hold the power around them.  They would be the first to lose if a new democratic system was introduced in the re</w:t>
      </w:r>
      <w:r w:rsidR="0015704A">
        <w:rPr>
          <w:rFonts w:ascii="Cambria" w:eastAsia="Times New Roman" w:hAnsi="Cambria" w:cs="Times New Roman"/>
          <w:color w:val="000000" w:themeColor="text1"/>
          <w:lang w:bidi="ar-BH"/>
        </w:rPr>
        <w:t xml:space="preserve">gion, which requires sharing power and </w:t>
      </w:r>
      <w:r w:rsidR="009B2DC2" w:rsidRPr="00EA0F8A">
        <w:rPr>
          <w:rFonts w:ascii="Cambria" w:eastAsia="Times New Roman" w:hAnsi="Cambria" w:cs="Times New Roman"/>
          <w:color w:val="000000" w:themeColor="text1"/>
          <w:lang w:bidi="ar-BH"/>
        </w:rPr>
        <w:t xml:space="preserve">wealth with the people. Recent events in the Gulf suggest that the regimes have no intention to introduce a real change; most of what have been offered in the past few years </w:t>
      </w:r>
      <w:r w:rsidR="0015704A">
        <w:rPr>
          <w:rFonts w:ascii="Cambria" w:eastAsia="Times New Roman" w:hAnsi="Cambria" w:cs="Times New Roman"/>
          <w:color w:val="000000" w:themeColor="text1"/>
          <w:lang w:bidi="ar-BH"/>
        </w:rPr>
        <w:t>have been</w:t>
      </w:r>
      <w:r w:rsidR="009B2DC2" w:rsidRPr="00EA0F8A">
        <w:rPr>
          <w:rFonts w:ascii="Cambria" w:eastAsia="Times New Roman" w:hAnsi="Cambria" w:cs="Times New Roman"/>
          <w:color w:val="000000" w:themeColor="text1"/>
          <w:lang w:bidi="ar-BH"/>
        </w:rPr>
        <w:t xml:space="preserve"> cosmetic changes a</w:t>
      </w:r>
      <w:r>
        <w:rPr>
          <w:rFonts w:ascii="Cambria" w:eastAsia="Times New Roman" w:hAnsi="Cambria" w:cs="Times New Roman"/>
          <w:color w:val="000000" w:themeColor="text1"/>
          <w:lang w:bidi="ar-BH"/>
        </w:rPr>
        <w:t>nd gratuities given to citizens. N</w:t>
      </w:r>
      <w:r w:rsidR="009B2DC2" w:rsidRPr="00EA0F8A">
        <w:rPr>
          <w:rFonts w:ascii="Cambria" w:eastAsia="Times New Roman" w:hAnsi="Cambria" w:cs="Times New Roman"/>
          <w:color w:val="000000" w:themeColor="text1"/>
          <w:lang w:bidi="ar-BH"/>
        </w:rPr>
        <w:t xml:space="preserve">one of </w:t>
      </w:r>
      <w:r>
        <w:rPr>
          <w:rFonts w:ascii="Cambria" w:eastAsia="Times New Roman" w:hAnsi="Cambria" w:cs="Times New Roman"/>
          <w:color w:val="000000" w:themeColor="text1"/>
          <w:lang w:bidi="ar-BH"/>
        </w:rPr>
        <w:t>the regimes</w:t>
      </w:r>
      <w:r w:rsidR="009B2DC2" w:rsidRPr="00EA0F8A">
        <w:rPr>
          <w:rFonts w:ascii="Cambria" w:eastAsia="Times New Roman" w:hAnsi="Cambria" w:cs="Times New Roman"/>
          <w:color w:val="000000" w:themeColor="text1"/>
          <w:lang w:bidi="ar-BH"/>
        </w:rPr>
        <w:t xml:space="preserve"> can support a sustainable solution and a real transition to democracy. </w:t>
      </w:r>
    </w:p>
    <w:p w14:paraId="2001056E" w14:textId="3EC865F7" w:rsidR="009B2DC2" w:rsidRPr="00EA0F8A" w:rsidRDefault="00D278EC" w:rsidP="00EA0F8A">
      <w:pPr>
        <w:shd w:val="clear" w:color="auto" w:fill="FFFFFF"/>
        <w:spacing w:before="100" w:beforeAutospacing="1" w:after="100" w:afterAutospacing="1" w:line="360" w:lineRule="auto"/>
        <w:jc w:val="both"/>
        <w:rPr>
          <w:rFonts w:ascii="Cambria" w:eastAsia="Times New Roman" w:hAnsi="Cambria" w:cs="Times New Roman"/>
          <w:color w:val="000000" w:themeColor="text1"/>
          <w:lang w:bidi="ar-BH"/>
        </w:rPr>
      </w:pPr>
      <w:r>
        <w:rPr>
          <w:rFonts w:ascii="Cambria" w:eastAsia="Times New Roman" w:hAnsi="Cambria" w:cs="Times New Roman"/>
          <w:color w:val="000000" w:themeColor="text1"/>
          <w:lang w:bidi="ar-BH"/>
        </w:rPr>
        <w:t>Members of the ru</w:t>
      </w:r>
      <w:r w:rsidR="009B2DC2" w:rsidRPr="00EA0F8A">
        <w:rPr>
          <w:rFonts w:ascii="Cambria" w:eastAsia="Times New Roman" w:hAnsi="Cambria" w:cs="Times New Roman"/>
          <w:color w:val="000000" w:themeColor="text1"/>
          <w:lang w:bidi="ar-BH"/>
        </w:rPr>
        <w:t xml:space="preserve">ling families in the Gulf are a minority </w:t>
      </w:r>
      <w:r>
        <w:rPr>
          <w:rFonts w:ascii="Cambria" w:eastAsia="Times New Roman" w:hAnsi="Cambria" w:cs="Times New Roman"/>
          <w:color w:val="000000" w:themeColor="text1"/>
          <w:lang w:bidi="ar-BH"/>
        </w:rPr>
        <w:t>but are</w:t>
      </w:r>
      <w:r w:rsidR="009B2DC2" w:rsidRPr="00EA0F8A">
        <w:rPr>
          <w:rFonts w:ascii="Cambria" w:eastAsia="Times New Roman" w:hAnsi="Cambria" w:cs="Times New Roman"/>
          <w:color w:val="000000" w:themeColor="text1"/>
          <w:lang w:bidi="ar-BH"/>
        </w:rPr>
        <w:t xml:space="preserve"> the majority </w:t>
      </w:r>
      <w:r>
        <w:rPr>
          <w:rFonts w:ascii="Cambria" w:eastAsia="Times New Roman" w:hAnsi="Cambria" w:cs="Times New Roman"/>
          <w:color w:val="000000" w:themeColor="text1"/>
          <w:lang w:bidi="ar-BH"/>
        </w:rPr>
        <w:t>of those holding</w:t>
      </w:r>
      <w:r w:rsidR="009B2DC2" w:rsidRPr="00EA0F8A">
        <w:rPr>
          <w:rFonts w:ascii="Cambria" w:eastAsia="Times New Roman" w:hAnsi="Cambria" w:cs="Times New Roman"/>
          <w:color w:val="000000" w:themeColor="text1"/>
          <w:lang w:bidi="ar-BH"/>
        </w:rPr>
        <w:t xml:space="preserve"> leading positions in ministries and state institutions. They receive monthly allowances, and enjoy legal immunities.</w:t>
      </w:r>
      <w:r w:rsidR="009B2DC2" w:rsidRPr="00EA0F8A">
        <w:rPr>
          <w:rStyle w:val="FootnoteReference"/>
          <w:rFonts w:ascii="Cambria" w:eastAsia="Times New Roman" w:hAnsi="Cambria" w:cs="Times New Roman"/>
          <w:color w:val="000000" w:themeColor="text1"/>
          <w:lang w:bidi="ar-BH"/>
        </w:rPr>
        <w:t xml:space="preserve"> </w:t>
      </w:r>
      <w:r w:rsidR="009B2DC2" w:rsidRPr="00EA0F8A">
        <w:rPr>
          <w:rStyle w:val="FootnoteReference"/>
          <w:rFonts w:ascii="Cambria" w:eastAsia="Times New Roman" w:hAnsi="Cambria" w:cs="Times New Roman"/>
          <w:color w:val="000000" w:themeColor="text1"/>
          <w:lang w:bidi="ar-BH"/>
        </w:rPr>
        <w:footnoteReference w:id="161"/>
      </w:r>
      <w:r w:rsidR="009B2DC2" w:rsidRPr="00EA0F8A">
        <w:rPr>
          <w:rFonts w:ascii="Cambria" w:eastAsia="Times New Roman" w:hAnsi="Cambria" w:cs="Times New Roman"/>
          <w:color w:val="000000" w:themeColor="text1"/>
          <w:lang w:bidi="ar-BH"/>
        </w:rPr>
        <w:t xml:space="preserve"> This traditional mentality s</w:t>
      </w:r>
      <w:r>
        <w:rPr>
          <w:rFonts w:ascii="Cambria" w:eastAsia="Times New Roman" w:hAnsi="Cambria" w:cs="Times New Roman"/>
          <w:color w:val="000000" w:themeColor="text1"/>
          <w:lang w:bidi="ar-BH"/>
        </w:rPr>
        <w:t>ustained itself w</w:t>
      </w:r>
      <w:r w:rsidR="0015704A">
        <w:rPr>
          <w:rFonts w:ascii="Cambria" w:eastAsia="Times New Roman" w:hAnsi="Cambria" w:cs="Times New Roman"/>
          <w:color w:val="000000" w:themeColor="text1"/>
          <w:lang w:bidi="ar-BH"/>
        </w:rPr>
        <w:t>ithin a r</w:t>
      </w:r>
      <w:r>
        <w:rPr>
          <w:rFonts w:ascii="Cambria" w:eastAsia="Times New Roman" w:hAnsi="Cambria" w:cs="Times New Roman"/>
          <w:color w:val="000000" w:themeColor="text1"/>
          <w:lang w:bidi="ar-BH"/>
        </w:rPr>
        <w:t>entier</w:t>
      </w:r>
      <w:r w:rsidR="009B2DC2" w:rsidRPr="00EA0F8A">
        <w:rPr>
          <w:rFonts w:ascii="Cambria" w:eastAsia="Times New Roman" w:hAnsi="Cambria" w:cs="Times New Roman"/>
          <w:color w:val="000000" w:themeColor="text1"/>
          <w:lang w:bidi="ar-BH"/>
        </w:rPr>
        <w:t xml:space="preserve"> economic system, and </w:t>
      </w:r>
      <w:r w:rsidR="009B2DC2" w:rsidRPr="00EA0F8A">
        <w:rPr>
          <w:rFonts w:ascii="Cambria" w:eastAsia="Times New Roman" w:hAnsi="Cambria" w:cs="Times New Roman"/>
          <w:color w:val="000000" w:themeColor="text1"/>
          <w:lang w:bidi="ar-BH"/>
        </w:rPr>
        <w:lastRenderedPageBreak/>
        <w:t xml:space="preserve">was encouraged when the oil prices went up during the 70s and the 80s. </w:t>
      </w:r>
      <w:r>
        <w:rPr>
          <w:rFonts w:ascii="Cambria" w:eastAsia="Times New Roman" w:hAnsi="Cambria" w:cs="Times New Roman"/>
          <w:color w:val="000000" w:themeColor="text1"/>
          <w:lang w:bidi="ar-BH"/>
        </w:rPr>
        <w:t>O</w:t>
      </w:r>
      <w:r w:rsidR="009B2DC2" w:rsidRPr="00EA0F8A">
        <w:rPr>
          <w:rFonts w:ascii="Cambria" w:eastAsia="Times New Roman" w:hAnsi="Cambria" w:cs="Times New Roman"/>
          <w:color w:val="000000" w:themeColor="text1"/>
          <w:lang w:bidi="ar-BH"/>
        </w:rPr>
        <w:t>il re</w:t>
      </w:r>
      <w:r>
        <w:rPr>
          <w:rFonts w:ascii="Cambria" w:eastAsia="Times New Roman" w:hAnsi="Cambria" w:cs="Times New Roman"/>
          <w:color w:val="000000" w:themeColor="text1"/>
          <w:lang w:bidi="ar-BH"/>
        </w:rPr>
        <w:t>venues</w:t>
      </w:r>
      <w:r w:rsidR="009B2DC2" w:rsidRPr="00EA0F8A">
        <w:rPr>
          <w:rFonts w:ascii="Cambria" w:eastAsia="Times New Roman" w:hAnsi="Cambria" w:cs="Times New Roman"/>
          <w:color w:val="000000" w:themeColor="text1"/>
          <w:rtl/>
          <w:lang w:bidi="ar-BH"/>
        </w:rPr>
        <w:t xml:space="preserve"> </w:t>
      </w:r>
      <w:r w:rsidR="009B2DC2" w:rsidRPr="00EA0F8A">
        <w:rPr>
          <w:rFonts w:ascii="Cambria" w:eastAsia="Times New Roman" w:hAnsi="Cambria" w:cs="Times New Roman"/>
          <w:color w:val="000000" w:themeColor="text1"/>
          <w:lang w:bidi="ar-BH"/>
        </w:rPr>
        <w:t>flooded to the Gulf and increased the financial ability of these regimes to s</w:t>
      </w:r>
      <w:r>
        <w:rPr>
          <w:rFonts w:ascii="Cambria" w:eastAsia="Times New Roman" w:hAnsi="Cambria" w:cs="Times New Roman"/>
          <w:color w:val="000000" w:themeColor="text1"/>
          <w:lang w:bidi="ar-BH"/>
        </w:rPr>
        <w:t xml:space="preserve">ustain their traditional system, </w:t>
      </w:r>
      <w:r w:rsidR="009B2DC2" w:rsidRPr="00EA0F8A">
        <w:rPr>
          <w:rFonts w:ascii="Cambria" w:eastAsia="Times New Roman" w:hAnsi="Cambria" w:cs="Times New Roman"/>
          <w:color w:val="000000" w:themeColor="text1"/>
          <w:lang w:bidi="ar-BH"/>
        </w:rPr>
        <w:t xml:space="preserve">aggravate their </w:t>
      </w:r>
      <w:r>
        <w:rPr>
          <w:rFonts w:ascii="Cambria" w:eastAsia="Times New Roman" w:hAnsi="Cambria" w:cs="Times New Roman"/>
          <w:color w:val="000000" w:themeColor="text1"/>
          <w:lang w:bidi="ar-BH"/>
        </w:rPr>
        <w:t xml:space="preserve">ability to hold on to </w:t>
      </w:r>
      <w:r w:rsidR="009B2DC2" w:rsidRPr="00EA0F8A">
        <w:rPr>
          <w:rFonts w:ascii="Cambria" w:eastAsia="Times New Roman" w:hAnsi="Cambria" w:cs="Times New Roman"/>
          <w:color w:val="000000" w:themeColor="text1"/>
          <w:lang w:bidi="ar-BH"/>
        </w:rPr>
        <w:t xml:space="preserve">power. </w:t>
      </w:r>
    </w:p>
    <w:p w14:paraId="623A1DF5" w14:textId="56977501" w:rsidR="009B2DC2" w:rsidRPr="00EA0F8A" w:rsidRDefault="009B2DC2" w:rsidP="00EA0F8A">
      <w:pPr>
        <w:shd w:val="clear" w:color="auto" w:fill="FFFFFF"/>
        <w:spacing w:before="100" w:beforeAutospacing="1" w:after="100" w:afterAutospacing="1" w:line="360" w:lineRule="auto"/>
        <w:jc w:val="both"/>
        <w:rPr>
          <w:rFonts w:ascii="Cambria" w:eastAsia="Times New Roman" w:hAnsi="Cambria" w:cs="Times New Roman"/>
          <w:color w:val="000000" w:themeColor="text1"/>
          <w:lang w:bidi="ar-BH"/>
        </w:rPr>
      </w:pPr>
      <w:r w:rsidRPr="00EA0F8A">
        <w:rPr>
          <w:rFonts w:ascii="Cambria" w:eastAsia="Times New Roman" w:hAnsi="Cambria" w:cs="Times New Roman"/>
          <w:color w:val="000000" w:themeColor="text1"/>
          <w:lang w:bidi="ar-BH"/>
        </w:rPr>
        <w:t xml:space="preserve">This </w:t>
      </w:r>
      <w:r w:rsidR="00D278EC">
        <w:rPr>
          <w:rFonts w:ascii="Cambria" w:eastAsia="Times New Roman" w:hAnsi="Cambria" w:cs="Times New Roman"/>
          <w:color w:val="000000" w:themeColor="text1"/>
          <w:lang w:bidi="ar-BH"/>
        </w:rPr>
        <w:t xml:space="preserve">kind of </w:t>
      </w:r>
      <w:r w:rsidRPr="00EA0F8A">
        <w:rPr>
          <w:rFonts w:ascii="Cambria" w:eastAsia="Times New Roman" w:hAnsi="Cambria" w:cs="Times New Roman"/>
          <w:color w:val="000000" w:themeColor="text1"/>
          <w:lang w:bidi="ar-BH"/>
        </w:rPr>
        <w:t xml:space="preserve">system opens the door </w:t>
      </w:r>
      <w:r w:rsidR="00D278EC">
        <w:rPr>
          <w:rFonts w:ascii="Cambria" w:eastAsia="Times New Roman" w:hAnsi="Cambria" w:cs="Times New Roman"/>
          <w:color w:val="000000" w:themeColor="text1"/>
          <w:lang w:bidi="ar-BH"/>
        </w:rPr>
        <w:t>to</w:t>
      </w:r>
      <w:r w:rsidRPr="00EA0F8A">
        <w:rPr>
          <w:rFonts w:ascii="Cambria" w:eastAsia="Times New Roman" w:hAnsi="Cambria" w:cs="Times New Roman"/>
          <w:color w:val="000000" w:themeColor="text1"/>
          <w:lang w:bidi="ar-BH"/>
        </w:rPr>
        <w:t xml:space="preserve"> corruption and exploit</w:t>
      </w:r>
      <w:r w:rsidR="00D278EC">
        <w:rPr>
          <w:rFonts w:ascii="Cambria" w:eastAsia="Times New Roman" w:hAnsi="Cambria" w:cs="Times New Roman"/>
          <w:color w:val="000000" w:themeColor="text1"/>
          <w:lang w:bidi="ar-BH"/>
        </w:rPr>
        <w:t>ation of</w:t>
      </w:r>
      <w:r w:rsidRPr="00EA0F8A">
        <w:rPr>
          <w:rFonts w:ascii="Cambria" w:eastAsia="Times New Roman" w:hAnsi="Cambria" w:cs="Times New Roman"/>
          <w:color w:val="000000" w:themeColor="text1"/>
          <w:lang w:bidi="ar-BH"/>
        </w:rPr>
        <w:t xml:space="preserve"> authority. In fact, the popular uprising of Bahrain in 2011 was partly fueled by evidence s</w:t>
      </w:r>
      <w:r w:rsidR="005B4107">
        <w:rPr>
          <w:rFonts w:ascii="Cambria" w:eastAsia="Times New Roman" w:hAnsi="Cambria" w:cs="Times New Roman"/>
          <w:color w:val="000000" w:themeColor="text1"/>
          <w:lang w:bidi="ar-BH"/>
        </w:rPr>
        <w:t>howing involvement of members</w:t>
      </w:r>
      <w:r w:rsidR="0015704A">
        <w:rPr>
          <w:rFonts w:ascii="Cambria" w:eastAsia="Times New Roman" w:hAnsi="Cambria" w:cs="Times New Roman"/>
          <w:color w:val="000000" w:themeColor="text1"/>
          <w:lang w:bidi="ar-BH"/>
        </w:rPr>
        <w:t xml:space="preserve"> of the Bahraini ruling family </w:t>
      </w:r>
      <w:r w:rsidRPr="00EA0F8A">
        <w:rPr>
          <w:rFonts w:ascii="Cambria" w:eastAsia="Times New Roman" w:hAnsi="Cambria" w:cs="Times New Roman"/>
          <w:color w:val="000000" w:themeColor="text1"/>
          <w:lang w:bidi="ar-BH"/>
        </w:rPr>
        <w:t>corruption</w:t>
      </w:r>
      <w:r w:rsidR="005B4107">
        <w:rPr>
          <w:rFonts w:ascii="Cambria" w:eastAsia="Times New Roman" w:hAnsi="Cambria" w:cs="Times New Roman"/>
          <w:color w:val="000000" w:themeColor="text1"/>
          <w:lang w:bidi="ar-BH"/>
        </w:rPr>
        <w:t xml:space="preserve"> dealing with land ownership</w:t>
      </w:r>
      <w:r w:rsidRPr="00EA0F8A">
        <w:rPr>
          <w:rFonts w:ascii="Cambria" w:eastAsia="Times New Roman" w:hAnsi="Cambria" w:cs="Times New Roman"/>
          <w:color w:val="000000" w:themeColor="text1"/>
          <w:lang w:bidi="ar-BH"/>
        </w:rPr>
        <w:t xml:space="preserve">. </w:t>
      </w:r>
      <w:r w:rsidRPr="00EA0F8A">
        <w:rPr>
          <w:rStyle w:val="FootnoteReference"/>
          <w:rFonts w:ascii="Cambria" w:eastAsia="Times New Roman" w:hAnsi="Cambria" w:cs="Times New Roman"/>
          <w:color w:val="000000" w:themeColor="text1"/>
          <w:lang w:bidi="ar-BH"/>
        </w:rPr>
        <w:footnoteReference w:id="162"/>
      </w:r>
    </w:p>
    <w:p w14:paraId="6A9C2767" w14:textId="413F5469" w:rsidR="009B2DC2" w:rsidRPr="0015704A" w:rsidRDefault="009B2DC2" w:rsidP="00EA0F8A">
      <w:pPr>
        <w:shd w:val="clear" w:color="auto" w:fill="FFFFFF"/>
        <w:spacing w:before="100" w:beforeAutospacing="1" w:after="100" w:afterAutospacing="1" w:line="360" w:lineRule="auto"/>
        <w:jc w:val="both"/>
        <w:rPr>
          <w:rFonts w:ascii="Cambria" w:eastAsia="Times New Roman" w:hAnsi="Cambria" w:cs="Times New Roman"/>
          <w:i/>
          <w:color w:val="000000" w:themeColor="text1"/>
          <w:lang w:bidi="ar-BH"/>
        </w:rPr>
      </w:pPr>
      <w:r w:rsidRPr="0015704A">
        <w:rPr>
          <w:rFonts w:ascii="Cambria" w:eastAsia="Times New Roman" w:hAnsi="Cambria" w:cs="Times New Roman"/>
          <w:i/>
          <w:color w:val="000000" w:themeColor="text1"/>
        </w:rPr>
        <w:t>International interest</w:t>
      </w:r>
      <w:r w:rsidR="0015704A">
        <w:rPr>
          <w:rFonts w:ascii="Cambria" w:eastAsia="Times New Roman" w:hAnsi="Cambria" w:cs="Times New Roman"/>
          <w:i/>
          <w:color w:val="000000" w:themeColor="text1"/>
        </w:rPr>
        <w:t xml:space="preserve">s  </w:t>
      </w:r>
      <w:r w:rsidRPr="0015704A">
        <w:rPr>
          <w:rFonts w:ascii="Cambria" w:eastAsia="Times New Roman" w:hAnsi="Cambria" w:cs="Times New Roman"/>
          <w:i/>
          <w:color w:val="000000" w:themeColor="text1"/>
          <w:rtl/>
        </w:rPr>
        <w:t xml:space="preserve"> –</w:t>
      </w:r>
      <w:r w:rsidRPr="0015704A">
        <w:rPr>
          <w:rFonts w:ascii="Cambria" w:eastAsia="Times New Roman" w:hAnsi="Cambria" w:cs="Times New Roman"/>
          <w:i/>
          <w:color w:val="000000" w:themeColor="text1"/>
        </w:rPr>
        <w:t>External actors</w:t>
      </w:r>
    </w:p>
    <w:p w14:paraId="03A08DBD" w14:textId="1A89E265" w:rsidR="009B2DC2" w:rsidRPr="00EA0F8A" w:rsidRDefault="009B2DC2" w:rsidP="00EA0F8A">
      <w:pPr>
        <w:shd w:val="clear" w:color="auto" w:fill="FFFFFF"/>
        <w:spacing w:before="100" w:beforeAutospacing="1" w:after="100" w:afterAutospacing="1" w:line="360" w:lineRule="auto"/>
        <w:jc w:val="both"/>
        <w:rPr>
          <w:rFonts w:ascii="Cambria" w:hAnsi="Cambria" w:cs="Times New Roman"/>
          <w:color w:val="000000" w:themeColor="text1"/>
        </w:rPr>
      </w:pPr>
      <w:r w:rsidRPr="00EA0F8A">
        <w:rPr>
          <w:rFonts w:ascii="Cambria" w:eastAsia="Times New Roman" w:hAnsi="Cambria" w:cs="Times New Roman"/>
          <w:color w:val="000000" w:themeColor="text1"/>
          <w:lang w:bidi="ar-BH"/>
        </w:rPr>
        <w:t xml:space="preserve">Since </w:t>
      </w:r>
      <w:r w:rsidR="0015704A">
        <w:rPr>
          <w:rFonts w:ascii="Cambria" w:eastAsia="Times New Roman" w:hAnsi="Cambria" w:cs="Times New Roman"/>
          <w:color w:val="000000" w:themeColor="text1"/>
          <w:lang w:bidi="ar-BH"/>
        </w:rPr>
        <w:t>the</w:t>
      </w:r>
      <w:r w:rsidRPr="00EA0F8A">
        <w:rPr>
          <w:rFonts w:ascii="Cambria" w:eastAsia="Times New Roman" w:hAnsi="Cambria" w:cs="Times New Roman"/>
          <w:color w:val="000000" w:themeColor="text1"/>
          <w:lang w:bidi="ar-BH"/>
        </w:rPr>
        <w:t xml:space="preserve"> independence from the British in the early 70s, Gulf States developed powerful alliances with the </w:t>
      </w:r>
      <w:r w:rsidR="005B4107">
        <w:rPr>
          <w:rFonts w:ascii="Cambria" w:eastAsia="Times New Roman" w:hAnsi="Cambria" w:cs="Times New Roman"/>
          <w:color w:val="000000" w:themeColor="text1"/>
          <w:lang w:bidi="ar-BH"/>
        </w:rPr>
        <w:t>W</w:t>
      </w:r>
      <w:r w:rsidRPr="00EA0F8A">
        <w:rPr>
          <w:rFonts w:ascii="Cambria" w:eastAsia="Times New Roman" w:hAnsi="Cambria" w:cs="Times New Roman"/>
          <w:color w:val="000000" w:themeColor="text1"/>
          <w:lang w:bidi="ar-BH"/>
        </w:rPr>
        <w:t xml:space="preserve">est; strong economic, political and military ties were built between the GCC countries and the United States as well as </w:t>
      </w:r>
      <w:r w:rsidR="005B4107">
        <w:rPr>
          <w:rFonts w:ascii="Cambria" w:eastAsia="Times New Roman" w:hAnsi="Cambria" w:cs="Times New Roman"/>
          <w:color w:val="000000" w:themeColor="text1"/>
          <w:lang w:bidi="ar-BH"/>
        </w:rPr>
        <w:t>other</w:t>
      </w:r>
      <w:r w:rsidR="0015704A">
        <w:rPr>
          <w:rFonts w:ascii="Cambria" w:eastAsia="Times New Roman" w:hAnsi="Cambria" w:cs="Times New Roman"/>
          <w:color w:val="000000" w:themeColor="text1"/>
          <w:lang w:bidi="ar-BH"/>
        </w:rPr>
        <w:t xml:space="preserve"> W</w:t>
      </w:r>
      <w:r w:rsidRPr="00EA0F8A">
        <w:rPr>
          <w:rFonts w:ascii="Cambria" w:eastAsia="Times New Roman" w:hAnsi="Cambria" w:cs="Times New Roman"/>
          <w:color w:val="000000" w:themeColor="text1"/>
          <w:lang w:bidi="ar-BH"/>
        </w:rPr>
        <w:t xml:space="preserve">estern countries. </w:t>
      </w:r>
      <w:r w:rsidR="0015704A">
        <w:rPr>
          <w:rFonts w:ascii="Cambria" w:eastAsia="Times New Roman" w:hAnsi="Cambria" w:cs="Times New Roman"/>
          <w:color w:val="000000" w:themeColor="text1"/>
          <w:lang w:bidi="ar-BH"/>
        </w:rPr>
        <w:t xml:space="preserve">The </w:t>
      </w:r>
      <w:r w:rsidRPr="00EA0F8A">
        <w:rPr>
          <w:rFonts w:ascii="Cambria" w:eastAsia="Times New Roman" w:hAnsi="Cambria" w:cs="Times New Roman"/>
          <w:color w:val="000000" w:themeColor="text1"/>
          <w:lang w:bidi="ar-BH"/>
        </w:rPr>
        <w:t xml:space="preserve">US military </w:t>
      </w:r>
      <w:r w:rsidR="0015704A">
        <w:rPr>
          <w:rFonts w:ascii="Cambria" w:eastAsia="Times New Roman" w:hAnsi="Cambria" w:cs="Times New Roman"/>
          <w:color w:val="000000" w:themeColor="text1"/>
          <w:lang w:bidi="ar-BH"/>
        </w:rPr>
        <w:t>have bases in several countries in the</w:t>
      </w:r>
      <w:r w:rsidRPr="00EA0F8A">
        <w:rPr>
          <w:rFonts w:ascii="Cambria" w:eastAsia="Times New Roman" w:hAnsi="Cambria" w:cs="Times New Roman"/>
          <w:color w:val="000000" w:themeColor="text1"/>
          <w:lang w:bidi="ar-BH"/>
        </w:rPr>
        <w:t xml:space="preserve"> region, and </w:t>
      </w:r>
      <w:r w:rsidRPr="00EA0F8A">
        <w:rPr>
          <w:rFonts w:ascii="Cambria" w:hAnsi="Cambria" w:cs="Times New Roman"/>
          <w:color w:val="000000" w:themeColor="text1"/>
        </w:rPr>
        <w:t>Gulf States r</w:t>
      </w:r>
      <w:r w:rsidR="0015704A">
        <w:rPr>
          <w:rFonts w:ascii="Cambria" w:hAnsi="Cambria" w:cs="Times New Roman"/>
          <w:color w:val="000000" w:themeColor="text1"/>
        </w:rPr>
        <w:t>ely heavily on Western countries for</w:t>
      </w:r>
      <w:r w:rsidRPr="00EA0F8A">
        <w:rPr>
          <w:rFonts w:ascii="Cambria" w:hAnsi="Cambria" w:cs="Times New Roman"/>
          <w:color w:val="000000" w:themeColor="text1"/>
        </w:rPr>
        <w:t xml:space="preserve"> implicit security guarantees against any threat</w:t>
      </w:r>
      <w:r w:rsidR="0015704A">
        <w:rPr>
          <w:rFonts w:ascii="Cambria" w:hAnsi="Cambria" w:cs="Times New Roman"/>
          <w:color w:val="000000" w:themeColor="text1"/>
        </w:rPr>
        <w:t>s</w:t>
      </w:r>
      <w:r w:rsidRPr="00EA0F8A">
        <w:rPr>
          <w:rFonts w:ascii="Cambria" w:hAnsi="Cambria" w:cs="Times New Roman"/>
          <w:color w:val="000000" w:themeColor="text1"/>
        </w:rPr>
        <w:t>.  Th</w:t>
      </w:r>
      <w:r w:rsidR="005B4107">
        <w:rPr>
          <w:rFonts w:ascii="Cambria" w:hAnsi="Cambria" w:cs="Times New Roman"/>
          <w:color w:val="000000" w:themeColor="text1"/>
        </w:rPr>
        <w:t>e</w:t>
      </w:r>
      <w:r w:rsidRPr="00EA0F8A">
        <w:rPr>
          <w:rFonts w:ascii="Cambria" w:hAnsi="Cambria" w:cs="Times New Roman"/>
          <w:color w:val="000000" w:themeColor="text1"/>
        </w:rPr>
        <w:t>s</w:t>
      </w:r>
      <w:r w:rsidR="005B4107">
        <w:rPr>
          <w:rFonts w:ascii="Cambria" w:hAnsi="Cambria" w:cs="Times New Roman"/>
          <w:color w:val="000000" w:themeColor="text1"/>
        </w:rPr>
        <w:t>e</w:t>
      </w:r>
      <w:r w:rsidRPr="00EA0F8A">
        <w:rPr>
          <w:rFonts w:ascii="Cambria" w:hAnsi="Cambria" w:cs="Times New Roman"/>
          <w:color w:val="000000" w:themeColor="text1"/>
        </w:rPr>
        <w:t xml:space="preserve"> strong alliance</w:t>
      </w:r>
      <w:r w:rsidR="005B4107">
        <w:rPr>
          <w:rFonts w:ascii="Cambria" w:hAnsi="Cambria" w:cs="Times New Roman"/>
          <w:color w:val="000000" w:themeColor="text1"/>
        </w:rPr>
        <w:t>s have</w:t>
      </w:r>
      <w:r w:rsidRPr="00EA0F8A">
        <w:rPr>
          <w:rFonts w:ascii="Cambria" w:hAnsi="Cambria" w:cs="Times New Roman"/>
          <w:color w:val="000000" w:themeColor="text1"/>
        </w:rPr>
        <w:t xml:space="preserve"> always been essential in supporting the status quo in this region and strengthening the position of the regimes, which </w:t>
      </w:r>
      <w:r w:rsidR="005B4107">
        <w:rPr>
          <w:rFonts w:ascii="Cambria" w:hAnsi="Cambria" w:cs="Times New Roman"/>
          <w:color w:val="000000" w:themeColor="text1"/>
        </w:rPr>
        <w:t>has been</w:t>
      </w:r>
      <w:r w:rsidRPr="00EA0F8A">
        <w:rPr>
          <w:rFonts w:ascii="Cambria" w:hAnsi="Cambria" w:cs="Times New Roman"/>
          <w:color w:val="000000" w:themeColor="text1"/>
        </w:rPr>
        <w:t xml:space="preserve"> translated into their continuous repression against any pro-democracy movement or activity in the past. </w:t>
      </w:r>
    </w:p>
    <w:p w14:paraId="416A2DAE" w14:textId="2308E1D1" w:rsidR="009B2DC2" w:rsidRPr="00EA0F8A" w:rsidRDefault="009B2DC2" w:rsidP="00EA0F8A">
      <w:pPr>
        <w:shd w:val="clear" w:color="auto" w:fill="FFFFFF"/>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t xml:space="preserve">A new U.S approach to Gulf security has been </w:t>
      </w:r>
      <w:r w:rsidR="005B4107">
        <w:rPr>
          <w:rFonts w:ascii="Cambria" w:hAnsi="Cambria" w:cs="Times New Roman"/>
          <w:color w:val="000000" w:themeColor="text1"/>
        </w:rPr>
        <w:t>called for</w:t>
      </w:r>
      <w:r w:rsidRPr="00EA0F8A">
        <w:rPr>
          <w:rFonts w:ascii="Cambria" w:hAnsi="Cambria" w:cs="Times New Roman"/>
          <w:color w:val="000000" w:themeColor="text1"/>
        </w:rPr>
        <w:t xml:space="preserve"> by many researchers and political scientists in Washington DC over the past few years</w:t>
      </w:r>
      <w:r w:rsidR="005B4107">
        <w:rPr>
          <w:rFonts w:ascii="Cambria" w:hAnsi="Cambria" w:cs="Times New Roman"/>
          <w:color w:val="000000" w:themeColor="text1"/>
        </w:rPr>
        <w:t xml:space="preserve"> in reaction to the </w:t>
      </w:r>
      <w:r w:rsidRPr="00EA0F8A">
        <w:rPr>
          <w:rFonts w:ascii="Cambria" w:hAnsi="Cambria" w:cs="Times New Roman"/>
          <w:color w:val="000000" w:themeColor="text1"/>
        </w:rPr>
        <w:t>Bahrain</w:t>
      </w:r>
      <w:r w:rsidR="005B4107">
        <w:rPr>
          <w:rFonts w:ascii="Cambria" w:hAnsi="Cambria" w:cs="Times New Roman"/>
          <w:color w:val="000000" w:themeColor="text1"/>
        </w:rPr>
        <w:t>i crisis</w:t>
      </w:r>
      <w:r w:rsidRPr="00EA0F8A">
        <w:rPr>
          <w:rFonts w:ascii="Cambria" w:hAnsi="Cambria" w:cs="Times New Roman"/>
          <w:color w:val="000000" w:themeColor="text1"/>
        </w:rPr>
        <w:t xml:space="preserve"> and the human rights violations in the whole region. This</w:t>
      </w:r>
      <w:r w:rsidR="005B4107">
        <w:rPr>
          <w:rFonts w:ascii="Cambria" w:hAnsi="Cambria" w:cs="Times New Roman"/>
          <w:color w:val="000000" w:themeColor="text1"/>
        </w:rPr>
        <w:t xml:space="preserve"> new</w:t>
      </w:r>
      <w:r w:rsidRPr="00EA0F8A">
        <w:rPr>
          <w:rFonts w:ascii="Cambria" w:hAnsi="Cambria" w:cs="Times New Roman"/>
          <w:color w:val="000000" w:themeColor="text1"/>
        </w:rPr>
        <w:t xml:space="preserve"> approach </w:t>
      </w:r>
      <w:r w:rsidR="005B4107">
        <w:rPr>
          <w:rFonts w:ascii="Cambria" w:hAnsi="Cambria" w:cs="Times New Roman"/>
          <w:color w:val="000000" w:themeColor="text1"/>
        </w:rPr>
        <w:t>propounds</w:t>
      </w:r>
      <w:r w:rsidRPr="00EA0F8A">
        <w:rPr>
          <w:rFonts w:ascii="Cambria" w:hAnsi="Cambria" w:cs="Times New Roman"/>
          <w:color w:val="000000" w:themeColor="text1"/>
        </w:rPr>
        <w:t xml:space="preserve"> the idea that a more democratic and sustainable Gulf is in the interest of the United States.</w:t>
      </w:r>
    </w:p>
    <w:p w14:paraId="21673186" w14:textId="1D831D10" w:rsidR="009B2DC2" w:rsidRPr="00EA0F8A" w:rsidRDefault="009B2DC2" w:rsidP="00EA0F8A">
      <w:pPr>
        <w:shd w:val="clear" w:color="auto" w:fill="FFFFFF"/>
        <w:spacing w:before="100" w:beforeAutospacing="1" w:after="100" w:afterAutospacing="1" w:line="360" w:lineRule="auto"/>
        <w:jc w:val="both"/>
        <w:rPr>
          <w:rFonts w:ascii="Cambria" w:hAnsi="Cambria" w:cs="Times New Roman"/>
          <w:color w:val="000000" w:themeColor="text1"/>
          <w:rtl/>
        </w:rPr>
      </w:pPr>
      <w:r w:rsidRPr="00EA0F8A">
        <w:rPr>
          <w:rFonts w:ascii="Cambria" w:hAnsi="Cambria" w:cs="Times New Roman"/>
          <w:color w:val="000000" w:themeColor="text1"/>
        </w:rPr>
        <w:t xml:space="preserve">In an article published for the Carnegie </w:t>
      </w:r>
      <w:r w:rsidR="005B4107">
        <w:rPr>
          <w:rFonts w:ascii="Cambria" w:hAnsi="Cambria" w:cs="Times New Roman"/>
          <w:color w:val="000000" w:themeColor="text1"/>
        </w:rPr>
        <w:t>Endowment for International Peace</w:t>
      </w:r>
      <w:ins w:id="1452" w:author="karl@grindal.org" w:date="2014-10-19T19:36:00Z">
        <w:r w:rsidR="00006B5D">
          <w:rPr>
            <w:rFonts w:ascii="Cambria" w:hAnsi="Cambria" w:cs="Times New Roman"/>
            <w:color w:val="000000" w:themeColor="text1"/>
          </w:rPr>
          <w:fldChar w:fldCharType="begin"/>
        </w:r>
        <w:r w:rsidR="00006B5D">
          <w:instrText xml:space="preserve"> XE "</w:instrText>
        </w:r>
      </w:ins>
      <w:r w:rsidR="00006B5D" w:rsidRPr="004D0EDC">
        <w:rPr>
          <w:rFonts w:ascii="Cambria" w:hAnsi="Cambria" w:cs="Times New Roman"/>
          <w:color w:val="000000" w:themeColor="text1"/>
        </w:rPr>
        <w:instrText>Carnegie Endowment for International Peace</w:instrText>
      </w:r>
      <w:ins w:id="1453" w:author="karl@grindal.org" w:date="2014-10-19T19:36:00Z">
        <w:r w:rsidR="00006B5D">
          <w:instrText xml:space="preserve">" </w:instrText>
        </w:r>
        <w:r w:rsidR="00006B5D">
          <w:rPr>
            <w:rFonts w:ascii="Cambria" w:hAnsi="Cambria" w:cs="Times New Roman"/>
            <w:color w:val="000000" w:themeColor="text1"/>
          </w:rPr>
          <w:fldChar w:fldCharType="end"/>
        </w:r>
      </w:ins>
      <w:r w:rsidR="005B4107">
        <w:rPr>
          <w:rFonts w:ascii="Cambria" w:hAnsi="Cambria" w:cs="Times New Roman"/>
          <w:color w:val="000000" w:themeColor="text1"/>
        </w:rPr>
        <w:t>, p</w:t>
      </w:r>
      <w:r w:rsidRPr="00EA0F8A">
        <w:rPr>
          <w:rFonts w:ascii="Cambria" w:hAnsi="Cambria" w:cs="Times New Roman"/>
          <w:color w:val="000000" w:themeColor="text1"/>
        </w:rPr>
        <w:t>olitical sci</w:t>
      </w:r>
      <w:r w:rsidR="0015704A">
        <w:rPr>
          <w:rFonts w:ascii="Cambria" w:hAnsi="Cambria" w:cs="Times New Roman"/>
          <w:color w:val="000000" w:themeColor="text1"/>
        </w:rPr>
        <w:t>entist Frederic Wehrey</w:t>
      </w:r>
      <w:ins w:id="1454" w:author="karl@grindal.org" w:date="2014-10-19T19:36:00Z">
        <w:r w:rsidR="00006B5D">
          <w:rPr>
            <w:rFonts w:ascii="Cambria" w:hAnsi="Cambria" w:cs="Times New Roman"/>
            <w:color w:val="000000" w:themeColor="text1"/>
          </w:rPr>
          <w:fldChar w:fldCharType="begin"/>
        </w:r>
        <w:r w:rsidR="00006B5D">
          <w:instrText xml:space="preserve"> XE "</w:instrText>
        </w:r>
      </w:ins>
      <w:r w:rsidR="00006B5D" w:rsidRPr="00054923">
        <w:rPr>
          <w:rFonts w:ascii="Cambria" w:hAnsi="Cambria" w:cs="Times New Roman"/>
          <w:color w:val="000000" w:themeColor="text1"/>
        </w:rPr>
        <w:instrText>Frederic Wehrey</w:instrText>
      </w:r>
      <w:ins w:id="1455" w:author="karl@grindal.org" w:date="2014-10-19T19:36:00Z">
        <w:r w:rsidR="00006B5D">
          <w:instrText xml:space="preserve">" </w:instrText>
        </w:r>
        <w:r w:rsidR="00006B5D">
          <w:rPr>
            <w:rFonts w:ascii="Cambria" w:hAnsi="Cambria" w:cs="Times New Roman"/>
            <w:color w:val="000000" w:themeColor="text1"/>
          </w:rPr>
          <w:fldChar w:fldCharType="end"/>
        </w:r>
      </w:ins>
      <w:r w:rsidR="0015704A">
        <w:rPr>
          <w:rFonts w:ascii="Cambria" w:hAnsi="Cambria" w:cs="Times New Roman"/>
          <w:color w:val="000000" w:themeColor="text1"/>
        </w:rPr>
        <w:t xml:space="preserve"> argues “</w:t>
      </w:r>
      <w:r w:rsidRPr="00EA0F8A">
        <w:rPr>
          <w:rFonts w:ascii="Cambria" w:hAnsi="Cambria" w:cs="Times New Roman"/>
          <w:color w:val="000000" w:themeColor="text1"/>
        </w:rPr>
        <w:t>The United States must focus more on promoting political and security sector reforms in the Gulf that are critical to long-term regional stability by better integrating its use of military and diplomatic tools”</w:t>
      </w:r>
      <w:r w:rsidR="0015704A">
        <w:rPr>
          <w:rFonts w:ascii="Cambria" w:hAnsi="Cambria" w:cs="Times New Roman"/>
          <w:color w:val="000000" w:themeColor="text1"/>
        </w:rPr>
        <w:t xml:space="preserve"> </w:t>
      </w:r>
      <w:r w:rsidRPr="00EA0F8A">
        <w:rPr>
          <w:rFonts w:ascii="Cambria" w:hAnsi="Cambria" w:cs="Times New Roman"/>
          <w:color w:val="000000" w:themeColor="text1"/>
        </w:rPr>
        <w:t xml:space="preserve">. He recommends </w:t>
      </w:r>
      <w:r w:rsidRPr="005B4107">
        <w:rPr>
          <w:rFonts w:ascii="Cambria" w:hAnsi="Cambria" w:cs="Times New Roman"/>
          <w:color w:val="000000" w:themeColor="text1"/>
        </w:rPr>
        <w:t>making</w:t>
      </w:r>
      <w:r w:rsidRPr="005B4107">
        <w:rPr>
          <w:rStyle w:val="Strong"/>
          <w:rFonts w:ascii="Cambria" w:hAnsi="Cambria" w:cs="Times New Roman"/>
          <w:b w:val="0"/>
          <w:color w:val="000000" w:themeColor="text1"/>
          <w:bdr w:val="none" w:sz="0" w:space="0" w:color="auto" w:frame="1"/>
        </w:rPr>
        <w:t xml:space="preserve"> Bahrain the focus of U.S. reform promotion in the Gulf, and that </w:t>
      </w:r>
      <w:r w:rsidRPr="00EA0F8A">
        <w:rPr>
          <w:rStyle w:val="apple-converted-space"/>
          <w:rFonts w:ascii="Cambria" w:hAnsi="Cambria" w:cs="Times New Roman"/>
          <w:color w:val="000000" w:themeColor="text1"/>
        </w:rPr>
        <w:t>the</w:t>
      </w:r>
      <w:r w:rsidRPr="00EA0F8A">
        <w:rPr>
          <w:rFonts w:ascii="Cambria" w:hAnsi="Cambria" w:cs="Times New Roman"/>
          <w:color w:val="000000" w:themeColor="text1"/>
        </w:rPr>
        <w:t xml:space="preserve"> U.S. administration should empower government and opposition moderates to reconcile, </w:t>
      </w:r>
      <w:r w:rsidR="005B4107">
        <w:rPr>
          <w:rFonts w:ascii="Cambria" w:hAnsi="Cambria" w:cs="Times New Roman"/>
          <w:color w:val="000000" w:themeColor="text1"/>
        </w:rPr>
        <w:t xml:space="preserve">using </w:t>
      </w:r>
      <w:r w:rsidRPr="00EA0F8A">
        <w:rPr>
          <w:rFonts w:ascii="Cambria" w:hAnsi="Cambria" w:cs="Times New Roman"/>
          <w:color w:val="000000" w:themeColor="text1"/>
        </w:rPr>
        <w:t xml:space="preserve">a road map of political and institutional reforms. He even suggests that “If the </w:t>
      </w:r>
      <w:r w:rsidRPr="00EA0F8A">
        <w:rPr>
          <w:rFonts w:ascii="Cambria" w:hAnsi="Cambria" w:cs="Times New Roman"/>
          <w:color w:val="000000" w:themeColor="text1"/>
        </w:rPr>
        <w:lastRenderedPageBreak/>
        <w:t xml:space="preserve">situation deteriorates, Washington should prepare a contingency plan for moving the U.S. Fifth Fleet headquarters out of Bahrain”. </w:t>
      </w:r>
      <w:r w:rsidRPr="00EA0F8A">
        <w:rPr>
          <w:rStyle w:val="FootnoteReference"/>
          <w:rFonts w:ascii="Cambria" w:hAnsi="Cambria" w:cs="Times New Roman"/>
          <w:color w:val="000000" w:themeColor="text1"/>
        </w:rPr>
        <w:footnoteReference w:id="163"/>
      </w:r>
    </w:p>
    <w:p w14:paraId="0EE395D5" w14:textId="32311713" w:rsidR="009B2DC2" w:rsidRPr="00EA0F8A" w:rsidRDefault="009B2DC2" w:rsidP="00EA0F8A">
      <w:pPr>
        <w:shd w:val="clear" w:color="auto" w:fill="FFFFFF"/>
        <w:spacing w:before="100" w:beforeAutospacing="1" w:after="100" w:afterAutospacing="1" w:line="360" w:lineRule="auto"/>
        <w:jc w:val="both"/>
        <w:rPr>
          <w:rFonts w:ascii="Cambria" w:eastAsia="Times New Roman" w:hAnsi="Cambria" w:cs="Times New Roman"/>
          <w:b/>
          <w:bCs/>
          <w:color w:val="000000" w:themeColor="text1"/>
        </w:rPr>
      </w:pPr>
      <w:r w:rsidRPr="00EA0F8A">
        <w:rPr>
          <w:rFonts w:ascii="Cambria" w:eastAsia="Times New Roman" w:hAnsi="Cambria" w:cs="Times New Roman"/>
          <w:b/>
          <w:bCs/>
          <w:color w:val="000000" w:themeColor="text1"/>
        </w:rPr>
        <w:t>Nonviolent</w:t>
      </w:r>
      <w:r w:rsidRPr="00EA0F8A">
        <w:rPr>
          <w:rFonts w:ascii="Cambria" w:eastAsia="Times New Roman" w:hAnsi="Cambria" w:cs="Times New Roman"/>
          <w:b/>
          <w:bCs/>
          <w:color w:val="000000" w:themeColor="text1"/>
          <w:rtl/>
        </w:rPr>
        <w:t xml:space="preserve"> </w:t>
      </w:r>
      <w:r w:rsidRPr="00EA0F8A">
        <w:rPr>
          <w:rFonts w:ascii="Cambria" w:eastAsia="Times New Roman" w:hAnsi="Cambria" w:cs="Times New Roman"/>
          <w:b/>
          <w:bCs/>
          <w:color w:val="000000" w:themeColor="text1"/>
        </w:rPr>
        <w:t xml:space="preserve">Resistance in the Gulf </w:t>
      </w:r>
      <w:r w:rsidR="00FE3B28">
        <w:rPr>
          <w:rFonts w:ascii="Cambria" w:eastAsia="Times New Roman" w:hAnsi="Cambria" w:cs="Times New Roman"/>
          <w:b/>
          <w:bCs/>
          <w:color w:val="000000" w:themeColor="text1"/>
        </w:rPr>
        <w:t xml:space="preserve">region – </w:t>
      </w:r>
      <w:r w:rsidR="005B4107">
        <w:rPr>
          <w:rFonts w:ascii="Cambria" w:eastAsia="Times New Roman" w:hAnsi="Cambria" w:cs="Times New Roman"/>
          <w:b/>
          <w:bCs/>
          <w:color w:val="000000" w:themeColor="text1"/>
          <w:rtl/>
        </w:rPr>
        <w:t xml:space="preserve"> </w:t>
      </w:r>
      <w:r w:rsidR="00DF3189" w:rsidRPr="00EA0F8A">
        <w:rPr>
          <w:rFonts w:ascii="Cambria" w:eastAsia="Times New Roman" w:hAnsi="Cambria" w:cs="Times New Roman"/>
          <w:b/>
          <w:bCs/>
          <w:color w:val="000000" w:themeColor="text1"/>
        </w:rPr>
        <w:t xml:space="preserve">Bahrain as an example </w:t>
      </w:r>
    </w:p>
    <w:p w14:paraId="4BF7D00A" w14:textId="1F21AB8D" w:rsidR="009B2DC2" w:rsidRPr="00EA0F8A" w:rsidRDefault="009B2DC2" w:rsidP="00EA0F8A">
      <w:pPr>
        <w:shd w:val="clear" w:color="auto" w:fill="FFFFFF"/>
        <w:spacing w:before="100" w:beforeAutospacing="1" w:after="100" w:afterAutospacing="1" w:line="360" w:lineRule="auto"/>
        <w:jc w:val="both"/>
        <w:rPr>
          <w:rFonts w:ascii="Cambria" w:eastAsia="Times New Roman" w:hAnsi="Cambria" w:cs="Times New Roman"/>
          <w:color w:val="000000" w:themeColor="text1"/>
          <w:rtl/>
          <w:lang w:bidi="ar-BH"/>
        </w:rPr>
      </w:pPr>
      <w:r w:rsidRPr="00EA0F8A">
        <w:rPr>
          <w:rFonts w:ascii="Cambria" w:eastAsia="Times New Roman" w:hAnsi="Cambria" w:cs="Times New Roman"/>
          <w:color w:val="000000" w:themeColor="text1"/>
        </w:rPr>
        <w:t>It is hard for those who have been following the pro-democracy movement unfolding in Bahrain since 2011 to miss one of the most popular phrases used by protesters and supporters of the movement, a.k.a “Somood</w:t>
      </w:r>
      <w:ins w:id="1456" w:author="karl@grindal.org" w:date="2014-10-19T19:37:00Z">
        <w:r w:rsidR="00006B5D">
          <w:rPr>
            <w:rFonts w:ascii="Cambria" w:eastAsia="Times New Roman" w:hAnsi="Cambria" w:cs="Times New Roman"/>
            <w:color w:val="000000" w:themeColor="text1"/>
          </w:rPr>
          <w:fldChar w:fldCharType="begin"/>
        </w:r>
        <w:r w:rsidR="00006B5D">
          <w:instrText xml:space="preserve"> XE "</w:instrText>
        </w:r>
      </w:ins>
      <w:r w:rsidR="00006B5D" w:rsidRPr="00FE4C7C">
        <w:rPr>
          <w:rFonts w:ascii="Cambria" w:eastAsia="Times New Roman" w:hAnsi="Cambria" w:cs="Times New Roman"/>
          <w:color w:val="000000" w:themeColor="text1"/>
        </w:rPr>
        <w:instrText>Somood</w:instrText>
      </w:r>
      <w:ins w:id="1457" w:author="karl@grindal.org" w:date="2014-10-19T19:37:00Z">
        <w:r w:rsidR="00006B5D">
          <w:instrText xml:space="preserve">" </w:instrText>
        </w:r>
        <w:r w:rsidR="00006B5D">
          <w:rPr>
            <w:rFonts w:ascii="Cambria" w:eastAsia="Times New Roman" w:hAnsi="Cambria" w:cs="Times New Roman"/>
            <w:color w:val="000000" w:themeColor="text1"/>
          </w:rPr>
          <w:fldChar w:fldCharType="end"/>
        </w:r>
      </w:ins>
      <w:r w:rsidRPr="00EA0F8A">
        <w:rPr>
          <w:rFonts w:ascii="Cambria" w:eastAsia="Times New Roman" w:hAnsi="Cambria" w:cs="Times New Roman"/>
          <w:color w:val="000000" w:themeColor="text1"/>
        </w:rPr>
        <w:t xml:space="preserve">” which means “resistance”. After three years of repression, the idea of “Somood” seems to be still popular not just among activists and freedom fighters in Bahrain, but even among many supporters in the general public who don’t miss any chance to use this catch phrase either in social media, on the streets or even in their day to day conversations, raising their hands with the victory sign. </w:t>
      </w:r>
    </w:p>
    <w:p w14:paraId="7CF4EA4B" w14:textId="127F8261" w:rsidR="009B2DC2" w:rsidRPr="00EA0F8A" w:rsidRDefault="009B2DC2" w:rsidP="00EA0F8A">
      <w:pPr>
        <w:autoSpaceDE w:val="0"/>
        <w:autoSpaceDN w:val="0"/>
        <w:adjustRightInd w:val="0"/>
        <w:spacing w:before="100" w:beforeAutospacing="1" w:after="100" w:afterAutospacing="1" w:line="360" w:lineRule="auto"/>
        <w:jc w:val="both"/>
        <w:rPr>
          <w:rFonts w:ascii="Cambria" w:hAnsi="Cambria" w:cs="Times New Roman"/>
          <w:color w:val="000000" w:themeColor="text1"/>
          <w:rtl/>
          <w:lang w:bidi="ar-BH"/>
        </w:rPr>
      </w:pPr>
      <w:r w:rsidRPr="00EA0F8A">
        <w:rPr>
          <w:rFonts w:ascii="Cambria" w:eastAsia="Times New Roman" w:hAnsi="Cambria" w:cs="Times New Roman"/>
          <w:color w:val="000000" w:themeColor="text1"/>
        </w:rPr>
        <w:t>It is argued that Bahrain and Kuwait witnessed the peak actions of civil resistance in recent years compared to the rest of the countries in the Gulf region. However, one can’t overlook the organized efforts in countries like Saudi Arabia which witnessed three major movements in recent years: the</w:t>
      </w:r>
      <w:r w:rsidRPr="00EA0F8A">
        <w:rPr>
          <w:rFonts w:ascii="Cambria" w:hAnsi="Cambria" w:cs="Times New Roman"/>
          <w:color w:val="000000" w:themeColor="text1"/>
        </w:rPr>
        <w:t xml:space="preserve"> Shi'a movement in the eastern province; the movem</w:t>
      </w:r>
      <w:r w:rsidR="00536351">
        <w:rPr>
          <w:rFonts w:ascii="Cambria" w:hAnsi="Cambria" w:cs="Times New Roman"/>
          <w:color w:val="000000" w:themeColor="text1"/>
        </w:rPr>
        <w:t>ent of the families of prisoners</w:t>
      </w:r>
      <w:r w:rsidRPr="00EA0F8A">
        <w:rPr>
          <w:rFonts w:ascii="Cambria" w:hAnsi="Cambria" w:cs="Times New Roman"/>
          <w:color w:val="000000" w:themeColor="text1"/>
        </w:rPr>
        <w:t>; and the Saudi women's movement for the right to drive. Several movements appeared in other Gulf countries such as the movement against corruption in Oman, and petitions presented by the intellectual elites in UAE and Qatar requesting constitutional amendments. All these organized efforts argue against the as</w:t>
      </w:r>
      <w:r w:rsidR="005B4107">
        <w:rPr>
          <w:rFonts w:ascii="Cambria" w:hAnsi="Cambria" w:cs="Times New Roman"/>
          <w:color w:val="000000" w:themeColor="text1"/>
        </w:rPr>
        <w:t>sumption that the Gulf region – unlike other Arab countries –</w:t>
      </w:r>
      <w:r w:rsidRPr="00EA0F8A">
        <w:rPr>
          <w:rFonts w:ascii="Cambria" w:hAnsi="Cambria" w:cs="Times New Roman"/>
          <w:color w:val="000000" w:themeColor="text1"/>
        </w:rPr>
        <w:t xml:space="preserve"> is going to be stable due to factors such as oil rents, small and homogeneous populations, robust security forces and high levels of wealth. Even if we don’t see those changes in the Gulf on a</w:t>
      </w:r>
      <w:r w:rsidR="005B4107">
        <w:rPr>
          <w:rFonts w:ascii="Cambria" w:hAnsi="Cambria" w:cs="Times New Roman"/>
          <w:color w:val="000000" w:themeColor="text1"/>
        </w:rPr>
        <w:t xml:space="preserve"> formal political level, pressures</w:t>
      </w:r>
      <w:r w:rsidRPr="00EA0F8A">
        <w:rPr>
          <w:rFonts w:ascii="Cambria" w:hAnsi="Cambria" w:cs="Times New Roman"/>
          <w:color w:val="000000" w:themeColor="text1"/>
        </w:rPr>
        <w:t xml:space="preserve"> exist </w:t>
      </w:r>
      <w:r w:rsidR="005B4107">
        <w:rPr>
          <w:rFonts w:ascii="Cambria" w:hAnsi="Cambria" w:cs="Times New Roman"/>
          <w:color w:val="000000" w:themeColor="text1"/>
        </w:rPr>
        <w:t>at</w:t>
      </w:r>
      <w:r w:rsidRPr="00EA0F8A">
        <w:rPr>
          <w:rFonts w:ascii="Cambria" w:hAnsi="Cambria" w:cs="Times New Roman"/>
          <w:color w:val="000000" w:themeColor="text1"/>
        </w:rPr>
        <w:t xml:space="preserve"> informal political and social levels, which can be seen in the activis</w:t>
      </w:r>
      <w:r w:rsidR="005B4107">
        <w:rPr>
          <w:rFonts w:ascii="Cambria" w:hAnsi="Cambria" w:cs="Times New Roman"/>
          <w:color w:val="000000" w:themeColor="text1"/>
        </w:rPr>
        <w:t>t</w:t>
      </w:r>
      <w:r w:rsidRPr="00EA0F8A">
        <w:rPr>
          <w:rFonts w:ascii="Cambria" w:hAnsi="Cambria" w:cs="Times New Roman"/>
          <w:color w:val="000000" w:themeColor="text1"/>
        </w:rPr>
        <w:t xml:space="preserve"> work </w:t>
      </w:r>
      <w:r w:rsidR="005B4107">
        <w:rPr>
          <w:rFonts w:ascii="Cambria" w:hAnsi="Cambria" w:cs="Times New Roman"/>
          <w:color w:val="000000" w:themeColor="text1"/>
        </w:rPr>
        <w:t>i</w:t>
      </w:r>
      <w:r w:rsidRPr="00EA0F8A">
        <w:rPr>
          <w:rFonts w:ascii="Cambria" w:hAnsi="Cambria" w:cs="Times New Roman"/>
          <w:color w:val="000000" w:themeColor="text1"/>
        </w:rPr>
        <w:t xml:space="preserve">n several countries of the Gulf. </w:t>
      </w:r>
      <w:r w:rsidRPr="00EA0F8A">
        <w:rPr>
          <w:rStyle w:val="FootnoteReference"/>
          <w:rFonts w:ascii="Cambria" w:hAnsi="Cambria" w:cs="Times New Roman"/>
          <w:color w:val="000000" w:themeColor="text1"/>
        </w:rPr>
        <w:footnoteReference w:id="164"/>
      </w:r>
      <w:r w:rsidRPr="00EA0F8A">
        <w:rPr>
          <w:rFonts w:ascii="Cambria" w:hAnsi="Cambria" w:cs="Times New Roman"/>
          <w:color w:val="000000" w:themeColor="text1"/>
        </w:rPr>
        <w:t xml:space="preserve"> Furthermore, technology and social media ha</w:t>
      </w:r>
      <w:r w:rsidR="00536351">
        <w:rPr>
          <w:rFonts w:ascii="Cambria" w:hAnsi="Cambria" w:cs="Times New Roman"/>
          <w:color w:val="000000" w:themeColor="text1"/>
        </w:rPr>
        <w:t>ve</w:t>
      </w:r>
      <w:r w:rsidR="005B4107">
        <w:rPr>
          <w:rFonts w:ascii="Cambria" w:hAnsi="Cambria" w:cs="Times New Roman"/>
          <w:color w:val="000000" w:themeColor="text1"/>
        </w:rPr>
        <w:t xml:space="preserve"> played</w:t>
      </w:r>
      <w:r w:rsidRPr="00EA0F8A">
        <w:rPr>
          <w:rFonts w:ascii="Cambria" w:hAnsi="Cambria" w:cs="Times New Roman"/>
          <w:color w:val="000000" w:themeColor="text1"/>
        </w:rPr>
        <w:t xml:space="preserve"> a great role in rall</w:t>
      </w:r>
      <w:r w:rsidR="005B4107">
        <w:rPr>
          <w:rFonts w:ascii="Cambria" w:hAnsi="Cambria" w:cs="Times New Roman"/>
          <w:color w:val="000000" w:themeColor="text1"/>
        </w:rPr>
        <w:t xml:space="preserve">ying youth in this region, </w:t>
      </w:r>
      <w:r w:rsidRPr="00EA0F8A">
        <w:rPr>
          <w:rFonts w:ascii="Cambria" w:hAnsi="Cambria" w:cs="Times New Roman"/>
          <w:color w:val="000000" w:themeColor="text1"/>
        </w:rPr>
        <w:t>creat</w:t>
      </w:r>
      <w:r w:rsidR="005B4107">
        <w:rPr>
          <w:rFonts w:ascii="Cambria" w:hAnsi="Cambria" w:cs="Times New Roman"/>
          <w:color w:val="000000" w:themeColor="text1"/>
        </w:rPr>
        <w:t>ing</w:t>
      </w:r>
      <w:r w:rsidRPr="00EA0F8A">
        <w:rPr>
          <w:rFonts w:ascii="Cambria" w:hAnsi="Cambria" w:cs="Times New Roman"/>
          <w:color w:val="000000" w:themeColor="text1"/>
        </w:rPr>
        <w:t xml:space="preserve"> a space for them to interact and share ideas about change in their communities, even if it </w:t>
      </w:r>
      <w:r w:rsidR="005B4107">
        <w:rPr>
          <w:rFonts w:ascii="Cambria" w:hAnsi="Cambria" w:cs="Times New Roman"/>
          <w:color w:val="000000" w:themeColor="text1"/>
        </w:rPr>
        <w:t xml:space="preserve">these actors do not directly </w:t>
      </w:r>
      <w:r w:rsidRPr="00EA0F8A">
        <w:rPr>
          <w:rFonts w:ascii="Cambria" w:hAnsi="Cambria" w:cs="Times New Roman"/>
          <w:color w:val="000000" w:themeColor="text1"/>
        </w:rPr>
        <w:t>challeng</w:t>
      </w:r>
      <w:r w:rsidR="005B4107">
        <w:rPr>
          <w:rFonts w:ascii="Cambria" w:hAnsi="Cambria" w:cs="Times New Roman"/>
          <w:color w:val="000000" w:themeColor="text1"/>
        </w:rPr>
        <w:t xml:space="preserve">e </w:t>
      </w:r>
      <w:r w:rsidRPr="00EA0F8A">
        <w:rPr>
          <w:rFonts w:ascii="Cambria" w:hAnsi="Cambria" w:cs="Times New Roman"/>
          <w:color w:val="000000" w:themeColor="text1"/>
        </w:rPr>
        <w:t xml:space="preserve">existing regimes.  For example, one of the slogans </w:t>
      </w:r>
      <w:r w:rsidR="005B4107">
        <w:rPr>
          <w:rFonts w:ascii="Cambria" w:hAnsi="Cambria" w:cs="Times New Roman"/>
          <w:color w:val="000000" w:themeColor="text1"/>
        </w:rPr>
        <w:t>used by the movement in Kuwait is</w:t>
      </w:r>
      <w:r w:rsidRPr="00EA0F8A">
        <w:rPr>
          <w:rFonts w:ascii="Cambria" w:hAnsi="Cambria" w:cs="Times New Roman"/>
          <w:color w:val="000000" w:themeColor="text1"/>
        </w:rPr>
        <w:t xml:space="preserve"> addressed to the Amir himself, and says “We will not allow you” which is a bold and unprecedented statement for people in this region. </w:t>
      </w:r>
    </w:p>
    <w:p w14:paraId="5ACD3734" w14:textId="7F09E927" w:rsidR="009B2DC2" w:rsidRPr="00EA0F8A" w:rsidRDefault="009B2DC2" w:rsidP="00EA0F8A">
      <w:pPr>
        <w:autoSpaceDE w:val="0"/>
        <w:autoSpaceDN w:val="0"/>
        <w:adjustRightInd w:val="0"/>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lang w:bidi="ar-BH"/>
        </w:rPr>
        <w:lastRenderedPageBreak/>
        <w:t xml:space="preserve">These </w:t>
      </w:r>
      <w:r w:rsidRPr="00EA0F8A">
        <w:rPr>
          <w:rFonts w:ascii="Cambria" w:hAnsi="Cambria" w:cs="Times New Roman"/>
          <w:color w:val="000000" w:themeColor="text1"/>
        </w:rPr>
        <w:t xml:space="preserve">recent movements in the Gulf countries are a reminder of the year 1938, </w:t>
      </w:r>
      <w:r w:rsidRPr="00EA0F8A">
        <w:rPr>
          <w:rFonts w:ascii="Cambria" w:hAnsi="Cambria" w:cs="Times New Roman"/>
          <w:color w:val="000000" w:themeColor="text1"/>
          <w:lang w:bidi="ar-BH"/>
        </w:rPr>
        <w:t xml:space="preserve">when this </w:t>
      </w:r>
      <w:r w:rsidRPr="00EA0F8A">
        <w:rPr>
          <w:rFonts w:ascii="Cambria" w:hAnsi="Cambria" w:cs="Times New Roman"/>
          <w:color w:val="000000" w:themeColor="text1"/>
        </w:rPr>
        <w:t>region witnessed a remarkable development. Three movements emerged in Bahrain, Dubai, and Kuwait—all then under British “protection”—calling for a greater say in ruling matters, even daring to ask for a representative assembly. Although this was not the first political initiative in Bahrain</w:t>
      </w:r>
      <w:r w:rsidRPr="00EA0F8A">
        <w:rPr>
          <w:rStyle w:val="FootnoteReference"/>
          <w:rFonts w:ascii="Cambria" w:hAnsi="Cambria" w:cs="Times New Roman"/>
          <w:color w:val="000000" w:themeColor="text1"/>
        </w:rPr>
        <w:footnoteReference w:id="165"/>
      </w:r>
      <w:r w:rsidRPr="00EA0F8A">
        <w:rPr>
          <w:rFonts w:ascii="Cambria" w:hAnsi="Cambria" w:cs="Times New Roman"/>
          <w:color w:val="000000" w:themeColor="text1"/>
        </w:rPr>
        <w:t xml:space="preserve">, it was up until then the most coherent and organized. The movements in Bahrain and Dubai were put down, and only in Kuwait did an elected assembly emerge for a few months before being disbanded. This set the tone for future political activities in Bahrain, swinging between regime overthrow </w:t>
      </w:r>
      <w:r w:rsidR="005B4107">
        <w:rPr>
          <w:rFonts w:ascii="Cambria" w:hAnsi="Cambria" w:cs="Times New Roman"/>
          <w:color w:val="000000" w:themeColor="text1"/>
        </w:rPr>
        <w:t xml:space="preserve">and </w:t>
      </w:r>
      <w:r w:rsidRPr="00EA0F8A">
        <w:rPr>
          <w:rFonts w:ascii="Cambria" w:hAnsi="Cambria" w:cs="Times New Roman"/>
          <w:color w:val="000000" w:themeColor="text1"/>
        </w:rPr>
        <w:t xml:space="preserve">reform, clandestine </w:t>
      </w:r>
      <w:r w:rsidR="005B4107">
        <w:rPr>
          <w:rFonts w:ascii="Cambria" w:hAnsi="Cambria" w:cs="Times New Roman"/>
          <w:color w:val="000000" w:themeColor="text1"/>
        </w:rPr>
        <w:t>and</w:t>
      </w:r>
      <w:r w:rsidRPr="00EA0F8A">
        <w:rPr>
          <w:rFonts w:ascii="Cambria" w:hAnsi="Cambria" w:cs="Times New Roman"/>
          <w:color w:val="000000" w:themeColor="text1"/>
        </w:rPr>
        <w:t xml:space="preserve"> public activity, and broad-based coalitions </w:t>
      </w:r>
      <w:r w:rsidR="005B4107">
        <w:rPr>
          <w:rFonts w:ascii="Cambria" w:hAnsi="Cambria" w:cs="Times New Roman"/>
          <w:color w:val="000000" w:themeColor="text1"/>
        </w:rPr>
        <w:t>and</w:t>
      </w:r>
      <w:r w:rsidRPr="00EA0F8A">
        <w:rPr>
          <w:rFonts w:ascii="Cambria" w:hAnsi="Cambria" w:cs="Times New Roman"/>
          <w:color w:val="000000" w:themeColor="text1"/>
        </w:rPr>
        <w:t xml:space="preserve"> factional movements.</w:t>
      </w:r>
      <w:r w:rsidRPr="00EA0F8A">
        <w:rPr>
          <w:rStyle w:val="FootnoteReference"/>
          <w:rFonts w:ascii="Cambria" w:hAnsi="Cambria" w:cs="Times New Roman"/>
          <w:color w:val="000000" w:themeColor="text1"/>
        </w:rPr>
        <w:footnoteReference w:id="166"/>
      </w:r>
    </w:p>
    <w:p w14:paraId="0DCBBEC1" w14:textId="7E4D91BE" w:rsidR="009B2DC2" w:rsidRPr="00EA0F8A" w:rsidRDefault="009B2DC2" w:rsidP="00EA0F8A">
      <w:pPr>
        <w:autoSpaceDE w:val="0"/>
        <w:autoSpaceDN w:val="0"/>
        <w:adjustRightInd w:val="0"/>
        <w:spacing w:before="100" w:beforeAutospacing="1" w:after="100" w:afterAutospacing="1" w:line="360" w:lineRule="auto"/>
        <w:jc w:val="both"/>
        <w:rPr>
          <w:rFonts w:ascii="Cambria" w:hAnsi="Cambria" w:cs="Times New Roman"/>
          <w:color w:val="000000" w:themeColor="text1"/>
          <w:rtl/>
          <w:lang w:bidi="ar-BH"/>
        </w:rPr>
      </w:pPr>
      <w:r w:rsidRPr="00EA0F8A">
        <w:rPr>
          <w:rFonts w:ascii="Cambria" w:hAnsi="Cambria" w:cs="Times New Roman"/>
          <w:color w:val="000000" w:themeColor="text1"/>
        </w:rPr>
        <w:t xml:space="preserve">Political movements in Bahrain faced great repression by the state since the 1950s; therefore it was not surprising to the Bahrainis to witness the great repression against political activists following the popular </w:t>
      </w:r>
      <w:r w:rsidR="005B4107">
        <w:rPr>
          <w:rFonts w:ascii="Cambria" w:hAnsi="Cambria" w:cs="Times New Roman"/>
          <w:color w:val="000000" w:themeColor="text1"/>
        </w:rPr>
        <w:t>“</w:t>
      </w:r>
      <w:r w:rsidRPr="00EA0F8A">
        <w:rPr>
          <w:rFonts w:ascii="Cambria" w:hAnsi="Cambria" w:cs="Times New Roman"/>
          <w:color w:val="000000" w:themeColor="text1"/>
        </w:rPr>
        <w:t>Feb 14</w:t>
      </w:r>
      <w:r w:rsidR="005B4107">
        <w:rPr>
          <w:rFonts w:ascii="Cambria" w:hAnsi="Cambria" w:cs="Times New Roman"/>
          <w:color w:val="000000" w:themeColor="text1"/>
        </w:rPr>
        <w:t>”</w:t>
      </w:r>
      <w:r w:rsidRPr="00EA0F8A">
        <w:rPr>
          <w:rFonts w:ascii="Cambria" w:hAnsi="Cambria" w:cs="Times New Roman"/>
          <w:color w:val="000000" w:themeColor="text1"/>
        </w:rPr>
        <w:t xml:space="preserve"> movement in 2011. Authorities in Bahrain increased their internal repression to the maximum, imprisoning and torturing activists and political leaders, muzzling outspoken bloggers and journalists, and enacting draconian censorship laws. The Bahraini movement in 2011 was unique in many ways; it was viewed as part of the Arab awakening</w:t>
      </w:r>
      <w:ins w:id="1460" w:author="Microsoft account" w:date="2014-10-20T15:59:00Z">
        <w:r w:rsidR="008136A7">
          <w:rPr>
            <w:rFonts w:ascii="Cambria" w:hAnsi="Cambria" w:cs="Times New Roman"/>
            <w:color w:val="000000" w:themeColor="text1"/>
          </w:rPr>
          <w:fldChar w:fldCharType="begin"/>
        </w:r>
        <w:r w:rsidR="008136A7">
          <w:instrText xml:space="preserve"> XE "</w:instrText>
        </w:r>
      </w:ins>
      <w:r w:rsidR="008136A7" w:rsidRPr="00C66BF1">
        <w:rPr>
          <w:rFonts w:ascii="Cambria" w:hAnsi="Cambria" w:cs="Times New Roman"/>
          <w:color w:val="000000" w:themeColor="text1"/>
          <w:rPrChange w:id="1461" w:author="Microsoft account" w:date="2014-10-20T15:59:00Z">
            <w:rPr>
              <w:rFonts w:ascii="Cambria" w:hAnsi="Cambria" w:cs="Times New Roman"/>
              <w:color w:val="000000" w:themeColor="text1"/>
            </w:rPr>
          </w:rPrChange>
        </w:rPr>
        <w:instrText xml:space="preserve">Arab </w:instrText>
      </w:r>
      <w:del w:id="1462" w:author="Microsoft account" w:date="2014-10-20T15:59:00Z">
        <w:r w:rsidR="008136A7" w:rsidRPr="00C66BF1" w:rsidDel="00C66BF1">
          <w:rPr>
            <w:rFonts w:ascii="Cambria" w:hAnsi="Cambria" w:cs="Times New Roman"/>
            <w:color w:val="000000" w:themeColor="text1"/>
            <w:rPrChange w:id="1463" w:author="Microsoft account" w:date="2014-10-20T15:59:00Z">
              <w:rPr>
                <w:rFonts w:ascii="Cambria" w:hAnsi="Cambria" w:cs="Times New Roman"/>
                <w:color w:val="000000" w:themeColor="text1"/>
              </w:rPr>
            </w:rPrChange>
          </w:rPr>
          <w:delInstrText>awakening</w:delInstrText>
        </w:r>
      </w:del>
      <w:ins w:id="1464" w:author="Microsoft account" w:date="2014-10-20T15:59:00Z">
        <w:r w:rsidR="008136A7" w:rsidRPr="00C66BF1">
          <w:rPr>
            <w:rFonts w:ascii="Cambria" w:hAnsi="Cambria" w:cs="Times New Roman"/>
            <w:color w:val="000000" w:themeColor="text1"/>
            <w:rPrChange w:id="1465" w:author="Microsoft account" w:date="2014-10-20T15:59:00Z">
              <w:rPr>
                <w:rFonts w:ascii="Cambria" w:hAnsi="Cambria" w:cs="Times New Roman"/>
                <w:color w:val="000000" w:themeColor="text1"/>
              </w:rPr>
            </w:rPrChange>
          </w:rPr>
          <w:instrText>A</w:instrText>
        </w:r>
        <w:r w:rsidR="008136A7" w:rsidRPr="00C66BF1">
          <w:rPr>
            <w:rFonts w:ascii="Cambria" w:hAnsi="Cambria" w:cs="Times New Roman"/>
            <w:color w:val="000000" w:themeColor="text1"/>
            <w:rPrChange w:id="1466" w:author="Microsoft account" w:date="2014-10-20T15:59:00Z">
              <w:rPr>
                <w:rFonts w:ascii="Cambria" w:hAnsi="Cambria" w:cs="Times New Roman"/>
                <w:color w:val="000000" w:themeColor="text1"/>
              </w:rPr>
            </w:rPrChange>
          </w:rPr>
          <w:instrText>wakening</w:instrText>
        </w:r>
        <w:r w:rsidR="008136A7">
          <w:instrText xml:space="preserve">" </w:instrText>
        </w:r>
        <w:r w:rsidR="008136A7">
          <w:rPr>
            <w:rFonts w:ascii="Cambria" w:hAnsi="Cambria" w:cs="Times New Roman"/>
            <w:color w:val="000000" w:themeColor="text1"/>
          </w:rPr>
          <w:fldChar w:fldCharType="end"/>
        </w:r>
      </w:ins>
      <w:ins w:id="1467" w:author="karl@grindal.org" w:date="2014-10-19T20:20:00Z">
        <w:del w:id="1468" w:author="Microsoft account" w:date="2014-10-20T15:59:00Z">
          <w:r w:rsidR="00820BA2" w:rsidDel="008136A7">
            <w:rPr>
              <w:rFonts w:ascii="Cambria" w:hAnsi="Cambria" w:cs="Times New Roman"/>
              <w:color w:val="000000" w:themeColor="text1"/>
            </w:rPr>
            <w:fldChar w:fldCharType="begin"/>
          </w:r>
          <w:r w:rsidR="00820BA2" w:rsidDel="008136A7">
            <w:delInstrText xml:space="preserve"> XE "</w:delInstrText>
          </w:r>
        </w:del>
      </w:ins>
      <w:del w:id="1469" w:author="Microsoft account" w:date="2014-10-20T15:59:00Z">
        <w:r w:rsidR="00820BA2" w:rsidRPr="000D4C1B" w:rsidDel="008136A7">
          <w:rPr>
            <w:rFonts w:ascii="Cambria" w:hAnsi="Cambria" w:cs="Times New Roman"/>
            <w:color w:val="000000" w:themeColor="text1"/>
          </w:rPr>
          <w:delInstrText>Arab awakening</w:delInstrText>
        </w:r>
      </w:del>
      <w:ins w:id="1470" w:author="karl@grindal.org" w:date="2014-10-19T20:20:00Z">
        <w:del w:id="1471" w:author="Microsoft account" w:date="2014-10-20T15:59:00Z">
          <w:r w:rsidR="00820BA2" w:rsidDel="008136A7">
            <w:delInstrText xml:space="preserve">" </w:delInstrText>
          </w:r>
          <w:r w:rsidR="00820BA2" w:rsidDel="008136A7">
            <w:rPr>
              <w:rFonts w:ascii="Cambria" w:hAnsi="Cambria" w:cs="Times New Roman"/>
              <w:color w:val="000000" w:themeColor="text1"/>
            </w:rPr>
            <w:fldChar w:fldCharType="end"/>
          </w:r>
        </w:del>
      </w:ins>
      <w:r w:rsidRPr="00EA0F8A">
        <w:rPr>
          <w:rFonts w:ascii="Cambria" w:hAnsi="Cambria" w:cs="Times New Roman"/>
          <w:color w:val="000000" w:themeColor="text1"/>
        </w:rPr>
        <w:t xml:space="preserve"> and therefore </w:t>
      </w:r>
      <w:r w:rsidR="005B4107">
        <w:rPr>
          <w:rFonts w:ascii="Cambria" w:hAnsi="Cambria" w:cs="Times New Roman"/>
          <w:color w:val="000000" w:themeColor="text1"/>
        </w:rPr>
        <w:t xml:space="preserve">was </w:t>
      </w:r>
      <w:r w:rsidR="0015704A">
        <w:rPr>
          <w:rFonts w:ascii="Cambria" w:hAnsi="Cambria" w:cs="Times New Roman"/>
          <w:color w:val="000000" w:themeColor="text1"/>
        </w:rPr>
        <w:t>joined by many supporters (</w:t>
      </w:r>
      <w:r w:rsidRPr="00EA0F8A">
        <w:rPr>
          <w:rFonts w:ascii="Cambria" w:hAnsi="Cambria" w:cs="Times New Roman"/>
          <w:color w:val="000000" w:themeColor="text1"/>
        </w:rPr>
        <w:t>both Shia and Sunni) before the state media started using the sectarian card portraying the movement as violent, Shia centered and allied  to exter</w:t>
      </w:r>
      <w:r w:rsidR="005B4107">
        <w:rPr>
          <w:rFonts w:ascii="Cambria" w:hAnsi="Cambria" w:cs="Times New Roman"/>
          <w:color w:val="000000" w:themeColor="text1"/>
        </w:rPr>
        <w:t>nal powers – Iran and Hezbollah</w:t>
      </w:r>
      <w:ins w:id="1472" w:author="karl@grindal.org" w:date="2014-10-19T19:37:00Z">
        <w:r w:rsidR="00006B5D">
          <w:rPr>
            <w:rFonts w:ascii="Cambria" w:hAnsi="Cambria" w:cs="Times New Roman"/>
            <w:color w:val="000000" w:themeColor="text1"/>
          </w:rPr>
          <w:fldChar w:fldCharType="begin"/>
        </w:r>
        <w:r w:rsidR="00006B5D">
          <w:instrText xml:space="preserve"> XE "</w:instrText>
        </w:r>
      </w:ins>
      <w:r w:rsidR="00006B5D" w:rsidRPr="00BE6193">
        <w:rPr>
          <w:rFonts w:ascii="Cambria" w:hAnsi="Cambria" w:cs="Times New Roman"/>
          <w:color w:val="000000" w:themeColor="text1"/>
        </w:rPr>
        <w:instrText>Hezbollah</w:instrText>
      </w:r>
      <w:ins w:id="1473" w:author="karl@grindal.org" w:date="2014-10-19T19:37:00Z">
        <w:r w:rsidR="00006B5D">
          <w:instrText xml:space="preserve">" </w:instrText>
        </w:r>
        <w:r w:rsidR="00006B5D">
          <w:rPr>
            <w:rFonts w:ascii="Cambria" w:hAnsi="Cambria" w:cs="Times New Roman"/>
            <w:color w:val="000000" w:themeColor="text1"/>
          </w:rPr>
          <w:fldChar w:fldCharType="end"/>
        </w:r>
      </w:ins>
      <w:r w:rsidRPr="00EA0F8A">
        <w:rPr>
          <w:rFonts w:ascii="Cambria" w:hAnsi="Cambria" w:cs="Times New Roman"/>
          <w:color w:val="000000" w:themeColor="text1"/>
        </w:rPr>
        <w:t xml:space="preserve">.  </w:t>
      </w:r>
    </w:p>
    <w:p w14:paraId="5C61A510" w14:textId="13241691" w:rsidR="009B2DC2" w:rsidRPr="00EA0F8A" w:rsidRDefault="009B2DC2" w:rsidP="00EA0F8A">
      <w:pPr>
        <w:autoSpaceDE w:val="0"/>
        <w:autoSpaceDN w:val="0"/>
        <w:adjustRightInd w:val="0"/>
        <w:spacing w:before="100" w:beforeAutospacing="1" w:after="100" w:afterAutospacing="1" w:line="360" w:lineRule="auto"/>
        <w:jc w:val="both"/>
        <w:rPr>
          <w:rFonts w:ascii="Cambria" w:hAnsi="Cambria" w:cs="Times New Roman"/>
          <w:color w:val="000000" w:themeColor="text1"/>
          <w:lang w:bidi="ar-BH"/>
        </w:rPr>
      </w:pPr>
      <w:r w:rsidRPr="00EA0F8A">
        <w:rPr>
          <w:rFonts w:ascii="Cambria" w:hAnsi="Cambria" w:cs="Times New Roman"/>
          <w:color w:val="000000" w:themeColor="text1"/>
        </w:rPr>
        <w:t>Repression and state media was not the only problem facing the movement in Bahrain in 2011, the lack of a unified strategy for the movement led to premature actions</w:t>
      </w:r>
      <w:r w:rsidR="009B1BDB">
        <w:rPr>
          <w:rFonts w:ascii="Cambria" w:hAnsi="Cambria" w:cs="Times New Roman"/>
          <w:color w:val="000000" w:themeColor="text1"/>
        </w:rPr>
        <w:t xml:space="preserve"> being</w:t>
      </w:r>
      <w:r w:rsidRPr="00EA0F8A">
        <w:rPr>
          <w:rFonts w:ascii="Cambria" w:hAnsi="Cambria" w:cs="Times New Roman"/>
          <w:color w:val="000000" w:themeColor="text1"/>
        </w:rPr>
        <w:t xml:space="preserve"> taken by</w:t>
      </w:r>
      <w:r w:rsidR="009B1BDB">
        <w:rPr>
          <w:rFonts w:ascii="Cambria" w:hAnsi="Cambria" w:cs="Times New Roman"/>
          <w:color w:val="000000" w:themeColor="text1"/>
        </w:rPr>
        <w:t xml:space="preserve"> the</w:t>
      </w:r>
      <w:r w:rsidRPr="00EA0F8A">
        <w:rPr>
          <w:rFonts w:ascii="Cambria" w:hAnsi="Cambria" w:cs="Times New Roman"/>
          <w:color w:val="000000" w:themeColor="text1"/>
        </w:rPr>
        <w:t xml:space="preserve"> activists and protesters on the ground; these actions were later viewed as the main reason behind weakening</w:t>
      </w:r>
      <w:r w:rsidR="009B1BDB">
        <w:rPr>
          <w:rFonts w:ascii="Cambria" w:hAnsi="Cambria" w:cs="Times New Roman"/>
          <w:color w:val="000000" w:themeColor="text1"/>
        </w:rPr>
        <w:t xml:space="preserve"> of</w:t>
      </w:r>
      <w:r w:rsidRPr="00EA0F8A">
        <w:rPr>
          <w:rFonts w:ascii="Cambria" w:hAnsi="Cambria" w:cs="Times New Roman"/>
          <w:color w:val="000000" w:themeColor="text1"/>
        </w:rPr>
        <w:t xml:space="preserve"> the movement</w:t>
      </w:r>
      <w:r w:rsidRPr="00EA0F8A">
        <w:rPr>
          <w:rFonts w:ascii="Cambria" w:hAnsi="Cambria" w:cs="Times New Roman"/>
          <w:color w:val="000000" w:themeColor="text1"/>
          <w:lang w:bidi="ar-BH"/>
        </w:rPr>
        <w:t>. In an interview published at the popular website “Bahrain Mirror</w:t>
      </w:r>
      <w:r w:rsidR="0015704A">
        <w:rPr>
          <w:rFonts w:ascii="Cambria" w:hAnsi="Cambria" w:cs="Times New Roman"/>
          <w:color w:val="000000" w:themeColor="text1"/>
          <w:lang w:bidi="ar-BH"/>
        </w:rPr>
        <w:t>,</w:t>
      </w:r>
      <w:r w:rsidRPr="00EA0F8A">
        <w:rPr>
          <w:rFonts w:ascii="Cambria" w:hAnsi="Cambria" w:cs="Times New Roman"/>
          <w:color w:val="000000" w:themeColor="text1"/>
          <w:lang w:bidi="ar-BH"/>
        </w:rPr>
        <w:t>”</w:t>
      </w:r>
      <w:r w:rsidRPr="00EA0F8A">
        <w:rPr>
          <w:rStyle w:val="FootnoteReference"/>
          <w:rFonts w:ascii="Cambria" w:hAnsi="Cambria" w:cs="Times New Roman"/>
          <w:color w:val="000000" w:themeColor="text1"/>
          <w:lang w:bidi="ar-BH"/>
        </w:rPr>
        <w:footnoteReference w:id="167"/>
      </w:r>
      <w:r w:rsidR="0015704A">
        <w:rPr>
          <w:rFonts w:ascii="Cambria" w:hAnsi="Cambria" w:cs="Times New Roman"/>
          <w:color w:val="000000" w:themeColor="text1"/>
          <w:lang w:bidi="ar-BH"/>
        </w:rPr>
        <w:t xml:space="preserve"> a</w:t>
      </w:r>
      <w:r w:rsidRPr="00EA0F8A">
        <w:rPr>
          <w:rFonts w:ascii="Cambria" w:hAnsi="Cambria" w:cs="Times New Roman"/>
          <w:color w:val="000000" w:themeColor="text1"/>
          <w:lang w:bidi="ar-BH"/>
        </w:rPr>
        <w:t xml:space="preserve"> few months after the crackdown in 2011, prominent Bahraini opposition figure and anthropology Professor Abdulhadi Khalaf</w:t>
      </w:r>
      <w:ins w:id="1474" w:author="karl@grindal.org" w:date="2014-10-19T19:37:00Z">
        <w:r w:rsidR="00006B5D">
          <w:rPr>
            <w:rFonts w:ascii="Cambria" w:hAnsi="Cambria" w:cs="Times New Roman"/>
            <w:color w:val="000000" w:themeColor="text1"/>
            <w:lang w:bidi="ar-BH"/>
          </w:rPr>
          <w:fldChar w:fldCharType="begin"/>
        </w:r>
        <w:r w:rsidR="00006B5D">
          <w:instrText xml:space="preserve"> XE "</w:instrText>
        </w:r>
      </w:ins>
      <w:r w:rsidR="00006B5D" w:rsidRPr="0022120A">
        <w:rPr>
          <w:rFonts w:ascii="Cambria" w:hAnsi="Cambria" w:cs="Times New Roman"/>
          <w:color w:val="000000" w:themeColor="text1"/>
          <w:lang w:bidi="ar-BH"/>
        </w:rPr>
        <w:instrText>Professor Abdulhadi Khalaf</w:instrText>
      </w:r>
      <w:ins w:id="1475" w:author="karl@grindal.org" w:date="2014-10-19T19:37:00Z">
        <w:r w:rsidR="00006B5D">
          <w:instrText xml:space="preserve">" </w:instrText>
        </w:r>
        <w:r w:rsidR="00006B5D">
          <w:rPr>
            <w:rFonts w:ascii="Cambria" w:hAnsi="Cambria" w:cs="Times New Roman"/>
            <w:color w:val="000000" w:themeColor="text1"/>
            <w:lang w:bidi="ar-BH"/>
          </w:rPr>
          <w:fldChar w:fldCharType="end"/>
        </w:r>
      </w:ins>
      <w:r w:rsidRPr="00EA0F8A">
        <w:rPr>
          <w:rFonts w:ascii="Cambria" w:hAnsi="Cambria" w:cs="Times New Roman"/>
          <w:color w:val="000000" w:themeColor="text1"/>
          <w:lang w:bidi="ar-BH"/>
        </w:rPr>
        <w:t xml:space="preserve">, analyzed the strategic mistakes done by the movement and said “the </w:t>
      </w:r>
      <w:r w:rsidR="009B1BDB">
        <w:rPr>
          <w:rFonts w:ascii="Cambria" w:hAnsi="Cambria" w:cs="Times New Roman"/>
          <w:color w:val="000000" w:themeColor="text1"/>
          <w:lang w:bidi="ar-BH"/>
        </w:rPr>
        <w:t>“</w:t>
      </w:r>
      <w:r w:rsidRPr="00EA0F8A">
        <w:rPr>
          <w:rFonts w:ascii="Cambria" w:hAnsi="Cambria" w:cs="Times New Roman"/>
          <w:color w:val="000000" w:themeColor="text1"/>
          <w:lang w:bidi="ar-BH"/>
        </w:rPr>
        <w:t>Feb 14</w:t>
      </w:r>
      <w:r w:rsidR="009B1BDB">
        <w:rPr>
          <w:rFonts w:ascii="Cambria" w:hAnsi="Cambria" w:cs="Times New Roman"/>
          <w:color w:val="000000" w:themeColor="text1"/>
          <w:lang w:bidi="ar-BH"/>
        </w:rPr>
        <w:t>”</w:t>
      </w:r>
      <w:r w:rsidRPr="00EA0F8A">
        <w:rPr>
          <w:rFonts w:ascii="Cambria" w:hAnsi="Cambria" w:cs="Times New Roman"/>
          <w:color w:val="000000" w:themeColor="text1"/>
          <w:lang w:bidi="ar-BH"/>
        </w:rPr>
        <w:t xml:space="preserve"> movement achieved a lot in a short period of time, especially </w:t>
      </w:r>
      <w:r w:rsidR="0015704A">
        <w:rPr>
          <w:rFonts w:ascii="Cambria" w:hAnsi="Cambria" w:cs="Times New Roman"/>
          <w:color w:val="000000" w:themeColor="text1"/>
          <w:lang w:bidi="ar-BH"/>
        </w:rPr>
        <w:t>in</w:t>
      </w:r>
      <w:r w:rsidRPr="00EA0F8A">
        <w:rPr>
          <w:rFonts w:ascii="Cambria" w:hAnsi="Cambria" w:cs="Times New Roman"/>
          <w:color w:val="000000" w:themeColor="text1"/>
          <w:lang w:bidi="ar-BH"/>
        </w:rPr>
        <w:t xml:space="preserve"> mobilizing people to protest and persuading new groups to join, however, two </w:t>
      </w:r>
      <w:r w:rsidRPr="00EA0F8A">
        <w:rPr>
          <w:rFonts w:ascii="Cambria" w:hAnsi="Cambria" w:cs="Times New Roman"/>
          <w:color w:val="000000" w:themeColor="text1"/>
          <w:lang w:bidi="ar-BH"/>
        </w:rPr>
        <w:lastRenderedPageBreak/>
        <w:t xml:space="preserve">strategic mistakes </w:t>
      </w:r>
      <w:r w:rsidR="00536351">
        <w:rPr>
          <w:rFonts w:ascii="Cambria" w:hAnsi="Cambria" w:cs="Times New Roman"/>
          <w:color w:val="000000" w:themeColor="text1"/>
          <w:lang w:bidi="ar-BH"/>
        </w:rPr>
        <w:t>were committed</w:t>
      </w:r>
      <w:r w:rsidRPr="00EA0F8A">
        <w:rPr>
          <w:rFonts w:ascii="Cambria" w:hAnsi="Cambria" w:cs="Times New Roman"/>
          <w:color w:val="000000" w:themeColor="text1"/>
          <w:lang w:bidi="ar-BH"/>
        </w:rPr>
        <w:t>: the first one was ca</w:t>
      </w:r>
      <w:r w:rsidR="00536351">
        <w:rPr>
          <w:rFonts w:ascii="Cambria" w:hAnsi="Cambria" w:cs="Times New Roman"/>
          <w:color w:val="000000" w:themeColor="text1"/>
          <w:lang w:bidi="ar-BH"/>
        </w:rPr>
        <w:t>lling for civil disobedience</w:t>
      </w:r>
      <w:r w:rsidRPr="00EA0F8A">
        <w:rPr>
          <w:rFonts w:ascii="Cambria" w:hAnsi="Cambria" w:cs="Times New Roman"/>
          <w:color w:val="000000" w:themeColor="text1"/>
          <w:lang w:bidi="ar-BH"/>
        </w:rPr>
        <w:t xml:space="preserve"> at a very early stage when</w:t>
      </w:r>
      <w:r w:rsidR="00536351">
        <w:rPr>
          <w:rFonts w:ascii="Cambria" w:hAnsi="Cambria" w:cs="Times New Roman"/>
          <w:color w:val="000000" w:themeColor="text1"/>
          <w:lang w:bidi="ar-BH"/>
        </w:rPr>
        <w:t xml:space="preserve"> the people were not ready</w:t>
      </w:r>
      <w:r w:rsidRPr="00EA0F8A">
        <w:rPr>
          <w:rFonts w:ascii="Cambria" w:hAnsi="Cambria" w:cs="Times New Roman"/>
          <w:color w:val="000000" w:themeColor="text1"/>
          <w:lang w:bidi="ar-BH"/>
        </w:rPr>
        <w:t>, and the expansion of the protests to include crucial areas like the Bahrain harbor before all political groups agreed on this step”. Khalaf, who published a book</w:t>
      </w:r>
      <w:r w:rsidRPr="00EA0F8A">
        <w:rPr>
          <w:rStyle w:val="FootnoteReference"/>
          <w:rFonts w:ascii="Cambria" w:hAnsi="Cambria" w:cs="Times New Roman"/>
          <w:color w:val="000000" w:themeColor="text1"/>
          <w:lang w:bidi="ar-BH"/>
        </w:rPr>
        <w:footnoteReference w:id="168"/>
      </w:r>
      <w:r w:rsidRPr="00EA0F8A">
        <w:rPr>
          <w:rFonts w:ascii="Cambria" w:hAnsi="Cambria" w:cs="Times New Roman"/>
          <w:color w:val="000000" w:themeColor="text1"/>
          <w:lang w:bidi="ar-BH"/>
        </w:rPr>
        <w:t xml:space="preserve"> on “civil resistance” in 1986 and who is considered one of the few people who introduced the idea of “nonviolent actions” to the Bahrainis, argues that the movement in Bahrain needs to get organized and draw a detailed map </w:t>
      </w:r>
      <w:r w:rsidR="009B1BDB">
        <w:rPr>
          <w:rFonts w:ascii="Cambria" w:hAnsi="Cambria" w:cs="Times New Roman"/>
          <w:color w:val="000000" w:themeColor="text1"/>
          <w:lang w:bidi="ar-BH"/>
        </w:rPr>
        <w:t xml:space="preserve">of the pillars of </w:t>
      </w:r>
      <w:r w:rsidRPr="00EA0F8A">
        <w:rPr>
          <w:rFonts w:ascii="Cambria" w:hAnsi="Cambria" w:cs="Times New Roman"/>
          <w:color w:val="000000" w:themeColor="text1"/>
          <w:lang w:bidi="ar-BH"/>
        </w:rPr>
        <w:t xml:space="preserve">support </w:t>
      </w:r>
      <w:r w:rsidR="00536351">
        <w:rPr>
          <w:rFonts w:ascii="Cambria" w:hAnsi="Cambria" w:cs="Times New Roman"/>
          <w:color w:val="000000" w:themeColor="text1"/>
          <w:lang w:bidi="ar-BH"/>
        </w:rPr>
        <w:t>behind the</w:t>
      </w:r>
      <w:r w:rsidRPr="00EA0F8A">
        <w:rPr>
          <w:rFonts w:ascii="Cambria" w:hAnsi="Cambria" w:cs="Times New Roman"/>
          <w:color w:val="000000" w:themeColor="text1"/>
          <w:lang w:bidi="ar-BH"/>
        </w:rPr>
        <w:t xml:space="preserve"> current system in Bahrai</w:t>
      </w:r>
      <w:r w:rsidR="009B1BDB">
        <w:rPr>
          <w:rFonts w:ascii="Cambria" w:hAnsi="Cambria" w:cs="Times New Roman"/>
          <w:color w:val="000000" w:themeColor="text1"/>
          <w:lang w:bidi="ar-BH"/>
        </w:rPr>
        <w:t>n and strategize their actions for</w:t>
      </w:r>
      <w:r w:rsidRPr="00EA0F8A">
        <w:rPr>
          <w:rFonts w:ascii="Cambria" w:hAnsi="Cambria" w:cs="Times New Roman"/>
          <w:color w:val="000000" w:themeColor="text1"/>
          <w:lang w:bidi="ar-BH"/>
        </w:rPr>
        <w:t xml:space="preserve"> the long term. </w:t>
      </w:r>
    </w:p>
    <w:p w14:paraId="2906446F" w14:textId="7564CF07" w:rsidR="009B2DC2" w:rsidRPr="00EA0F8A" w:rsidRDefault="009B2DC2" w:rsidP="00EA0F8A">
      <w:pPr>
        <w:spacing w:before="100" w:beforeAutospacing="1" w:after="100" w:afterAutospacing="1" w:line="360" w:lineRule="auto"/>
        <w:jc w:val="both"/>
        <w:rPr>
          <w:rFonts w:ascii="Cambria" w:hAnsi="Cambria" w:cs="Times New Roman"/>
          <w:color w:val="000000" w:themeColor="text1"/>
          <w:lang w:bidi="ar-BH"/>
        </w:rPr>
      </w:pPr>
      <w:r w:rsidRPr="00EA0F8A">
        <w:rPr>
          <w:rFonts w:ascii="Cambria" w:hAnsi="Cambria" w:cs="Times New Roman"/>
          <w:color w:val="000000" w:themeColor="text1"/>
          <w:lang w:bidi="ar-BH"/>
        </w:rPr>
        <w:t xml:space="preserve">For the past three years after the 2011 crackdown on the movement in Bahrain, the political society </w:t>
      </w:r>
      <w:r w:rsidR="009B1BDB">
        <w:rPr>
          <w:rFonts w:ascii="Cambria" w:hAnsi="Cambria" w:cs="Times New Roman"/>
          <w:color w:val="000000" w:themeColor="text1"/>
          <w:lang w:bidi="ar-BH"/>
        </w:rPr>
        <w:t>has become</w:t>
      </w:r>
      <w:r w:rsidRPr="00EA0F8A">
        <w:rPr>
          <w:rFonts w:ascii="Cambria" w:hAnsi="Cambria" w:cs="Times New Roman"/>
          <w:color w:val="000000" w:themeColor="text1"/>
          <w:lang w:bidi="ar-BH"/>
        </w:rPr>
        <w:t xml:space="preserve"> more fragmented than ever. The pro-democracy movement still has no defined public leadership; it has </w:t>
      </w:r>
      <w:r w:rsidR="009B1BDB">
        <w:rPr>
          <w:rFonts w:ascii="Cambria" w:hAnsi="Cambria" w:cs="Times New Roman"/>
          <w:color w:val="000000" w:themeColor="text1"/>
          <w:lang w:bidi="ar-BH"/>
        </w:rPr>
        <w:t>made</w:t>
      </w:r>
      <w:r w:rsidRPr="00EA0F8A">
        <w:rPr>
          <w:rFonts w:ascii="Cambria" w:hAnsi="Cambria" w:cs="Times New Roman"/>
          <w:color w:val="000000" w:themeColor="text1"/>
          <w:lang w:bidi="ar-BH"/>
        </w:rPr>
        <w:t xml:space="preserve"> some activists into public heroes, such as famous hunger striker Abdulhadi Alkhawaja</w:t>
      </w:r>
      <w:ins w:id="1476" w:author="Microsoft account" w:date="2014-10-20T11:33:00Z">
        <w:r w:rsidR="00CC5209">
          <w:rPr>
            <w:rFonts w:ascii="Cambria" w:hAnsi="Cambria" w:cs="Times New Roman"/>
            <w:color w:val="000000" w:themeColor="text1"/>
            <w:lang w:bidi="ar-BH"/>
          </w:rPr>
          <w:fldChar w:fldCharType="begin"/>
        </w:r>
        <w:r w:rsidR="00CC5209">
          <w:instrText xml:space="preserve"> XE "</w:instrText>
        </w:r>
      </w:ins>
      <w:r w:rsidR="00CC5209" w:rsidRPr="00582AC4">
        <w:rPr>
          <w:rFonts w:ascii="Cambria" w:hAnsi="Cambria" w:cs="Times New Roman"/>
          <w:color w:val="000000" w:themeColor="text1"/>
          <w:lang w:bidi="ar-BH"/>
          <w:rPrChange w:id="1477" w:author="Microsoft account" w:date="2014-10-20T11:33:00Z">
            <w:rPr>
              <w:rFonts w:ascii="Cambria" w:hAnsi="Cambria" w:cs="Times New Roman"/>
              <w:color w:val="000000" w:themeColor="text1"/>
              <w:lang w:bidi="ar-BH"/>
            </w:rPr>
          </w:rPrChange>
        </w:rPr>
        <w:instrText>Alkhawaja</w:instrText>
      </w:r>
      <w:ins w:id="1478" w:author="Microsoft account" w:date="2014-10-20T11:33:00Z">
        <w:r w:rsidR="00CC5209" w:rsidRPr="00582AC4">
          <w:rPr>
            <w:rFonts w:ascii="Cambria" w:hAnsi="Cambria" w:cs="Times New Roman"/>
            <w:color w:val="000000" w:themeColor="text1"/>
            <w:lang w:bidi="ar-BH"/>
            <w:rPrChange w:id="1479" w:author="Microsoft account" w:date="2014-10-20T11:33:00Z">
              <w:rPr>
                <w:rFonts w:ascii="Cambria" w:hAnsi="Cambria" w:cs="Times New Roman"/>
                <w:color w:val="000000" w:themeColor="text1"/>
                <w:lang w:bidi="ar-BH"/>
              </w:rPr>
            </w:rPrChange>
          </w:rPr>
          <w:instrText>, Abdulhadi</w:instrText>
        </w:r>
        <w:r w:rsidR="00CC5209">
          <w:instrText xml:space="preserve">" </w:instrText>
        </w:r>
        <w:r w:rsidR="00CC5209">
          <w:rPr>
            <w:rFonts w:ascii="Cambria" w:hAnsi="Cambria" w:cs="Times New Roman"/>
            <w:color w:val="000000" w:themeColor="text1"/>
            <w:lang w:bidi="ar-BH"/>
          </w:rPr>
          <w:fldChar w:fldCharType="end"/>
        </w:r>
      </w:ins>
      <w:ins w:id="1480" w:author="karl@grindal.org" w:date="2014-10-19T19:37:00Z">
        <w:del w:id="1481" w:author="Microsoft account" w:date="2014-10-20T11:33:00Z">
          <w:r w:rsidR="00006B5D" w:rsidDel="00CC5209">
            <w:rPr>
              <w:rFonts w:ascii="Cambria" w:hAnsi="Cambria" w:cs="Times New Roman"/>
              <w:color w:val="000000" w:themeColor="text1"/>
              <w:lang w:bidi="ar-BH"/>
            </w:rPr>
            <w:fldChar w:fldCharType="begin"/>
          </w:r>
          <w:r w:rsidR="00006B5D" w:rsidDel="00CC5209">
            <w:delInstrText xml:space="preserve"> XE "</w:delInstrText>
          </w:r>
        </w:del>
      </w:ins>
      <w:del w:id="1482" w:author="Microsoft account" w:date="2014-10-20T11:33:00Z">
        <w:r w:rsidR="00006B5D" w:rsidRPr="0078537F" w:rsidDel="00CC5209">
          <w:rPr>
            <w:rFonts w:ascii="Cambria" w:hAnsi="Cambria" w:cs="Times New Roman"/>
            <w:color w:val="000000" w:themeColor="text1"/>
            <w:lang w:bidi="ar-BH"/>
          </w:rPr>
          <w:delInstrText>Abdulhadi Alkhawaja</w:delInstrText>
        </w:r>
      </w:del>
      <w:ins w:id="1483" w:author="karl@grindal.org" w:date="2014-10-19T19:37:00Z">
        <w:del w:id="1484" w:author="Microsoft account" w:date="2014-10-20T11:33:00Z">
          <w:r w:rsidR="00006B5D" w:rsidDel="00CC5209">
            <w:delInstrText xml:space="preserve">" </w:delInstrText>
          </w:r>
          <w:r w:rsidR="00006B5D" w:rsidDel="00CC5209">
            <w:rPr>
              <w:rFonts w:ascii="Cambria" w:hAnsi="Cambria" w:cs="Times New Roman"/>
              <w:color w:val="000000" w:themeColor="text1"/>
              <w:lang w:bidi="ar-BH"/>
            </w:rPr>
            <w:fldChar w:fldCharType="end"/>
          </w:r>
        </w:del>
      </w:ins>
      <w:r w:rsidRPr="00EA0F8A">
        <w:rPr>
          <w:rFonts w:ascii="Cambria" w:hAnsi="Cambria" w:cs="Times New Roman"/>
          <w:color w:val="000000" w:themeColor="text1"/>
          <w:lang w:bidi="ar-BH"/>
        </w:rPr>
        <w:t>, or human rights defender Nabeel Rajab</w:t>
      </w:r>
      <w:ins w:id="1485" w:author="karl@grindal.org" w:date="2014-10-19T19:37:00Z">
        <w:r w:rsidR="00006B5D">
          <w:rPr>
            <w:rFonts w:ascii="Cambria" w:hAnsi="Cambria" w:cs="Times New Roman"/>
            <w:color w:val="000000" w:themeColor="text1"/>
            <w:lang w:bidi="ar-BH"/>
          </w:rPr>
          <w:fldChar w:fldCharType="begin"/>
        </w:r>
        <w:r w:rsidR="00006B5D">
          <w:instrText xml:space="preserve"> XE "</w:instrText>
        </w:r>
      </w:ins>
      <w:r w:rsidR="00006B5D" w:rsidRPr="00812B2A">
        <w:rPr>
          <w:rFonts w:ascii="Cambria" w:hAnsi="Cambria" w:cs="Times New Roman"/>
          <w:color w:val="000000" w:themeColor="text1"/>
          <w:lang w:bidi="ar-BH"/>
        </w:rPr>
        <w:instrText>Nabeel Rajab</w:instrText>
      </w:r>
      <w:ins w:id="1486" w:author="karl@grindal.org" w:date="2014-10-19T19:37:00Z">
        <w:r w:rsidR="00006B5D">
          <w:instrText xml:space="preserve">" </w:instrText>
        </w:r>
        <w:r w:rsidR="00006B5D">
          <w:rPr>
            <w:rFonts w:ascii="Cambria" w:hAnsi="Cambria" w:cs="Times New Roman"/>
            <w:color w:val="000000" w:themeColor="text1"/>
            <w:lang w:bidi="ar-BH"/>
          </w:rPr>
          <w:fldChar w:fldCharType="end"/>
        </w:r>
      </w:ins>
      <w:r w:rsidRPr="00EA0F8A">
        <w:rPr>
          <w:rFonts w:ascii="Cambria" w:hAnsi="Cambria" w:cs="Times New Roman"/>
          <w:color w:val="000000" w:themeColor="text1"/>
          <w:lang w:bidi="ar-BH"/>
        </w:rPr>
        <w:t xml:space="preserve"> ( both currently in prison), but these are icons who</w:t>
      </w:r>
      <w:r w:rsidR="00536351">
        <w:rPr>
          <w:rFonts w:ascii="Cambria" w:hAnsi="Cambria" w:cs="Times New Roman"/>
          <w:color w:val="000000" w:themeColor="text1"/>
          <w:lang w:bidi="ar-BH"/>
        </w:rPr>
        <w:t xml:space="preserve"> are</w:t>
      </w:r>
      <w:r w:rsidRPr="00EA0F8A">
        <w:rPr>
          <w:rFonts w:ascii="Cambria" w:hAnsi="Cambria" w:cs="Times New Roman"/>
          <w:color w:val="000000" w:themeColor="text1"/>
          <w:lang w:bidi="ar-BH"/>
        </w:rPr>
        <w:t xml:space="preserve"> influen</w:t>
      </w:r>
      <w:r w:rsidR="00536351">
        <w:rPr>
          <w:rFonts w:ascii="Cambria" w:hAnsi="Cambria" w:cs="Times New Roman"/>
          <w:color w:val="000000" w:themeColor="text1"/>
          <w:lang w:bidi="ar-BH"/>
        </w:rPr>
        <w:t>tial in</w:t>
      </w:r>
      <w:r w:rsidRPr="00EA0F8A">
        <w:rPr>
          <w:rFonts w:ascii="Cambria" w:hAnsi="Cambria" w:cs="Times New Roman"/>
          <w:color w:val="000000" w:themeColor="text1"/>
          <w:lang w:bidi="ar-BH"/>
        </w:rPr>
        <w:t xml:space="preserve"> the movement rather than leaders who command it.  Political parties and civil society organizations have been working together organizing protests and public events, lobbying international media and speaking at global outlets to keep the discussion on the Bahraini crisis alive. Their demands were explained in the “Manama Document” issued in 2012. However, every day the ga</w:t>
      </w:r>
      <w:r w:rsidR="009B1BDB">
        <w:rPr>
          <w:rFonts w:ascii="Cambria" w:hAnsi="Cambria" w:cs="Times New Roman"/>
          <w:color w:val="000000" w:themeColor="text1"/>
          <w:lang w:bidi="ar-BH"/>
        </w:rPr>
        <w:t>p</w:t>
      </w:r>
      <w:r w:rsidRPr="00EA0F8A">
        <w:rPr>
          <w:rFonts w:ascii="Cambria" w:hAnsi="Cambria" w:cs="Times New Roman"/>
          <w:color w:val="000000" w:themeColor="text1"/>
          <w:lang w:bidi="ar-BH"/>
        </w:rPr>
        <w:t xml:space="preserve"> widen</w:t>
      </w:r>
      <w:r w:rsidR="009B1BDB">
        <w:rPr>
          <w:rFonts w:ascii="Cambria" w:hAnsi="Cambria" w:cs="Times New Roman"/>
          <w:color w:val="000000" w:themeColor="text1"/>
          <w:lang w:bidi="ar-BH"/>
        </w:rPr>
        <w:t>s</w:t>
      </w:r>
      <w:r w:rsidRPr="00EA0F8A">
        <w:rPr>
          <w:rFonts w:ascii="Cambria" w:hAnsi="Cambria" w:cs="Times New Roman"/>
          <w:color w:val="000000" w:themeColor="text1"/>
          <w:lang w:bidi="ar-BH"/>
        </w:rPr>
        <w:t xml:space="preserve"> between these efforts and the situation on the ground, where villages witness frequent clashes between police and youth groups, who increasingly are using Molotov cocktails or metal rods. These groups, such as youth of </w:t>
      </w:r>
      <w:r w:rsidR="009B1BDB">
        <w:rPr>
          <w:rFonts w:ascii="Cambria" w:hAnsi="Cambria" w:cs="Times New Roman"/>
          <w:color w:val="000000" w:themeColor="text1"/>
          <w:lang w:bidi="ar-BH"/>
        </w:rPr>
        <w:t>“</w:t>
      </w:r>
      <w:r w:rsidRPr="00EA0F8A">
        <w:rPr>
          <w:rFonts w:ascii="Cambria" w:hAnsi="Cambria" w:cs="Times New Roman"/>
          <w:color w:val="000000" w:themeColor="text1"/>
          <w:lang w:bidi="ar-BH"/>
        </w:rPr>
        <w:t>Feb 14</w:t>
      </w:r>
      <w:r w:rsidR="009B1BDB">
        <w:rPr>
          <w:rFonts w:ascii="Cambria" w:hAnsi="Cambria" w:cs="Times New Roman"/>
          <w:color w:val="000000" w:themeColor="text1"/>
          <w:lang w:bidi="ar-BH"/>
        </w:rPr>
        <w:t>”</w:t>
      </w:r>
      <w:r w:rsidRPr="00EA0F8A">
        <w:rPr>
          <w:rFonts w:ascii="Cambria" w:hAnsi="Cambria" w:cs="Times New Roman"/>
          <w:color w:val="000000" w:themeColor="text1"/>
          <w:lang w:bidi="ar-BH"/>
        </w:rPr>
        <w:t xml:space="preserve"> and Collation of </w:t>
      </w:r>
      <w:r w:rsidR="009B1BDB">
        <w:rPr>
          <w:rFonts w:ascii="Cambria" w:hAnsi="Cambria" w:cs="Times New Roman"/>
          <w:color w:val="000000" w:themeColor="text1"/>
          <w:lang w:bidi="ar-BH"/>
        </w:rPr>
        <w:t>“</w:t>
      </w:r>
      <w:r w:rsidRPr="00EA0F8A">
        <w:rPr>
          <w:rFonts w:ascii="Cambria" w:hAnsi="Cambria" w:cs="Times New Roman"/>
          <w:color w:val="000000" w:themeColor="text1"/>
          <w:lang w:bidi="ar-BH"/>
        </w:rPr>
        <w:t>Feb 14</w:t>
      </w:r>
      <w:r w:rsidR="009B1BDB">
        <w:rPr>
          <w:rFonts w:ascii="Cambria" w:hAnsi="Cambria" w:cs="Times New Roman"/>
          <w:color w:val="000000" w:themeColor="text1"/>
          <w:lang w:bidi="ar-BH"/>
        </w:rPr>
        <w:t>”</w:t>
      </w:r>
      <w:r w:rsidRPr="00EA0F8A">
        <w:rPr>
          <w:rFonts w:ascii="Cambria" w:hAnsi="Cambria" w:cs="Times New Roman"/>
          <w:color w:val="000000" w:themeColor="text1"/>
          <w:lang w:bidi="ar-BH"/>
        </w:rPr>
        <w:t>, decided to “defend themselves” against state repression, believing that other efforts will not be fruitful. Their discourse and statements started to use more religious terms in recent years, reviving around “resistance” and “self-defense</w:t>
      </w:r>
      <w:r w:rsidR="00536351">
        <w:rPr>
          <w:rFonts w:ascii="Cambria" w:hAnsi="Cambria" w:cs="Times New Roman"/>
          <w:color w:val="000000" w:themeColor="text1"/>
          <w:lang w:bidi="ar-BH"/>
        </w:rPr>
        <w:t>.</w:t>
      </w:r>
      <w:r w:rsidRPr="00EA0F8A">
        <w:rPr>
          <w:rFonts w:ascii="Cambria" w:hAnsi="Cambria" w:cs="Times New Roman"/>
          <w:color w:val="000000" w:themeColor="text1"/>
          <w:lang w:bidi="ar-BH"/>
        </w:rPr>
        <w:t xml:space="preserve">” </w:t>
      </w:r>
      <w:r w:rsidRPr="00EA0F8A">
        <w:rPr>
          <w:rStyle w:val="FootnoteReference"/>
          <w:rFonts w:ascii="Cambria" w:hAnsi="Cambria" w:cs="Times New Roman"/>
          <w:color w:val="000000" w:themeColor="text1"/>
          <w:lang w:bidi="ar-BH"/>
        </w:rPr>
        <w:footnoteReference w:id="169"/>
      </w:r>
    </w:p>
    <w:p w14:paraId="707C2632" w14:textId="18C58956" w:rsidR="009B2DC2" w:rsidRPr="00EA0F8A" w:rsidRDefault="009B2DC2" w:rsidP="00EA0F8A">
      <w:pPr>
        <w:spacing w:before="100" w:beforeAutospacing="1" w:after="100" w:afterAutospacing="1" w:line="360" w:lineRule="auto"/>
        <w:jc w:val="both"/>
        <w:rPr>
          <w:rFonts w:ascii="Cambria" w:hAnsi="Cambria" w:cs="Times New Roman"/>
          <w:color w:val="000000" w:themeColor="text1"/>
          <w:shd w:val="clear" w:color="auto" w:fill="FFFFFF"/>
        </w:rPr>
      </w:pPr>
      <w:r w:rsidRPr="00EA0F8A">
        <w:rPr>
          <w:rFonts w:ascii="Cambria" w:hAnsi="Cambria" w:cs="Times New Roman"/>
          <w:color w:val="000000" w:themeColor="text1"/>
          <w:lang w:bidi="ar-BH"/>
        </w:rPr>
        <w:t>Even though the situation doesn’t look very promising, strategic no</w:t>
      </w:r>
      <w:r w:rsidR="009B1BDB">
        <w:rPr>
          <w:rFonts w:ascii="Cambria" w:hAnsi="Cambria" w:cs="Times New Roman"/>
          <w:color w:val="000000" w:themeColor="text1"/>
          <w:lang w:bidi="ar-BH"/>
        </w:rPr>
        <w:t xml:space="preserve">nviolent actions </w:t>
      </w:r>
      <w:r w:rsidR="00536351">
        <w:rPr>
          <w:rFonts w:ascii="Cambria" w:hAnsi="Cambria" w:cs="Times New Roman"/>
          <w:color w:val="000000" w:themeColor="text1"/>
          <w:lang w:bidi="ar-BH"/>
        </w:rPr>
        <w:t>could</w:t>
      </w:r>
      <w:r w:rsidR="009B1BDB">
        <w:rPr>
          <w:rFonts w:ascii="Cambria" w:hAnsi="Cambria" w:cs="Times New Roman"/>
          <w:color w:val="000000" w:themeColor="text1"/>
          <w:lang w:bidi="ar-BH"/>
        </w:rPr>
        <w:t xml:space="preserve"> still prove to be</w:t>
      </w:r>
      <w:r w:rsidRPr="00EA0F8A">
        <w:rPr>
          <w:rFonts w:ascii="Cambria" w:hAnsi="Cambria" w:cs="Times New Roman"/>
          <w:color w:val="000000" w:themeColor="text1"/>
          <w:lang w:bidi="ar-BH"/>
        </w:rPr>
        <w:t xml:space="preserve"> effective in this tiny island. One of the ongoing success stories is the campaign to rebuild the destroyed mosques in Shia villages. During the crackdown in 2011, the Bahraini authority backed and supported by the GCC countries (Saudi Arabia in particular) demolished around 38 mosques in many Shia villages, one of them is believed </w:t>
      </w:r>
      <w:r w:rsidR="00536351">
        <w:rPr>
          <w:rFonts w:ascii="Cambria" w:hAnsi="Cambria" w:cs="Times New Roman"/>
          <w:color w:val="000000" w:themeColor="text1"/>
          <w:lang w:bidi="ar-BH"/>
        </w:rPr>
        <w:t>date to</w:t>
      </w:r>
      <w:r w:rsidRPr="00EA0F8A">
        <w:rPr>
          <w:rFonts w:ascii="Cambria" w:hAnsi="Cambria" w:cs="Times New Roman"/>
          <w:color w:val="000000" w:themeColor="text1"/>
          <w:lang w:bidi="ar-BH"/>
        </w:rPr>
        <w:t xml:space="preserve"> over </w:t>
      </w:r>
      <w:r w:rsidR="00536351">
        <w:rPr>
          <w:rFonts w:ascii="Cambria" w:hAnsi="Cambria" w:cs="Times New Roman"/>
          <w:color w:val="000000" w:themeColor="text1"/>
          <w:lang w:bidi="ar-BH"/>
        </w:rPr>
        <w:t>400 years ago. This repression was bee</w:t>
      </w:r>
      <w:r w:rsidRPr="00EA0F8A">
        <w:rPr>
          <w:rFonts w:ascii="Cambria" w:hAnsi="Cambria" w:cs="Times New Roman"/>
          <w:color w:val="000000" w:themeColor="text1"/>
          <w:lang w:bidi="ar-BH"/>
        </w:rPr>
        <w:t>n by the majority Shia as an attack against their belie</w:t>
      </w:r>
      <w:r w:rsidR="009B1BDB">
        <w:rPr>
          <w:rFonts w:ascii="Cambria" w:hAnsi="Cambria" w:cs="Times New Roman"/>
          <w:color w:val="000000" w:themeColor="text1"/>
          <w:lang w:bidi="ar-BH"/>
        </w:rPr>
        <w:t>fs</w:t>
      </w:r>
      <w:r w:rsidRPr="00EA0F8A">
        <w:rPr>
          <w:rFonts w:ascii="Cambria" w:hAnsi="Cambria" w:cs="Times New Roman"/>
          <w:color w:val="000000" w:themeColor="text1"/>
          <w:lang w:bidi="ar-BH"/>
        </w:rPr>
        <w:t xml:space="preserve"> and cultural identity. According to Sheikh </w:t>
      </w:r>
      <w:r w:rsidRPr="00EA0F8A">
        <w:rPr>
          <w:rFonts w:ascii="Cambria" w:hAnsi="Cambria" w:cs="Times New Roman"/>
          <w:color w:val="000000" w:themeColor="text1"/>
          <w:lang w:bidi="ar-BH"/>
        </w:rPr>
        <w:lastRenderedPageBreak/>
        <w:t>Maytham Al Salman</w:t>
      </w:r>
      <w:ins w:id="1487" w:author="karl@grindal.org" w:date="2014-10-19T19:40:00Z">
        <w:r w:rsidR="00006B5D">
          <w:rPr>
            <w:rFonts w:ascii="Cambria" w:hAnsi="Cambria" w:cs="Times New Roman"/>
            <w:color w:val="000000" w:themeColor="text1"/>
            <w:lang w:bidi="ar-BH"/>
          </w:rPr>
          <w:fldChar w:fldCharType="begin"/>
        </w:r>
        <w:r w:rsidR="00006B5D">
          <w:instrText xml:space="preserve"> XE "</w:instrText>
        </w:r>
      </w:ins>
      <w:r w:rsidR="00006B5D" w:rsidRPr="00F5756E">
        <w:rPr>
          <w:rFonts w:ascii="Cambria" w:hAnsi="Cambria" w:cs="Times New Roman"/>
          <w:color w:val="000000" w:themeColor="text1"/>
          <w:lang w:bidi="ar-BH"/>
        </w:rPr>
        <w:instrText>Sheikh Maytham Al Salman</w:instrText>
      </w:r>
      <w:ins w:id="1488" w:author="karl@grindal.org" w:date="2014-10-19T19:40:00Z">
        <w:r w:rsidR="00006B5D">
          <w:instrText xml:space="preserve">" </w:instrText>
        </w:r>
        <w:r w:rsidR="00006B5D">
          <w:rPr>
            <w:rFonts w:ascii="Cambria" w:hAnsi="Cambria" w:cs="Times New Roman"/>
            <w:color w:val="000000" w:themeColor="text1"/>
            <w:lang w:bidi="ar-BH"/>
          </w:rPr>
          <w:fldChar w:fldCharType="end"/>
        </w:r>
      </w:ins>
      <w:r w:rsidRPr="00EA0F8A">
        <w:rPr>
          <w:rFonts w:ascii="Cambria" w:hAnsi="Cambria" w:cs="Times New Roman"/>
          <w:color w:val="000000" w:themeColor="text1"/>
          <w:lang w:bidi="ar-BH"/>
        </w:rPr>
        <w:t>, Chairman of the Bahrain interfaith center</w:t>
      </w:r>
      <w:r w:rsidR="00536351">
        <w:rPr>
          <w:rFonts w:ascii="Cambria" w:hAnsi="Cambria" w:cs="Times New Roman"/>
          <w:color w:val="000000" w:themeColor="text1"/>
          <w:lang w:bidi="ar-BH"/>
        </w:rPr>
        <w:t>,</w:t>
      </w:r>
      <w:r w:rsidR="009B1BDB">
        <w:rPr>
          <w:rFonts w:ascii="Cambria" w:hAnsi="Cambria" w:cs="Times New Roman"/>
          <w:color w:val="000000" w:themeColor="text1"/>
          <w:lang w:bidi="ar-BH"/>
        </w:rPr>
        <w:t xml:space="preserve"> </w:t>
      </w:r>
      <w:r w:rsidRPr="00EA0F8A">
        <w:rPr>
          <w:rFonts w:ascii="Cambria" w:hAnsi="Cambria" w:cs="Times New Roman"/>
          <w:color w:val="000000" w:themeColor="text1"/>
          <w:lang w:bidi="ar-BH"/>
        </w:rPr>
        <w:t>who was interviewed for this paper, a spontaneous action by</w:t>
      </w:r>
      <w:r w:rsidR="009B1BDB">
        <w:rPr>
          <w:rFonts w:ascii="Cambria" w:hAnsi="Cambria" w:cs="Times New Roman"/>
          <w:color w:val="000000" w:themeColor="text1"/>
          <w:lang w:bidi="ar-BH"/>
        </w:rPr>
        <w:t xml:space="preserve"> many</w:t>
      </w:r>
      <w:r w:rsidRPr="00EA0F8A">
        <w:rPr>
          <w:rFonts w:ascii="Cambria" w:hAnsi="Cambria" w:cs="Times New Roman"/>
          <w:color w:val="000000" w:themeColor="text1"/>
          <w:lang w:bidi="ar-BH"/>
        </w:rPr>
        <w:t xml:space="preserve"> people took place right after the state demolished 38 mosques</w:t>
      </w:r>
      <w:r w:rsidR="009B1BDB">
        <w:rPr>
          <w:rFonts w:ascii="Cambria" w:eastAsia="Times New Roman" w:hAnsi="Cambria" w:cs="Times New Roman"/>
          <w:color w:val="000000" w:themeColor="text1"/>
        </w:rPr>
        <w:t>. P</w:t>
      </w:r>
      <w:r w:rsidRPr="00EA0F8A">
        <w:rPr>
          <w:rFonts w:ascii="Cambria" w:eastAsia="Times New Roman" w:hAnsi="Cambria" w:cs="Times New Roman"/>
          <w:color w:val="000000" w:themeColor="text1"/>
        </w:rPr>
        <w:t>eople started gathering at the sites of each demolished mosque to perform their prayers. It was a decision taken by the people; and then encouraged by religious leaders</w:t>
      </w:r>
      <w:r w:rsidRPr="00EA0F8A">
        <w:rPr>
          <w:rFonts w:ascii="Cambria" w:hAnsi="Cambria" w:cs="Times New Roman"/>
          <w:color w:val="000000" w:themeColor="text1"/>
          <w:lang w:bidi="ar-BH"/>
        </w:rPr>
        <w:t xml:space="preserve">. The issue of demolished mosques went viral, and </w:t>
      </w:r>
      <w:r w:rsidR="009B1BDB">
        <w:rPr>
          <w:rFonts w:ascii="Cambria" w:hAnsi="Cambria" w:cs="Times New Roman"/>
          <w:color w:val="000000" w:themeColor="text1"/>
          <w:lang w:bidi="ar-BH"/>
        </w:rPr>
        <w:t>the US</w:t>
      </w:r>
      <w:r w:rsidRPr="00EA0F8A">
        <w:rPr>
          <w:rFonts w:ascii="Cambria" w:hAnsi="Cambria" w:cs="Times New Roman"/>
          <w:color w:val="000000" w:themeColor="text1"/>
          <w:lang w:bidi="ar-BH"/>
        </w:rPr>
        <w:t xml:space="preserve"> president Barack Obama</w:t>
      </w:r>
      <w:ins w:id="1489" w:author="karl@grindal.org" w:date="2014-10-19T19:39:00Z">
        <w:r w:rsidR="00006B5D">
          <w:rPr>
            <w:rFonts w:ascii="Cambria" w:hAnsi="Cambria" w:cs="Times New Roman"/>
            <w:color w:val="000000" w:themeColor="text1"/>
            <w:lang w:bidi="ar-BH"/>
          </w:rPr>
          <w:fldChar w:fldCharType="begin"/>
        </w:r>
        <w:r w:rsidR="00006B5D">
          <w:instrText xml:space="preserve"> XE "</w:instrText>
        </w:r>
        <w:r w:rsidR="00006B5D" w:rsidRPr="00226B99">
          <w:rPr>
            <w:rFonts w:ascii="Cambria" w:hAnsi="Cambria" w:cs="Times New Roman"/>
            <w:color w:val="000000" w:themeColor="text1"/>
            <w:lang w:bidi="ar-BH"/>
          </w:rPr>
          <w:instrText xml:space="preserve">President Barack </w:instrText>
        </w:r>
      </w:ins>
      <w:r w:rsidR="00006B5D" w:rsidRPr="00226B99">
        <w:rPr>
          <w:rFonts w:ascii="Cambria" w:hAnsi="Cambria" w:cs="Times New Roman"/>
          <w:color w:val="000000" w:themeColor="text1"/>
          <w:lang w:bidi="ar-BH"/>
        </w:rPr>
        <w:instrText>Obama</w:instrText>
      </w:r>
      <w:ins w:id="1490" w:author="karl@grindal.org" w:date="2014-10-19T19:39:00Z">
        <w:r w:rsidR="00006B5D">
          <w:instrText xml:space="preserve">" </w:instrText>
        </w:r>
        <w:r w:rsidR="00006B5D">
          <w:rPr>
            <w:rFonts w:ascii="Cambria" w:hAnsi="Cambria" w:cs="Times New Roman"/>
            <w:color w:val="000000" w:themeColor="text1"/>
            <w:lang w:bidi="ar-BH"/>
          </w:rPr>
          <w:fldChar w:fldCharType="end"/>
        </w:r>
      </w:ins>
      <w:r w:rsidRPr="00EA0F8A">
        <w:rPr>
          <w:rFonts w:ascii="Cambria" w:hAnsi="Cambria" w:cs="Times New Roman"/>
          <w:color w:val="000000" w:themeColor="text1"/>
          <w:lang w:bidi="ar-BH"/>
        </w:rPr>
        <w:t xml:space="preserve"> mentioned it in a speech in 2011. According to Alsalman, joint</w:t>
      </w:r>
      <w:r w:rsidR="009B1BDB">
        <w:rPr>
          <w:rFonts w:ascii="Cambria" w:hAnsi="Cambria" w:cs="Times New Roman"/>
          <w:color w:val="000000" w:themeColor="text1"/>
          <w:shd w:val="clear" w:color="auto" w:fill="FFFFFF"/>
        </w:rPr>
        <w:t xml:space="preserve"> p</w:t>
      </w:r>
      <w:r w:rsidRPr="00EA0F8A">
        <w:rPr>
          <w:rFonts w:ascii="Cambria" w:hAnsi="Cambria" w:cs="Times New Roman"/>
          <w:color w:val="000000" w:themeColor="text1"/>
          <w:shd w:val="clear" w:color="auto" w:fill="FFFFFF"/>
        </w:rPr>
        <w:t xml:space="preserve">rayers </w:t>
      </w:r>
      <w:r w:rsidR="009B1BDB">
        <w:rPr>
          <w:rFonts w:ascii="Cambria" w:hAnsi="Cambria" w:cs="Times New Roman"/>
          <w:color w:val="000000" w:themeColor="text1"/>
          <w:shd w:val="clear" w:color="auto" w:fill="FFFFFF"/>
        </w:rPr>
        <w:t xml:space="preserve">– </w:t>
      </w:r>
      <w:r w:rsidRPr="00EA0F8A">
        <w:rPr>
          <w:rFonts w:ascii="Cambria" w:hAnsi="Cambria" w:cs="Times New Roman"/>
          <w:color w:val="000000" w:themeColor="text1"/>
          <w:shd w:val="clear" w:color="auto" w:fill="FFFFFF"/>
        </w:rPr>
        <w:t>jamaat</w:t>
      </w:r>
      <w:r w:rsidR="009B1BDB">
        <w:rPr>
          <w:rFonts w:ascii="Cambria" w:hAnsi="Cambria" w:cs="Times New Roman"/>
          <w:color w:val="000000" w:themeColor="text1"/>
          <w:shd w:val="clear" w:color="auto" w:fill="FFFFFF"/>
        </w:rPr>
        <w:t xml:space="preserve"> – </w:t>
      </w:r>
      <w:r w:rsidRPr="00EA0F8A">
        <w:rPr>
          <w:rFonts w:ascii="Cambria" w:hAnsi="Cambria" w:cs="Times New Roman"/>
          <w:color w:val="000000" w:themeColor="text1"/>
          <w:shd w:val="clear" w:color="auto" w:fill="FFFFFF"/>
        </w:rPr>
        <w:t xml:space="preserve"> are held in some of the demolished mosques on a daily basis while the majority of the 38 demolished mosques hold prayers every</w:t>
      </w:r>
      <w:r w:rsidRPr="00EA0F8A">
        <w:rPr>
          <w:rStyle w:val="apple-converted-space"/>
          <w:rFonts w:ascii="Cambria" w:hAnsi="Cambria" w:cs="Times New Roman"/>
          <w:color w:val="000000" w:themeColor="text1"/>
          <w:shd w:val="clear" w:color="auto" w:fill="FFFFFF"/>
        </w:rPr>
        <w:t> </w:t>
      </w:r>
      <w:r w:rsidRPr="00EA0F8A">
        <w:rPr>
          <w:rStyle w:val="aqj"/>
          <w:rFonts w:ascii="Cambria" w:hAnsi="Cambria" w:cs="Times New Roman"/>
          <w:color w:val="000000" w:themeColor="text1"/>
        </w:rPr>
        <w:t>Saturday</w:t>
      </w:r>
      <w:r w:rsidRPr="00EA0F8A">
        <w:rPr>
          <w:rFonts w:ascii="Cambria" w:hAnsi="Cambria" w:cs="Times New Roman"/>
          <w:color w:val="000000" w:themeColor="text1"/>
          <w:shd w:val="clear" w:color="auto" w:fill="FFFFFF"/>
        </w:rPr>
        <w:t>. He said “crowds attending the prayers are from different lifestyles, ages and social backgrounds. They insist on continuing prayers in the demolished mosques to convey a message to the regime stating that Shia's are still there after the crackdown. They believe they are not only praying but preserving their national and religious identity, they believe they are safeguarding their cultural heritage”.  This action played a major role in driving the government of Bahrain to announce</w:t>
      </w:r>
      <w:r w:rsidR="009B1BDB">
        <w:rPr>
          <w:rFonts w:ascii="Cambria" w:hAnsi="Cambria" w:cs="Times New Roman"/>
          <w:color w:val="000000" w:themeColor="text1"/>
          <w:shd w:val="clear" w:color="auto" w:fill="FFFFFF"/>
        </w:rPr>
        <w:t xml:space="preserve"> the</w:t>
      </w:r>
      <w:r w:rsidRPr="00EA0F8A">
        <w:rPr>
          <w:rFonts w:ascii="Cambria" w:hAnsi="Cambria" w:cs="Times New Roman"/>
          <w:color w:val="000000" w:themeColor="text1"/>
          <w:shd w:val="clear" w:color="auto" w:fill="FFFFFF"/>
        </w:rPr>
        <w:t xml:space="preserve"> rebuilding</w:t>
      </w:r>
      <w:r w:rsidR="009B1BDB">
        <w:rPr>
          <w:rFonts w:ascii="Cambria" w:hAnsi="Cambria" w:cs="Times New Roman"/>
          <w:color w:val="000000" w:themeColor="text1"/>
          <w:shd w:val="clear" w:color="auto" w:fill="FFFFFF"/>
        </w:rPr>
        <w:t xml:space="preserve"> of</w:t>
      </w:r>
      <w:r w:rsidRPr="00EA0F8A">
        <w:rPr>
          <w:rFonts w:ascii="Cambria" w:hAnsi="Cambria" w:cs="Times New Roman"/>
          <w:color w:val="000000" w:themeColor="text1"/>
          <w:shd w:val="clear" w:color="auto" w:fill="FFFFFF"/>
        </w:rPr>
        <w:t xml:space="preserve"> 30 of the 38 demolished mosques.  Though the rebuilding process is yet to be started, it appears that prayers in demolished mosques sites will continue to be orga</w:t>
      </w:r>
      <w:r w:rsidR="00DF3189" w:rsidRPr="00EA0F8A">
        <w:rPr>
          <w:rFonts w:ascii="Cambria" w:hAnsi="Cambria" w:cs="Times New Roman"/>
          <w:color w:val="000000" w:themeColor="text1"/>
          <w:shd w:val="clear" w:color="auto" w:fill="FFFFFF"/>
        </w:rPr>
        <w:t xml:space="preserve">nized until they are rebuilt”. </w:t>
      </w:r>
    </w:p>
    <w:p w14:paraId="65D23E21" w14:textId="77777777" w:rsidR="009B2DC2" w:rsidRPr="00EA0F8A" w:rsidRDefault="009B2DC2" w:rsidP="00EA0F8A">
      <w:pPr>
        <w:spacing w:before="100" w:beforeAutospacing="1" w:after="100" w:afterAutospacing="1" w:line="360" w:lineRule="auto"/>
        <w:jc w:val="both"/>
        <w:rPr>
          <w:rFonts w:ascii="Cambria" w:hAnsi="Cambria" w:cs="Times New Roman"/>
          <w:b/>
          <w:bCs/>
          <w:color w:val="000000" w:themeColor="text1"/>
          <w:lang w:bidi="ar-BH"/>
        </w:rPr>
      </w:pPr>
      <w:r w:rsidRPr="00EA0F8A">
        <w:rPr>
          <w:rFonts w:ascii="Cambria" w:hAnsi="Cambria" w:cs="Times New Roman"/>
          <w:b/>
          <w:bCs/>
          <w:color w:val="000000" w:themeColor="text1"/>
          <w:lang w:bidi="ar-BH"/>
        </w:rPr>
        <w:t xml:space="preserve">Conclusion </w:t>
      </w:r>
    </w:p>
    <w:p w14:paraId="4DA65C77" w14:textId="50E9090D" w:rsidR="009B2DC2" w:rsidRPr="00EA0F8A" w:rsidRDefault="009B2DC2" w:rsidP="00EA0F8A">
      <w:pPr>
        <w:spacing w:before="100" w:beforeAutospacing="1" w:after="100" w:afterAutospacing="1" w:line="360" w:lineRule="auto"/>
        <w:jc w:val="both"/>
        <w:rPr>
          <w:rFonts w:ascii="Cambria" w:hAnsi="Cambria" w:cs="Times New Roman"/>
          <w:color w:val="000000" w:themeColor="text1"/>
        </w:rPr>
      </w:pPr>
      <w:r w:rsidRPr="00EA0F8A">
        <w:rPr>
          <w:rFonts w:ascii="Cambria" w:eastAsia="Times New Roman" w:hAnsi="Cambria" w:cs="Times New Roman"/>
          <w:color w:val="000000" w:themeColor="text1"/>
        </w:rPr>
        <w:t xml:space="preserve">Minor and cosmetic changes are not enough to lead the Gulf countries </w:t>
      </w:r>
      <w:r w:rsidR="009B1BDB">
        <w:rPr>
          <w:rFonts w:ascii="Cambria" w:eastAsia="Times New Roman" w:hAnsi="Cambria" w:cs="Times New Roman"/>
          <w:color w:val="000000" w:themeColor="text1"/>
        </w:rPr>
        <w:t>to be more democratic. It is</w:t>
      </w:r>
      <w:r w:rsidRPr="00EA0F8A">
        <w:rPr>
          <w:rFonts w:ascii="Cambria" w:eastAsia="Times New Roman" w:hAnsi="Cambria" w:cs="Times New Roman"/>
          <w:color w:val="000000" w:themeColor="text1"/>
        </w:rPr>
        <w:t xml:space="preserve"> time </w:t>
      </w:r>
      <w:r w:rsidR="009B1BDB">
        <w:rPr>
          <w:rFonts w:ascii="Cambria" w:eastAsia="Times New Roman" w:hAnsi="Cambria" w:cs="Times New Roman"/>
          <w:color w:val="000000" w:themeColor="text1"/>
        </w:rPr>
        <w:t>for</w:t>
      </w:r>
      <w:r w:rsidRPr="00EA0F8A">
        <w:rPr>
          <w:rFonts w:ascii="Cambria" w:eastAsia="Times New Roman" w:hAnsi="Cambria" w:cs="Times New Roman"/>
          <w:color w:val="000000" w:themeColor="text1"/>
        </w:rPr>
        <w:t xml:space="preserve"> major changes to be implemented</w:t>
      </w:r>
      <w:r w:rsidR="009B1BDB">
        <w:rPr>
          <w:rFonts w:ascii="Cambria" w:eastAsia="Times New Roman" w:hAnsi="Cambria" w:cs="Times New Roman"/>
          <w:color w:val="000000" w:themeColor="text1"/>
        </w:rPr>
        <w:t>,</w:t>
      </w:r>
      <w:r w:rsidRPr="00EA0F8A">
        <w:rPr>
          <w:rFonts w:ascii="Cambria" w:eastAsia="Times New Roman" w:hAnsi="Cambria" w:cs="Times New Roman"/>
          <w:color w:val="000000" w:themeColor="text1"/>
        </w:rPr>
        <w:t xml:space="preserve"> offer</w:t>
      </w:r>
      <w:r w:rsidR="009B1BDB">
        <w:rPr>
          <w:rFonts w:ascii="Cambria" w:eastAsia="Times New Roman" w:hAnsi="Cambria" w:cs="Times New Roman"/>
          <w:color w:val="000000" w:themeColor="text1"/>
        </w:rPr>
        <w:t>ing</w:t>
      </w:r>
      <w:r w:rsidRPr="00EA0F8A">
        <w:rPr>
          <w:rFonts w:ascii="Cambria" w:eastAsia="Times New Roman" w:hAnsi="Cambria" w:cs="Times New Roman"/>
          <w:color w:val="000000" w:themeColor="text1"/>
        </w:rPr>
        <w:t xml:space="preserve"> a more sustainable</w:t>
      </w:r>
      <w:r w:rsidR="009B1BDB">
        <w:rPr>
          <w:rFonts w:ascii="Cambria" w:eastAsia="Times New Roman" w:hAnsi="Cambria" w:cs="Times New Roman"/>
          <w:color w:val="000000" w:themeColor="text1"/>
        </w:rPr>
        <w:t xml:space="preserve"> democratic</w:t>
      </w:r>
      <w:r w:rsidRPr="00EA0F8A">
        <w:rPr>
          <w:rFonts w:ascii="Cambria" w:eastAsia="Times New Roman" w:hAnsi="Cambria" w:cs="Times New Roman"/>
          <w:color w:val="000000" w:themeColor="text1"/>
        </w:rPr>
        <w:t xml:space="preserve"> system in the Gulf. Those major shifts require civil mobilization and strong and well</w:t>
      </w:r>
      <w:r w:rsidR="009B1BDB">
        <w:rPr>
          <w:rFonts w:ascii="Cambria" w:eastAsia="Times New Roman" w:hAnsi="Cambria" w:cs="Times New Roman"/>
          <w:color w:val="000000" w:themeColor="text1"/>
        </w:rPr>
        <w:t>-</w:t>
      </w:r>
      <w:r w:rsidRPr="00EA0F8A">
        <w:rPr>
          <w:rFonts w:ascii="Cambria" w:eastAsia="Times New Roman" w:hAnsi="Cambria" w:cs="Times New Roman"/>
          <w:color w:val="000000" w:themeColor="text1"/>
        </w:rPr>
        <w:t>organized efforts from the grassroot</w:t>
      </w:r>
      <w:r w:rsidR="009B1BDB">
        <w:rPr>
          <w:rFonts w:ascii="Cambria" w:eastAsia="Times New Roman" w:hAnsi="Cambria" w:cs="Times New Roman"/>
          <w:color w:val="000000" w:themeColor="text1"/>
        </w:rPr>
        <w:t>s</w:t>
      </w:r>
      <w:r w:rsidRPr="00EA0F8A">
        <w:rPr>
          <w:rFonts w:ascii="Cambria" w:eastAsia="Times New Roman" w:hAnsi="Cambria" w:cs="Times New Roman"/>
          <w:color w:val="000000" w:themeColor="text1"/>
        </w:rPr>
        <w:t xml:space="preserve"> of Gulf societies.  Countries like Bahrain and Kuwait witnessed major movements and </w:t>
      </w:r>
      <w:r w:rsidR="009B1BDB">
        <w:rPr>
          <w:rFonts w:ascii="Cambria" w:eastAsia="Times New Roman" w:hAnsi="Cambria" w:cs="Times New Roman"/>
          <w:color w:val="000000" w:themeColor="text1"/>
        </w:rPr>
        <w:t>civil mobilization, but interest-</w:t>
      </w:r>
      <w:r w:rsidRPr="00EA0F8A">
        <w:rPr>
          <w:rFonts w:ascii="Cambria" w:eastAsia="Times New Roman" w:hAnsi="Cambria" w:cs="Times New Roman"/>
          <w:color w:val="000000" w:themeColor="text1"/>
        </w:rPr>
        <w:t>based networks are challenging the shift towards a more democratic Gulf</w:t>
      </w:r>
      <w:r w:rsidRPr="00EA0F8A">
        <w:rPr>
          <w:rFonts w:ascii="Cambria" w:eastAsia="Times New Roman" w:hAnsi="Cambria" w:cs="Times New Roman"/>
          <w:color w:val="000000" w:themeColor="text1"/>
          <w:rtl/>
        </w:rPr>
        <w:t xml:space="preserve"> </w:t>
      </w:r>
      <w:r w:rsidRPr="00EA0F8A">
        <w:rPr>
          <w:rFonts w:ascii="Cambria" w:eastAsia="Times New Roman" w:hAnsi="Cambria" w:cs="Times New Roman"/>
          <w:color w:val="000000" w:themeColor="text1"/>
        </w:rPr>
        <w:t xml:space="preserve">and a just society. Movements in the Gulf need to revisit the power map </w:t>
      </w:r>
      <w:r w:rsidR="009B1BDB">
        <w:rPr>
          <w:rFonts w:ascii="Cambria" w:eastAsia="Times New Roman" w:hAnsi="Cambria" w:cs="Times New Roman"/>
          <w:color w:val="000000" w:themeColor="text1"/>
        </w:rPr>
        <w:t>in their region and draw a long-</w:t>
      </w:r>
      <w:r w:rsidRPr="00EA0F8A">
        <w:rPr>
          <w:rFonts w:ascii="Cambria" w:eastAsia="Times New Roman" w:hAnsi="Cambria" w:cs="Times New Roman"/>
          <w:color w:val="000000" w:themeColor="text1"/>
        </w:rPr>
        <w:t xml:space="preserve">term strategy for their actions to be more effective in bringing change to this region.  </w:t>
      </w:r>
    </w:p>
    <w:p w14:paraId="02363154" w14:textId="77777777" w:rsidR="009B2DC2" w:rsidRPr="00EA0F8A" w:rsidRDefault="009B2DC2" w:rsidP="00EA0F8A">
      <w:pPr>
        <w:spacing w:before="100" w:beforeAutospacing="1" w:after="100" w:afterAutospacing="1" w:line="360" w:lineRule="auto"/>
        <w:jc w:val="both"/>
        <w:rPr>
          <w:rFonts w:ascii="Cambria" w:hAnsi="Cambria" w:cs="Times New Roman"/>
          <w:color w:val="000000" w:themeColor="text1"/>
          <w:lang w:bidi="ar-BH"/>
        </w:rPr>
      </w:pPr>
    </w:p>
    <w:p w14:paraId="740F0CCC" w14:textId="77777777" w:rsidR="009B2DC2" w:rsidRPr="00EA0F8A" w:rsidRDefault="009B2DC2" w:rsidP="00EA0F8A">
      <w:pPr>
        <w:spacing w:before="100" w:beforeAutospacing="1" w:after="100" w:afterAutospacing="1" w:line="360" w:lineRule="auto"/>
        <w:jc w:val="both"/>
        <w:rPr>
          <w:rFonts w:ascii="Cambria" w:hAnsi="Cambria" w:cs="Times New Roman"/>
          <w:color w:val="000000" w:themeColor="text1"/>
          <w:lang w:bidi="ar-BH"/>
        </w:rPr>
      </w:pPr>
    </w:p>
    <w:p w14:paraId="006AF18A" w14:textId="77777777" w:rsidR="009B2DC2" w:rsidRPr="00EA0F8A" w:rsidRDefault="009B2DC2" w:rsidP="00EA0F8A">
      <w:pPr>
        <w:spacing w:before="100" w:beforeAutospacing="1" w:after="100" w:afterAutospacing="1" w:line="360" w:lineRule="auto"/>
        <w:jc w:val="both"/>
        <w:rPr>
          <w:rFonts w:ascii="Cambria" w:hAnsi="Cambria" w:cs="Times New Roman"/>
          <w:color w:val="000000" w:themeColor="text1"/>
          <w:lang w:bidi="ar-BH"/>
        </w:rPr>
      </w:pPr>
    </w:p>
    <w:p w14:paraId="21C0F641" w14:textId="77777777" w:rsidR="009B2DC2" w:rsidRPr="00EA0F8A" w:rsidRDefault="009B2DC2" w:rsidP="00EA0F8A">
      <w:pPr>
        <w:spacing w:before="100" w:beforeAutospacing="1" w:after="100" w:afterAutospacing="1" w:line="360" w:lineRule="auto"/>
        <w:jc w:val="both"/>
        <w:rPr>
          <w:rFonts w:ascii="Cambria" w:hAnsi="Cambria" w:cs="Times New Roman"/>
          <w:color w:val="000000" w:themeColor="text1"/>
        </w:rPr>
      </w:pPr>
    </w:p>
    <w:p w14:paraId="02B3DB28" w14:textId="77777777" w:rsidR="00DF3189" w:rsidRPr="00EA0F8A" w:rsidRDefault="00DF3189" w:rsidP="00EA0F8A">
      <w:pPr>
        <w:pStyle w:val="Title"/>
        <w:spacing w:before="100" w:beforeAutospacing="1" w:after="100" w:afterAutospacing="1"/>
        <w:rPr>
          <w:rFonts w:ascii="Cambria" w:eastAsia="MS Mincho" w:hAnsi="Cambria"/>
          <w:color w:val="000000" w:themeColor="text1"/>
          <w:sz w:val="32"/>
          <w:szCs w:val="32"/>
        </w:rPr>
        <w:sectPr w:rsidR="00DF3189" w:rsidRPr="00EA0F8A" w:rsidSect="003C3189">
          <w:footnotePr>
            <w:numRestart w:val="eachSect"/>
          </w:footnotePr>
          <w:type w:val="continuous"/>
          <w:pgSz w:w="12240" w:h="15840"/>
          <w:pgMar w:top="1440" w:right="1440" w:bottom="1440" w:left="1440" w:header="720" w:footer="720" w:gutter="0"/>
          <w:cols w:space="720"/>
          <w:docGrid w:linePitch="360"/>
        </w:sectPr>
      </w:pPr>
    </w:p>
    <w:p w14:paraId="604F5F8C" w14:textId="77777777" w:rsidR="00FC030C" w:rsidRDefault="00FC030C" w:rsidP="00EA0F8A">
      <w:pPr>
        <w:pStyle w:val="Title"/>
        <w:spacing w:before="100" w:beforeAutospacing="1" w:after="100" w:afterAutospacing="1"/>
        <w:rPr>
          <w:rFonts w:ascii="Cambria" w:eastAsia="MS Mincho" w:hAnsi="Cambria"/>
          <w:b/>
          <w:color w:val="000000" w:themeColor="text1"/>
          <w:sz w:val="32"/>
          <w:szCs w:val="32"/>
        </w:rPr>
        <w:sectPr w:rsidR="00FC030C" w:rsidSect="003C3189">
          <w:footnotePr>
            <w:numRestart w:val="eachSect"/>
          </w:footnotePr>
          <w:type w:val="continuous"/>
          <w:pgSz w:w="12240" w:h="15840"/>
          <w:pgMar w:top="1440" w:right="1440" w:bottom="1440" w:left="1440" w:header="720" w:footer="720" w:gutter="0"/>
          <w:cols w:space="720"/>
          <w:docGrid w:linePitch="360"/>
        </w:sectPr>
      </w:pPr>
    </w:p>
    <w:p w14:paraId="69930810" w14:textId="77777777" w:rsidR="009B1BDB" w:rsidRDefault="009B1BDB">
      <w:pPr>
        <w:rPr>
          <w:rFonts w:ascii="Cambria" w:eastAsia="MS Mincho" w:hAnsi="Cambria" w:cs="Times New Roman"/>
          <w:b/>
          <w:color w:val="000000" w:themeColor="text1"/>
          <w:sz w:val="32"/>
          <w:szCs w:val="32"/>
        </w:rPr>
      </w:pPr>
      <w:r>
        <w:rPr>
          <w:rFonts w:ascii="Cambria" w:eastAsia="MS Mincho" w:hAnsi="Cambria"/>
          <w:b/>
          <w:color w:val="000000" w:themeColor="text1"/>
          <w:sz w:val="32"/>
          <w:szCs w:val="32"/>
        </w:rPr>
        <w:lastRenderedPageBreak/>
        <w:br w:type="page"/>
      </w:r>
    </w:p>
    <w:p w14:paraId="48EB4DB5" w14:textId="170D055A" w:rsidR="009B2DC2" w:rsidRPr="00EA0F8A" w:rsidRDefault="009B2DC2" w:rsidP="00FC030C">
      <w:pPr>
        <w:pStyle w:val="Title"/>
        <w:spacing w:before="100" w:beforeAutospacing="1" w:after="100" w:afterAutospacing="1"/>
        <w:outlineLvl w:val="1"/>
        <w:rPr>
          <w:rFonts w:ascii="Cambria" w:eastAsia="MS Mincho" w:hAnsi="Cambria"/>
          <w:b/>
          <w:color w:val="000000" w:themeColor="text1"/>
          <w:sz w:val="32"/>
          <w:szCs w:val="32"/>
        </w:rPr>
      </w:pPr>
      <w:bookmarkStart w:id="1491" w:name="_Toc401567771"/>
      <w:r w:rsidRPr="00EA0F8A">
        <w:rPr>
          <w:rFonts w:ascii="Cambria" w:eastAsia="MS Mincho" w:hAnsi="Cambria"/>
          <w:b/>
          <w:color w:val="000000" w:themeColor="text1"/>
          <w:sz w:val="32"/>
          <w:szCs w:val="32"/>
        </w:rPr>
        <w:lastRenderedPageBreak/>
        <w:t>Politics as Trojan Horse</w:t>
      </w:r>
      <w:bookmarkEnd w:id="1491"/>
    </w:p>
    <w:p w14:paraId="0610F57C" w14:textId="77777777"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p>
    <w:p w14:paraId="53A644E0" w14:textId="5B0821F7" w:rsidR="009B2DC2" w:rsidRPr="008C7F99" w:rsidRDefault="009B2DC2" w:rsidP="008C7F99">
      <w:pPr>
        <w:pStyle w:val="NoSpacing"/>
        <w:spacing w:line="360" w:lineRule="auto"/>
        <w:rPr>
          <w:rFonts w:ascii="Cambria" w:hAnsi="Cambria"/>
        </w:rPr>
      </w:pPr>
      <w:r w:rsidRPr="008C7F99">
        <w:rPr>
          <w:rFonts w:ascii="Cambria" w:hAnsi="Cambria"/>
        </w:rPr>
        <w:t>Howard Barrell</w:t>
      </w:r>
      <w:ins w:id="1492" w:author="karl@grindal.org" w:date="2014-10-18T15:47:00Z">
        <w:r w:rsidR="006109EE">
          <w:rPr>
            <w:rFonts w:ascii="Cambria" w:hAnsi="Cambria"/>
          </w:rPr>
          <w:fldChar w:fldCharType="begin"/>
        </w:r>
        <w:r w:rsidR="006109EE">
          <w:instrText xml:space="preserve"> XE "</w:instrText>
        </w:r>
      </w:ins>
      <w:r w:rsidR="006109EE" w:rsidRPr="00D82790">
        <w:rPr>
          <w:rFonts w:ascii="Cambria" w:hAnsi="Cambria" w:cs="Times New Roman"/>
          <w:b/>
          <w:color w:val="000000" w:themeColor="text1"/>
        </w:rPr>
        <w:instrText>Howard Barrell</w:instrText>
      </w:r>
      <w:ins w:id="1493" w:author="karl@grindal.org" w:date="2014-10-18T15:47:00Z">
        <w:r w:rsidR="006109EE">
          <w:instrText xml:space="preserve">" </w:instrText>
        </w:r>
        <w:r w:rsidR="006109EE">
          <w:rPr>
            <w:rFonts w:ascii="Cambria" w:hAnsi="Cambria"/>
          </w:rPr>
          <w:fldChar w:fldCharType="end"/>
        </w:r>
      </w:ins>
    </w:p>
    <w:p w14:paraId="2CAD335F" w14:textId="77777777" w:rsidR="00DF3189" w:rsidRPr="008C7F99" w:rsidRDefault="00DF3189" w:rsidP="008C7F99">
      <w:pPr>
        <w:pStyle w:val="NoSpacing"/>
        <w:spacing w:line="360" w:lineRule="auto"/>
        <w:rPr>
          <w:rFonts w:ascii="Cambria" w:hAnsi="Cambria"/>
        </w:rPr>
      </w:pPr>
      <w:r w:rsidRPr="008C7F99">
        <w:rPr>
          <w:rFonts w:ascii="Cambria" w:hAnsi="Cambria"/>
        </w:rPr>
        <w:t>Senior Lecturer, School of Journalism, Media and Cultural Studies</w:t>
      </w:r>
    </w:p>
    <w:p w14:paraId="0B988FDE" w14:textId="77777777" w:rsidR="00DF3189" w:rsidRPr="008C7F99" w:rsidRDefault="00DF3189" w:rsidP="008C7F99">
      <w:pPr>
        <w:pStyle w:val="NoSpacing"/>
        <w:spacing w:line="360" w:lineRule="auto"/>
        <w:rPr>
          <w:rFonts w:ascii="Cambria" w:hAnsi="Cambria"/>
        </w:rPr>
      </w:pPr>
      <w:r w:rsidRPr="008C7F99">
        <w:rPr>
          <w:rFonts w:ascii="Cambria" w:hAnsi="Cambria"/>
        </w:rPr>
        <w:t>Cardiff University</w:t>
      </w:r>
    </w:p>
    <w:p w14:paraId="76D3EEA5" w14:textId="77777777"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p>
    <w:p w14:paraId="3B771638" w14:textId="67A72DD9"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 xml:space="preserve">Politics and armed struggle have conventionally been seen as mutually reinforcing in conflicts in which the weak take on the strong. This certainly was the case in most Marxist and anticolonial struggles, and appears again to be so in a number of current conflicts involving jihadis. Recent research suggests, however, that armed struggle might have needed such a relationship far more than politics has. This research shows that struggles for optimal outcomes such as regime change that are waged by civil resistance movements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that is, by those employing only nonviolent, </w:t>
      </w:r>
      <w:r w:rsidRPr="00EA0F8A">
        <w:rPr>
          <w:rFonts w:ascii="Cambria" w:eastAsia="MS Mincho" w:hAnsi="Cambria" w:cs="Times New Roman"/>
          <w:i/>
          <w:color w:val="000000" w:themeColor="text1"/>
        </w:rPr>
        <w:t>political</w:t>
      </w:r>
      <w:r w:rsidRPr="00EA0F8A">
        <w:rPr>
          <w:rFonts w:ascii="Cambria" w:eastAsia="MS Mincho" w:hAnsi="Cambria" w:cs="Times New Roman"/>
          <w:color w:val="000000" w:themeColor="text1"/>
        </w:rPr>
        <w:t xml:space="preserve"> tactics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are, for all practical purposes, neither helped nor hindered if others choose to conduct armed struggles in parallel to them. It shows, moreover, that struggles that use only political tactics are twice as likely to succeed as those that resort to armed struggle. Politics, it would seem, is sufficient. Armed struggle, by comparison, begins to look as if it might be rather needy.</w:t>
      </w:r>
      <w:r w:rsidRPr="00EA0F8A">
        <w:rPr>
          <w:rFonts w:ascii="Cambria" w:eastAsia="MS Mincho" w:hAnsi="Cambria" w:cs="Times New Roman"/>
          <w:color w:val="000000" w:themeColor="text1"/>
          <w:vertAlign w:val="superscript"/>
        </w:rPr>
        <w:footnoteReference w:id="170"/>
      </w:r>
      <w:r w:rsidR="00DF3189" w:rsidRPr="00EA0F8A">
        <w:rPr>
          <w:rFonts w:ascii="Cambria" w:eastAsia="MS Mincho" w:hAnsi="Cambria" w:cs="Times New Roman"/>
          <w:color w:val="000000" w:themeColor="text1"/>
        </w:rPr>
        <w:t xml:space="preserve"> </w:t>
      </w:r>
    </w:p>
    <w:p w14:paraId="629C39EF" w14:textId="450597FB"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 xml:space="preserve">This article explores how a number of groups that have pursued armed struggle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groups that Chenoweth</w:t>
      </w:r>
      <w:ins w:id="1503" w:author="Microsoft account" w:date="2014-10-20T16:25:00Z">
        <w:r w:rsidR="008F1491">
          <w:rPr>
            <w:rFonts w:ascii="Cambria" w:eastAsia="MS Mincho" w:hAnsi="Cambria" w:cs="Times New Roman"/>
            <w:color w:val="000000" w:themeColor="text1"/>
          </w:rPr>
          <w:fldChar w:fldCharType="begin"/>
        </w:r>
        <w:r w:rsidR="008F1491">
          <w:instrText xml:space="preserve"> XE "</w:instrText>
        </w:r>
        <w:r w:rsidR="008F1491" w:rsidRPr="00BE6AF3">
          <w:rPr>
            <w:rFonts w:ascii="Cambria" w:eastAsia="MS Mincho" w:hAnsi="Cambria" w:cs="Times New Roman"/>
            <w:color w:val="000000" w:themeColor="text1"/>
            <w:rPrChange w:id="1504" w:author="Microsoft account" w:date="2014-10-20T16:25:00Z">
              <w:rPr>
                <w:rFonts w:ascii="Cambria" w:eastAsia="MS Mincho" w:hAnsi="Cambria" w:cs="Times New Roman"/>
                <w:color w:val="000000" w:themeColor="text1"/>
              </w:rPr>
            </w:rPrChange>
          </w:rPr>
          <w:instrText>Chenoweth, Erica</w:instrText>
        </w:r>
        <w:r w:rsidR="008F1491">
          <w:instrText xml:space="preserve">" </w:instrText>
        </w:r>
        <w:r w:rsidR="008F1491">
          <w:rPr>
            <w:rFonts w:ascii="Cambria" w:eastAsia="MS Mincho" w:hAnsi="Cambria" w:cs="Times New Roman"/>
            <w:color w:val="000000" w:themeColor="text1"/>
          </w:rPr>
          <w:fldChar w:fldCharType="end"/>
        </w:r>
      </w:ins>
      <w:ins w:id="1505" w:author="karl@grindal.org" w:date="2014-10-19T19:16:00Z">
        <w:del w:id="1506" w:author="Microsoft account" w:date="2014-10-20T16:25:00Z">
          <w:r w:rsidR="001D601C" w:rsidDel="008F1491">
            <w:rPr>
              <w:rFonts w:ascii="Cambria" w:eastAsia="MS Mincho" w:hAnsi="Cambria" w:cs="Times New Roman"/>
              <w:color w:val="000000" w:themeColor="text1"/>
            </w:rPr>
            <w:fldChar w:fldCharType="begin"/>
          </w:r>
          <w:r w:rsidR="001D601C" w:rsidDel="008F1491">
            <w:delInstrText xml:space="preserve"> XE "</w:delInstrText>
          </w:r>
        </w:del>
      </w:ins>
      <w:ins w:id="1507" w:author="karl@grindal.org" w:date="2014-10-19T19:15:00Z">
        <w:del w:id="1508" w:author="Microsoft account" w:date="2014-10-20T16:25:00Z">
          <w:r w:rsidR="001D601C" w:rsidRPr="009075FC" w:rsidDel="008F1491">
            <w:rPr>
              <w:rFonts w:ascii="Cambria" w:hAnsi="Cambria" w:cs="Times New Roman"/>
              <w:bCs/>
              <w:color w:val="000000" w:themeColor="text1"/>
            </w:rPr>
            <w:delInstrText>Er</w:delInstrText>
          </w:r>
        </w:del>
      </w:ins>
      <w:ins w:id="1509" w:author="karl@grindal.org" w:date="2014-10-19T19:16:00Z">
        <w:del w:id="1510" w:author="Microsoft account" w:date="2014-10-20T16:25:00Z">
          <w:r w:rsidR="001D601C" w:rsidRPr="009075FC" w:rsidDel="008F1491">
            <w:rPr>
              <w:rFonts w:ascii="Cambria" w:hAnsi="Cambria" w:cs="Times New Roman"/>
              <w:bCs/>
              <w:color w:val="000000" w:themeColor="text1"/>
            </w:rPr>
            <w:delInstrText xml:space="preserve">ica </w:delInstrText>
          </w:r>
        </w:del>
      </w:ins>
      <w:del w:id="1511" w:author="Microsoft account" w:date="2014-10-20T16:25:00Z">
        <w:r w:rsidR="001D601C" w:rsidRPr="009075FC" w:rsidDel="008F1491">
          <w:rPr>
            <w:rFonts w:ascii="Cambria" w:hAnsi="Cambria" w:cs="Times New Roman"/>
            <w:bCs/>
            <w:color w:val="000000" w:themeColor="text1"/>
          </w:rPr>
          <w:delInstrText>Chenoweth</w:delInstrText>
        </w:r>
      </w:del>
      <w:ins w:id="1512" w:author="karl@grindal.org" w:date="2014-10-19T19:16:00Z">
        <w:del w:id="1513" w:author="Microsoft account" w:date="2014-10-20T16:25:00Z">
          <w:r w:rsidR="001D601C" w:rsidDel="008F1491">
            <w:delInstrText xml:space="preserve">" </w:delInstrText>
          </w:r>
          <w:r w:rsidR="001D601C" w:rsidDel="008F1491">
            <w:rPr>
              <w:rFonts w:ascii="Cambria" w:eastAsia="MS Mincho" w:hAnsi="Cambria" w:cs="Times New Roman"/>
              <w:color w:val="000000" w:themeColor="text1"/>
            </w:rPr>
            <w:fldChar w:fldCharType="end"/>
          </w:r>
        </w:del>
      </w:ins>
      <w:r w:rsidRPr="00EA0F8A">
        <w:rPr>
          <w:rFonts w:ascii="Cambria" w:eastAsia="MS Mincho" w:hAnsi="Cambria" w:cs="Times New Roman"/>
          <w:color w:val="000000" w:themeColor="text1"/>
        </w:rPr>
        <w:t xml:space="preserve"> and Stephan</w:t>
      </w:r>
      <w:ins w:id="1514" w:author="karl@grindal.org" w:date="2014-10-19T19:40:00Z">
        <w:r w:rsidR="00006B5D">
          <w:rPr>
            <w:rFonts w:ascii="Cambria" w:eastAsia="MS Mincho" w:hAnsi="Cambria" w:cs="Times New Roman"/>
            <w:color w:val="000000" w:themeColor="text1"/>
          </w:rPr>
          <w:fldChar w:fldCharType="begin"/>
        </w:r>
        <w:r w:rsidR="00006B5D">
          <w:instrText xml:space="preserve"> XE "</w:instrText>
        </w:r>
        <w:r w:rsidR="00006B5D" w:rsidRPr="00314330">
          <w:rPr>
            <w:rFonts w:ascii="Cambria" w:eastAsia="MS Mincho" w:hAnsi="Cambria" w:cs="Times New Roman"/>
            <w:color w:val="000000" w:themeColor="text1"/>
          </w:rPr>
          <w:instrText xml:space="preserve">Maria </w:instrText>
        </w:r>
      </w:ins>
      <w:r w:rsidR="00006B5D" w:rsidRPr="00314330">
        <w:rPr>
          <w:rFonts w:ascii="Cambria" w:eastAsia="MS Mincho" w:hAnsi="Cambria" w:cs="Times New Roman"/>
          <w:color w:val="000000" w:themeColor="text1"/>
        </w:rPr>
        <w:instrText>Stephan</w:instrText>
      </w:r>
      <w:ins w:id="1515" w:author="karl@grindal.org" w:date="2014-10-19T19:40:00Z">
        <w:r w:rsidR="00006B5D">
          <w:instrText xml:space="preserve">" </w:instrText>
        </w:r>
        <w:r w:rsidR="00006B5D">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term ‘radical flanks’ </w:t>
      </w:r>
      <w:r w:rsidR="00536351">
        <w:rPr>
          <w:rFonts w:ascii="Cambria" w:eastAsia="MS Mincho" w:hAnsi="Cambria" w:cs="Times New Roman"/>
          <w:color w:val="000000" w:themeColor="text1"/>
        </w:rPr>
        <w:t xml:space="preserve">– </w:t>
      </w:r>
      <w:r w:rsidRPr="00EA0F8A">
        <w:rPr>
          <w:rFonts w:ascii="Cambria" w:eastAsia="MS Mincho" w:hAnsi="Cambria" w:cs="Times New Roman"/>
          <w:color w:val="000000" w:themeColor="text1"/>
        </w:rPr>
        <w:t xml:space="preserve"> have wanted political activities to complement their own violent projects. There has been no single view across all such armed groups. Perspectives have differed. But they have generally seen political mobilization as being capable in some degree of redressing the early asymmetries of force with which insurgent movements usually have to contend. In the case of jihadi armed struggles the corresponding form mobilization is conc</w:t>
      </w:r>
      <w:r w:rsidR="00DF3189" w:rsidRPr="00EA0F8A">
        <w:rPr>
          <w:rFonts w:ascii="Cambria" w:eastAsia="MS Mincho" w:hAnsi="Cambria" w:cs="Times New Roman"/>
          <w:color w:val="000000" w:themeColor="text1"/>
        </w:rPr>
        <w:t xml:space="preserve">eived of as religio-political. </w:t>
      </w:r>
    </w:p>
    <w:p w14:paraId="1E676CA1" w14:textId="02522D55"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 xml:space="preserve">The approach taken by this article entails looking at how radical flanks view political activity or civil resistance movements, rather than the other way round. Doing so from this rather unusual </w:t>
      </w:r>
      <w:r w:rsidRPr="00EA0F8A">
        <w:rPr>
          <w:rFonts w:ascii="Cambria" w:eastAsia="MS Mincho" w:hAnsi="Cambria" w:cs="Times New Roman"/>
          <w:color w:val="000000" w:themeColor="text1"/>
        </w:rPr>
        <w:lastRenderedPageBreak/>
        <w:t xml:space="preserve">point of view does, however, offer a set of insights. First, the article explores the different ways in which the relationship between armed struggle and civil resistance has been cast by various proponents of armed struggle. Second, and more important, this approach should enable us also to see how political mobilization by political means can help achieve the encirclement of a regime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encirclement, that is, not merely from without but, also, </w:t>
      </w:r>
      <w:r w:rsidRPr="00EA0F8A">
        <w:rPr>
          <w:rFonts w:ascii="Cambria" w:eastAsia="MS Mincho" w:hAnsi="Cambria" w:cs="Times New Roman"/>
          <w:i/>
          <w:color w:val="000000" w:themeColor="text1"/>
        </w:rPr>
        <w:t>from within</w:t>
      </w:r>
      <w:r w:rsidRPr="00EA0F8A">
        <w:rPr>
          <w:rFonts w:ascii="Cambria" w:eastAsia="MS Mincho" w:hAnsi="Cambria" w:cs="Times New Roman"/>
          <w:color w:val="000000" w:themeColor="text1"/>
        </w:rPr>
        <w:t xml:space="preserve">. Moreover, as will become apparent further below (and at the risk of mixing a mess of metaphors) it will show how encirclement of a regime can induce a tipping point </w:t>
      </w:r>
      <w:r w:rsidR="00DF3189" w:rsidRPr="00EA0F8A">
        <w:rPr>
          <w:rFonts w:ascii="Cambria" w:eastAsia="MS Mincho" w:hAnsi="Cambria" w:cs="Times New Roman"/>
          <w:color w:val="000000" w:themeColor="text1"/>
        </w:rPr>
        <w:t>in a civil resistance struggle.</w:t>
      </w:r>
    </w:p>
    <w:p w14:paraId="00BF180F" w14:textId="6BA78930"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To reach that point, the article briefly surveys the perspectives developed in four armed struggles, each of which marks out a different way of seeing the politico-military relationship in asymmetric contests. The examples do not pretend to offer a full typology; they do however, mark out some of the poles in the debate. The first case is the Bolshevik</w:t>
      </w:r>
      <w:ins w:id="1516" w:author="karl@grindal.org" w:date="2014-10-19T19:42:00Z">
        <w:r w:rsidR="00006B5D">
          <w:rPr>
            <w:rFonts w:ascii="Cambria" w:eastAsia="MS Mincho" w:hAnsi="Cambria" w:cs="Times New Roman"/>
            <w:color w:val="000000" w:themeColor="text1"/>
          </w:rPr>
          <w:fldChar w:fldCharType="begin"/>
        </w:r>
        <w:r w:rsidR="00006B5D">
          <w:instrText xml:space="preserve"> XE "</w:instrText>
        </w:r>
      </w:ins>
      <w:r w:rsidR="00006B5D" w:rsidRPr="009B4281">
        <w:rPr>
          <w:rFonts w:ascii="Cambria" w:eastAsia="MS Mincho" w:hAnsi="Cambria" w:cs="Times New Roman"/>
          <w:color w:val="000000" w:themeColor="text1"/>
        </w:rPr>
        <w:instrText>Bolshevik</w:instrText>
      </w:r>
      <w:ins w:id="1517" w:author="karl@grindal.org" w:date="2014-10-19T19:42:00Z">
        <w:r w:rsidR="00006B5D">
          <w:instrText xml:space="preserve">" </w:instrText>
        </w:r>
        <w:r w:rsidR="00006B5D">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Revolution</w:t>
      </w:r>
      <w:ins w:id="1518" w:author="karl@grindal.org" w:date="2014-10-19T19:41:00Z">
        <w:r w:rsidR="00006B5D">
          <w:rPr>
            <w:rFonts w:ascii="Cambria" w:eastAsia="MS Mincho" w:hAnsi="Cambria" w:cs="Times New Roman"/>
            <w:color w:val="000000" w:themeColor="text1"/>
          </w:rPr>
          <w:fldChar w:fldCharType="begin"/>
        </w:r>
        <w:r w:rsidR="00006B5D">
          <w:instrText xml:space="preserve"> XE "</w:instrText>
        </w:r>
      </w:ins>
      <w:r w:rsidR="00006B5D" w:rsidRPr="004019B7">
        <w:rPr>
          <w:rFonts w:ascii="Cambria" w:eastAsia="MS Mincho" w:hAnsi="Cambria" w:cs="Times New Roman"/>
          <w:color w:val="000000" w:themeColor="text1"/>
        </w:rPr>
        <w:instrText>Bolshevik Revolution</w:instrText>
      </w:r>
      <w:ins w:id="1519" w:author="karl@grindal.org" w:date="2014-10-19T19:41:00Z">
        <w:r w:rsidR="00006B5D">
          <w:instrText xml:space="preserve">" </w:instrText>
        </w:r>
        <w:r w:rsidR="00006B5D">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in Russia in 1917. The second is the perspective developed by Mao Zedong</w:t>
      </w:r>
      <w:ins w:id="1520" w:author="karl@grindal.org" w:date="2014-10-19T19:41:00Z">
        <w:r w:rsidR="00006B5D">
          <w:rPr>
            <w:rFonts w:ascii="Cambria" w:eastAsia="MS Mincho" w:hAnsi="Cambria" w:cs="Times New Roman"/>
            <w:color w:val="000000" w:themeColor="text1"/>
          </w:rPr>
          <w:fldChar w:fldCharType="begin"/>
        </w:r>
        <w:r w:rsidR="00006B5D">
          <w:instrText xml:space="preserve"> XE "</w:instrText>
        </w:r>
      </w:ins>
      <w:r w:rsidR="00006B5D" w:rsidRPr="001375ED">
        <w:rPr>
          <w:rFonts w:ascii="Cambria" w:eastAsia="MS Mincho" w:hAnsi="Cambria" w:cs="Times New Roman"/>
          <w:color w:val="000000" w:themeColor="text1"/>
        </w:rPr>
        <w:instrText>Mao Zedong</w:instrText>
      </w:r>
      <w:ins w:id="1521" w:author="karl@grindal.org" w:date="2014-10-19T19:41:00Z">
        <w:r w:rsidR="00006B5D">
          <w:instrText xml:space="preserve">" </w:instrText>
        </w:r>
        <w:r w:rsidR="00006B5D">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in China’s communist revolution that lasted some 28 years to 1949. The article then remarks upon an influential though disputed historical account of the Cuban revolution</w:t>
      </w:r>
      <w:ins w:id="1522" w:author="karl@grindal.org" w:date="2014-10-19T20:21:00Z">
        <w:r w:rsidR="00820BA2">
          <w:rPr>
            <w:rFonts w:ascii="Cambria" w:eastAsia="MS Mincho" w:hAnsi="Cambria" w:cs="Times New Roman"/>
            <w:color w:val="000000" w:themeColor="text1"/>
          </w:rPr>
          <w:fldChar w:fldCharType="begin"/>
        </w:r>
        <w:r w:rsidR="00820BA2">
          <w:instrText xml:space="preserve"> XE "</w:instrText>
        </w:r>
      </w:ins>
      <w:r w:rsidR="00820BA2" w:rsidRPr="00D91E37">
        <w:rPr>
          <w:rFonts w:ascii="Cambria" w:eastAsia="MS Mincho" w:hAnsi="Cambria" w:cs="Times New Roman"/>
          <w:color w:val="000000" w:themeColor="text1"/>
        </w:rPr>
        <w:instrText>Cuban revolution</w:instrText>
      </w:r>
      <w:ins w:id="1523" w:author="karl@grindal.org" w:date="2014-10-19T20:21:00Z">
        <w:r w:rsidR="00820BA2">
          <w:instrText xml:space="preserve">" </w:instrText>
        </w:r>
        <w:r w:rsidR="00820BA2">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between 1953 and 1959. And finally it turns its attention to some of the paradoxes that unfolded in the struggle against apartheid</w:t>
      </w:r>
      <w:ins w:id="1524" w:author="karl@grindal.org" w:date="2014-10-19T19:13:00Z">
        <w:r w:rsidR="001D601C">
          <w:rPr>
            <w:rFonts w:ascii="Cambria" w:eastAsia="MS Mincho" w:hAnsi="Cambria" w:cs="Times New Roman"/>
            <w:color w:val="000000" w:themeColor="text1"/>
          </w:rPr>
          <w:fldChar w:fldCharType="begin"/>
        </w:r>
        <w:r w:rsidR="001D601C">
          <w:instrText xml:space="preserve"> XE "</w:instrText>
        </w:r>
      </w:ins>
      <w:r w:rsidR="001D601C" w:rsidRPr="00E718F0">
        <w:rPr>
          <w:rFonts w:ascii="Cambria" w:hAnsi="Cambria" w:cs="Times New Roman"/>
          <w:color w:val="000000" w:themeColor="text1"/>
        </w:rPr>
        <w:instrText>apartheid</w:instrText>
      </w:r>
      <w:ins w:id="1525" w:author="karl@grindal.org" w:date="2014-10-19T19:13:00Z">
        <w:r w:rsidR="001D601C">
          <w:instrText xml:space="preserve">" </w:instrText>
        </w:r>
        <w:r w:rsidR="001D601C">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in South Africa after the adoption of armed struggle in the name of the African National Congress</w:t>
      </w:r>
      <w:ins w:id="1526" w:author="karl@grindal.org" w:date="2014-10-19T19:41:00Z">
        <w:r w:rsidR="00006B5D">
          <w:rPr>
            <w:rFonts w:ascii="Cambria" w:eastAsia="MS Mincho" w:hAnsi="Cambria" w:cs="Times New Roman"/>
            <w:color w:val="000000" w:themeColor="text1"/>
          </w:rPr>
          <w:fldChar w:fldCharType="begin"/>
        </w:r>
        <w:r w:rsidR="00006B5D">
          <w:instrText xml:space="preserve"> XE "</w:instrText>
        </w:r>
      </w:ins>
      <w:r w:rsidR="00006B5D" w:rsidRPr="00ED4ACD">
        <w:rPr>
          <w:rFonts w:ascii="Cambria" w:eastAsia="MS Mincho" w:hAnsi="Cambria" w:cs="Times New Roman"/>
          <w:color w:val="000000" w:themeColor="text1"/>
        </w:rPr>
        <w:instrText>African National Congress</w:instrText>
      </w:r>
      <w:ins w:id="1527" w:author="karl@grindal.org" w:date="2014-10-19T19:41:00Z">
        <w:r w:rsidR="00006B5D">
          <w:instrText xml:space="preserve">" </w:instrText>
        </w:r>
        <w:r w:rsidR="00006B5D">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(ANC) in 1960. These paradoxes then return the focus of the article to Mao</w:t>
      </w:r>
      <w:r w:rsidR="00DF3189" w:rsidRPr="00EA0F8A">
        <w:rPr>
          <w:rFonts w:ascii="Cambria" w:eastAsia="MS Mincho" w:hAnsi="Cambria" w:cs="Times New Roman"/>
          <w:color w:val="000000" w:themeColor="text1"/>
        </w:rPr>
        <w:t xml:space="preserve"> and the issue of encirclement.</w:t>
      </w:r>
    </w:p>
    <w:p w14:paraId="3E0ABA70" w14:textId="77777777"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 xml:space="preserve">Any armed struggle for regime change can, and usually does, claim to be in service to a political objective. But a paradox seems invariably to follow. Once the resort to arms is decided, all subsequent political organizing is considered by the leadership in question to be, in some degree, subject to the </w:t>
      </w:r>
      <w:r w:rsidR="00DF3189" w:rsidRPr="00EA0F8A">
        <w:rPr>
          <w:rFonts w:ascii="Cambria" w:eastAsia="MS Mincho" w:hAnsi="Cambria" w:cs="Times New Roman"/>
          <w:color w:val="000000" w:themeColor="text1"/>
        </w:rPr>
        <w:t xml:space="preserve">imperatives of armed struggle. </w:t>
      </w:r>
    </w:p>
    <w:p w14:paraId="3C9F1D00" w14:textId="5939E931"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Russia’s World War I revolution was the product of a quite exceptional set of circumstances in its then capital, St Petersburg. Economic crisis and agitation by a range of left and liberal political factions had driven workers, the unemployed, women and children onto the streets. Thousands of Russian soldiers had deserted the long front against Germany. Sailors at both the Kronstad base near the city were openly seeking a revolutionary outcome. And in August the country’s provisional government, a coalition of liberals and socialists that had taken power after Tsar Nicholas</w:t>
      </w:r>
      <w:ins w:id="1528" w:author="karl@grindal.org" w:date="2014-10-19T19:40:00Z">
        <w:r w:rsidR="00006B5D">
          <w:rPr>
            <w:rFonts w:ascii="Cambria" w:eastAsia="MS Mincho" w:hAnsi="Cambria" w:cs="Times New Roman"/>
            <w:color w:val="000000" w:themeColor="text1"/>
          </w:rPr>
          <w:fldChar w:fldCharType="begin"/>
        </w:r>
        <w:r w:rsidR="00006B5D">
          <w:instrText xml:space="preserve"> XE "</w:instrText>
        </w:r>
      </w:ins>
      <w:r w:rsidR="00006B5D" w:rsidRPr="00D2548B">
        <w:rPr>
          <w:rFonts w:ascii="Cambria" w:eastAsia="MS Mincho" w:hAnsi="Cambria" w:cs="Times New Roman"/>
          <w:color w:val="000000" w:themeColor="text1"/>
        </w:rPr>
        <w:instrText>Tsar Nicholas</w:instrText>
      </w:r>
      <w:ins w:id="1529" w:author="karl@grindal.org" w:date="2014-10-19T19:40:00Z">
        <w:r w:rsidR="00006B5D">
          <w:instrText xml:space="preserve">" </w:instrText>
        </w:r>
        <w:r w:rsidR="00006B5D">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’s abdication in March, distributed arms to various left factions to it help defeat a putsch </w:t>
      </w:r>
      <w:r w:rsidRPr="00EA0F8A">
        <w:rPr>
          <w:rFonts w:ascii="Cambria" w:eastAsia="MS Mincho" w:hAnsi="Cambria" w:cs="Times New Roman"/>
          <w:color w:val="000000" w:themeColor="text1"/>
        </w:rPr>
        <w:lastRenderedPageBreak/>
        <w:t>it feared from the army. Recipients of these arms included V I Lenin’s small Bolshevik</w:t>
      </w:r>
      <w:ins w:id="1530" w:author="karl@grindal.org" w:date="2014-10-19T19:42:00Z">
        <w:r w:rsidR="00006B5D">
          <w:rPr>
            <w:rFonts w:ascii="Cambria" w:eastAsia="MS Mincho" w:hAnsi="Cambria" w:cs="Times New Roman"/>
            <w:color w:val="000000" w:themeColor="text1"/>
          </w:rPr>
          <w:fldChar w:fldCharType="begin"/>
        </w:r>
        <w:r w:rsidR="00006B5D">
          <w:instrText xml:space="preserve"> XE "</w:instrText>
        </w:r>
      </w:ins>
      <w:r w:rsidR="00006B5D" w:rsidRPr="009B4281">
        <w:rPr>
          <w:rFonts w:ascii="Cambria" w:eastAsia="MS Mincho" w:hAnsi="Cambria" w:cs="Times New Roman"/>
          <w:color w:val="000000" w:themeColor="text1"/>
        </w:rPr>
        <w:instrText>Bolshevik</w:instrText>
      </w:r>
      <w:ins w:id="1531" w:author="karl@grindal.org" w:date="2014-10-19T19:42:00Z">
        <w:r w:rsidR="00006B5D">
          <w:instrText xml:space="preserve">" </w:instrText>
        </w:r>
        <w:r w:rsidR="00006B5D">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caucus within the communist Russian Social Democratic and Labor Party. </w:t>
      </w:r>
    </w:p>
    <w:p w14:paraId="3F2864CA" w14:textId="6EC9C00B"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 xml:space="preserve">In October, the Bolsheviks used these same arms to mount their armed insurrection </w:t>
      </w:r>
      <w:r w:rsidR="00536351">
        <w:rPr>
          <w:rFonts w:ascii="Cambria" w:eastAsia="MS Mincho" w:hAnsi="Cambria" w:cs="Times New Roman"/>
          <w:color w:val="000000" w:themeColor="text1"/>
        </w:rPr>
        <w:t xml:space="preserve">– </w:t>
      </w:r>
      <w:r w:rsidRPr="00EA0F8A">
        <w:rPr>
          <w:rFonts w:ascii="Cambria" w:eastAsia="MS Mincho" w:hAnsi="Cambria" w:cs="Times New Roman"/>
          <w:color w:val="000000" w:themeColor="text1"/>
        </w:rPr>
        <w:t>that is a quick-fire, convulsive uprising comprising basically three kinds of tactic: armed attacks on the citadels of state power, popular demonstrations, and defections from the ranks of state’s security forces.</w:t>
      </w:r>
      <w:r w:rsidRPr="00EA0F8A">
        <w:rPr>
          <w:rFonts w:ascii="Cambria" w:eastAsia="MS Mincho" w:hAnsi="Cambria" w:cs="Times New Roman"/>
          <w:color w:val="000000" w:themeColor="text1"/>
          <w:vertAlign w:val="superscript"/>
        </w:rPr>
        <w:footnoteReference w:id="171"/>
      </w:r>
      <w:r w:rsidRPr="00EA0F8A">
        <w:rPr>
          <w:rFonts w:ascii="Cambria" w:eastAsia="MS Mincho" w:hAnsi="Cambria" w:cs="Times New Roman"/>
          <w:color w:val="000000" w:themeColor="text1"/>
        </w:rPr>
        <w:t xml:space="preserve"> In the event, strikes and demonstrations involving ordinary citizens played a minor role, with the result that the Bolsheviks’ seizure of power more closely resembled a coup d’etat by a small conspiratorial group taking advantage of popular unrest than it di</w:t>
      </w:r>
      <w:r w:rsidR="00DF3189" w:rsidRPr="00EA0F8A">
        <w:rPr>
          <w:rFonts w:ascii="Cambria" w:eastAsia="MS Mincho" w:hAnsi="Cambria" w:cs="Times New Roman"/>
          <w:color w:val="000000" w:themeColor="text1"/>
        </w:rPr>
        <w:t xml:space="preserve">d a popular revolutionary act. </w:t>
      </w:r>
    </w:p>
    <w:p w14:paraId="0BAF606B" w14:textId="6745D18C"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 xml:space="preserve">Without the creative intervention of Mao, by the late 1920s a rising star in the Chinese communist party, Russian communists might then have </w:t>
      </w:r>
      <w:r w:rsidR="00536351">
        <w:rPr>
          <w:rFonts w:ascii="Cambria" w:eastAsia="MS Mincho" w:hAnsi="Cambria" w:cs="Times New Roman"/>
          <w:color w:val="000000" w:themeColor="text1"/>
        </w:rPr>
        <w:t xml:space="preserve">succeeded in their attempts to </w:t>
      </w:r>
      <w:r w:rsidRPr="00EA0F8A">
        <w:rPr>
          <w:rFonts w:ascii="Cambria" w:eastAsia="MS Mincho" w:hAnsi="Cambria" w:cs="Times New Roman"/>
          <w:color w:val="000000" w:themeColor="text1"/>
        </w:rPr>
        <w:t xml:space="preserve">make the narrow conspiracy and armed insurrection that characterized events in St Petersburg in October 1917 </w:t>
      </w:r>
      <w:r w:rsidRPr="00EA0F8A">
        <w:rPr>
          <w:rFonts w:ascii="Cambria" w:eastAsia="MS Mincho" w:hAnsi="Cambria" w:cs="Times New Roman"/>
          <w:i/>
          <w:color w:val="000000" w:themeColor="text1"/>
        </w:rPr>
        <w:t>the</w:t>
      </w:r>
      <w:r w:rsidRPr="00EA0F8A">
        <w:rPr>
          <w:rFonts w:ascii="Cambria" w:eastAsia="MS Mincho" w:hAnsi="Cambria" w:cs="Times New Roman"/>
          <w:color w:val="000000" w:themeColor="text1"/>
        </w:rPr>
        <w:t xml:space="preserve"> model that communists elsewhere in the world had to follow in the forthcoming class and anti-colonial wars of the 20</w:t>
      </w:r>
      <w:r w:rsidRPr="00EA0F8A">
        <w:rPr>
          <w:rFonts w:ascii="Cambria" w:eastAsia="MS Mincho" w:hAnsi="Cambria" w:cs="Times New Roman"/>
          <w:color w:val="000000" w:themeColor="text1"/>
          <w:vertAlign w:val="superscript"/>
        </w:rPr>
        <w:t>th</w:t>
      </w:r>
      <w:r w:rsidRPr="00EA0F8A">
        <w:rPr>
          <w:rFonts w:ascii="Cambria" w:eastAsia="MS Mincho" w:hAnsi="Cambria" w:cs="Times New Roman"/>
          <w:color w:val="000000" w:themeColor="text1"/>
        </w:rPr>
        <w:t xml:space="preserve"> century. The Bolsheviks energetically promoted the approach through the Communist</w:t>
      </w:r>
      <w:ins w:id="1536" w:author="karl@grindal.org" w:date="2014-10-19T19:18:00Z">
        <w:r w:rsidR="001D601C">
          <w:rPr>
            <w:rFonts w:ascii="Cambria" w:eastAsia="MS Mincho" w:hAnsi="Cambria" w:cs="Times New Roman"/>
            <w:color w:val="000000" w:themeColor="text1"/>
          </w:rPr>
          <w:fldChar w:fldCharType="begin"/>
        </w:r>
        <w:r w:rsidR="001D601C">
          <w:instrText xml:space="preserve"> XE "</w:instrText>
        </w:r>
      </w:ins>
      <w:r w:rsidR="001D601C" w:rsidRPr="00894AAF">
        <w:rPr>
          <w:rFonts w:ascii="Cambria" w:hAnsi="Cambria" w:cs="Times New Roman"/>
          <w:color w:val="000000" w:themeColor="text1"/>
        </w:rPr>
        <w:instrText>Communist</w:instrText>
      </w:r>
      <w:ins w:id="1537" w:author="karl@grindal.org" w:date="2014-10-19T19:18:00Z">
        <w:r w:rsidR="001D601C">
          <w:instrText xml:space="preserve">" </w:instrText>
        </w:r>
        <w:r w:rsidR="001D601C">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International (or Comintern</w:t>
      </w:r>
      <w:ins w:id="1538" w:author="karl@grindal.org" w:date="2014-10-19T20:21:00Z">
        <w:r w:rsidR="00820BA2">
          <w:rPr>
            <w:rFonts w:ascii="Cambria" w:eastAsia="MS Mincho" w:hAnsi="Cambria" w:cs="Times New Roman"/>
            <w:color w:val="000000" w:themeColor="text1"/>
          </w:rPr>
          <w:fldChar w:fldCharType="begin"/>
        </w:r>
        <w:r w:rsidR="00820BA2">
          <w:instrText xml:space="preserve"> XE "</w:instrText>
        </w:r>
      </w:ins>
      <w:r w:rsidR="00820BA2" w:rsidRPr="00562238">
        <w:rPr>
          <w:rFonts w:ascii="Cambria" w:eastAsia="MS Mincho" w:hAnsi="Cambria" w:cs="Times New Roman"/>
          <w:color w:val="000000" w:themeColor="text1"/>
        </w:rPr>
        <w:instrText>Comintern</w:instrText>
      </w:r>
      <w:ins w:id="1539" w:author="karl@grindal.org" w:date="2014-10-19T20:21:00Z">
        <w:r w:rsidR="00820BA2">
          <w:instrText xml:space="preserve">" </w:instrText>
        </w:r>
        <w:r w:rsidR="00820BA2">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formed in 1919. The chronic and costly failure of armed insurrections that followed across Europe and China in the 1920s</w:t>
      </w:r>
      <w:r w:rsidRPr="00EA0F8A">
        <w:rPr>
          <w:rFonts w:ascii="Cambria" w:eastAsia="MS Mincho" w:hAnsi="Cambria" w:cs="Times New Roman"/>
          <w:color w:val="000000" w:themeColor="text1"/>
          <w:vertAlign w:val="superscript"/>
        </w:rPr>
        <w:footnoteReference w:id="172"/>
      </w:r>
      <w:r w:rsidRPr="00EA0F8A">
        <w:rPr>
          <w:rFonts w:ascii="Cambria" w:eastAsia="MS Mincho" w:hAnsi="Cambria" w:cs="Times New Roman"/>
          <w:color w:val="000000" w:themeColor="text1"/>
        </w:rPr>
        <w:t xml:space="preserve"> prompted Mao to challenge this Russian attempt to impose strategic orthodoxy.</w:t>
      </w:r>
    </w:p>
    <w:p w14:paraId="6212A3D7" w14:textId="1B93D437"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Through the 1930s, Mao</w:t>
      </w:r>
      <w:ins w:id="1540" w:author="karl@grindal.org" w:date="2014-10-19T19:42:00Z">
        <w:r w:rsidR="00006B5D">
          <w:rPr>
            <w:rFonts w:ascii="Cambria" w:eastAsia="MS Mincho" w:hAnsi="Cambria" w:cs="Times New Roman"/>
            <w:color w:val="000000" w:themeColor="text1"/>
          </w:rPr>
          <w:fldChar w:fldCharType="begin"/>
        </w:r>
        <w:r w:rsidR="00006B5D">
          <w:instrText xml:space="preserve"> XE "</w:instrText>
        </w:r>
      </w:ins>
      <w:r w:rsidR="00006B5D" w:rsidRPr="00B31915">
        <w:rPr>
          <w:rFonts w:ascii="Cambria" w:eastAsia="MS Mincho" w:hAnsi="Cambria" w:cs="Times New Roman"/>
          <w:color w:val="000000" w:themeColor="text1"/>
        </w:rPr>
        <w:instrText>Mao</w:instrText>
      </w:r>
      <w:ins w:id="1541" w:author="karl@grindal.org" w:date="2014-10-19T19:42:00Z">
        <w:r w:rsidR="00006B5D" w:rsidRPr="00B31915">
          <w:rPr>
            <w:rFonts w:ascii="Cambria" w:eastAsia="MS Mincho" w:hAnsi="Cambria" w:cs="Times New Roman"/>
            <w:color w:val="000000" w:themeColor="text1"/>
          </w:rPr>
          <w:instrText xml:space="preserve"> Tse-Tung</w:instrText>
        </w:r>
        <w:r w:rsidR="00006B5D">
          <w:instrText xml:space="preserve">" </w:instrText>
        </w:r>
        <w:r w:rsidR="00006B5D">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put together an alternative strategic vision on how to fight </w:t>
      </w:r>
      <w:r w:rsidR="00536351">
        <w:rPr>
          <w:rFonts w:ascii="Cambria" w:eastAsia="MS Mincho" w:hAnsi="Cambria" w:cs="Times New Roman"/>
          <w:color w:val="000000" w:themeColor="text1"/>
        </w:rPr>
        <w:t xml:space="preserve">– </w:t>
      </w:r>
      <w:r w:rsidRPr="00EA0F8A">
        <w:rPr>
          <w:rFonts w:ascii="Cambria" w:eastAsia="MS Mincho" w:hAnsi="Cambria" w:cs="Times New Roman"/>
          <w:color w:val="000000" w:themeColor="text1"/>
        </w:rPr>
        <w:t xml:space="preserve">and win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asymmetric wars.</w:t>
      </w:r>
      <w:r w:rsidRPr="00EA0F8A">
        <w:rPr>
          <w:rFonts w:ascii="Cambria" w:eastAsia="MS Mincho" w:hAnsi="Cambria" w:cs="Times New Roman"/>
          <w:color w:val="000000" w:themeColor="text1"/>
          <w:vertAlign w:val="superscript"/>
        </w:rPr>
        <w:footnoteReference w:id="173"/>
      </w:r>
      <w:r w:rsidRPr="00EA0F8A">
        <w:rPr>
          <w:rFonts w:ascii="Cambria" w:eastAsia="MS Mincho" w:hAnsi="Cambria" w:cs="Times New Roman"/>
          <w:color w:val="000000" w:themeColor="text1"/>
        </w:rPr>
        <w:t xml:space="preserve"> His key innovation was the part he saw ordinary people playing in revolutionary struggle, and the role he saw for political organization by political means in equipping them to do so. The emphasis Mao placed on political organization was, though, always intended primarily to help deliver </w:t>
      </w:r>
      <w:r w:rsidRPr="00EA0F8A">
        <w:rPr>
          <w:rFonts w:ascii="Cambria" w:eastAsia="MS Mincho" w:hAnsi="Cambria" w:cs="Times New Roman"/>
          <w:i/>
          <w:color w:val="000000" w:themeColor="text1"/>
        </w:rPr>
        <w:t>military</w:t>
      </w:r>
      <w:r w:rsidRPr="00EA0F8A">
        <w:rPr>
          <w:rFonts w:ascii="Cambria" w:eastAsia="MS Mincho" w:hAnsi="Cambria" w:cs="Times New Roman"/>
          <w:color w:val="000000" w:themeColor="text1"/>
        </w:rPr>
        <w:t xml:space="preserve"> victory. </w:t>
      </w:r>
    </w:p>
    <w:p w14:paraId="00244713" w14:textId="7C4337F1"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lang w:val="en-GB"/>
        </w:rPr>
      </w:pPr>
      <w:r w:rsidRPr="00EA0F8A">
        <w:rPr>
          <w:rFonts w:ascii="Cambria" w:eastAsia="MS Mincho" w:hAnsi="Cambria" w:cs="Times New Roman"/>
          <w:color w:val="000000" w:themeColor="text1"/>
        </w:rPr>
        <w:lastRenderedPageBreak/>
        <w:t xml:space="preserve">Four themes developed in Mao’s thinking. The first centered on the best use of geographic space. Insurrectionary strategy had worked in the circumstances of St Petersburg in 1917, where the state had been exceptionally weak, but not elsewhere. Whereas the challenge before revolutionaries was to reverse asymmetry, in most cases the strategy of armed insurrection exacerbated its effects. It was madness to choose to face better trained and equipped forces within a confined urban space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as armed insurrection seemed to demand. Doing so invited encirclement and annihilation. Being the weaker force in a war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the position in which revolutionary forces almost always found themselves in the early phases of a conflict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required that forces be capable of mobility if they were to survive or to fight effectively. That meant revolutionaries had to contrive to fight on more expansive terrain, not within a few city blocks. They often needed large, open spaces. A second theme in Mao’s thinking was that training revolutionary forces to the required level took a great deal of time. Traditionally, military theorists had argued a war was best fought quickly. But Mao now suggested that it could be to the weaker side’s advantage to fight a long war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the better to be able to train up and blood its forces, and to attenuate and exhaust its enemy. In this sense, time too was a form of space. The third theme was that the most important factor in reversing asymmetry entailed winning the participation of ordinary people. This mobilization should be achieved primarily by political means. Doing so could provide his military forces with fresh recruits, intelligence, shelter and the means to fight behind enemy lines. Mao was conjuring up a notion of what we can usefully call ‘political space’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a space created by </w:t>
      </w:r>
      <w:r w:rsidRPr="00EA0F8A">
        <w:rPr>
          <w:rFonts w:ascii="Cambria" w:eastAsia="MS Mincho" w:hAnsi="Cambria" w:cs="Times New Roman"/>
          <w:i/>
          <w:color w:val="000000" w:themeColor="text1"/>
        </w:rPr>
        <w:t>political</w:t>
      </w:r>
      <w:r w:rsidRPr="00EA0F8A">
        <w:rPr>
          <w:rFonts w:ascii="Cambria" w:eastAsia="MS Mincho" w:hAnsi="Cambria" w:cs="Times New Roman"/>
          <w:color w:val="000000" w:themeColor="text1"/>
        </w:rPr>
        <w:t xml:space="preserve"> means but serving </w:t>
      </w:r>
      <w:r w:rsidRPr="00EA0F8A">
        <w:rPr>
          <w:rFonts w:ascii="Cambria" w:eastAsia="MS Mincho" w:hAnsi="Cambria" w:cs="Times New Roman"/>
          <w:i/>
          <w:color w:val="000000" w:themeColor="text1"/>
        </w:rPr>
        <w:t>military</w:t>
      </w:r>
      <w:r w:rsidRPr="00EA0F8A">
        <w:rPr>
          <w:rFonts w:ascii="Cambria" w:eastAsia="MS Mincho" w:hAnsi="Cambria" w:cs="Times New Roman"/>
          <w:color w:val="000000" w:themeColor="text1"/>
        </w:rPr>
        <w:t xml:space="preserve"> imperatives. Together, these three themes supported a fourth in Mao’s thinking: the possibilities for counter-encirclement of an opponent. As with encirclement so, too, counter-encirclement: in Mao’s thinking it meant encirclement from both without and from within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an insight brilliantly captured </w:t>
      </w:r>
      <w:r w:rsidRPr="00EA0F8A">
        <w:rPr>
          <w:rFonts w:ascii="Cambria" w:eastAsia="MS Mincho" w:hAnsi="Cambria" w:cs="Times New Roman"/>
          <w:color w:val="000000" w:themeColor="text1"/>
          <w:lang w:val="en-GB"/>
        </w:rPr>
        <w:t>by Yale’s Scott Boorman</w:t>
      </w:r>
      <w:ins w:id="1544" w:author="karl@grindal.org" w:date="2014-10-19T20:22:00Z">
        <w:r w:rsidR="00820BA2">
          <w:rPr>
            <w:rFonts w:ascii="Cambria" w:eastAsia="MS Mincho" w:hAnsi="Cambria" w:cs="Times New Roman"/>
            <w:color w:val="000000" w:themeColor="text1"/>
            <w:lang w:val="en-GB"/>
          </w:rPr>
          <w:fldChar w:fldCharType="begin"/>
        </w:r>
        <w:r w:rsidR="00820BA2">
          <w:instrText xml:space="preserve"> XE "</w:instrText>
        </w:r>
      </w:ins>
      <w:r w:rsidR="00820BA2" w:rsidRPr="00045C6B">
        <w:rPr>
          <w:rFonts w:ascii="Cambria" w:eastAsia="MS Mincho" w:hAnsi="Cambria" w:cs="Times New Roman"/>
          <w:color w:val="000000" w:themeColor="text1"/>
          <w:lang w:val="en-GB"/>
        </w:rPr>
        <w:instrText>Scott Boorman</w:instrText>
      </w:r>
      <w:ins w:id="1545" w:author="karl@grindal.org" w:date="2014-10-19T20:22:00Z">
        <w:r w:rsidR="00820BA2">
          <w:instrText xml:space="preserve">" </w:instrText>
        </w:r>
        <w:r w:rsidR="00820BA2">
          <w:rPr>
            <w:rFonts w:ascii="Cambria" w:eastAsia="MS Mincho" w:hAnsi="Cambria" w:cs="Times New Roman"/>
            <w:color w:val="000000" w:themeColor="text1"/>
            <w:lang w:val="en-GB"/>
          </w:rPr>
          <w:fldChar w:fldCharType="end"/>
        </w:r>
      </w:ins>
      <w:r w:rsidRPr="00EA0F8A">
        <w:rPr>
          <w:rFonts w:ascii="Cambria" w:eastAsia="MS Mincho" w:hAnsi="Cambria" w:cs="Times New Roman"/>
          <w:color w:val="000000" w:themeColor="text1"/>
          <w:lang w:val="en-GB"/>
        </w:rPr>
        <w:t xml:space="preserve"> using the metaphor of </w:t>
      </w:r>
      <w:r w:rsidRPr="00EA0F8A">
        <w:rPr>
          <w:rFonts w:ascii="Cambria" w:eastAsia="MS Mincho" w:hAnsi="Cambria" w:cs="Times New Roman"/>
          <w:i/>
          <w:iCs/>
          <w:color w:val="000000" w:themeColor="text1"/>
          <w:lang w:val="en-GB"/>
        </w:rPr>
        <w:t>wei-ch’i</w:t>
      </w:r>
      <w:r w:rsidRPr="00EA0F8A">
        <w:rPr>
          <w:rFonts w:ascii="Cambria" w:eastAsia="MS Mincho" w:hAnsi="Cambria" w:cs="Times New Roman"/>
          <w:color w:val="000000" w:themeColor="text1"/>
          <w:lang w:val="en-GB"/>
        </w:rPr>
        <w:t>, an East Asian board game in which two players try to capture each other’s territory.</w:t>
      </w:r>
      <w:bookmarkStart w:id="1546" w:name="ref6"/>
      <w:bookmarkEnd w:id="1546"/>
      <w:r w:rsidRPr="00EA0F8A">
        <w:rPr>
          <w:rFonts w:ascii="Cambria" w:eastAsia="MS Mincho" w:hAnsi="Cambria" w:cs="Times New Roman"/>
          <w:color w:val="000000" w:themeColor="text1"/>
          <w:vertAlign w:val="superscript"/>
          <w:lang w:val="en-GB"/>
        </w:rPr>
        <w:footnoteReference w:id="174"/>
      </w:r>
      <w:r w:rsidRPr="00EA0F8A">
        <w:rPr>
          <w:rFonts w:ascii="Cambria" w:eastAsia="MS Mincho" w:hAnsi="Cambria" w:cs="Times New Roman"/>
          <w:color w:val="000000" w:themeColor="text1"/>
          <w:lang w:val="en-GB"/>
        </w:rPr>
        <w:t xml:space="preserve"> </w:t>
      </w:r>
    </w:p>
    <w:p w14:paraId="0AC760D3" w14:textId="34F11FA0"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The very antithesis of Mao’s approach found voice in two dubious accounts of the Cuban revolution</w:t>
      </w:r>
      <w:ins w:id="1547" w:author="karl@grindal.org" w:date="2014-10-19T20:21:00Z">
        <w:r w:rsidR="00820BA2">
          <w:rPr>
            <w:rFonts w:ascii="Cambria" w:eastAsia="MS Mincho" w:hAnsi="Cambria" w:cs="Times New Roman"/>
            <w:color w:val="000000" w:themeColor="text1"/>
          </w:rPr>
          <w:fldChar w:fldCharType="begin"/>
        </w:r>
        <w:r w:rsidR="00820BA2">
          <w:instrText xml:space="preserve"> XE "</w:instrText>
        </w:r>
      </w:ins>
      <w:r w:rsidR="00820BA2" w:rsidRPr="00D91E37">
        <w:rPr>
          <w:rFonts w:ascii="Cambria" w:eastAsia="MS Mincho" w:hAnsi="Cambria" w:cs="Times New Roman"/>
          <w:color w:val="000000" w:themeColor="text1"/>
        </w:rPr>
        <w:instrText>Cuban revolution</w:instrText>
      </w:r>
      <w:ins w:id="1548" w:author="karl@grindal.org" w:date="2014-10-19T20:21:00Z">
        <w:r w:rsidR="00820BA2">
          <w:instrText xml:space="preserve">" </w:instrText>
        </w:r>
        <w:r w:rsidR="00820BA2">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one by Che Guevara</w:t>
      </w:r>
      <w:ins w:id="1549" w:author="karl@grindal.org" w:date="2014-10-19T19:43:00Z">
        <w:r w:rsidR="00E37BC3">
          <w:rPr>
            <w:rFonts w:ascii="Cambria" w:eastAsia="MS Mincho" w:hAnsi="Cambria" w:cs="Times New Roman"/>
            <w:color w:val="000000" w:themeColor="text1"/>
          </w:rPr>
          <w:fldChar w:fldCharType="begin"/>
        </w:r>
        <w:r w:rsidR="00E37BC3">
          <w:instrText xml:space="preserve"> XE "</w:instrText>
        </w:r>
        <w:r w:rsidR="00E37BC3" w:rsidRPr="00A8638F">
          <w:rPr>
            <w:rFonts w:ascii="Cambria" w:eastAsia="MS Mincho" w:hAnsi="Cambria" w:cs="Times New Roman"/>
            <w:color w:val="000000" w:themeColor="text1"/>
          </w:rPr>
          <w:instrText xml:space="preserve">Che </w:instrText>
        </w:r>
      </w:ins>
      <w:r w:rsidR="00E37BC3" w:rsidRPr="00A8638F">
        <w:rPr>
          <w:rFonts w:ascii="Cambria" w:eastAsia="MS Mincho" w:hAnsi="Cambria" w:cs="Times New Roman"/>
          <w:color w:val="000000" w:themeColor="text1"/>
        </w:rPr>
        <w:instrText>Guevara</w:instrText>
      </w:r>
      <w:ins w:id="1550" w:author="karl@grindal.org" w:date="2014-10-19T19:43:00Z">
        <w:r w:rsidR="00E37BC3">
          <w:instrText xml:space="preserve">" </w:instrText>
        </w:r>
        <w:r w:rsidR="00E37BC3">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the other by French philosopher Regis Debray.</w:t>
      </w:r>
      <w:r w:rsidRPr="00EA0F8A">
        <w:rPr>
          <w:rFonts w:ascii="Cambria" w:eastAsia="MS Mincho" w:hAnsi="Cambria" w:cs="Times New Roman"/>
          <w:color w:val="000000" w:themeColor="text1"/>
          <w:vertAlign w:val="superscript"/>
        </w:rPr>
        <w:footnoteReference w:id="175"/>
      </w:r>
      <w:r w:rsidRPr="00EA0F8A">
        <w:rPr>
          <w:rFonts w:ascii="Cambria" w:eastAsia="MS Mincho" w:hAnsi="Cambria" w:cs="Times New Roman"/>
          <w:color w:val="000000" w:themeColor="text1"/>
        </w:rPr>
        <w:t xml:space="preserve"> Their books largely wrote out of history the importance of political work that had been done mainly in the cities in the latter 1950s by variegated socialists and trade unionists in support of the armed struggle in the rural areas waged by Fidel Castro</w:t>
      </w:r>
      <w:ins w:id="1553" w:author="karl@grindal.org" w:date="2014-10-19T19:42:00Z">
        <w:r w:rsidR="00006B5D">
          <w:rPr>
            <w:rFonts w:ascii="Cambria" w:eastAsia="MS Mincho" w:hAnsi="Cambria" w:cs="Times New Roman"/>
            <w:color w:val="000000" w:themeColor="text1"/>
          </w:rPr>
          <w:fldChar w:fldCharType="begin"/>
        </w:r>
        <w:r w:rsidR="00006B5D">
          <w:instrText xml:space="preserve"> XE "</w:instrText>
        </w:r>
      </w:ins>
      <w:r w:rsidR="00006B5D" w:rsidRPr="004003DB">
        <w:rPr>
          <w:rFonts w:ascii="Cambria" w:eastAsia="MS Mincho" w:hAnsi="Cambria" w:cs="Times New Roman"/>
          <w:color w:val="000000" w:themeColor="text1"/>
        </w:rPr>
        <w:instrText xml:space="preserve">Fidel </w:instrText>
      </w:r>
      <w:r w:rsidR="00006B5D" w:rsidRPr="004003DB">
        <w:rPr>
          <w:rFonts w:ascii="Cambria" w:eastAsia="MS Mincho" w:hAnsi="Cambria" w:cs="Times New Roman"/>
          <w:color w:val="000000" w:themeColor="text1"/>
        </w:rPr>
        <w:lastRenderedPageBreak/>
        <w:instrText>Castro</w:instrText>
      </w:r>
      <w:ins w:id="1554" w:author="karl@grindal.org" w:date="2014-10-19T19:42:00Z">
        <w:r w:rsidR="00006B5D">
          <w:instrText xml:space="preserve">" </w:instrText>
        </w:r>
        <w:r w:rsidR="00006B5D">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’s 26</w:t>
      </w:r>
      <w:r w:rsidRPr="00EA0F8A">
        <w:rPr>
          <w:rFonts w:ascii="Cambria" w:eastAsia="MS Mincho" w:hAnsi="Cambria" w:cs="Times New Roman"/>
          <w:color w:val="000000" w:themeColor="text1"/>
          <w:vertAlign w:val="superscript"/>
        </w:rPr>
        <w:t>th</w:t>
      </w:r>
      <w:r w:rsidRPr="00EA0F8A">
        <w:rPr>
          <w:rFonts w:ascii="Cambria" w:eastAsia="MS Mincho" w:hAnsi="Cambria" w:cs="Times New Roman"/>
          <w:color w:val="000000" w:themeColor="text1"/>
        </w:rPr>
        <w:t xml:space="preserve"> of July Movement. Starkly in the case of Debray, less so Guevara</w:t>
      </w:r>
      <w:ins w:id="1555" w:author="karl@grindal.org" w:date="2014-10-19T19:43:00Z">
        <w:r w:rsidR="00E37BC3">
          <w:rPr>
            <w:rFonts w:ascii="Cambria" w:eastAsia="MS Mincho" w:hAnsi="Cambria" w:cs="Times New Roman"/>
            <w:color w:val="000000" w:themeColor="text1"/>
          </w:rPr>
          <w:fldChar w:fldCharType="begin"/>
        </w:r>
        <w:r w:rsidR="00E37BC3">
          <w:instrText xml:space="preserve"> XE "</w:instrText>
        </w:r>
        <w:r w:rsidR="00E37BC3" w:rsidRPr="00A8638F">
          <w:rPr>
            <w:rFonts w:ascii="Cambria" w:eastAsia="MS Mincho" w:hAnsi="Cambria" w:cs="Times New Roman"/>
            <w:color w:val="000000" w:themeColor="text1"/>
          </w:rPr>
          <w:instrText xml:space="preserve">Che </w:instrText>
        </w:r>
      </w:ins>
      <w:r w:rsidR="00E37BC3" w:rsidRPr="00A8638F">
        <w:rPr>
          <w:rFonts w:ascii="Cambria" w:eastAsia="MS Mincho" w:hAnsi="Cambria" w:cs="Times New Roman"/>
          <w:color w:val="000000" w:themeColor="text1"/>
        </w:rPr>
        <w:instrText>Guevara</w:instrText>
      </w:r>
      <w:ins w:id="1556" w:author="karl@grindal.org" w:date="2014-10-19T19:43:00Z">
        <w:r w:rsidR="00E37BC3">
          <w:instrText xml:space="preserve">" </w:instrText>
        </w:r>
        <w:r w:rsidR="00E37BC3">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the two men suggested that Cuba showed that redressing asymmetry did not require political organization by political means. Rather, the mere commencement of armed struggle itself could and would adequately organize revolutionaries’ popular support base. This point of view, influential in the 1960s and early 1970s, would come to be considered partly responsible for the arrival of terrorist groups such as the German Red Brigades and Palestinian Black September and, so, as a disaster for the militant Left.</w:t>
      </w:r>
      <w:r w:rsidRPr="00EA0F8A">
        <w:rPr>
          <w:rFonts w:ascii="Cambria" w:eastAsia="MS Mincho" w:hAnsi="Cambria" w:cs="Times New Roman"/>
          <w:color w:val="000000" w:themeColor="text1"/>
          <w:vertAlign w:val="superscript"/>
        </w:rPr>
        <w:footnoteReference w:id="176"/>
      </w:r>
    </w:p>
    <w:p w14:paraId="1DDA259E" w14:textId="1C57FB3A"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Attempts by the ANC of South Africa to arrive at what it considered an appropriate relationship between military and political forms of struggle produced a series of paradoxical outcomes. Having spent 48 years using Gandhian civil resistance, in 1960 sections of its leadership and of the outlawed communist party decided to embark upon armed struggle after a massacre of 69 unarmed protestors and the outlawing of the ANC. The ANC-communist leadership immediately deployed it best activists into armed roles. This undermined the prospects of reorganizing their political base in the new circumstances. Some ANC leaders active at that time attributed this partly to the influence of Guevara</w:t>
      </w:r>
      <w:ins w:id="1557" w:author="karl@grindal.org" w:date="2014-10-19T19:43:00Z">
        <w:r w:rsidR="00E37BC3">
          <w:rPr>
            <w:rFonts w:ascii="Cambria" w:eastAsia="MS Mincho" w:hAnsi="Cambria" w:cs="Times New Roman"/>
            <w:color w:val="000000" w:themeColor="text1"/>
          </w:rPr>
          <w:fldChar w:fldCharType="begin"/>
        </w:r>
        <w:r w:rsidR="00E37BC3">
          <w:instrText xml:space="preserve"> XE "</w:instrText>
        </w:r>
        <w:r w:rsidR="00E37BC3" w:rsidRPr="00A8638F">
          <w:rPr>
            <w:rFonts w:ascii="Cambria" w:eastAsia="MS Mincho" w:hAnsi="Cambria" w:cs="Times New Roman"/>
            <w:color w:val="000000" w:themeColor="text1"/>
          </w:rPr>
          <w:instrText xml:space="preserve">Che </w:instrText>
        </w:r>
      </w:ins>
      <w:r w:rsidR="00E37BC3" w:rsidRPr="00A8638F">
        <w:rPr>
          <w:rFonts w:ascii="Cambria" w:eastAsia="MS Mincho" w:hAnsi="Cambria" w:cs="Times New Roman"/>
          <w:color w:val="000000" w:themeColor="text1"/>
        </w:rPr>
        <w:instrText>Guevara</w:instrText>
      </w:r>
      <w:ins w:id="1558" w:author="karl@grindal.org" w:date="2014-10-19T19:43:00Z">
        <w:r w:rsidR="00E37BC3">
          <w:instrText xml:space="preserve">" </w:instrText>
        </w:r>
        <w:r w:rsidR="00E37BC3">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’s book.</w:t>
      </w:r>
      <w:r w:rsidRPr="00EA0F8A">
        <w:rPr>
          <w:rFonts w:ascii="Cambria" w:eastAsia="MS Mincho" w:hAnsi="Cambria" w:cs="Times New Roman"/>
          <w:color w:val="000000" w:themeColor="text1"/>
          <w:vertAlign w:val="superscript"/>
        </w:rPr>
        <w:footnoteReference w:id="177"/>
      </w:r>
      <w:r w:rsidRPr="00EA0F8A">
        <w:rPr>
          <w:rFonts w:ascii="Cambria" w:eastAsia="MS Mincho" w:hAnsi="Cambria" w:cs="Times New Roman"/>
          <w:color w:val="000000" w:themeColor="text1"/>
        </w:rPr>
        <w:t xml:space="preserve"> By 1965, the ANC and its allies had, bar literally a handful of people, been completely suppressed inside South Africa. The organization’s very focus on armed struggle had, paradoxically undermined its abil</w:t>
      </w:r>
      <w:r w:rsidR="00DF3189" w:rsidRPr="00EA0F8A">
        <w:rPr>
          <w:rFonts w:ascii="Cambria" w:eastAsia="MS Mincho" w:hAnsi="Cambria" w:cs="Times New Roman"/>
          <w:color w:val="000000" w:themeColor="text1"/>
        </w:rPr>
        <w:t xml:space="preserve">ity to sustain armed struggle. </w:t>
      </w:r>
    </w:p>
    <w:p w14:paraId="54E1F1A2" w14:textId="77777777"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Four years later, the ANC declared in a contradictory formulation of strategy that armed struggle was now the ‘the only method left open’ to it.</w:t>
      </w:r>
      <w:r w:rsidRPr="00EA0F8A">
        <w:rPr>
          <w:rFonts w:ascii="Cambria" w:eastAsia="MS Mincho" w:hAnsi="Cambria" w:cs="Times New Roman"/>
          <w:color w:val="000000" w:themeColor="text1"/>
          <w:vertAlign w:val="superscript"/>
        </w:rPr>
        <w:footnoteReference w:id="178"/>
      </w:r>
      <w:r w:rsidRPr="00EA0F8A">
        <w:rPr>
          <w:rFonts w:ascii="Cambria" w:eastAsia="MS Mincho" w:hAnsi="Cambria" w:cs="Times New Roman"/>
          <w:color w:val="000000" w:themeColor="text1"/>
        </w:rPr>
        <w:t xml:space="preserve"> Yet that same year, 1969, radical black political organization re-emerged openly inside South Africa: first among black students and, a few years later, among black workers. The ANC’s initial response from exile was suspicion: it argued that no legal space existed for open, authentic black political organization. When in 1976 this domestic black political resurgence prompted a series of uprisings, the exiled ANC received a new younger generation of recruits. It quickly resumed armed infiltration after 10 years of being unable to do so. As it had in the early 1960s, the ANC again deployed almost all of its new recruits to military tasks. Resources deployed to political organizing were minuscule. By 1978, the ANC worried that its </w:t>
      </w:r>
      <w:r w:rsidRPr="00EA0F8A">
        <w:rPr>
          <w:rFonts w:ascii="Cambria" w:eastAsia="MS Mincho" w:hAnsi="Cambria" w:cs="Times New Roman"/>
          <w:color w:val="000000" w:themeColor="text1"/>
        </w:rPr>
        <w:lastRenderedPageBreak/>
        <w:t>armed struggle remained at an extremely low level of intensity. A delegation of its leadership visited Vietnam to seek advice. Senior veterans of the Vietnamese struggle told the ANC the reason was its lack of political organization. Again, the ANC’s very emphasis on armed struggle had undermined its capacity to wage armed struggle.</w:t>
      </w:r>
      <w:r w:rsidRPr="00EA0F8A">
        <w:rPr>
          <w:rFonts w:ascii="Cambria" w:eastAsia="MS Mincho" w:hAnsi="Cambria" w:cs="Times New Roman"/>
          <w:color w:val="000000" w:themeColor="text1"/>
          <w:vertAlign w:val="superscript"/>
        </w:rPr>
        <w:footnoteReference w:id="179"/>
      </w:r>
    </w:p>
    <w:p w14:paraId="7AFFBD3C" w14:textId="3BD8D9FA"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Over the following five years, the ANC played political catch-up inside South Africa. Despite some leadership obstruction, others in exile succeeded in developing close relations with popular political organizations formed autonomously of the ANC inside South Africa. Gradually, ANC-aligned though autonomous political organization cohered inside South Africa and, in 1983, formed the United Democratic Front</w:t>
      </w:r>
      <w:ins w:id="1563" w:author="karl@grindal.org" w:date="2014-10-19T19:17:00Z">
        <w:r w:rsidR="001D601C">
          <w:rPr>
            <w:rFonts w:ascii="Cambria" w:eastAsia="MS Mincho" w:hAnsi="Cambria" w:cs="Times New Roman"/>
            <w:color w:val="000000" w:themeColor="text1"/>
          </w:rPr>
          <w:fldChar w:fldCharType="begin"/>
        </w:r>
        <w:r w:rsidR="001D601C">
          <w:instrText xml:space="preserve"> XE "</w:instrText>
        </w:r>
      </w:ins>
      <w:r w:rsidR="001D601C" w:rsidRPr="00331D0A">
        <w:rPr>
          <w:rFonts w:ascii="Cambria" w:hAnsi="Cambria" w:cs="Times New Roman"/>
          <w:color w:val="000000" w:themeColor="text1"/>
        </w:rPr>
        <w:instrText>United Democratic Front</w:instrText>
      </w:r>
      <w:ins w:id="1564" w:author="karl@grindal.org" w:date="2014-10-19T19:17:00Z">
        <w:r w:rsidR="001D601C">
          <w:instrText xml:space="preserve">" </w:instrText>
        </w:r>
        <w:r w:rsidR="001D601C">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an umbrella confederation that aggregated the demands of hundreds of pre-existing organizations representing millions. The UDF</w:t>
      </w:r>
      <w:ins w:id="1565" w:author="karl@grindal.org" w:date="2014-10-19T20:25:00Z">
        <w:r w:rsidR="00D82790">
          <w:rPr>
            <w:rFonts w:ascii="Cambria" w:eastAsia="MS Mincho" w:hAnsi="Cambria" w:cs="Times New Roman"/>
            <w:color w:val="000000" w:themeColor="text1"/>
          </w:rPr>
          <w:fldChar w:fldCharType="begin"/>
        </w:r>
        <w:r w:rsidR="00D82790">
          <w:instrText xml:space="preserve"> XE "</w:instrText>
        </w:r>
        <w:r w:rsidR="00D82790" w:rsidRPr="00EF6EB4">
          <w:rPr>
            <w:rFonts w:ascii="Cambria" w:eastAsia="MS Mincho" w:hAnsi="Cambria" w:cs="Times New Roman"/>
            <w:color w:val="000000" w:themeColor="text1"/>
          </w:rPr>
          <w:instrText>United Democratic Front</w:instrText>
        </w:r>
        <w:r w:rsidR="00D82790">
          <w:instrText xml:space="preserve">" </w:instrText>
        </w:r>
        <w:r w:rsidR="00D82790">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used only nonviolent political means despite sustained and acute pressure on it from apartheid</w:t>
      </w:r>
      <w:ins w:id="1566" w:author="karl@grindal.org" w:date="2014-10-19T19:13:00Z">
        <w:r w:rsidR="001D601C">
          <w:rPr>
            <w:rFonts w:ascii="Cambria" w:eastAsia="MS Mincho" w:hAnsi="Cambria" w:cs="Times New Roman"/>
            <w:color w:val="000000" w:themeColor="text1"/>
          </w:rPr>
          <w:fldChar w:fldCharType="begin"/>
        </w:r>
        <w:r w:rsidR="001D601C">
          <w:instrText xml:space="preserve"> XE "</w:instrText>
        </w:r>
      </w:ins>
      <w:r w:rsidR="001D601C" w:rsidRPr="00E718F0">
        <w:rPr>
          <w:rFonts w:ascii="Cambria" w:hAnsi="Cambria" w:cs="Times New Roman"/>
          <w:color w:val="000000" w:themeColor="text1"/>
        </w:rPr>
        <w:instrText>apartheid</w:instrText>
      </w:r>
      <w:ins w:id="1567" w:author="karl@grindal.org" w:date="2014-10-19T19:13:00Z">
        <w:r w:rsidR="001D601C">
          <w:instrText xml:space="preserve">" </w:instrText>
        </w:r>
        <w:r w:rsidR="001D601C">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security forces, survived and grew. By the mid-1980s, it and the black trade unions had become the most important domestic forces for </w:t>
      </w:r>
      <w:r w:rsidR="00DF3189" w:rsidRPr="00EA0F8A">
        <w:rPr>
          <w:rFonts w:ascii="Cambria" w:eastAsia="MS Mincho" w:hAnsi="Cambria" w:cs="Times New Roman"/>
          <w:color w:val="000000" w:themeColor="text1"/>
        </w:rPr>
        <w:t xml:space="preserve">change. </w:t>
      </w:r>
    </w:p>
    <w:p w14:paraId="400BA62D" w14:textId="5022283B"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rPr>
      </w:pPr>
      <w:r w:rsidRPr="00EA0F8A">
        <w:rPr>
          <w:rFonts w:ascii="Cambria" w:eastAsia="MS Mincho" w:hAnsi="Cambria" w:cs="Times New Roman"/>
          <w:color w:val="000000" w:themeColor="text1"/>
        </w:rPr>
        <w:t>For the ANC’s exiled leadership, the main significance of the resurgence of popular political organization inside the country was the opportunity it was thought to provide for the escalation of armed struggle. If such an opportunity indeed now existed, the ANC failed to exploit it. By the late 1980s, the armed struggle was residual. The UDF</w:t>
      </w:r>
      <w:ins w:id="1568" w:author="karl@grindal.org" w:date="2014-10-19T20:25:00Z">
        <w:r w:rsidR="00D82790">
          <w:rPr>
            <w:rFonts w:ascii="Cambria" w:eastAsia="MS Mincho" w:hAnsi="Cambria" w:cs="Times New Roman"/>
            <w:color w:val="000000" w:themeColor="text1"/>
          </w:rPr>
          <w:fldChar w:fldCharType="begin"/>
        </w:r>
        <w:r w:rsidR="00D82790">
          <w:instrText xml:space="preserve"> XE "</w:instrText>
        </w:r>
        <w:r w:rsidR="00D82790" w:rsidRPr="00EF6EB4">
          <w:rPr>
            <w:rFonts w:ascii="Cambria" w:eastAsia="MS Mincho" w:hAnsi="Cambria" w:cs="Times New Roman"/>
            <w:color w:val="000000" w:themeColor="text1"/>
          </w:rPr>
          <w:instrText>United Democratic Front</w:instrText>
        </w:r>
        <w:r w:rsidR="00D82790">
          <w:instrText xml:space="preserve">" </w:instrText>
        </w:r>
        <w:r w:rsidR="00D82790">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organizations and their members had not submitted to military imperatives. There was very little incentive to. Politics by political means were patently considerably more effective than armed struggle had been or seemed capable of ever being. It was a twist some ANC leaders found difficult to accept: the rad</w:t>
      </w:r>
      <w:r w:rsidR="00DF3189" w:rsidRPr="00EA0F8A">
        <w:rPr>
          <w:rFonts w:ascii="Cambria" w:eastAsia="MS Mincho" w:hAnsi="Cambria" w:cs="Times New Roman"/>
          <w:color w:val="000000" w:themeColor="text1"/>
        </w:rPr>
        <w:t>ical flank had been outflanked.</w:t>
      </w:r>
    </w:p>
    <w:p w14:paraId="19F2DE19" w14:textId="40D4069C"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lang w:val="en-GB"/>
        </w:rPr>
      </w:pPr>
      <w:r w:rsidRPr="00EA0F8A">
        <w:rPr>
          <w:rFonts w:ascii="Cambria" w:eastAsia="MS Mincho" w:hAnsi="Cambria" w:cs="Times New Roman"/>
          <w:color w:val="000000" w:themeColor="text1"/>
        </w:rPr>
        <w:t>The outcome in South Africa was a demonstration of the power of politics by political means in a situation of acute conflict. Civil resistance methods had demonstrated in South Africa what Chenoweth</w:t>
      </w:r>
      <w:ins w:id="1569" w:author="Microsoft account" w:date="2014-10-20T16:25:00Z">
        <w:r w:rsidR="008F1491">
          <w:rPr>
            <w:rFonts w:ascii="Cambria" w:eastAsia="MS Mincho" w:hAnsi="Cambria" w:cs="Times New Roman"/>
            <w:color w:val="000000" w:themeColor="text1"/>
          </w:rPr>
          <w:fldChar w:fldCharType="begin"/>
        </w:r>
        <w:r w:rsidR="008F1491">
          <w:instrText xml:space="preserve"> XE "</w:instrText>
        </w:r>
        <w:r w:rsidR="008F1491" w:rsidRPr="00D93874">
          <w:rPr>
            <w:rFonts w:ascii="Cambria" w:eastAsia="MS Mincho" w:hAnsi="Cambria" w:cs="Times New Roman"/>
            <w:color w:val="000000" w:themeColor="text1"/>
            <w:rPrChange w:id="1570" w:author="Microsoft account" w:date="2014-10-20T16:25:00Z">
              <w:rPr>
                <w:rFonts w:ascii="Cambria" w:eastAsia="MS Mincho" w:hAnsi="Cambria" w:cs="Times New Roman"/>
                <w:color w:val="000000" w:themeColor="text1"/>
              </w:rPr>
            </w:rPrChange>
          </w:rPr>
          <w:instrText>Chenoweth, Erica</w:instrText>
        </w:r>
        <w:r w:rsidR="008F1491">
          <w:instrText xml:space="preserve">" </w:instrText>
        </w:r>
        <w:r w:rsidR="008F1491">
          <w:rPr>
            <w:rFonts w:ascii="Cambria" w:eastAsia="MS Mincho" w:hAnsi="Cambria" w:cs="Times New Roman"/>
            <w:color w:val="000000" w:themeColor="text1"/>
          </w:rPr>
          <w:fldChar w:fldCharType="end"/>
        </w:r>
      </w:ins>
      <w:ins w:id="1571" w:author="karl@grindal.org" w:date="2014-10-19T19:16:00Z">
        <w:del w:id="1572" w:author="Microsoft account" w:date="2014-10-20T16:25:00Z">
          <w:r w:rsidR="001D601C" w:rsidDel="008F1491">
            <w:rPr>
              <w:rFonts w:ascii="Cambria" w:eastAsia="MS Mincho" w:hAnsi="Cambria" w:cs="Times New Roman"/>
              <w:color w:val="000000" w:themeColor="text1"/>
            </w:rPr>
            <w:fldChar w:fldCharType="begin"/>
          </w:r>
          <w:r w:rsidR="001D601C" w:rsidDel="008F1491">
            <w:delInstrText xml:space="preserve"> XE "</w:delInstrText>
          </w:r>
        </w:del>
      </w:ins>
      <w:ins w:id="1573" w:author="karl@grindal.org" w:date="2014-10-19T19:15:00Z">
        <w:del w:id="1574" w:author="Microsoft account" w:date="2014-10-20T16:25:00Z">
          <w:r w:rsidR="001D601C" w:rsidRPr="009075FC" w:rsidDel="008F1491">
            <w:rPr>
              <w:rFonts w:ascii="Cambria" w:hAnsi="Cambria" w:cs="Times New Roman"/>
              <w:bCs/>
              <w:color w:val="000000" w:themeColor="text1"/>
            </w:rPr>
            <w:delInstrText>Er</w:delInstrText>
          </w:r>
        </w:del>
      </w:ins>
      <w:ins w:id="1575" w:author="karl@grindal.org" w:date="2014-10-19T19:16:00Z">
        <w:del w:id="1576" w:author="Microsoft account" w:date="2014-10-20T16:25:00Z">
          <w:r w:rsidR="001D601C" w:rsidRPr="009075FC" w:rsidDel="008F1491">
            <w:rPr>
              <w:rFonts w:ascii="Cambria" w:hAnsi="Cambria" w:cs="Times New Roman"/>
              <w:bCs/>
              <w:color w:val="000000" w:themeColor="text1"/>
            </w:rPr>
            <w:delInstrText xml:space="preserve">ica </w:delInstrText>
          </w:r>
        </w:del>
      </w:ins>
      <w:del w:id="1577" w:author="Microsoft account" w:date="2014-10-20T16:25:00Z">
        <w:r w:rsidR="001D601C" w:rsidRPr="009075FC" w:rsidDel="008F1491">
          <w:rPr>
            <w:rFonts w:ascii="Cambria" w:hAnsi="Cambria" w:cs="Times New Roman"/>
            <w:bCs/>
            <w:color w:val="000000" w:themeColor="text1"/>
          </w:rPr>
          <w:delInstrText>Chenoweth</w:delInstrText>
        </w:r>
      </w:del>
      <w:ins w:id="1578" w:author="karl@grindal.org" w:date="2014-10-19T19:16:00Z">
        <w:del w:id="1579" w:author="Microsoft account" w:date="2014-10-20T16:25:00Z">
          <w:r w:rsidR="001D601C" w:rsidDel="008F1491">
            <w:delInstrText xml:space="preserve">" </w:delInstrText>
          </w:r>
          <w:r w:rsidR="001D601C" w:rsidDel="008F1491">
            <w:rPr>
              <w:rFonts w:ascii="Cambria" w:eastAsia="MS Mincho" w:hAnsi="Cambria" w:cs="Times New Roman"/>
              <w:color w:val="000000" w:themeColor="text1"/>
            </w:rPr>
            <w:fldChar w:fldCharType="end"/>
          </w:r>
        </w:del>
      </w:ins>
      <w:r w:rsidRPr="00EA0F8A">
        <w:rPr>
          <w:rFonts w:ascii="Cambria" w:eastAsia="MS Mincho" w:hAnsi="Cambria" w:cs="Times New Roman"/>
          <w:color w:val="000000" w:themeColor="text1"/>
        </w:rPr>
        <w:t xml:space="preserve"> and Stephan call these methods’ ‘participation advantage’:</w:t>
      </w:r>
      <w:r w:rsidRPr="00EA0F8A">
        <w:rPr>
          <w:rFonts w:ascii="Cambria" w:eastAsia="MS Mincho" w:hAnsi="Cambria" w:cs="Times New Roman"/>
          <w:color w:val="000000" w:themeColor="text1"/>
          <w:vertAlign w:val="superscript"/>
        </w:rPr>
        <w:footnoteReference w:id="180"/>
      </w:r>
      <w:r w:rsidRPr="00EA0F8A">
        <w:rPr>
          <w:rFonts w:ascii="Cambria" w:eastAsia="MS Mincho" w:hAnsi="Cambria" w:cs="Times New Roman"/>
          <w:color w:val="000000" w:themeColor="text1"/>
        </w:rPr>
        <w:t xml:space="preserve"> they involved millions in confronting the apartheid</w:t>
      </w:r>
      <w:ins w:id="1589" w:author="karl@grindal.org" w:date="2014-10-19T19:13:00Z">
        <w:r w:rsidR="001D601C">
          <w:rPr>
            <w:rFonts w:ascii="Cambria" w:eastAsia="MS Mincho" w:hAnsi="Cambria" w:cs="Times New Roman"/>
            <w:color w:val="000000" w:themeColor="text1"/>
          </w:rPr>
          <w:fldChar w:fldCharType="begin"/>
        </w:r>
        <w:r w:rsidR="001D601C">
          <w:instrText xml:space="preserve"> XE "</w:instrText>
        </w:r>
      </w:ins>
      <w:r w:rsidR="001D601C" w:rsidRPr="00E718F0">
        <w:rPr>
          <w:rFonts w:ascii="Cambria" w:hAnsi="Cambria" w:cs="Times New Roman"/>
          <w:color w:val="000000" w:themeColor="text1"/>
        </w:rPr>
        <w:instrText>apartheid</w:instrText>
      </w:r>
      <w:ins w:id="1590" w:author="karl@grindal.org" w:date="2014-10-19T19:13:00Z">
        <w:r w:rsidR="001D601C">
          <w:instrText xml:space="preserve">" </w:instrText>
        </w:r>
        <w:r w:rsidR="001D601C">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regime across a wide variety of tactics: strikes, boycotts, marches, rallies, petitions, representations and the like. Pressure “from without”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applied by the black majority on the regime </w:t>
      </w:r>
      <w:r w:rsidR="00536351">
        <w:rPr>
          <w:rFonts w:ascii="Cambria" w:eastAsia="MS Mincho" w:hAnsi="Cambria" w:cs="Times New Roman"/>
          <w:color w:val="000000" w:themeColor="text1"/>
        </w:rPr>
        <w:t>–</w:t>
      </w:r>
      <w:r w:rsidRPr="00EA0F8A">
        <w:rPr>
          <w:rFonts w:ascii="Cambria" w:eastAsia="MS Mincho" w:hAnsi="Cambria" w:cs="Times New Roman"/>
          <w:color w:val="000000" w:themeColor="text1"/>
        </w:rPr>
        <w:t xml:space="preserve"> was rapidly approaching a tipping point. This rise in civil resistance pressure in South Africa is quite plausibly explained by the model </w:t>
      </w:r>
      <w:r w:rsidRPr="00EA0F8A">
        <w:rPr>
          <w:rFonts w:ascii="Cambria" w:eastAsia="MS Mincho" w:hAnsi="Cambria" w:cs="Times New Roman"/>
          <w:color w:val="000000" w:themeColor="text1"/>
        </w:rPr>
        <w:lastRenderedPageBreak/>
        <w:t>suggested by American economist Timur Kuran</w:t>
      </w:r>
      <w:ins w:id="1591" w:author="karl@grindal.org" w:date="2014-10-19T19:43:00Z">
        <w:r w:rsidR="00E37BC3">
          <w:rPr>
            <w:rFonts w:ascii="Cambria" w:eastAsia="MS Mincho" w:hAnsi="Cambria" w:cs="Times New Roman"/>
            <w:color w:val="000000" w:themeColor="text1"/>
          </w:rPr>
          <w:fldChar w:fldCharType="begin"/>
        </w:r>
        <w:r w:rsidR="00E37BC3">
          <w:instrText xml:space="preserve"> XE "</w:instrText>
        </w:r>
      </w:ins>
      <w:r w:rsidR="00E37BC3" w:rsidRPr="00C546D9">
        <w:rPr>
          <w:rFonts w:ascii="Cambria" w:eastAsia="MS Mincho" w:hAnsi="Cambria" w:cs="Times New Roman"/>
          <w:color w:val="000000" w:themeColor="text1"/>
        </w:rPr>
        <w:instrText>Timur Kuran</w:instrText>
      </w:r>
      <w:ins w:id="1592" w:author="karl@grindal.org" w:date="2014-10-19T19:43:00Z">
        <w:r w:rsidR="00E37BC3">
          <w:instrText xml:space="preserve">" </w:instrText>
        </w:r>
        <w:r w:rsidR="00E37BC3">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to describe the growth of contemporaneous challenges to communist rule in Eastern Europe.</w:t>
      </w:r>
      <w:r w:rsidRPr="00EA0F8A">
        <w:rPr>
          <w:rFonts w:ascii="Cambria" w:eastAsia="MS Mincho" w:hAnsi="Cambria" w:cs="Times New Roman"/>
          <w:color w:val="000000" w:themeColor="text1"/>
          <w:vertAlign w:val="superscript"/>
        </w:rPr>
        <w:footnoteReference w:id="181"/>
      </w:r>
      <w:r w:rsidRPr="00EA0F8A">
        <w:rPr>
          <w:rFonts w:ascii="Cambria" w:eastAsia="MS Mincho" w:hAnsi="Cambria" w:cs="Times New Roman"/>
          <w:color w:val="000000" w:themeColor="text1"/>
        </w:rPr>
        <w:t xml:space="preserve"> Kuran argues</w:t>
      </w:r>
      <w:r w:rsidRPr="00EA0F8A">
        <w:rPr>
          <w:rFonts w:ascii="Cambria" w:eastAsia="MS Mincho" w:hAnsi="Cambria" w:cs="Times New Roman"/>
          <w:color w:val="000000" w:themeColor="text1"/>
          <w:lang w:val="en-GB"/>
        </w:rPr>
        <w:t xml:space="preserve"> that each individual has a tipping point at which fear of the cost of opposing an oppressive government is trumped by revulsion for it. He calls this point an individual’s ‘revolutionary threshold’.</w:t>
      </w:r>
      <w:r w:rsidRPr="00EA0F8A">
        <w:rPr>
          <w:rFonts w:ascii="Cambria" w:eastAsia="MS Mincho" w:hAnsi="Cambria" w:cs="Times New Roman"/>
          <w:color w:val="000000" w:themeColor="text1"/>
        </w:rPr>
        <w:t xml:space="preserve"> Until that threshold is breeched, an individual is likely to hide his personal desire for change. How is this threshold calculated?</w:t>
      </w:r>
      <w:r w:rsidRPr="00EA0F8A">
        <w:rPr>
          <w:rFonts w:ascii="Cambria" w:eastAsia="MS Mincho" w:hAnsi="Cambria" w:cs="Times New Roman"/>
          <w:color w:val="000000" w:themeColor="text1"/>
          <w:lang w:val="en-GB"/>
        </w:rPr>
        <w:t xml:space="preserve"> It is that percentage of the population that must be active in the opposition for an individual to feel he, too, can relatively safely participate. For example, Mr A may feel it is safe to participate when 1% of the population is involved. (In reality, A’s judgment of whether the proportion participating meets his threshold is more likely to be made intuitively. But Kuran’s desire to put a figure to it is defensible.) If many others have the same threshold as Mr A they, too, will also be drawn into active opposition when 1% of people are seen to be participating. The addition of Mr A and other one-percenters to the ranks of those active in the opposition may, in turn, drive the proportion participating up to 2%. This then draws in people whose threshold is 2%. This new group of participants may then drive the proportion involved in the opposition to 3%, drawing in yet another cohort, this time with a 3% revolutionary threshold. And so on, in exponential fashion. This process can be accelerated further by a lowering in people’s revolutionary thresholds, resulting from, perhaps, increased sympathy for the opposition or a decline in government efficiency.</w:t>
      </w:r>
    </w:p>
    <w:p w14:paraId="153F1F14" w14:textId="11236E36"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lang w:val="en-GB"/>
        </w:rPr>
      </w:pPr>
      <w:r w:rsidRPr="00EA0F8A">
        <w:rPr>
          <w:rFonts w:ascii="Cambria" w:eastAsia="MS Mincho" w:hAnsi="Cambria" w:cs="Times New Roman"/>
          <w:color w:val="000000" w:themeColor="text1"/>
          <w:lang w:val="en-GB"/>
        </w:rPr>
        <w:t>Kuran’s model prompts the question: at what level of participation in a civil resistance movement might a target government topple? Estimates differ. Mark Irving Lichbach</w:t>
      </w:r>
      <w:ins w:id="1593" w:author="karl@grindal.org" w:date="2014-10-19T19:43:00Z">
        <w:r w:rsidR="00E37BC3">
          <w:rPr>
            <w:rFonts w:ascii="Cambria" w:eastAsia="MS Mincho" w:hAnsi="Cambria" w:cs="Times New Roman"/>
            <w:color w:val="000000" w:themeColor="text1"/>
            <w:lang w:val="en-GB"/>
          </w:rPr>
          <w:fldChar w:fldCharType="begin"/>
        </w:r>
        <w:r w:rsidR="00E37BC3">
          <w:instrText xml:space="preserve"> XE "</w:instrText>
        </w:r>
      </w:ins>
      <w:r w:rsidR="00E37BC3" w:rsidRPr="008E06F0">
        <w:rPr>
          <w:rFonts w:ascii="Cambria" w:eastAsia="MS Mincho" w:hAnsi="Cambria" w:cs="Times New Roman"/>
          <w:color w:val="000000" w:themeColor="text1"/>
          <w:lang w:val="en-GB"/>
        </w:rPr>
        <w:instrText>Mark Irving Lichbach</w:instrText>
      </w:r>
      <w:ins w:id="1594" w:author="karl@grindal.org" w:date="2014-10-19T19:43:00Z">
        <w:r w:rsidR="00E37BC3">
          <w:instrText xml:space="preserve">" </w:instrText>
        </w:r>
        <w:r w:rsidR="00E37BC3">
          <w:rPr>
            <w:rFonts w:ascii="Cambria" w:eastAsia="MS Mincho" w:hAnsi="Cambria" w:cs="Times New Roman"/>
            <w:color w:val="000000" w:themeColor="text1"/>
            <w:lang w:val="en-GB"/>
          </w:rPr>
          <w:fldChar w:fldCharType="end"/>
        </w:r>
      </w:ins>
      <w:r w:rsidRPr="00EA0F8A">
        <w:rPr>
          <w:rFonts w:ascii="Cambria" w:eastAsia="MS Mincho" w:hAnsi="Cambria" w:cs="Times New Roman"/>
          <w:color w:val="000000" w:themeColor="text1"/>
          <w:lang w:val="en-GB"/>
        </w:rPr>
        <w:t>, reckons active participation by just 5% of a population is often adequate for revolutionary success.</w:t>
      </w:r>
      <w:r w:rsidRPr="00EA0F8A">
        <w:rPr>
          <w:rFonts w:ascii="Cambria" w:eastAsia="MS Mincho" w:hAnsi="Cambria" w:cs="Times New Roman"/>
          <w:color w:val="000000" w:themeColor="text1"/>
          <w:vertAlign w:val="superscript"/>
          <w:lang w:val="en-GB"/>
        </w:rPr>
        <w:footnoteReference w:id="182"/>
      </w:r>
      <w:r w:rsidRPr="00EA0F8A">
        <w:rPr>
          <w:rFonts w:ascii="Cambria" w:eastAsia="MS Mincho" w:hAnsi="Cambria" w:cs="Times New Roman"/>
          <w:color w:val="000000" w:themeColor="text1"/>
          <w:lang w:val="en-GB"/>
        </w:rPr>
        <w:t xml:space="preserve"> Chenoweth</w:t>
      </w:r>
      <w:ins w:id="1597" w:author="Microsoft account" w:date="2014-10-20T16:25:00Z">
        <w:r w:rsidR="008F1491">
          <w:rPr>
            <w:rFonts w:ascii="Cambria" w:eastAsia="MS Mincho" w:hAnsi="Cambria" w:cs="Times New Roman"/>
            <w:color w:val="000000" w:themeColor="text1"/>
            <w:lang w:val="en-GB"/>
          </w:rPr>
          <w:fldChar w:fldCharType="begin"/>
        </w:r>
        <w:r w:rsidR="008F1491">
          <w:instrText xml:space="preserve"> XE "</w:instrText>
        </w:r>
        <w:r w:rsidR="008F1491" w:rsidRPr="008C69CE">
          <w:rPr>
            <w:rFonts w:ascii="Cambria" w:eastAsia="MS Mincho" w:hAnsi="Cambria" w:cs="Times New Roman"/>
            <w:color w:val="000000" w:themeColor="text1"/>
            <w:lang w:val="en-GB"/>
            <w:rPrChange w:id="1598" w:author="Microsoft account" w:date="2014-10-20T16:25:00Z">
              <w:rPr>
                <w:rFonts w:ascii="Cambria" w:eastAsia="MS Mincho" w:hAnsi="Cambria" w:cs="Times New Roman"/>
                <w:color w:val="000000" w:themeColor="text1"/>
                <w:lang w:val="en-GB"/>
              </w:rPr>
            </w:rPrChange>
          </w:rPr>
          <w:instrText>Chenoweth, Erica</w:instrText>
        </w:r>
        <w:r w:rsidR="008F1491">
          <w:instrText xml:space="preserve">" </w:instrText>
        </w:r>
        <w:r w:rsidR="008F1491">
          <w:rPr>
            <w:rFonts w:ascii="Cambria" w:eastAsia="MS Mincho" w:hAnsi="Cambria" w:cs="Times New Roman"/>
            <w:color w:val="000000" w:themeColor="text1"/>
            <w:lang w:val="en-GB"/>
          </w:rPr>
          <w:fldChar w:fldCharType="end"/>
        </w:r>
      </w:ins>
      <w:ins w:id="1599" w:author="karl@grindal.org" w:date="2014-10-19T19:16:00Z">
        <w:del w:id="1600" w:author="Microsoft account" w:date="2014-10-20T16:25:00Z">
          <w:r w:rsidR="001D601C" w:rsidDel="008F1491">
            <w:rPr>
              <w:rFonts w:ascii="Cambria" w:eastAsia="MS Mincho" w:hAnsi="Cambria" w:cs="Times New Roman"/>
              <w:color w:val="000000" w:themeColor="text1"/>
              <w:lang w:val="en-GB"/>
            </w:rPr>
            <w:fldChar w:fldCharType="begin"/>
          </w:r>
          <w:r w:rsidR="001D601C" w:rsidDel="008F1491">
            <w:delInstrText xml:space="preserve"> XE "</w:delInstrText>
          </w:r>
        </w:del>
      </w:ins>
      <w:ins w:id="1601" w:author="karl@grindal.org" w:date="2014-10-19T19:15:00Z">
        <w:del w:id="1602" w:author="Microsoft account" w:date="2014-10-20T16:25:00Z">
          <w:r w:rsidR="001D601C" w:rsidRPr="009075FC" w:rsidDel="008F1491">
            <w:rPr>
              <w:rFonts w:ascii="Cambria" w:hAnsi="Cambria" w:cs="Times New Roman"/>
              <w:bCs/>
              <w:color w:val="000000" w:themeColor="text1"/>
            </w:rPr>
            <w:delInstrText>Er</w:delInstrText>
          </w:r>
        </w:del>
      </w:ins>
      <w:ins w:id="1603" w:author="karl@grindal.org" w:date="2014-10-19T19:16:00Z">
        <w:del w:id="1604" w:author="Microsoft account" w:date="2014-10-20T16:25:00Z">
          <w:r w:rsidR="001D601C" w:rsidRPr="009075FC" w:rsidDel="008F1491">
            <w:rPr>
              <w:rFonts w:ascii="Cambria" w:hAnsi="Cambria" w:cs="Times New Roman"/>
              <w:bCs/>
              <w:color w:val="000000" w:themeColor="text1"/>
            </w:rPr>
            <w:delInstrText xml:space="preserve">ica </w:delInstrText>
          </w:r>
        </w:del>
      </w:ins>
      <w:del w:id="1605" w:author="Microsoft account" w:date="2014-10-20T16:25:00Z">
        <w:r w:rsidR="001D601C" w:rsidRPr="009075FC" w:rsidDel="008F1491">
          <w:rPr>
            <w:rFonts w:ascii="Cambria" w:hAnsi="Cambria" w:cs="Times New Roman"/>
            <w:bCs/>
            <w:color w:val="000000" w:themeColor="text1"/>
          </w:rPr>
          <w:delInstrText>Chenoweth</w:delInstrText>
        </w:r>
      </w:del>
      <w:ins w:id="1606" w:author="karl@grindal.org" w:date="2014-10-19T19:16:00Z">
        <w:del w:id="1607" w:author="Microsoft account" w:date="2014-10-20T16:25:00Z">
          <w:r w:rsidR="001D601C" w:rsidDel="008F1491">
            <w:delInstrText xml:space="preserve">" </w:delInstrText>
          </w:r>
          <w:r w:rsidR="001D601C" w:rsidDel="008F1491">
            <w:rPr>
              <w:rFonts w:ascii="Cambria" w:eastAsia="MS Mincho" w:hAnsi="Cambria" w:cs="Times New Roman"/>
              <w:color w:val="000000" w:themeColor="text1"/>
              <w:lang w:val="en-GB"/>
            </w:rPr>
            <w:fldChar w:fldCharType="end"/>
          </w:r>
        </w:del>
      </w:ins>
      <w:r w:rsidRPr="00EA0F8A">
        <w:rPr>
          <w:rFonts w:ascii="Cambria" w:eastAsia="MS Mincho" w:hAnsi="Cambria" w:cs="Times New Roman"/>
          <w:color w:val="000000" w:themeColor="text1"/>
          <w:lang w:val="en-GB"/>
        </w:rPr>
        <w:t xml:space="preserve"> and Stephan’s work suggests half that: about 2.5 percent.</w:t>
      </w:r>
      <w:r w:rsidRPr="00EA0F8A">
        <w:rPr>
          <w:rFonts w:ascii="Cambria" w:eastAsia="MS Mincho" w:hAnsi="Cambria" w:cs="Times New Roman"/>
          <w:color w:val="000000" w:themeColor="text1"/>
          <w:vertAlign w:val="superscript"/>
          <w:lang w:val="en-GB"/>
        </w:rPr>
        <w:footnoteReference w:id="183"/>
      </w:r>
      <w:r w:rsidRPr="00EA0F8A">
        <w:rPr>
          <w:rFonts w:ascii="Cambria" w:eastAsia="MS Mincho" w:hAnsi="Cambria" w:cs="Times New Roman"/>
          <w:color w:val="000000" w:themeColor="text1"/>
          <w:lang w:val="en-GB"/>
        </w:rPr>
        <w:t xml:space="preserve"> That’s all. That’s not to say 2.5% participation in opposition activity is a condition sufficient to guarantee regime change; nor that achieving that level of involvement is a necessity for success. Rather, their research shows a strong correlation between this level of participation in opposition activity and regime change.</w:t>
      </w:r>
    </w:p>
    <w:p w14:paraId="31980C5F" w14:textId="620ECB4D" w:rsidR="009B2DC2" w:rsidRPr="00EA0F8A" w:rsidRDefault="009B2DC2" w:rsidP="00EA0F8A">
      <w:pPr>
        <w:spacing w:before="100" w:beforeAutospacing="1" w:after="100" w:afterAutospacing="1" w:line="360" w:lineRule="auto"/>
        <w:jc w:val="both"/>
        <w:rPr>
          <w:rFonts w:ascii="Cambria" w:eastAsia="MS Mincho" w:hAnsi="Cambria" w:cs="Times New Roman"/>
          <w:color w:val="000000" w:themeColor="text1"/>
          <w:lang w:val="en-GB"/>
        </w:rPr>
      </w:pPr>
      <w:r w:rsidRPr="00EA0F8A">
        <w:rPr>
          <w:rFonts w:ascii="Cambria" w:eastAsia="MS Mincho" w:hAnsi="Cambria" w:cs="Times New Roman"/>
          <w:color w:val="000000" w:themeColor="text1"/>
        </w:rPr>
        <w:lastRenderedPageBreak/>
        <w:t>By the time the apartheid</w:t>
      </w:r>
      <w:ins w:id="1617" w:author="karl@grindal.org" w:date="2014-10-19T19:13:00Z">
        <w:r w:rsidR="001D601C">
          <w:rPr>
            <w:rFonts w:ascii="Cambria" w:eastAsia="MS Mincho" w:hAnsi="Cambria" w:cs="Times New Roman"/>
            <w:color w:val="000000" w:themeColor="text1"/>
          </w:rPr>
          <w:fldChar w:fldCharType="begin"/>
        </w:r>
        <w:r w:rsidR="001D601C">
          <w:instrText xml:space="preserve"> XE "</w:instrText>
        </w:r>
      </w:ins>
      <w:r w:rsidR="001D601C" w:rsidRPr="00E718F0">
        <w:rPr>
          <w:rFonts w:ascii="Cambria" w:hAnsi="Cambria" w:cs="Times New Roman"/>
          <w:color w:val="000000" w:themeColor="text1"/>
        </w:rPr>
        <w:instrText>apartheid</w:instrText>
      </w:r>
      <w:ins w:id="1618" w:author="karl@grindal.org" w:date="2014-10-19T19:13:00Z">
        <w:r w:rsidR="001D601C">
          <w:instrText xml:space="preserve">" </w:instrText>
        </w:r>
        <w:r w:rsidR="001D601C">
          <w:rPr>
            <w:rFonts w:ascii="Cambria" w:eastAsia="MS Mincho" w:hAnsi="Cambria" w:cs="Times New Roman"/>
            <w:color w:val="000000" w:themeColor="text1"/>
          </w:rPr>
          <w:fldChar w:fldCharType="end"/>
        </w:r>
      </w:ins>
      <w:r w:rsidRPr="00EA0F8A">
        <w:rPr>
          <w:rFonts w:ascii="Cambria" w:eastAsia="MS Mincho" w:hAnsi="Cambria" w:cs="Times New Roman"/>
          <w:color w:val="000000" w:themeColor="text1"/>
        </w:rPr>
        <w:t xml:space="preserve"> government began negotiating with the black opposition after 1990, </w:t>
      </w:r>
      <w:r w:rsidRPr="00EA0F8A">
        <w:rPr>
          <w:rFonts w:ascii="Cambria" w:eastAsia="MS Mincho" w:hAnsi="Cambria" w:cs="Times New Roman"/>
          <w:i/>
          <w:color w:val="000000" w:themeColor="text1"/>
        </w:rPr>
        <w:t>political</w:t>
      </w:r>
      <w:r w:rsidRPr="00EA0F8A">
        <w:rPr>
          <w:rFonts w:ascii="Cambria" w:eastAsia="MS Mincho" w:hAnsi="Cambria" w:cs="Times New Roman"/>
          <w:color w:val="000000" w:themeColor="text1"/>
        </w:rPr>
        <w:t xml:space="preserve"> pressures and persuasion had convinced a critical mass of apartheid’s intelligence, security and military chiefs, white businessmen, intellectuals and many others that an accommodation with black aspirations was, if they were to serve their own self-interest, necessary. Persuasion included a series of open, but also sometimes undisclosed, meetings between the ANC and white establishment figures outside South Africa. In the course of these meetings they were persuaded, also, that a mature accommodation with the ANC was possible. Although the </w:t>
      </w:r>
      <w:r w:rsidRPr="00EA0F8A">
        <w:rPr>
          <w:rFonts w:ascii="Cambria" w:eastAsia="MS Mincho" w:hAnsi="Cambria" w:cs="Times New Roman"/>
          <w:i/>
          <w:iCs/>
          <w:color w:val="000000" w:themeColor="text1"/>
          <w:lang w:val="en-GB"/>
        </w:rPr>
        <w:t>wei-ch’i</w:t>
      </w:r>
      <w:r w:rsidRPr="00EA0F8A">
        <w:rPr>
          <w:rFonts w:ascii="Cambria" w:eastAsia="MS Mincho" w:hAnsi="Cambria" w:cs="Times New Roman"/>
          <w:color w:val="000000" w:themeColor="text1"/>
          <w:lang w:val="en-GB"/>
        </w:rPr>
        <w:t xml:space="preserve"> metaphor Boorman has applied to explain Mao’s strategy and tactics cannot be transferred to the strategic use of nonviolent action in civil resistance, the end of apartheid seemed to show that one rule of both the board game and Maoist strategy was relevant to civil resistance. It was that encircling an opponent effectively involved not only surrounding and pressurizing him from without; it involved also penetrating and undermining his political programme and support </w:t>
      </w:r>
      <w:r w:rsidRPr="00EA0F8A">
        <w:rPr>
          <w:rFonts w:ascii="Cambria" w:eastAsia="MS Mincho" w:hAnsi="Cambria" w:cs="Times New Roman"/>
          <w:color w:val="000000" w:themeColor="text1"/>
          <w:lang w:val="en-GB"/>
        </w:rPr>
        <w:sym w:font="Symbol" w:char="F0BE"/>
      </w:r>
      <w:r w:rsidRPr="00EA0F8A">
        <w:rPr>
          <w:rFonts w:ascii="Cambria" w:eastAsia="MS Mincho" w:hAnsi="Cambria" w:cs="Times New Roman"/>
          <w:color w:val="000000" w:themeColor="text1"/>
          <w:lang w:val="en-GB"/>
        </w:rPr>
        <w:t xml:space="preserve"> and persuading him </w:t>
      </w:r>
      <w:r w:rsidRPr="00EA0F8A">
        <w:rPr>
          <w:rFonts w:ascii="Cambria" w:eastAsia="MS Mincho" w:hAnsi="Cambria" w:cs="Times New Roman"/>
          <w:color w:val="000000" w:themeColor="text1"/>
          <w:lang w:val="en-GB"/>
        </w:rPr>
        <w:sym w:font="Symbol" w:char="F0BE"/>
      </w:r>
      <w:r w:rsidRPr="00EA0F8A">
        <w:rPr>
          <w:rFonts w:ascii="Cambria" w:eastAsia="MS Mincho" w:hAnsi="Cambria" w:cs="Times New Roman"/>
          <w:color w:val="000000" w:themeColor="text1"/>
          <w:lang w:val="en-GB"/>
        </w:rPr>
        <w:t xml:space="preserve"> from</w:t>
      </w:r>
      <w:r w:rsidRPr="00EA0F8A">
        <w:rPr>
          <w:rFonts w:ascii="Cambria" w:eastAsia="MS Mincho" w:hAnsi="Cambria" w:cs="Times New Roman"/>
          <w:i/>
          <w:iCs/>
          <w:color w:val="000000" w:themeColor="text1"/>
          <w:lang w:val="en-GB"/>
        </w:rPr>
        <w:t xml:space="preserve"> within</w:t>
      </w:r>
      <w:r w:rsidRPr="00EA0F8A">
        <w:rPr>
          <w:rFonts w:ascii="Cambria" w:eastAsia="MS Mincho" w:hAnsi="Cambria" w:cs="Times New Roman"/>
          <w:color w:val="000000" w:themeColor="text1"/>
          <w:lang w:val="en-GB"/>
        </w:rPr>
        <w:t xml:space="preserve">. South Africa also showed that this need to </w:t>
      </w:r>
      <w:r w:rsidRPr="00EA0F8A">
        <w:rPr>
          <w:rFonts w:ascii="Cambria" w:eastAsia="MS Mincho" w:hAnsi="Cambria" w:cs="Times New Roman"/>
          <w:iCs/>
          <w:color w:val="000000" w:themeColor="text1"/>
          <w:lang w:val="en-GB"/>
        </w:rPr>
        <w:t>encircle from within</w:t>
      </w:r>
      <w:r w:rsidRPr="00EA0F8A">
        <w:rPr>
          <w:rFonts w:ascii="Cambria" w:eastAsia="MS Mincho" w:hAnsi="Cambria" w:cs="Times New Roman"/>
          <w:color w:val="000000" w:themeColor="text1"/>
          <w:lang w:val="en-GB"/>
        </w:rPr>
        <w:t xml:space="preserve"> was particularly well catered to by civil resistance’s stress on political engagement with an opponent, his allies an</w:t>
      </w:r>
      <w:r w:rsidR="00DC5AB9" w:rsidRPr="00EA0F8A">
        <w:rPr>
          <w:rFonts w:ascii="Cambria" w:eastAsia="MS Mincho" w:hAnsi="Cambria" w:cs="Times New Roman"/>
          <w:color w:val="000000" w:themeColor="text1"/>
          <w:lang w:val="en-GB"/>
        </w:rPr>
        <w:t>d the instruments of his power.</w:t>
      </w:r>
    </w:p>
    <w:p w14:paraId="311F64A4" w14:textId="77777777" w:rsidR="008F59EA" w:rsidRPr="00EA0F8A" w:rsidRDefault="00287B05" w:rsidP="00EA0F8A">
      <w:pPr>
        <w:spacing w:before="100" w:beforeAutospacing="1" w:after="100" w:afterAutospacing="1" w:line="360" w:lineRule="auto"/>
        <w:jc w:val="both"/>
        <w:rPr>
          <w:rFonts w:ascii="Cambria" w:hAnsi="Cambria" w:cs="Times New Roman"/>
          <w:color w:val="000000" w:themeColor="text1"/>
        </w:rPr>
      </w:pPr>
      <w:r w:rsidRPr="00EA0F8A">
        <w:rPr>
          <w:rFonts w:ascii="Cambria" w:hAnsi="Cambria" w:cs="Times New Roman"/>
          <w:color w:val="000000" w:themeColor="text1"/>
        </w:rPr>
        <w:br w:type="page"/>
      </w:r>
    </w:p>
    <w:p w14:paraId="61748659" w14:textId="77777777" w:rsidR="00FC030C" w:rsidRDefault="00FC030C" w:rsidP="00EA0F8A">
      <w:pPr>
        <w:pStyle w:val="Title"/>
        <w:spacing w:before="100" w:beforeAutospacing="1" w:after="100" w:afterAutospacing="1"/>
        <w:rPr>
          <w:rFonts w:ascii="Cambria" w:hAnsi="Cambria"/>
          <w:b/>
          <w:color w:val="000000" w:themeColor="text1"/>
          <w:sz w:val="32"/>
          <w:szCs w:val="32"/>
        </w:rPr>
        <w:sectPr w:rsidR="00FC030C" w:rsidSect="003C3189">
          <w:footnotePr>
            <w:numRestart w:val="eachSect"/>
          </w:footnotePr>
          <w:type w:val="continuous"/>
          <w:pgSz w:w="12240" w:h="15840"/>
          <w:pgMar w:top="1440" w:right="1440" w:bottom="1440" w:left="1440" w:header="720" w:footer="720" w:gutter="0"/>
          <w:cols w:space="720"/>
          <w:docGrid w:linePitch="360"/>
        </w:sectPr>
      </w:pPr>
    </w:p>
    <w:p w14:paraId="1C64B009" w14:textId="3734036F" w:rsidR="00623BC3" w:rsidRPr="00EA0F8A" w:rsidRDefault="00623BC3" w:rsidP="00FC030C">
      <w:pPr>
        <w:pStyle w:val="Title"/>
        <w:spacing w:before="100" w:beforeAutospacing="1" w:after="100" w:afterAutospacing="1"/>
        <w:outlineLvl w:val="1"/>
        <w:rPr>
          <w:rFonts w:ascii="Cambria" w:hAnsi="Cambria"/>
          <w:b/>
          <w:color w:val="000000" w:themeColor="text1"/>
          <w:sz w:val="32"/>
          <w:szCs w:val="32"/>
        </w:rPr>
      </w:pPr>
      <w:bookmarkStart w:id="1619" w:name="_Toc401567772"/>
      <w:r w:rsidRPr="00EA0F8A">
        <w:rPr>
          <w:rFonts w:ascii="Cambria" w:hAnsi="Cambria"/>
          <w:b/>
          <w:color w:val="000000" w:themeColor="text1"/>
          <w:sz w:val="32"/>
          <w:szCs w:val="32"/>
        </w:rPr>
        <w:lastRenderedPageBreak/>
        <w:t>Myopia of the Syrian Struggle and Key Lessons</w:t>
      </w:r>
      <w:r w:rsidRPr="00EA0F8A">
        <w:rPr>
          <w:rFonts w:ascii="Cambria" w:hAnsi="Cambria"/>
          <w:b/>
          <w:color w:val="000000" w:themeColor="text1"/>
          <w:sz w:val="32"/>
          <w:szCs w:val="32"/>
          <w:vertAlign w:val="superscript"/>
        </w:rPr>
        <w:footnoteReference w:id="184"/>
      </w:r>
      <w:bookmarkEnd w:id="1619"/>
      <w:r w:rsidRPr="00EA0F8A">
        <w:rPr>
          <w:rFonts w:ascii="Cambria" w:hAnsi="Cambria"/>
          <w:b/>
          <w:color w:val="000000" w:themeColor="text1"/>
          <w:sz w:val="32"/>
          <w:szCs w:val="32"/>
        </w:rPr>
        <w:t xml:space="preserve"> </w:t>
      </w:r>
    </w:p>
    <w:p w14:paraId="5DC2158C" w14:textId="77777777" w:rsidR="00623BC3" w:rsidRPr="00EA0F8A" w:rsidRDefault="00623BC3" w:rsidP="00EA0F8A">
      <w:pPr>
        <w:pStyle w:val="Normal1"/>
        <w:spacing w:before="100" w:beforeAutospacing="1" w:after="100" w:afterAutospacing="1" w:line="360" w:lineRule="auto"/>
        <w:jc w:val="both"/>
        <w:rPr>
          <w:rFonts w:eastAsia="Times New Roman" w:cs="Times New Roman"/>
          <w:b/>
          <w:color w:val="000000" w:themeColor="text1"/>
          <w:szCs w:val="22"/>
        </w:rPr>
      </w:pPr>
    </w:p>
    <w:p w14:paraId="79C17240" w14:textId="6FA00D35" w:rsidR="00623BC3" w:rsidRPr="00EA0F8A" w:rsidRDefault="00623BC3" w:rsidP="00EA0F8A">
      <w:pPr>
        <w:pStyle w:val="NoSpacing"/>
        <w:spacing w:line="360" w:lineRule="auto"/>
        <w:rPr>
          <w:rFonts w:ascii="Cambria" w:hAnsi="Cambria"/>
          <w:color w:val="000000" w:themeColor="text1"/>
        </w:rPr>
      </w:pPr>
      <w:r w:rsidRPr="00EA0F8A">
        <w:rPr>
          <w:rFonts w:ascii="Cambria" w:hAnsi="Cambria"/>
          <w:color w:val="000000" w:themeColor="text1"/>
        </w:rPr>
        <w:t>Maciej Bartkowski</w:t>
      </w:r>
      <w:ins w:id="1622" w:author="karl@grindal.org" w:date="2014-10-18T15:47:00Z">
        <w:r w:rsidR="006109EE">
          <w:rPr>
            <w:rFonts w:ascii="Cambria" w:hAnsi="Cambria"/>
            <w:color w:val="000000" w:themeColor="text1"/>
          </w:rPr>
          <w:fldChar w:fldCharType="begin"/>
        </w:r>
        <w:r w:rsidR="006109EE">
          <w:instrText xml:space="preserve"> XE "</w:instrText>
        </w:r>
      </w:ins>
      <w:r w:rsidR="006109EE" w:rsidRPr="00D82790">
        <w:rPr>
          <w:rFonts w:ascii="Cambria" w:hAnsi="Cambria" w:cs="Times New Roman"/>
          <w:b/>
          <w:color w:val="000000" w:themeColor="text1"/>
        </w:rPr>
        <w:instrText>Maciej Bartkowski</w:instrText>
      </w:r>
      <w:ins w:id="1623" w:author="karl@grindal.org" w:date="2014-10-18T15:47:00Z">
        <w:r w:rsidR="006109EE">
          <w:instrText xml:space="preserve">" </w:instrText>
        </w:r>
        <w:r w:rsidR="006109EE">
          <w:rPr>
            <w:rFonts w:ascii="Cambria" w:hAnsi="Cambria"/>
            <w:color w:val="000000" w:themeColor="text1"/>
          </w:rPr>
          <w:fldChar w:fldCharType="end"/>
        </w:r>
      </w:ins>
    </w:p>
    <w:p w14:paraId="0D48EBA7" w14:textId="77777777" w:rsidR="00623BC3" w:rsidRPr="00EA0F8A" w:rsidRDefault="00623BC3" w:rsidP="00EA0F8A">
      <w:pPr>
        <w:pStyle w:val="NoSpacing"/>
        <w:spacing w:line="360" w:lineRule="auto"/>
        <w:rPr>
          <w:rFonts w:ascii="Cambria" w:hAnsi="Cambria" w:cs="Arial"/>
          <w:color w:val="000000" w:themeColor="text1"/>
        </w:rPr>
      </w:pPr>
      <w:r w:rsidRPr="00EA0F8A">
        <w:rPr>
          <w:rFonts w:ascii="Cambria" w:hAnsi="Cambria" w:cs="Arial"/>
          <w:color w:val="000000" w:themeColor="text1"/>
        </w:rPr>
        <w:t>Adjunct Professor</w:t>
      </w:r>
    </w:p>
    <w:p w14:paraId="41851672" w14:textId="77777777" w:rsidR="00DC5AB9" w:rsidRPr="00EA0F8A" w:rsidRDefault="00623BC3" w:rsidP="00EA0F8A">
      <w:pPr>
        <w:pStyle w:val="NoSpacing"/>
        <w:spacing w:line="360" w:lineRule="auto"/>
        <w:rPr>
          <w:rFonts w:ascii="Cambria" w:hAnsi="Cambria" w:cs="Arial"/>
          <w:color w:val="000000" w:themeColor="text1"/>
        </w:rPr>
      </w:pPr>
      <w:r w:rsidRPr="00EA0F8A">
        <w:rPr>
          <w:rFonts w:ascii="Cambria" w:hAnsi="Cambria" w:cs="Arial"/>
          <w:color w:val="000000" w:themeColor="text1"/>
        </w:rPr>
        <w:t>Johns Hopkins University, Krie</w:t>
      </w:r>
      <w:r w:rsidR="00DC5AB9" w:rsidRPr="00EA0F8A">
        <w:rPr>
          <w:rFonts w:ascii="Cambria" w:hAnsi="Cambria" w:cs="Arial"/>
          <w:color w:val="000000" w:themeColor="text1"/>
        </w:rPr>
        <w:t>ger School of Arts and Sciences</w:t>
      </w:r>
    </w:p>
    <w:p w14:paraId="29BAF6C5" w14:textId="77777777" w:rsidR="00DC5AB9" w:rsidRPr="00EA0F8A" w:rsidRDefault="00DC5AB9" w:rsidP="00EA0F8A">
      <w:pPr>
        <w:pStyle w:val="NoSpacing"/>
        <w:spacing w:line="360" w:lineRule="auto"/>
        <w:rPr>
          <w:rFonts w:ascii="Cambria" w:hAnsi="Cambria" w:cs="Arial"/>
          <w:color w:val="000000" w:themeColor="text1"/>
        </w:rPr>
      </w:pPr>
    </w:p>
    <w:p w14:paraId="0499B7DD" w14:textId="11AB56A1" w:rsidR="001828B6" w:rsidRPr="0000584E" w:rsidRDefault="00623BC3" w:rsidP="00EA0F8A">
      <w:pPr>
        <w:pStyle w:val="NoSpacing"/>
        <w:spacing w:line="360" w:lineRule="auto"/>
        <w:rPr>
          <w:rFonts w:ascii="Cambria" w:eastAsia="Times New Roman" w:hAnsi="Cambria" w:cs="Times New Roman"/>
          <w:color w:val="000000" w:themeColor="text1"/>
        </w:rPr>
      </w:pPr>
      <w:r w:rsidRPr="0000584E">
        <w:rPr>
          <w:rFonts w:ascii="Cambria" w:eastAsia="Times New Roman" w:hAnsi="Cambria" w:cs="Times New Roman"/>
          <w:color w:val="000000" w:themeColor="text1"/>
        </w:rPr>
        <w:t>Julia Taleb</w:t>
      </w:r>
      <w:ins w:id="1624" w:author="karl@grindal.org" w:date="2014-10-18T15:47:00Z">
        <w:r w:rsidR="006109EE">
          <w:rPr>
            <w:rFonts w:ascii="Cambria" w:eastAsia="Times New Roman" w:hAnsi="Cambria" w:cs="Times New Roman"/>
            <w:color w:val="000000" w:themeColor="text1"/>
          </w:rPr>
          <w:fldChar w:fldCharType="begin"/>
        </w:r>
        <w:r w:rsidR="006109EE">
          <w:instrText xml:space="preserve"> XE "</w:instrText>
        </w:r>
      </w:ins>
      <w:r w:rsidR="006109EE" w:rsidRPr="00D82790">
        <w:rPr>
          <w:rFonts w:ascii="Cambria" w:hAnsi="Cambria" w:cs="Times New Roman"/>
          <w:b/>
          <w:color w:val="000000" w:themeColor="text1"/>
        </w:rPr>
        <w:instrText>Julia Taleb</w:instrText>
      </w:r>
      <w:ins w:id="1625" w:author="karl@grindal.org" w:date="2014-10-18T15:47:00Z">
        <w:r w:rsidR="006109EE">
          <w:instrText xml:space="preserve">" </w:instrText>
        </w:r>
        <w:r w:rsidR="006109EE">
          <w:rPr>
            <w:rFonts w:ascii="Cambria" w:eastAsia="Times New Roman" w:hAnsi="Cambria" w:cs="Times New Roman"/>
            <w:color w:val="000000" w:themeColor="text1"/>
          </w:rPr>
          <w:fldChar w:fldCharType="end"/>
        </w:r>
      </w:ins>
    </w:p>
    <w:p w14:paraId="6B9D6F9E" w14:textId="77777777" w:rsidR="001828B6" w:rsidRPr="00EA0F8A" w:rsidRDefault="001828B6" w:rsidP="00EA0F8A">
      <w:pPr>
        <w:pStyle w:val="Normal1"/>
        <w:spacing w:before="100" w:beforeAutospacing="1" w:after="100" w:afterAutospacing="1" w:line="240" w:lineRule="auto"/>
        <w:rPr>
          <w:color w:val="000000" w:themeColor="text1"/>
        </w:rPr>
      </w:pPr>
    </w:p>
    <w:p w14:paraId="11CFFFA1"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b/>
          <w:color w:val="000000" w:themeColor="text1"/>
          <w:szCs w:val="22"/>
        </w:rPr>
        <w:t xml:space="preserve">Failure of the armed resistance </w:t>
      </w:r>
    </w:p>
    <w:p w14:paraId="738E8772" w14:textId="5F136126"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By any measures the armed struggle against the Assad</w:t>
      </w:r>
      <w:ins w:id="1626"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regime is a perfect disaster. The armed struggle failed to topple the Assad</w:t>
      </w:r>
      <w:ins w:id="1627"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’s government, protect civilians or bring more rights and freedoms to Syrians. Although the Assad</w:t>
      </w:r>
      <w:ins w:id="1628"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’s government is primarily responsible for the atrocities, the opposition’s deliberate choice of militarizing the resistance has contributed significantly to what is considered to be the worst humanitarian crisis in the last two decades, in which more than 140,000 people are dead, 6.5 million internally displaced and over 2.6 million registered refugees. Among other things, the armed resistance invited influx of foreign fighters, decreased the chances of possible reconciliation among various ethnic groups and made the prospect of a democratic outcome highly unlikely. A number of the ‘liberated areas’ in Syria are now experiencing deep tensions and open conflicts among various armed ‘liberators’</w:t>
      </w:r>
      <w:r w:rsidRPr="00557EF3">
        <w:rPr>
          <w:rFonts w:eastAsia="Times New Roman" w:cs="Times New Roman"/>
          <w:color w:val="000000" w:themeColor="text1"/>
          <w:szCs w:val="22"/>
          <w:vertAlign w:val="superscript"/>
        </w:rPr>
        <w:footnoteReference w:id="185"/>
      </w:r>
      <w:r w:rsidRPr="00557EF3">
        <w:rPr>
          <w:rFonts w:eastAsia="Times New Roman" w:cs="Times New Roman"/>
          <w:color w:val="000000" w:themeColor="text1"/>
          <w:szCs w:val="22"/>
        </w:rPr>
        <w:t xml:space="preserve"> that vie for power and control while endangering the lives of civilians.  </w:t>
      </w:r>
    </w:p>
    <w:p w14:paraId="3DEF16F3"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 xml:space="preserve">Achievements of nonviolent resistance have not been fully assessed and little consideration has been given to possible strategic gains that could have been accomplished had the resistance </w:t>
      </w:r>
      <w:r w:rsidRPr="00557EF3">
        <w:rPr>
          <w:rFonts w:eastAsia="Times New Roman" w:cs="Times New Roman"/>
          <w:color w:val="000000" w:themeColor="text1"/>
          <w:szCs w:val="22"/>
        </w:rPr>
        <w:lastRenderedPageBreak/>
        <w:t>remained peaceful. The myopic strategies of the Syrian resistance paralleled a general failure of the international community to provide effective assistance to the Syrian nonviolent movement.</w:t>
      </w:r>
    </w:p>
    <w:p w14:paraId="18504FE8" w14:textId="6AB262F8" w:rsidR="00BF6C23" w:rsidRPr="00557EF3" w:rsidRDefault="00536351" w:rsidP="00BF6C23">
      <w:pPr>
        <w:pStyle w:val="Normal1"/>
        <w:spacing w:before="100" w:beforeAutospacing="1" w:after="100" w:afterAutospacing="1" w:line="360" w:lineRule="auto"/>
        <w:jc w:val="both"/>
        <w:rPr>
          <w:color w:val="000000" w:themeColor="text1"/>
          <w:szCs w:val="22"/>
        </w:rPr>
      </w:pPr>
      <w:r>
        <w:rPr>
          <w:rFonts w:eastAsia="Times New Roman" w:cs="Times New Roman"/>
          <w:b/>
          <w:color w:val="000000" w:themeColor="text1"/>
          <w:szCs w:val="22"/>
        </w:rPr>
        <w:t>T</w:t>
      </w:r>
      <w:r w:rsidR="00BF6C23" w:rsidRPr="00557EF3">
        <w:rPr>
          <w:rFonts w:eastAsia="Times New Roman" w:cs="Times New Roman"/>
          <w:b/>
          <w:color w:val="000000" w:themeColor="text1"/>
          <w:szCs w:val="22"/>
        </w:rPr>
        <w:t>he Syrian civil resistance</w:t>
      </w:r>
    </w:p>
    <w:p w14:paraId="5C1632C6" w14:textId="5804CB8D"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The Syrian nonviolent resistance, manifested in mass demonstrations that began on March 18, 2011 created the gravest challenge to the Syrian Baathists in more than 40 years of their rule. The threat was greater than all combined armed uprisings by the Muslim Brotherhood</w:t>
      </w:r>
      <w:ins w:id="1629" w:author="karl@grindal.org" w:date="2014-10-19T20:26:00Z">
        <w:r w:rsidR="00D82790">
          <w:rPr>
            <w:rFonts w:eastAsia="Times New Roman" w:cs="Times New Roman"/>
            <w:color w:val="000000" w:themeColor="text1"/>
            <w:szCs w:val="22"/>
          </w:rPr>
          <w:fldChar w:fldCharType="begin"/>
        </w:r>
        <w:r w:rsidR="00D82790">
          <w:instrText xml:space="preserve"> XE "</w:instrText>
        </w:r>
      </w:ins>
      <w:r w:rsidR="00D82790" w:rsidRPr="00D82790">
        <w:rPr>
          <w:rFonts w:eastAsia="Times New Roman" w:cs="Times New Roman"/>
          <w:color w:val="000000" w:themeColor="text1"/>
          <w:szCs w:val="22"/>
        </w:rPr>
        <w:instrText>Muslim Brotherhood</w:instrText>
      </w:r>
      <w:ins w:id="1630" w:author="karl@grindal.org" w:date="2014-10-19T20:26:00Z">
        <w:r w:rsidR="00D82790">
          <w:instrText xml:space="preserve">" </w:instrText>
        </w:r>
        <w:r w:rsidR="00D82790">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or Kurds in recent Syrian history and more effective than any opposition towards the Assad</w:t>
      </w:r>
      <w:ins w:id="1631"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’s regime, including the so-called “Damascus Spring</w:t>
      </w:r>
      <w:ins w:id="1632" w:author="karl@grindal.org" w:date="2014-10-19T20:26:00Z">
        <w:r w:rsidR="00D82790">
          <w:rPr>
            <w:rFonts w:eastAsia="Times New Roman" w:cs="Times New Roman"/>
            <w:color w:val="000000" w:themeColor="text1"/>
            <w:szCs w:val="22"/>
          </w:rPr>
          <w:fldChar w:fldCharType="begin"/>
        </w:r>
        <w:r w:rsidR="00D82790">
          <w:instrText xml:space="preserve"> XE "</w:instrText>
        </w:r>
      </w:ins>
      <w:r w:rsidR="00D82790" w:rsidRPr="00D82790">
        <w:rPr>
          <w:rFonts w:eastAsia="Times New Roman" w:cs="Times New Roman"/>
          <w:color w:val="000000" w:themeColor="text1"/>
          <w:szCs w:val="22"/>
        </w:rPr>
        <w:instrText>Damascus Spring</w:instrText>
      </w:r>
      <w:ins w:id="1633" w:author="karl@grindal.org" w:date="2014-10-19T20:26:00Z">
        <w:r w:rsidR="00D82790">
          <w:instrText xml:space="preserve">" </w:instrText>
        </w:r>
        <w:r w:rsidR="00D82790">
          <w:rPr>
            <w:rFonts w:eastAsia="Times New Roman" w:cs="Times New Roman"/>
            <w:color w:val="000000" w:themeColor="text1"/>
            <w:szCs w:val="22"/>
          </w:rPr>
          <w:fldChar w:fldCharType="end"/>
        </w:r>
      </w:ins>
      <w:r w:rsidRPr="00557EF3">
        <w:rPr>
          <w:rFonts w:eastAsia="Times New Roman" w:cs="Times New Roman"/>
          <w:color w:val="000000" w:themeColor="text1"/>
          <w:szCs w:val="22"/>
        </w:rPr>
        <w:t>” in 2005.  During the first six months, March to August 2011,</w:t>
      </w:r>
      <w:r w:rsidRPr="00557EF3">
        <w:rPr>
          <w:rFonts w:eastAsia="Times New Roman" w:cs="Times New Roman"/>
          <w:color w:val="000000" w:themeColor="text1"/>
          <w:szCs w:val="22"/>
          <w:vertAlign w:val="superscript"/>
        </w:rPr>
        <w:footnoteReference w:id="186"/>
      </w:r>
      <w:r w:rsidRPr="00557EF3">
        <w:rPr>
          <w:rFonts w:eastAsia="Times New Roman" w:cs="Times New Roman"/>
          <w:color w:val="000000" w:themeColor="text1"/>
          <w:szCs w:val="22"/>
        </w:rPr>
        <w:t xml:space="preserve">  the vibrant nonviolent movement</w:t>
      </w:r>
      <w:r w:rsidRPr="00557EF3">
        <w:rPr>
          <w:rFonts w:eastAsia="Times New Roman" w:cs="Times New Roman"/>
          <w:color w:val="000000" w:themeColor="text1"/>
          <w:szCs w:val="22"/>
          <w:vertAlign w:val="superscript"/>
        </w:rPr>
        <w:t xml:space="preserve"> </w:t>
      </w:r>
      <w:r w:rsidRPr="00557EF3">
        <w:rPr>
          <w:rFonts w:eastAsia="Times New Roman" w:cs="Times New Roman"/>
          <w:color w:val="000000" w:themeColor="text1"/>
          <w:szCs w:val="22"/>
        </w:rPr>
        <w:t>was reminiscent of nonviolent and cross-sectional mobilization of Syrians during the 60-day general strike in 1936, which forced France to grant formal independence to Syrians a year later.</w:t>
      </w:r>
      <w:r w:rsidRPr="00557EF3">
        <w:rPr>
          <w:rFonts w:eastAsia="Times New Roman" w:cs="Times New Roman"/>
          <w:color w:val="000000" w:themeColor="text1"/>
          <w:szCs w:val="22"/>
          <w:vertAlign w:val="superscript"/>
        </w:rPr>
        <w:footnoteReference w:id="187"/>
      </w:r>
      <w:r w:rsidRPr="00557EF3">
        <w:rPr>
          <w:rFonts w:eastAsia="Times New Roman" w:cs="Times New Roman"/>
          <w:color w:val="000000" w:themeColor="text1"/>
          <w:szCs w:val="22"/>
        </w:rPr>
        <w:t xml:space="preserve">  </w:t>
      </w:r>
    </w:p>
    <w:p w14:paraId="5AA6B84F" w14:textId="1FCDA0ED" w:rsidR="00BF6C23" w:rsidRPr="00557EF3" w:rsidRDefault="00BF6C23" w:rsidP="00BF6C23">
      <w:pPr>
        <w:pStyle w:val="Normal1"/>
        <w:spacing w:before="100" w:beforeAutospacing="1" w:after="100" w:afterAutospacing="1" w:line="360" w:lineRule="auto"/>
        <w:jc w:val="both"/>
        <w:rPr>
          <w:rFonts w:eastAsia="Times New Roman" w:cs="Times New Roman"/>
          <w:color w:val="000000" w:themeColor="text1"/>
          <w:szCs w:val="22"/>
        </w:rPr>
      </w:pPr>
      <w:r w:rsidRPr="00557EF3">
        <w:rPr>
          <w:rFonts w:eastAsia="Times New Roman" w:cs="Times New Roman"/>
          <w:color w:val="000000" w:themeColor="text1"/>
          <w:szCs w:val="22"/>
        </w:rPr>
        <w:t>During this period, regime’s brutality backfired and the number of protests and participants was steadily increasing. Corteges of killed activists soon became rallying venue. What started as peaceful demonstrations of ten of thousands of people in few cities and towns, turned to massive protests of hundred of thousands of people across the country by the end of July 2011. People from diverse ethnic, social and religious backgrounds were participating. Solidarity among various sects was evident in the case when Ismailis Shiat from Salamiya were donating blood to injured Sunnis, recognized as supporter of Muslim Brotherhood</w:t>
      </w:r>
      <w:ins w:id="1637" w:author="karl@grindal.org" w:date="2014-10-19T20:26:00Z">
        <w:r w:rsidR="00D82790">
          <w:rPr>
            <w:rFonts w:eastAsia="Times New Roman" w:cs="Times New Roman"/>
            <w:color w:val="000000" w:themeColor="text1"/>
            <w:szCs w:val="22"/>
          </w:rPr>
          <w:fldChar w:fldCharType="begin"/>
        </w:r>
        <w:r w:rsidR="00D82790">
          <w:instrText xml:space="preserve"> XE "</w:instrText>
        </w:r>
      </w:ins>
      <w:r w:rsidR="00D82790" w:rsidRPr="00D82790">
        <w:rPr>
          <w:rFonts w:eastAsia="Times New Roman" w:cs="Times New Roman"/>
          <w:color w:val="000000" w:themeColor="text1"/>
          <w:szCs w:val="22"/>
        </w:rPr>
        <w:instrText>Muslim Brotherhood</w:instrText>
      </w:r>
      <w:ins w:id="1638" w:author="karl@grindal.org" w:date="2014-10-19T20:26:00Z">
        <w:r w:rsidR="00D82790">
          <w:instrText xml:space="preserve">" </w:instrText>
        </w:r>
        <w:r w:rsidR="00D82790">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in Hama. Druzes</w:t>
      </w:r>
      <w:ins w:id="1639" w:author="karl@grindal.org" w:date="2014-10-19T20:26:00Z">
        <w:r w:rsidR="00D82790">
          <w:rPr>
            <w:rFonts w:eastAsia="Times New Roman" w:cs="Times New Roman"/>
            <w:color w:val="000000" w:themeColor="text1"/>
            <w:szCs w:val="22"/>
          </w:rPr>
          <w:fldChar w:fldCharType="begin"/>
        </w:r>
        <w:r w:rsidR="00D82790">
          <w:instrText xml:space="preserve"> XE "</w:instrText>
        </w:r>
      </w:ins>
      <w:r w:rsidR="00D82790" w:rsidRPr="00D82790">
        <w:rPr>
          <w:rFonts w:eastAsia="Times New Roman" w:cs="Times New Roman"/>
          <w:color w:val="000000" w:themeColor="text1"/>
          <w:szCs w:val="22"/>
        </w:rPr>
        <w:instrText>Druzes</w:instrText>
      </w:r>
      <w:ins w:id="1640" w:author="karl@grindal.org" w:date="2014-10-19T20:26:00Z">
        <w:r w:rsidR="00D82790">
          <w:instrText xml:space="preserve">" </w:instrText>
        </w:r>
        <w:r w:rsidR="00D82790">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and Greek Orthodox minority in Al-Suwayda organized protests to support Sunnis in Daraa—the bedrock of the revolution. Alawaites in Jableh and other coastal cities went out in thousands to protest, chanting </w:t>
      </w:r>
      <w:r w:rsidRPr="00557EF3">
        <w:rPr>
          <w:rFonts w:eastAsia="Times New Roman"/>
          <w:iCs/>
          <w:color w:val="000000" w:themeColor="text1"/>
          <w:szCs w:val="22"/>
        </w:rPr>
        <w:t>“Christians, Alawites</w:t>
      </w:r>
      <w:ins w:id="1641" w:author="karl@grindal.org" w:date="2014-10-19T19:44:00Z">
        <w:r w:rsidR="00E37BC3">
          <w:rPr>
            <w:rFonts w:eastAsia="Times New Roman"/>
            <w:iCs/>
            <w:color w:val="000000" w:themeColor="text1"/>
            <w:szCs w:val="22"/>
          </w:rPr>
          <w:fldChar w:fldCharType="begin"/>
        </w:r>
        <w:r w:rsidR="00E37BC3">
          <w:instrText xml:space="preserve"> XE "</w:instrText>
        </w:r>
      </w:ins>
      <w:r w:rsidR="00E37BC3" w:rsidRPr="00D82790">
        <w:rPr>
          <w:rFonts w:eastAsia="Times New Roman"/>
          <w:iCs/>
          <w:color w:val="000000" w:themeColor="text1"/>
          <w:szCs w:val="22"/>
        </w:rPr>
        <w:instrText>Alawite</w:instrText>
      </w:r>
      <w:ins w:id="1642" w:author="karl@grindal.org" w:date="2014-10-19T19:44:00Z">
        <w:r w:rsidR="00E37BC3">
          <w:instrText xml:space="preserve">" </w:instrText>
        </w:r>
        <w:r w:rsidR="00E37BC3">
          <w:rPr>
            <w:rFonts w:eastAsia="Times New Roman"/>
            <w:iCs/>
            <w:color w:val="000000" w:themeColor="text1"/>
            <w:szCs w:val="22"/>
          </w:rPr>
          <w:fldChar w:fldCharType="end"/>
        </w:r>
      </w:ins>
      <w:r w:rsidRPr="00557EF3">
        <w:rPr>
          <w:rFonts w:eastAsia="Times New Roman"/>
          <w:iCs/>
          <w:color w:val="000000" w:themeColor="text1"/>
          <w:szCs w:val="22"/>
        </w:rPr>
        <w:t xml:space="preserve"> and Sunnis, we are one!”</w:t>
      </w:r>
      <w:r w:rsidRPr="00557EF3">
        <w:rPr>
          <w:rFonts w:eastAsia="Times New Roman"/>
          <w:i/>
          <w:iCs/>
          <w:color w:val="000000" w:themeColor="text1"/>
          <w:szCs w:val="22"/>
        </w:rPr>
        <w:t> </w:t>
      </w:r>
      <w:r w:rsidRPr="00557EF3">
        <w:rPr>
          <w:rFonts w:eastAsia="Times New Roman" w:cs="Times New Roman"/>
          <w:color w:val="000000" w:themeColor="text1"/>
          <w:szCs w:val="22"/>
        </w:rPr>
        <w:t>and calling for the trial of Daraa’s governor responsible for the arrest and torture of children that triggered the uprising. One of the activists remarked, “no one was thinking of religion, ethnicity, or status. It was all about demanding freedom and supporting each other.” Demonstrators held Christian and Muslim signs and chanted “peaceful, peaceful, peaceful—neither Sunni nor Alawite</w:t>
      </w:r>
      <w:ins w:id="1643" w:author="karl@grindal.org" w:date="2014-10-19T19:44:00Z">
        <w:r w:rsidR="00E37BC3">
          <w:rPr>
            <w:rFonts w:eastAsia="Times New Roman" w:cs="Times New Roman"/>
            <w:color w:val="000000" w:themeColor="text1"/>
            <w:szCs w:val="22"/>
          </w:rPr>
          <w:fldChar w:fldCharType="begin"/>
        </w:r>
        <w:r w:rsidR="00E37BC3">
          <w:instrText xml:space="preserve"> </w:instrText>
        </w:r>
        <w:r w:rsidR="00E37BC3">
          <w:lastRenderedPageBreak/>
          <w:instrText>XE "</w:instrText>
        </w:r>
      </w:ins>
      <w:r w:rsidR="00E37BC3" w:rsidRPr="00D82790">
        <w:rPr>
          <w:rFonts w:eastAsia="Times New Roman" w:cs="Times New Roman"/>
          <w:color w:val="000000" w:themeColor="text1"/>
          <w:szCs w:val="22"/>
        </w:rPr>
        <w:instrText>Alawite</w:instrText>
      </w:r>
      <w:ins w:id="1644" w:author="karl@grindal.org" w:date="2014-10-19T19:44:00Z">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we want national unity.”</w:t>
      </w:r>
      <w:r w:rsidRPr="00557EF3">
        <w:rPr>
          <w:rFonts w:eastAsia="Times New Roman" w:cs="Times New Roman"/>
          <w:color w:val="000000" w:themeColor="text1"/>
          <w:szCs w:val="22"/>
          <w:vertAlign w:val="superscript"/>
        </w:rPr>
        <w:footnoteReference w:id="188"/>
      </w:r>
      <w:r w:rsidRPr="00557EF3">
        <w:rPr>
          <w:rFonts w:eastAsia="Times New Roman" w:cs="Times New Roman"/>
          <w:color w:val="000000" w:themeColor="text1"/>
          <w:szCs w:val="22"/>
        </w:rPr>
        <w:t xml:space="preserve"> The nonviolent discipline of protesters was a strategic goal to increase the participation. “We were careful not to use force,” emphasized a Syrian activist and an organizer of peaceful demonstrations. “From day one we chanted ‘peaceful, civic,’ and used signs, music, and caricature images [not guns], which attracted people’s attention and generated sympathy.” While the Syrian nonviolent resistance was predominantly recognized by protests, it used other tactics including the use of art mainly, music, public theater, graffiti and caricatures to promote their cause as well as the establishment of the “local coordination committees” that spearheaded nonviolent campaigns and opposed militarization of resistance.</w:t>
      </w:r>
      <w:r w:rsidRPr="00557EF3">
        <w:rPr>
          <w:rFonts w:eastAsia="Times New Roman" w:cs="Times New Roman"/>
          <w:color w:val="000000" w:themeColor="text1"/>
          <w:szCs w:val="22"/>
          <w:vertAlign w:val="superscript"/>
        </w:rPr>
        <w:footnoteReference w:id="189"/>
      </w:r>
      <w:r w:rsidRPr="00557EF3">
        <w:rPr>
          <w:rFonts w:eastAsia="Times New Roman" w:cs="Times New Roman"/>
          <w:color w:val="000000" w:themeColor="text1"/>
          <w:szCs w:val="22"/>
        </w:rPr>
        <w:t xml:space="preserve"> </w:t>
      </w:r>
    </w:p>
    <w:p w14:paraId="48F99B7F" w14:textId="0EA73895"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With increased demonstrations, the movement was winning government concessions that included: dismissal of the governor of Daraa, release of hundreds of political dissidents, granting Kurds citizenship rights and the removal of the 48 years old emergency law. Defection from the bureaucracy, Ba’ath party, diplomatic corps, business community and the security forces were growing. Prominent intellectual figures such as Muntaha al-Atrash, a Druze and the daughter of the renowned late nationalist leader Sultan Pasha al-Atrash</w:t>
      </w:r>
      <w:ins w:id="1645" w:author="karl@grindal.org" w:date="2014-10-19T19:45:00Z">
        <w:r w:rsidR="00E37BC3">
          <w:rPr>
            <w:rFonts w:eastAsia="Times New Roman" w:cs="Times New Roman"/>
            <w:color w:val="000000" w:themeColor="text1"/>
            <w:szCs w:val="22"/>
          </w:rPr>
          <w:fldChar w:fldCharType="begin"/>
        </w:r>
        <w:r w:rsidR="00E37BC3">
          <w:instrText xml:space="preserve"> XE "</w:instrText>
        </w:r>
      </w:ins>
      <w:r w:rsidR="00E37BC3" w:rsidRPr="00D82790">
        <w:rPr>
          <w:rFonts w:eastAsia="Times New Roman" w:cs="Times New Roman"/>
          <w:color w:val="000000" w:themeColor="text1"/>
          <w:szCs w:val="22"/>
        </w:rPr>
        <w:instrText>Sultan Pasha al-Atrash</w:instrText>
      </w:r>
      <w:ins w:id="1646" w:author="karl@grindal.org" w:date="2014-10-19T19:45:00Z">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and famous Alawites</w:t>
      </w:r>
      <w:ins w:id="1647" w:author="karl@grindal.org" w:date="2014-10-19T19:44:00Z">
        <w:r w:rsidR="00E37BC3">
          <w:rPr>
            <w:rFonts w:eastAsia="Times New Roman" w:cs="Times New Roman"/>
            <w:color w:val="000000" w:themeColor="text1"/>
            <w:szCs w:val="22"/>
          </w:rPr>
          <w:fldChar w:fldCharType="begin"/>
        </w:r>
        <w:r w:rsidR="00E37BC3">
          <w:instrText xml:space="preserve"> XE "</w:instrText>
        </w:r>
      </w:ins>
      <w:r w:rsidR="00E37BC3" w:rsidRPr="00D82790">
        <w:rPr>
          <w:rFonts w:eastAsia="Times New Roman"/>
          <w:iCs/>
          <w:color w:val="000000" w:themeColor="text1"/>
          <w:szCs w:val="22"/>
        </w:rPr>
        <w:instrText>Alawite</w:instrText>
      </w:r>
      <w:ins w:id="1648" w:author="karl@grindal.org" w:date="2014-10-19T19:44:00Z">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actors like Fadwa Soliman</w:t>
      </w:r>
      <w:ins w:id="1649" w:author="karl@grindal.org" w:date="2014-10-19T19:45:00Z">
        <w:r w:rsidR="00E37BC3">
          <w:rPr>
            <w:rFonts w:eastAsia="Times New Roman" w:cs="Times New Roman"/>
            <w:color w:val="000000" w:themeColor="text1"/>
            <w:szCs w:val="22"/>
          </w:rPr>
          <w:fldChar w:fldCharType="begin"/>
        </w:r>
        <w:r w:rsidR="00E37BC3">
          <w:instrText xml:space="preserve"> XE "</w:instrText>
        </w:r>
      </w:ins>
      <w:r w:rsidR="00E37BC3" w:rsidRPr="00D82790">
        <w:rPr>
          <w:rFonts w:eastAsia="Times New Roman" w:cs="Times New Roman"/>
          <w:color w:val="000000" w:themeColor="text1"/>
          <w:szCs w:val="22"/>
        </w:rPr>
        <w:instrText>Fadwa Soliman</w:instrText>
      </w:r>
      <w:ins w:id="1650" w:author="karl@grindal.org" w:date="2014-10-19T19:45:00Z">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and Jamal Suleiman</w:t>
      </w:r>
      <w:ins w:id="1651" w:author="karl@grindal.org" w:date="2014-10-19T19:45:00Z">
        <w:r w:rsidR="00E37BC3">
          <w:rPr>
            <w:rFonts w:eastAsia="Times New Roman" w:cs="Times New Roman"/>
            <w:color w:val="000000" w:themeColor="text1"/>
            <w:szCs w:val="22"/>
          </w:rPr>
          <w:fldChar w:fldCharType="begin"/>
        </w:r>
        <w:r w:rsidR="00E37BC3">
          <w:instrText xml:space="preserve"> XE "</w:instrText>
        </w:r>
      </w:ins>
      <w:r w:rsidR="00E37BC3" w:rsidRPr="00D82790">
        <w:rPr>
          <w:rFonts w:eastAsia="Times New Roman" w:cs="Times New Roman"/>
          <w:color w:val="000000" w:themeColor="text1"/>
          <w:szCs w:val="22"/>
        </w:rPr>
        <w:instrText>Jamal Suleiman</w:instrText>
      </w:r>
      <w:ins w:id="1652" w:author="karl@grindal.org" w:date="2014-10-19T19:45:00Z">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have joined the revolution. Security defections including high level army defections though limited to Sunnis have accelerated. By the summer of 2011 it was estimated that around 30,000 soldiers have left the Syrian army. </w:t>
      </w:r>
    </w:p>
    <w:p w14:paraId="2ACF2716" w14:textId="77E4FE28"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At a time when civil resistance was gaining public support, government concessions and a growing number of defections, the monumental decision was announced on July 31 to form the Free Syrian Army</w:t>
      </w:r>
      <w:ins w:id="1653" w:author="karl@grindal.org" w:date="2014-10-19T19:21:00Z">
        <w:r w:rsidR="001D601C">
          <w:rPr>
            <w:rFonts w:eastAsia="Times New Roman" w:cs="Times New Roman"/>
            <w:color w:val="000000" w:themeColor="text1"/>
            <w:szCs w:val="22"/>
          </w:rPr>
          <w:fldChar w:fldCharType="begin"/>
        </w:r>
        <w:r w:rsidR="001D601C">
          <w:instrText xml:space="preserve"> XE "</w:instrText>
        </w:r>
      </w:ins>
      <w:r w:rsidR="001D601C" w:rsidRPr="00D82790">
        <w:rPr>
          <w:rFonts w:cs="Times New Roman"/>
          <w:color w:val="000000" w:themeColor="text1"/>
        </w:rPr>
        <w:instrText>Free Syrian Army</w:instrText>
      </w:r>
      <w:ins w:id="1654" w:author="karl@grindal.org" w:date="2014-10-19T19:21:00Z">
        <w:r w:rsidR="001D601C">
          <w:instrText xml:space="preserve">" </w:instrText>
        </w:r>
        <w:r w:rsidR="001D601C">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(FSA</w:t>
      </w:r>
      <w:ins w:id="1655" w:author="karl@grindal.org" w:date="2014-10-19T20:28:00Z">
        <w:r w:rsidR="00D82790">
          <w:rPr>
            <w:rFonts w:eastAsia="Times New Roman" w:cs="Times New Roman"/>
            <w:color w:val="000000" w:themeColor="text1"/>
            <w:szCs w:val="22"/>
          </w:rPr>
          <w:fldChar w:fldCharType="begin"/>
        </w:r>
        <w:r w:rsidR="00D82790">
          <w:instrText xml:space="preserve"> XE "</w:instrText>
        </w:r>
        <w:r w:rsidR="00D82790" w:rsidRPr="00D82790">
          <w:rPr>
            <w:rFonts w:eastAsia="Times New Roman" w:cs="Times New Roman"/>
            <w:color w:val="000000" w:themeColor="text1"/>
            <w:szCs w:val="22"/>
          </w:rPr>
          <w:instrText>Free Syrian Army</w:instrText>
        </w:r>
        <w:r w:rsidR="00D82790">
          <w:instrText xml:space="preserve">" </w:instrText>
        </w:r>
        <w:r w:rsidR="00D82790">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to protect civilians and topple the regime with arms. This, however, played into the regime’s hands as it forced the rebels to engage the government at its strongest. </w:t>
      </w:r>
    </w:p>
    <w:p w14:paraId="681B4990"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b/>
          <w:color w:val="000000" w:themeColor="text1"/>
          <w:szCs w:val="22"/>
        </w:rPr>
        <w:t xml:space="preserve">Advent of opposition violence driven by emotions and miscalculations </w:t>
      </w:r>
    </w:p>
    <w:p w14:paraId="79E1F998"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lastRenderedPageBreak/>
        <w:t>With growing regime’s assaults and brutality against protesters including detention and torture of activists, leadership of civil resistance was decimated and the consensus around nonviolent tactics was weakened. This was accompanied by a growing desire for revenge among ordinary people. According to the interviewed activist from Hama the regime “would purposefully capture children and torture them to trigger violence among protesters.” In one of the rare surveys conducted recently in Aleppo and Idlib, almost half of polled Syrians identified revenge as the single most important factor behind their decision to join the armed resistance.</w:t>
      </w:r>
      <w:r w:rsidRPr="00557EF3">
        <w:rPr>
          <w:rFonts w:eastAsia="Times New Roman" w:cs="Times New Roman"/>
          <w:color w:val="000000" w:themeColor="text1"/>
          <w:szCs w:val="22"/>
          <w:vertAlign w:val="superscript"/>
        </w:rPr>
        <w:footnoteReference w:id="190"/>
      </w:r>
      <w:r w:rsidRPr="00557EF3">
        <w:rPr>
          <w:rFonts w:eastAsia="Times New Roman" w:cs="Times New Roman"/>
          <w:color w:val="000000" w:themeColor="text1"/>
          <w:szCs w:val="22"/>
        </w:rPr>
        <w:t xml:space="preserve"> </w:t>
      </w:r>
    </w:p>
    <w:p w14:paraId="6D3125B7"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 xml:space="preserve">Unlike Egypt and Tunisia, which saw sudden mass refusals of the militaries to follow regimes’ order thus helping civil resistance win, the gradual defections from the Syrian military undermined the nonviolent resistance. While the regime managed to maintain its capacity to repress, activists were left unprepared to integrate marauding and defecting soldiers into nonviolent protests. Eventually, soldiers resorted to organize alternative armed resistance, a tactic they knew best. Tragically, nonviolent actions were weakened by armed soldiers who responded early on to the appeal of the nonviolent movement and defected from the regime. To some extent nonviolent resistance became the victim of its own success. </w:t>
      </w:r>
    </w:p>
    <w:p w14:paraId="1180D418" w14:textId="12FC9DAB"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Nonviolent resistance was seen as unsuitable and weak strategy to face Assad</w:t>
      </w:r>
      <w:ins w:id="1656"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’s repression given the level of violence. Consequently, it was seen as impossible to bring the regime down with only peaceful means. Skeptics spent much less time than needed  assessing the level of risks of armed struggle, the resources required to sustain it and the probabilities involved in removing the regime with arms. In that way, civil resistance confronted a much higher burden of proof in persuading others it could be effective against the brutal regime compared to its armed counterpart.   </w:t>
      </w:r>
    </w:p>
    <w:p w14:paraId="165564E1" w14:textId="097E2D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Resorting to arms was also dictated by another misguided assumption. An interviewed FSA</w:t>
      </w:r>
      <w:ins w:id="1657" w:author="karl@grindal.org" w:date="2014-10-19T20:28:00Z">
        <w:r w:rsidR="00D82790">
          <w:rPr>
            <w:rFonts w:eastAsia="Times New Roman" w:cs="Times New Roman"/>
            <w:color w:val="000000" w:themeColor="text1"/>
            <w:szCs w:val="22"/>
          </w:rPr>
          <w:fldChar w:fldCharType="begin"/>
        </w:r>
        <w:r w:rsidR="00D82790">
          <w:instrText xml:space="preserve"> XE "</w:instrText>
        </w:r>
        <w:r w:rsidR="00D82790" w:rsidRPr="00D82790">
          <w:rPr>
            <w:rFonts w:eastAsia="Times New Roman" w:cs="Times New Roman"/>
            <w:color w:val="000000" w:themeColor="text1"/>
            <w:szCs w:val="22"/>
          </w:rPr>
          <w:instrText>Free Syrian Army</w:instrText>
        </w:r>
        <w:r w:rsidR="00D82790">
          <w:instrText xml:space="preserve">" </w:instrText>
        </w:r>
        <w:r w:rsidR="00D82790">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member noted that “we did not think for a second that we are going to end up fighting for real and long. We thought we would put on a show, so the international community will come and save us the way it was in Libya. They will bomb Bashar Al Assad</w:t>
      </w:r>
      <w:ins w:id="1658"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’s Palace and bring the government down.” He added, “when this did not happen, we found ourselves stuck in an armed struggle that we were not prepared for.” An expectation that the international community would intervene meant there was no incentive to consider in any depth how well the </w:t>
      </w:r>
      <w:r w:rsidRPr="00557EF3">
        <w:rPr>
          <w:rFonts w:eastAsia="Times New Roman" w:cs="Times New Roman"/>
          <w:color w:val="000000" w:themeColor="text1"/>
          <w:szCs w:val="22"/>
        </w:rPr>
        <w:lastRenderedPageBreak/>
        <w:t>armed resistance was prepared to take on the Assad</w:t>
      </w:r>
      <w:ins w:id="1659"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regime. After all the very weakness of the armed resistance </w:t>
      </w:r>
      <w:r w:rsidR="00FE3B28">
        <w:rPr>
          <w:rFonts w:eastAsia="Times New Roman" w:cs="Times New Roman"/>
          <w:color w:val="000000" w:themeColor="text1"/>
          <w:szCs w:val="22"/>
        </w:rPr>
        <w:t>–</w:t>
      </w:r>
      <w:r w:rsidRPr="00557EF3">
        <w:rPr>
          <w:rFonts w:eastAsia="Times New Roman" w:cs="Times New Roman"/>
          <w:color w:val="000000" w:themeColor="text1"/>
          <w:szCs w:val="22"/>
        </w:rPr>
        <w:t xml:space="preserve"> as in Libya</w:t>
      </w:r>
      <w:r w:rsidR="00FE3B28">
        <w:rPr>
          <w:rFonts w:eastAsia="Times New Roman" w:cs="Times New Roman"/>
          <w:color w:val="000000" w:themeColor="text1"/>
          <w:szCs w:val="22"/>
        </w:rPr>
        <w:t xml:space="preserve"> –</w:t>
      </w:r>
      <w:r w:rsidRPr="00557EF3">
        <w:rPr>
          <w:rFonts w:eastAsia="Times New Roman" w:cs="Times New Roman"/>
          <w:color w:val="000000" w:themeColor="text1"/>
          <w:szCs w:val="22"/>
        </w:rPr>
        <w:t xml:space="preserve"> could be crucial to its rescue as it increased pressure on the international community to intervene and save the revolution. </w:t>
      </w:r>
    </w:p>
    <w:p w14:paraId="650BBC24" w14:textId="7C3593C8"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Militarization of the resistance have given the Assad</w:t>
      </w:r>
      <w:ins w:id="1660"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government a pretext to use indiscriminate firepower, including warplanes and chemical weapons that had not been deployed when the resistance was peaceful.  Arming the resistance also meant that Syrians themselves lost control over the trajectory of the struggle.  Armed rebellion helped foreign extremist elements to establish their footing in Syria and start competing with FSA</w:t>
      </w:r>
      <w:ins w:id="1661" w:author="karl@grindal.org" w:date="2014-10-19T20:28:00Z">
        <w:r w:rsidR="00D82790">
          <w:rPr>
            <w:rFonts w:eastAsia="Times New Roman" w:cs="Times New Roman"/>
            <w:color w:val="000000" w:themeColor="text1"/>
            <w:szCs w:val="22"/>
          </w:rPr>
          <w:fldChar w:fldCharType="begin"/>
        </w:r>
        <w:r w:rsidR="00D82790">
          <w:instrText xml:space="preserve"> XE "</w:instrText>
        </w:r>
        <w:r w:rsidR="00D82790" w:rsidRPr="00D82790">
          <w:rPr>
            <w:rFonts w:eastAsia="Times New Roman" w:cs="Times New Roman"/>
            <w:color w:val="000000" w:themeColor="text1"/>
            <w:szCs w:val="22"/>
          </w:rPr>
          <w:instrText>Free Syrian Army</w:instrText>
        </w:r>
        <w:r w:rsidR="00D82790">
          <w:instrText xml:space="preserve">" </w:instrText>
        </w:r>
        <w:r w:rsidR="00D82790">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for the battlefield-derived legitimacy and outside military assistance. Syrians became also dependent on foreign states sponsorship for arms and money to fuel the armed struggle. A lawyer activist from Hama acknowledged, “the moment there was arm in the hand of some, we knew we lost our battle. It is what the government wanted us to do. They wanted a reason to fire and we were careful not to give them that excuse.  Once the resistance became armed, we had to go home. The dynamic of the conflict changed and it was not our fight anymore.”</w:t>
      </w:r>
    </w:p>
    <w:p w14:paraId="0E3D97F5"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Armed struggle in Syria reinforced divisions among religious and ethnic groups, hardening extreme views. The regime’s divide-and-rule tactics, including use of sectarian militias, has been very effective in further undermining opposition unity. Syrian civil resistance also experienced a significant decline in the weekly protests at the onset of violent struggle.</w:t>
      </w:r>
      <w:r w:rsidRPr="00557EF3">
        <w:rPr>
          <w:rFonts w:eastAsia="Times New Roman" w:cs="Times New Roman"/>
          <w:color w:val="000000" w:themeColor="text1"/>
          <w:szCs w:val="22"/>
          <w:vertAlign w:val="superscript"/>
        </w:rPr>
        <w:footnoteReference w:id="191"/>
      </w:r>
      <w:r w:rsidRPr="00557EF3">
        <w:rPr>
          <w:rFonts w:eastAsia="Times New Roman" w:cs="Times New Roman"/>
          <w:color w:val="000000" w:themeColor="text1"/>
          <w:szCs w:val="22"/>
        </w:rPr>
        <w:t xml:space="preserve"> Violent resistance undermined the solidarity that nonviolent resistance managed to build as long as it lasted. The armed resistance jeopardized any attempts to develop a more unifying and inclusive vision of a future Syria. By choosing to shoot its way to freedom, the opposition squandered a chance to make all ethnic groups stakeholders in the political change – the idea originally advanced by the civil resistance movement. </w:t>
      </w:r>
    </w:p>
    <w:p w14:paraId="6BFB548A" w14:textId="77777777" w:rsidR="00BF6C23" w:rsidRPr="00557EF3" w:rsidRDefault="00BF6C23" w:rsidP="00BF6C23">
      <w:pPr>
        <w:pStyle w:val="Normal1"/>
        <w:tabs>
          <w:tab w:val="left" w:pos="5381"/>
        </w:tabs>
        <w:spacing w:before="100" w:beforeAutospacing="1" w:after="100" w:afterAutospacing="1" w:line="360" w:lineRule="auto"/>
        <w:jc w:val="both"/>
        <w:rPr>
          <w:color w:val="000000" w:themeColor="text1"/>
          <w:szCs w:val="22"/>
        </w:rPr>
      </w:pPr>
      <w:r w:rsidRPr="00557EF3">
        <w:rPr>
          <w:rFonts w:eastAsia="Times New Roman" w:cs="Times New Roman"/>
          <w:b/>
          <w:color w:val="000000" w:themeColor="text1"/>
          <w:szCs w:val="22"/>
        </w:rPr>
        <w:t xml:space="preserve">Civil resistance percolating on the surface of civil war </w:t>
      </w:r>
    </w:p>
    <w:p w14:paraId="23E7175D" w14:textId="2A74E1EB"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 xml:space="preserve">Although overshadowed by the armed resistance, nonviolent resistance remains visible and active two years into the civil war, a testimony to the endurance of peaceful struggle and its deep roots that were developed during the first few months of the resistance. This is evident in the work of </w:t>
      </w:r>
      <w:r w:rsidRPr="00557EF3">
        <w:rPr>
          <w:rFonts w:eastAsia="Times New Roman" w:cs="Times New Roman"/>
          <w:color w:val="000000" w:themeColor="text1"/>
          <w:szCs w:val="22"/>
        </w:rPr>
        <w:lastRenderedPageBreak/>
        <w:t>grassroot committees that sprang across Syria to provide humanitarian assistance and basic services. It is also expressed in civic actions such as the “Stop the Killing” campaign organized by minority women</w:t>
      </w:r>
      <w:r w:rsidRPr="00557EF3">
        <w:rPr>
          <w:rFonts w:eastAsia="Times New Roman" w:cs="Times New Roman"/>
          <w:color w:val="000000" w:themeColor="text1"/>
          <w:szCs w:val="22"/>
          <w:vertAlign w:val="superscript"/>
        </w:rPr>
        <w:footnoteReference w:id="192"/>
      </w:r>
      <w:r w:rsidRPr="00557EF3">
        <w:rPr>
          <w:rFonts w:eastAsia="Times New Roman" w:cs="Times New Roman"/>
          <w:color w:val="000000" w:themeColor="text1"/>
          <w:szCs w:val="22"/>
        </w:rPr>
        <w:t xml:space="preserve">  to monitor the work of the local councils and promote the culture of rights and justice, </w:t>
      </w:r>
      <w:r w:rsidRPr="00557EF3">
        <w:rPr>
          <w:rFonts w:eastAsia="Times New Roman" w:cs="Times New Roman"/>
          <w:color w:val="000000" w:themeColor="text1"/>
          <w:szCs w:val="22"/>
          <w:vertAlign w:val="superscript"/>
        </w:rPr>
        <w:footnoteReference w:id="193"/>
      </w:r>
      <w:r w:rsidRPr="00557EF3">
        <w:rPr>
          <w:rFonts w:eastAsia="Times New Roman" w:cs="Times New Roman"/>
          <w:i/>
          <w:color w:val="000000" w:themeColor="text1"/>
          <w:szCs w:val="22"/>
        </w:rPr>
        <w:t xml:space="preserve"> </w:t>
      </w:r>
      <w:r w:rsidRPr="00557EF3">
        <w:rPr>
          <w:rFonts w:eastAsia="Times New Roman" w:cs="Times New Roman"/>
          <w:color w:val="000000" w:themeColor="text1"/>
          <w:szCs w:val="22"/>
        </w:rPr>
        <w:t>the peaceful protests in various Syrian towns against the Islamic State in Iraq and Syria (ISIS</w:t>
      </w:r>
      <w:ins w:id="1663" w:author="karl@grindal.org" w:date="2014-10-19T19:45:00Z">
        <w:r w:rsidR="00E37BC3">
          <w:rPr>
            <w:rFonts w:eastAsia="Times New Roman" w:cs="Times New Roman"/>
            <w:color w:val="000000" w:themeColor="text1"/>
            <w:szCs w:val="22"/>
          </w:rPr>
          <w:fldChar w:fldCharType="begin"/>
        </w:r>
        <w:r w:rsidR="00E37BC3">
          <w:instrText xml:space="preserve"> XE "</w:instrText>
        </w:r>
        <w:r w:rsidR="00E37BC3" w:rsidRPr="00D82790">
          <w:rPr>
            <w:rFonts w:eastAsia="Times New Roman" w:cs="Times New Roman"/>
            <w:color w:val="000000" w:themeColor="text1"/>
            <w:szCs w:val="22"/>
          </w:rPr>
          <w:instrText>Islamic State in Iraq and Syria</w:instrText>
        </w:r>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and its authoritarian practices and the establishment of alternative schooling system, including voluntary-run </w:t>
      </w:r>
      <w:r w:rsidRPr="00557EF3">
        <w:rPr>
          <w:rFonts w:eastAsia="Times New Roman" w:cs="Times New Roman"/>
          <w:i/>
          <w:color w:val="000000" w:themeColor="text1"/>
          <w:szCs w:val="22"/>
        </w:rPr>
        <w:t>baccalaureate exams.</w:t>
      </w:r>
      <w:r w:rsidRPr="00557EF3">
        <w:rPr>
          <w:rFonts w:eastAsia="Times New Roman" w:cs="Times New Roman"/>
          <w:color w:val="000000" w:themeColor="text1"/>
          <w:szCs w:val="22"/>
          <w:vertAlign w:val="superscript"/>
        </w:rPr>
        <w:footnoteReference w:id="194"/>
      </w:r>
      <w:r w:rsidRPr="00557EF3">
        <w:rPr>
          <w:rFonts w:eastAsia="Times New Roman" w:cs="Times New Roman"/>
          <w:color w:val="000000" w:themeColor="text1"/>
          <w:szCs w:val="22"/>
        </w:rPr>
        <w:t xml:space="preserve"> The Karama ("dignity") Bus—a mobile center for addressing trauma in children—was organized by women in Kafr Nabl outside the regime’s controlled area but with the intention to expand to other places.</w:t>
      </w:r>
      <w:r w:rsidRPr="00557EF3">
        <w:rPr>
          <w:rFonts w:eastAsia="Times New Roman" w:cs="Times New Roman"/>
          <w:color w:val="000000" w:themeColor="text1"/>
          <w:szCs w:val="22"/>
          <w:vertAlign w:val="superscript"/>
        </w:rPr>
        <w:footnoteReference w:id="195"/>
      </w:r>
      <w:r w:rsidRPr="00557EF3">
        <w:rPr>
          <w:rFonts w:eastAsia="Times New Roman" w:cs="Times New Roman"/>
          <w:color w:val="000000" w:themeColor="text1"/>
          <w:szCs w:val="22"/>
        </w:rPr>
        <w:t xml:space="preserve"> In the same town, a group of young activists called ‘Sharaa' (Arabic for "Street") deploys graffiti as a way “to gain back the public space that was stolen from us by the militias,”</w:t>
      </w:r>
      <w:r w:rsidRPr="00557EF3">
        <w:rPr>
          <w:rFonts w:eastAsia="Times New Roman" w:cs="Times New Roman"/>
          <w:color w:val="000000" w:themeColor="text1"/>
          <w:szCs w:val="22"/>
          <w:vertAlign w:val="superscript"/>
        </w:rPr>
        <w:footnoteReference w:id="196"/>
      </w:r>
      <w:r w:rsidRPr="00557EF3">
        <w:rPr>
          <w:rFonts w:eastAsia="Times New Roman" w:cs="Times New Roman"/>
          <w:color w:val="000000" w:themeColor="text1"/>
          <w:szCs w:val="22"/>
        </w:rPr>
        <w:t xml:space="preserve"> according to one of its members. The proliferation of local newspapers and political magazines is another example of the dynamic of self-management by the Syrian civic groups. The number of publications available went from less than a dozen tightly controlled ones by the regime to more than sixty independent outlets run by popular groups.</w:t>
      </w:r>
      <w:hyperlink r:id="rId12"/>
    </w:p>
    <w:p w14:paraId="73780D8B"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bookmarkStart w:id="1666" w:name="h.gjdgxs" w:colFirst="0" w:colLast="0"/>
      <w:bookmarkEnd w:id="1666"/>
      <w:r w:rsidRPr="00557EF3">
        <w:rPr>
          <w:rFonts w:eastAsia="Times New Roman" w:cs="Times New Roman"/>
          <w:color w:val="000000" w:themeColor="text1"/>
          <w:szCs w:val="22"/>
        </w:rPr>
        <w:t>If nonviolent organizing and mobilization is still blooming in a predominantly violent environment, then how much more could be achieved if the opposition violence was taken out of the conflict and the resources committed to supporting armed groups were instead used to strengthen the Syrian nonviolent resistance?</w:t>
      </w:r>
    </w:p>
    <w:p w14:paraId="5FAC87A1" w14:textId="032AC6D5" w:rsidR="00BF6C23" w:rsidRPr="00557EF3" w:rsidRDefault="00BF6C23" w:rsidP="00BF6C23">
      <w:pPr>
        <w:pStyle w:val="Normal1"/>
        <w:spacing w:before="100" w:beforeAutospacing="1" w:after="100" w:afterAutospacing="1" w:line="360" w:lineRule="auto"/>
        <w:jc w:val="both"/>
        <w:rPr>
          <w:color w:val="000000" w:themeColor="text1"/>
          <w:szCs w:val="22"/>
        </w:rPr>
      </w:pPr>
      <w:bookmarkStart w:id="1667" w:name="h.byatej5t0csl" w:colFirst="0" w:colLast="0"/>
      <w:bookmarkEnd w:id="1667"/>
      <w:r w:rsidRPr="00557EF3">
        <w:rPr>
          <w:rFonts w:eastAsia="Times New Roman" w:cs="Times New Roman"/>
          <w:color w:val="000000" w:themeColor="text1"/>
          <w:szCs w:val="22"/>
        </w:rPr>
        <w:t>For instance, the return to nonviolent resistance could be highly disruptive for the Assad</w:t>
      </w:r>
      <w:ins w:id="1668"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regime and prove to be a more rational choice with more realistic chances of success than its violent counterpart. Media reports point to growing dissatisfaction among the members of the Alawite</w:t>
      </w:r>
      <w:ins w:id="1669" w:author="karl@grindal.org" w:date="2014-10-19T19:44:00Z">
        <w:r w:rsidR="00E37BC3">
          <w:rPr>
            <w:rFonts w:eastAsia="Times New Roman" w:cs="Times New Roman"/>
            <w:color w:val="000000" w:themeColor="text1"/>
            <w:szCs w:val="22"/>
          </w:rPr>
          <w:fldChar w:fldCharType="begin"/>
        </w:r>
        <w:r w:rsidR="00E37BC3">
          <w:instrText xml:space="preserve"> XE "</w:instrText>
        </w:r>
      </w:ins>
      <w:r w:rsidR="00E37BC3" w:rsidRPr="00D82790">
        <w:rPr>
          <w:rFonts w:eastAsia="Times New Roman" w:cs="Times New Roman"/>
          <w:color w:val="000000" w:themeColor="text1"/>
          <w:szCs w:val="22"/>
        </w:rPr>
        <w:instrText>Alawite</w:instrText>
      </w:r>
      <w:ins w:id="1670" w:author="karl@grindal.org" w:date="2014-10-19T19:44:00Z">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community from which the Assad</w:t>
      </w:r>
      <w:ins w:id="1671"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regime draws its main power and support.</w:t>
      </w:r>
      <w:r w:rsidRPr="00557EF3">
        <w:rPr>
          <w:rFonts w:eastAsia="Times New Roman" w:cs="Times New Roman"/>
          <w:color w:val="000000" w:themeColor="text1"/>
          <w:szCs w:val="22"/>
          <w:vertAlign w:val="superscript"/>
        </w:rPr>
        <w:footnoteReference w:id="197"/>
      </w:r>
      <w:r w:rsidRPr="00557EF3">
        <w:rPr>
          <w:rFonts w:eastAsia="Times New Roman" w:cs="Times New Roman"/>
          <w:color w:val="000000" w:themeColor="text1"/>
          <w:szCs w:val="22"/>
        </w:rPr>
        <w:t xml:space="preserve">  Members of the Alawite sect feel they are bearing an unusually high burden of sacrifice to keep Assad</w:t>
      </w:r>
      <w:ins w:id="1674"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in power. But they remain unwaveringly loyal to him and his family because they are genuinely terrified of violent insurgents. </w:t>
      </w:r>
      <w:r w:rsidRPr="00557EF3">
        <w:rPr>
          <w:rFonts w:eastAsia="Times New Roman" w:cs="Times New Roman"/>
          <w:color w:val="000000" w:themeColor="text1"/>
          <w:szCs w:val="22"/>
        </w:rPr>
        <w:lastRenderedPageBreak/>
        <w:t>The moment this fear is assuaged, Alawites</w:t>
      </w:r>
      <w:ins w:id="1675" w:author="karl@grindal.org" w:date="2014-10-19T19:44:00Z">
        <w:r w:rsidR="00E37BC3">
          <w:rPr>
            <w:rFonts w:eastAsia="Times New Roman" w:cs="Times New Roman"/>
            <w:color w:val="000000" w:themeColor="text1"/>
            <w:szCs w:val="22"/>
          </w:rPr>
          <w:fldChar w:fldCharType="begin"/>
        </w:r>
        <w:r w:rsidR="00E37BC3">
          <w:instrText xml:space="preserve"> XE "</w:instrText>
        </w:r>
      </w:ins>
      <w:r w:rsidR="00E37BC3" w:rsidRPr="00D82790">
        <w:rPr>
          <w:rFonts w:eastAsia="Times New Roman"/>
          <w:iCs/>
          <w:color w:val="000000" w:themeColor="text1"/>
          <w:szCs w:val="22"/>
        </w:rPr>
        <w:instrText>Alawite</w:instrText>
      </w:r>
      <w:ins w:id="1676" w:author="karl@grindal.org" w:date="2014-10-19T19:44:00Z">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would be ready to challenge Assad</w:t>
      </w:r>
      <w:ins w:id="1677"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by asking for a “payback” for the costs they endured. Thus, the internal dissent and strife among Alawites</w:t>
      </w:r>
      <w:ins w:id="1678" w:author="karl@grindal.org" w:date="2014-10-19T19:44:00Z">
        <w:r w:rsidR="00E37BC3">
          <w:rPr>
            <w:rFonts w:eastAsia="Times New Roman" w:cs="Times New Roman"/>
            <w:color w:val="000000" w:themeColor="text1"/>
            <w:szCs w:val="22"/>
          </w:rPr>
          <w:fldChar w:fldCharType="begin"/>
        </w:r>
        <w:r w:rsidR="00E37BC3">
          <w:instrText xml:space="preserve"> XE "</w:instrText>
        </w:r>
      </w:ins>
      <w:r w:rsidR="00E37BC3" w:rsidRPr="00D82790">
        <w:rPr>
          <w:rFonts w:eastAsia="Times New Roman"/>
          <w:iCs/>
          <w:color w:val="000000" w:themeColor="text1"/>
          <w:szCs w:val="22"/>
        </w:rPr>
        <w:instrText>Alawite</w:instrText>
      </w:r>
      <w:ins w:id="1679" w:author="karl@grindal.org" w:date="2014-10-19T19:44:00Z">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would be much more likely if the current violent insurgency would cease and open the way for the return of unarmed resistance. </w:t>
      </w:r>
    </w:p>
    <w:p w14:paraId="78DC0852"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b/>
          <w:color w:val="000000" w:themeColor="text1"/>
          <w:szCs w:val="22"/>
        </w:rPr>
        <w:t>Key lessons from the Syrian conflict</w:t>
      </w:r>
    </w:p>
    <w:p w14:paraId="2C383404"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i/>
          <w:color w:val="000000" w:themeColor="text1"/>
          <w:szCs w:val="22"/>
        </w:rPr>
        <w:t xml:space="preserve">An extremely violent adversary wants civil resistance to turn violent </w:t>
      </w:r>
    </w:p>
    <w:p w14:paraId="03304B9B" w14:textId="1EB55839"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It is widely thought that a regime that rules with brutal violence can only be stopped by another more powerful violent force. However, violent regimes are often caught off balance when challenged by the unarmed resistance. The British historian, B.H. Lidell-Hart</w:t>
      </w:r>
      <w:ins w:id="1680" w:author="karl@grindal.org" w:date="2014-10-19T20:28:00Z">
        <w:r w:rsidR="00D82790">
          <w:rPr>
            <w:rFonts w:eastAsia="Times New Roman" w:cs="Times New Roman"/>
            <w:color w:val="000000" w:themeColor="text1"/>
            <w:szCs w:val="22"/>
          </w:rPr>
          <w:fldChar w:fldCharType="begin"/>
        </w:r>
        <w:r w:rsidR="00D82790">
          <w:instrText xml:space="preserve"> XE "</w:instrText>
        </w:r>
      </w:ins>
      <w:r w:rsidR="00D82790" w:rsidRPr="00D82790">
        <w:rPr>
          <w:rFonts w:eastAsia="Times New Roman" w:cs="Times New Roman"/>
          <w:color w:val="000000" w:themeColor="text1"/>
          <w:szCs w:val="22"/>
        </w:rPr>
        <w:instrText>B.H. Lidell-Hart</w:instrText>
      </w:r>
      <w:ins w:id="1681" w:author="karl@grindal.org" w:date="2014-10-19T20:28:00Z">
        <w:r w:rsidR="00D82790">
          <w:instrText xml:space="preserve">" </w:instrText>
        </w:r>
        <w:r w:rsidR="00D82790">
          <w:rPr>
            <w:rFonts w:eastAsia="Times New Roman" w:cs="Times New Roman"/>
            <w:color w:val="000000" w:themeColor="text1"/>
            <w:szCs w:val="22"/>
          </w:rPr>
          <w:fldChar w:fldCharType="end"/>
        </w:r>
      </w:ins>
      <w:r w:rsidRPr="00557EF3">
        <w:rPr>
          <w:rFonts w:eastAsia="Times New Roman" w:cs="Times New Roman"/>
          <w:color w:val="000000" w:themeColor="text1"/>
          <w:szCs w:val="22"/>
          <w:u w:val="single"/>
        </w:rPr>
        <w:t>,</w:t>
      </w:r>
      <w:r w:rsidRPr="00557EF3">
        <w:rPr>
          <w:rFonts w:eastAsia="Times New Roman" w:cs="Times New Roman"/>
          <w:color w:val="000000" w:themeColor="text1"/>
          <w:szCs w:val="22"/>
        </w:rPr>
        <w:t xml:space="preserve"> who interrogated the German generals after the war, noticed that Nazis were bewildered by nonviolent resistance. Therefore, “it was relief to them when resistance became violent and when nonviolent forms were mixed with guerrilla action thus making it easier to combine drastic repressive action against both at the same time.”</w:t>
      </w:r>
      <w:r w:rsidRPr="00557EF3">
        <w:rPr>
          <w:rFonts w:eastAsia="Times New Roman" w:cs="Times New Roman"/>
          <w:color w:val="000000" w:themeColor="text1"/>
          <w:szCs w:val="22"/>
          <w:vertAlign w:val="superscript"/>
        </w:rPr>
        <w:footnoteReference w:id="198"/>
      </w:r>
      <w:r w:rsidRPr="00557EF3">
        <w:rPr>
          <w:rFonts w:eastAsia="Times New Roman" w:cs="Times New Roman"/>
          <w:color w:val="000000" w:themeColor="text1"/>
          <w:szCs w:val="22"/>
        </w:rPr>
        <w:t xml:space="preserve"> The Syrian regime brutalized the society with the goal of suppressing the resistance. When this did not succeed the regime used indiscriminate violence to force people to abandon peaceful resistance in favor of armed uprising. According to an activist who later joined the FSA</w:t>
      </w:r>
      <w:ins w:id="1682" w:author="karl@grindal.org" w:date="2014-10-19T20:28:00Z">
        <w:r w:rsidR="00D82790">
          <w:rPr>
            <w:rFonts w:eastAsia="Times New Roman" w:cs="Times New Roman"/>
            <w:color w:val="000000" w:themeColor="text1"/>
            <w:szCs w:val="22"/>
          </w:rPr>
          <w:fldChar w:fldCharType="begin"/>
        </w:r>
        <w:r w:rsidR="00D82790">
          <w:instrText xml:space="preserve"> XE "</w:instrText>
        </w:r>
        <w:r w:rsidR="00D82790" w:rsidRPr="00D82790">
          <w:rPr>
            <w:rFonts w:eastAsia="Times New Roman" w:cs="Times New Roman"/>
            <w:color w:val="000000" w:themeColor="text1"/>
            <w:szCs w:val="22"/>
          </w:rPr>
          <w:instrText>Free Syrian Army</w:instrText>
        </w:r>
        <w:r w:rsidR="00D82790">
          <w:instrText xml:space="preserve">" </w:instrText>
        </w:r>
        <w:r w:rsidR="00D82790">
          <w:rPr>
            <w:rFonts w:eastAsia="Times New Roman" w:cs="Times New Roman"/>
            <w:color w:val="000000" w:themeColor="text1"/>
            <w:szCs w:val="22"/>
          </w:rPr>
          <w:fldChar w:fldCharType="end"/>
        </w:r>
      </w:ins>
      <w:r w:rsidRPr="00557EF3">
        <w:rPr>
          <w:rFonts w:eastAsia="Times New Roman" w:cs="Times New Roman"/>
          <w:color w:val="000000" w:themeColor="text1"/>
          <w:szCs w:val="22"/>
        </w:rPr>
        <w:t>, the Syrian security forces were leaving caches of weapons in public areas to encourage the use of arms. If brutal regimes are interested in facing a violent rather than peaceful challenge, activists must develop a plan to thwart that desire.</w:t>
      </w:r>
    </w:p>
    <w:p w14:paraId="6ED13E17"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i/>
          <w:color w:val="000000" w:themeColor="text1"/>
          <w:szCs w:val="22"/>
        </w:rPr>
        <w:t xml:space="preserve">Fewer civilian casualties in civil resistance campaigns </w:t>
      </w:r>
    </w:p>
    <w:p w14:paraId="6C47EED1" w14:textId="3A4B16B4"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For civilians the cost of armed struggle will always be higher than the costs of civil resistance even in cases where violent resistance succeeds. A study that looked at violence against civilians in wars between 1989-2004 showed that civilians’ risk of dying in conflicts that did not devolve into armed struggles was less than one percent.</w:t>
      </w:r>
      <w:r w:rsidRPr="00557EF3">
        <w:rPr>
          <w:rFonts w:eastAsia="Times New Roman" w:cs="Times New Roman"/>
          <w:color w:val="000000" w:themeColor="text1"/>
          <w:szCs w:val="22"/>
          <w:vertAlign w:val="superscript"/>
        </w:rPr>
        <w:footnoteReference w:id="199"/>
      </w:r>
      <w:r w:rsidRPr="00557EF3">
        <w:rPr>
          <w:rFonts w:eastAsia="Times New Roman" w:cs="Times New Roman"/>
          <w:color w:val="000000" w:themeColor="text1"/>
          <w:szCs w:val="22"/>
        </w:rPr>
        <w:t xml:space="preserve"> During the relatively low intensity armed resistance in South Africa, a former African National Congress</w:t>
      </w:r>
      <w:ins w:id="1683" w:author="karl@grindal.org" w:date="2014-10-19T19:41:00Z">
        <w:r w:rsidR="00006B5D">
          <w:rPr>
            <w:rFonts w:eastAsia="Times New Roman" w:cs="Times New Roman"/>
            <w:color w:val="000000" w:themeColor="text1"/>
            <w:szCs w:val="22"/>
          </w:rPr>
          <w:fldChar w:fldCharType="begin"/>
        </w:r>
        <w:r w:rsidR="00006B5D">
          <w:instrText xml:space="preserve"> XE "</w:instrText>
        </w:r>
      </w:ins>
      <w:r w:rsidR="00006B5D" w:rsidRPr="00D82790">
        <w:rPr>
          <w:rFonts w:eastAsia="MS Mincho" w:cs="Times New Roman"/>
          <w:color w:val="000000" w:themeColor="text1"/>
        </w:rPr>
        <w:instrText>African National Congress</w:instrText>
      </w:r>
      <w:ins w:id="1684" w:author="karl@grindal.org" w:date="2014-10-19T19:41:00Z">
        <w:r w:rsidR="00006B5D">
          <w:instrText xml:space="preserve">" </w:instrText>
        </w:r>
        <w:r w:rsidR="00006B5D">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(ANC) operative noted that ANC’s own intelligence assessed the survival rate of an ANC armed insurgent to be between three to seven days on average. Despite the risks involved in suffering years of imprisonment, the </w:t>
      </w:r>
      <w:r w:rsidRPr="00557EF3">
        <w:rPr>
          <w:rFonts w:eastAsia="Times New Roman" w:cs="Times New Roman"/>
          <w:color w:val="000000" w:themeColor="text1"/>
          <w:szCs w:val="22"/>
        </w:rPr>
        <w:lastRenderedPageBreak/>
        <w:t>death rate among nonviolent resisters was much lower. As for Syria, the probability of dying in the conflict became three times higher once the opposition abandoned nonviolent resistance in favor of the armed rebellion.</w:t>
      </w:r>
      <w:r w:rsidRPr="00557EF3">
        <w:rPr>
          <w:rFonts w:eastAsia="Times New Roman" w:cs="Times New Roman"/>
          <w:color w:val="000000" w:themeColor="text1"/>
          <w:szCs w:val="22"/>
          <w:vertAlign w:val="superscript"/>
        </w:rPr>
        <w:footnoteReference w:id="200"/>
      </w:r>
      <w:r w:rsidRPr="00557EF3">
        <w:rPr>
          <w:rFonts w:eastAsia="Times New Roman" w:cs="Times New Roman"/>
          <w:color w:val="000000" w:themeColor="text1"/>
          <w:szCs w:val="22"/>
        </w:rPr>
        <w:t xml:space="preserve"> </w:t>
      </w:r>
    </w:p>
    <w:p w14:paraId="1DFC4AEB" w14:textId="77777777" w:rsidR="00536351" w:rsidRDefault="00536351" w:rsidP="00536351">
      <w:pPr>
        <w:pStyle w:val="Normal1"/>
        <w:spacing w:before="100" w:beforeAutospacing="1" w:after="100" w:afterAutospacing="1" w:line="360" w:lineRule="auto"/>
        <w:jc w:val="both"/>
        <w:rPr>
          <w:rFonts w:eastAsia="Times New Roman" w:cs="Times New Roman"/>
          <w:i/>
          <w:color w:val="000000" w:themeColor="text1"/>
          <w:szCs w:val="22"/>
        </w:rPr>
      </w:pPr>
      <w:r>
        <w:rPr>
          <w:rFonts w:eastAsia="Times New Roman" w:cs="Times New Roman"/>
          <w:i/>
          <w:color w:val="000000" w:themeColor="text1"/>
          <w:szCs w:val="22"/>
        </w:rPr>
        <w:br w:type="page"/>
      </w:r>
    </w:p>
    <w:p w14:paraId="1EA1BF70" w14:textId="03137F03" w:rsidR="00BF6C23" w:rsidRPr="00557EF3" w:rsidRDefault="00BF6C23" w:rsidP="00536351">
      <w:pPr>
        <w:pStyle w:val="Normal1"/>
        <w:spacing w:before="100" w:beforeAutospacing="1" w:after="100" w:afterAutospacing="1" w:line="360" w:lineRule="auto"/>
        <w:jc w:val="both"/>
        <w:rPr>
          <w:color w:val="000000" w:themeColor="text1"/>
          <w:szCs w:val="22"/>
        </w:rPr>
      </w:pPr>
      <w:r w:rsidRPr="00557EF3">
        <w:rPr>
          <w:rFonts w:eastAsia="Times New Roman" w:cs="Times New Roman"/>
          <w:i/>
          <w:color w:val="000000" w:themeColor="text1"/>
          <w:szCs w:val="22"/>
        </w:rPr>
        <w:lastRenderedPageBreak/>
        <w:t xml:space="preserve">Developing a mindset for a protracted, 5-10 year long struggle against a brutal regime </w:t>
      </w:r>
    </w:p>
    <w:p w14:paraId="3E39FABD" w14:textId="42A83863"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The impatience of the opposition mixed with the belief shared by policy makers in other capitals that Assad</w:t>
      </w:r>
      <w:ins w:id="1687"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will step-down as quickly as his counterparts in Egypt and Tunisia, contributed to the failure to develop a collective mentality for a protracted struggle and led to a premature abandonment of the nonviolent resistance. The research on nonviolent and violent campaigns concludes that it takes on average three years for nonviolent resistance to run its course (succeed or fail) while a violent uprising requires at least nine years.</w:t>
      </w:r>
      <w:r w:rsidRPr="00557EF3">
        <w:rPr>
          <w:rFonts w:eastAsia="Times New Roman" w:cs="Times New Roman"/>
          <w:color w:val="000000" w:themeColor="text1"/>
          <w:szCs w:val="22"/>
          <w:vertAlign w:val="superscript"/>
        </w:rPr>
        <w:footnoteReference w:id="201"/>
      </w:r>
      <w:r w:rsidRPr="00557EF3">
        <w:rPr>
          <w:rFonts w:eastAsia="Times New Roman" w:cs="Times New Roman"/>
          <w:color w:val="000000" w:themeColor="text1"/>
          <w:szCs w:val="22"/>
        </w:rPr>
        <w:t xml:space="preserve"> In practice, Syrians allowed only for one fifth of the average lifespan of a nonviolent movement before they turned to arms.</w:t>
      </w:r>
    </w:p>
    <w:p w14:paraId="5154F056"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i/>
          <w:color w:val="000000" w:themeColor="text1"/>
          <w:szCs w:val="22"/>
        </w:rPr>
        <w:t>Devising a viable strategy to shift from armed towards nonviolent resistance</w:t>
      </w:r>
    </w:p>
    <w:p w14:paraId="4294FE9D"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South Africa, Nepal, Egypt, Palestine, West Papua, Western Sahara or East Timor have all seen violent insurgents shift from violence toward nonviolent means of waging the struggle after they re-evaluated their goals and means, took stock of the costs, and weighed the risks and probabilities of the success of civil resistance. Syrians can rely on existing citizens councils and the ongoing nonviolent organizing in localities, which is also extending mutual aid networks and developing cross-sectional coordinating bodies.  All these efforts are developing the foundations of future “peace communities.”  Examples abound of resistance-driven and self-managed nonviolent local communities in countries that experienced high level of violence include Colombia</w:t>
      </w:r>
      <w:r w:rsidRPr="00557EF3">
        <w:rPr>
          <w:rFonts w:eastAsia="Times New Roman" w:cs="Times New Roman"/>
          <w:color w:val="000000" w:themeColor="text1"/>
          <w:szCs w:val="22"/>
          <w:vertAlign w:val="superscript"/>
        </w:rPr>
        <w:footnoteReference w:id="202"/>
      </w:r>
      <w:r w:rsidRPr="00557EF3">
        <w:rPr>
          <w:rFonts w:eastAsia="Times New Roman" w:cs="Times New Roman"/>
          <w:color w:val="000000" w:themeColor="text1"/>
          <w:szCs w:val="22"/>
        </w:rPr>
        <w:t>, Philippines</w:t>
      </w:r>
      <w:r w:rsidRPr="00557EF3">
        <w:rPr>
          <w:rFonts w:eastAsia="Times New Roman" w:cs="Times New Roman"/>
          <w:color w:val="000000" w:themeColor="text1"/>
          <w:szCs w:val="22"/>
          <w:vertAlign w:val="superscript"/>
        </w:rPr>
        <w:footnoteReference w:id="203"/>
      </w:r>
      <w:r w:rsidRPr="00557EF3">
        <w:rPr>
          <w:rFonts w:eastAsia="Times New Roman" w:cs="Times New Roman"/>
          <w:color w:val="000000" w:themeColor="text1"/>
          <w:szCs w:val="22"/>
        </w:rPr>
        <w:t>, Mexico</w:t>
      </w:r>
      <w:r w:rsidRPr="00557EF3">
        <w:rPr>
          <w:rFonts w:eastAsia="Times New Roman" w:cs="Times New Roman"/>
          <w:color w:val="000000" w:themeColor="text1"/>
          <w:szCs w:val="22"/>
          <w:vertAlign w:val="superscript"/>
        </w:rPr>
        <w:footnoteReference w:id="204"/>
      </w:r>
      <w:r w:rsidRPr="00557EF3">
        <w:rPr>
          <w:rFonts w:eastAsia="Times New Roman" w:cs="Times New Roman"/>
          <w:color w:val="000000" w:themeColor="text1"/>
          <w:szCs w:val="22"/>
        </w:rPr>
        <w:t>, Kosovo</w:t>
      </w:r>
      <w:r w:rsidRPr="00557EF3">
        <w:rPr>
          <w:rFonts w:eastAsia="Times New Roman" w:cs="Times New Roman"/>
          <w:color w:val="000000" w:themeColor="text1"/>
          <w:szCs w:val="22"/>
          <w:vertAlign w:val="superscript"/>
        </w:rPr>
        <w:footnoteReference w:id="205"/>
      </w:r>
      <w:r w:rsidRPr="00557EF3">
        <w:rPr>
          <w:rFonts w:eastAsia="Times New Roman" w:cs="Times New Roman"/>
          <w:color w:val="000000" w:themeColor="text1"/>
          <w:szCs w:val="22"/>
        </w:rPr>
        <w:t>, Afghanistan, Rwanda and Bosnia.</w:t>
      </w:r>
      <w:r w:rsidRPr="00557EF3">
        <w:rPr>
          <w:rFonts w:eastAsia="Times New Roman" w:cs="Times New Roman"/>
          <w:color w:val="000000" w:themeColor="text1"/>
          <w:szCs w:val="22"/>
          <w:vertAlign w:val="superscript"/>
        </w:rPr>
        <w:footnoteReference w:id="206"/>
      </w:r>
      <w:r w:rsidRPr="00557EF3">
        <w:rPr>
          <w:rFonts w:eastAsia="Times New Roman" w:cs="Times New Roman"/>
          <w:color w:val="000000" w:themeColor="text1"/>
          <w:szCs w:val="22"/>
        </w:rPr>
        <w:t xml:space="preserve"> They offer encouraging lessons for Syrians.  Their local populations rose up and defied violent state and nonstate groups, establishing zones of peace where organized citizens expelled or kept at bay violent perpetrators.  In violence-torn places like Liberia, the emergence of women-run networks helped launch anti-civil war campaigns and forced the warring parties to negotiate and sign a peace accord. </w:t>
      </w:r>
    </w:p>
    <w:p w14:paraId="68F8B209"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i/>
          <w:color w:val="000000" w:themeColor="text1"/>
          <w:szCs w:val="22"/>
        </w:rPr>
        <w:t xml:space="preserve">Reinventing the role of the international community </w:t>
      </w:r>
    </w:p>
    <w:p w14:paraId="27D2FDC7" w14:textId="435D32C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lastRenderedPageBreak/>
        <w:t>From the beginning of the conflict in Syria, the international community resorted to traditional instruments of pressuring the government. In May 2011, the European Union and the United States introduced series of targeted political and economic sanctions against the Assad</w:t>
      </w:r>
      <w:ins w:id="1693"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regime. What became clear is that the international community lacks instruments to protect and assist nonviolent uprising when it lasts. There is an urgent need to reinvent the role of the international community in helping nonviolent movements.  </w:t>
      </w:r>
    </w:p>
    <w:p w14:paraId="645E9475"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b/>
          <w:color w:val="000000" w:themeColor="text1"/>
          <w:szCs w:val="22"/>
        </w:rPr>
        <w:t>The international community and the Syrian nonviolent movement</w:t>
      </w:r>
    </w:p>
    <w:p w14:paraId="1B722C31" w14:textId="749E0448"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No amount of external assistance can substitute for an authentic grassroots movement to achieve its civic and political goals. Unlike violent resistance, nonviolent struggles are owned and won by the indigenous population alone. However, international aid could support these grassroots movements in achieving their goals more effectively. The Syrian tragedy showed that the international community is yet to develop effective mechanisms to support civil resistance movements, at least with the same energy and material aid that is devoted to finding diplomatic solutions, reaching peace accords or intervening militarily.</w:t>
      </w:r>
      <w:r w:rsidRPr="00557EF3">
        <w:rPr>
          <w:rFonts w:eastAsia="Times New Roman" w:cs="Times New Roman"/>
          <w:color w:val="000000" w:themeColor="text1"/>
          <w:szCs w:val="22"/>
          <w:vertAlign w:val="superscript"/>
        </w:rPr>
        <w:footnoteReference w:id="207"/>
      </w:r>
      <w:r w:rsidRPr="00557EF3">
        <w:rPr>
          <w:rFonts w:eastAsia="Times New Roman" w:cs="Times New Roman"/>
          <w:color w:val="000000" w:themeColor="text1"/>
          <w:szCs w:val="22"/>
          <w:vertAlign w:val="superscript"/>
        </w:rPr>
        <w:t xml:space="preserve">  </w:t>
      </w:r>
      <w:r w:rsidRPr="00557EF3">
        <w:rPr>
          <w:rFonts w:eastAsia="Times New Roman" w:cs="Times New Roman"/>
          <w:color w:val="000000" w:themeColor="text1"/>
          <w:szCs w:val="22"/>
        </w:rPr>
        <w:t>When, in early 2012 senior U.S. policymakers were asked why the international community had not encouraged a sustained civil resistance, their response was: “Why should we bother? Assad</w:t>
      </w:r>
      <w:ins w:id="1696" w:author="karl@grindal.org" w:date="2014-10-18T16:07:00Z">
        <w:r w:rsidR="00E533E7">
          <w:rPr>
            <w:rFonts w:eastAsia="Times New Roman" w:cs="Times New Roman"/>
            <w:color w:val="000000" w:themeColor="text1"/>
            <w:szCs w:val="22"/>
          </w:rPr>
          <w:fldChar w:fldCharType="begin"/>
        </w:r>
        <w:r w:rsidR="00E533E7">
          <w:instrText xml:space="preserve"> XE "</w:instrText>
        </w:r>
        <w:r w:rsidR="00E533E7" w:rsidRPr="00D82790">
          <w:rPr>
            <w:rFonts w:cs="Times New Roman"/>
            <w:color w:val="000000" w:themeColor="text1"/>
          </w:rPr>
          <w:instrText>Bashar al Assad</w:instrText>
        </w:r>
        <w:r w:rsidR="00E533E7">
          <w:instrText xml:space="preserve">" </w:instrText>
        </w:r>
        <w:r w:rsidR="00E533E7">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will be gone in</w:t>
      </w:r>
      <w:r w:rsidR="00536351">
        <w:rPr>
          <w:rFonts w:eastAsia="Times New Roman" w:cs="Times New Roman"/>
          <w:color w:val="000000" w:themeColor="text1"/>
          <w:szCs w:val="22"/>
        </w:rPr>
        <w:t xml:space="preserve"> a couple of months.” Although W</w:t>
      </w:r>
      <w:r w:rsidRPr="00557EF3">
        <w:rPr>
          <w:rFonts w:eastAsia="Times New Roman" w:cs="Times New Roman"/>
          <w:color w:val="000000" w:themeColor="text1"/>
          <w:szCs w:val="22"/>
        </w:rPr>
        <w:t>estern governments were not enthusiastic about backing armed resistance and probably wanted civil resistance to succeed, their support for nonviolent movement was modest.</w:t>
      </w:r>
    </w:p>
    <w:p w14:paraId="0616058F" w14:textId="654B95E4"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Lessons from Syria show that there is a genuine urgency to develop new international norms or understandings (e.g. in the form of a universal right to help) designed to refocus international efforts to assisting nonviolent resistance movements and preventing them from turning to arms. A global normative framework for helping nonviolent movements could also benefit the establishment of an international rights-based institution devoted entirely to supporting civil resistance movements around the world. In the Syrian case, such an institution could have deployed small teams o</w:t>
      </w:r>
      <w:r w:rsidR="00536351">
        <w:rPr>
          <w:rFonts w:eastAsia="Times New Roman" w:cs="Times New Roman"/>
          <w:color w:val="000000" w:themeColor="text1"/>
          <w:szCs w:val="22"/>
        </w:rPr>
        <w:t>f veteran nonviolent volunteer-</w:t>
      </w:r>
      <w:r w:rsidRPr="00557EF3">
        <w:rPr>
          <w:rFonts w:eastAsia="Times New Roman" w:cs="Times New Roman"/>
          <w:color w:val="000000" w:themeColor="text1"/>
          <w:szCs w:val="22"/>
        </w:rPr>
        <w:t xml:space="preserve">activists from the Arab-speaking region and more broadly from across the world to meet their younger, more inexperienced Syrian counterparts to share lessons from their respective struggles. The extended “train trainers” program in different </w:t>
      </w:r>
      <w:r w:rsidRPr="00557EF3">
        <w:rPr>
          <w:rFonts w:eastAsia="Times New Roman" w:cs="Times New Roman"/>
          <w:color w:val="000000" w:themeColor="text1"/>
          <w:szCs w:val="22"/>
        </w:rPr>
        <w:lastRenderedPageBreak/>
        <w:t xml:space="preserve">localities across Syria could have been devised to share practices and experiences among activists. When strict security measures made it difficult to facilitate the entry of trainers, commonly used and accessed online technology could have been used to disseminate information and address the bedeviling problem of how to plan a </w:t>
      </w:r>
      <w:r w:rsidRPr="00557EF3">
        <w:rPr>
          <w:rFonts w:eastAsia="Times New Roman" w:cs="Times New Roman"/>
          <w:i/>
          <w:color w:val="000000" w:themeColor="text1"/>
          <w:szCs w:val="22"/>
        </w:rPr>
        <w:t>protracted</w:t>
      </w:r>
      <w:r w:rsidRPr="00557EF3">
        <w:rPr>
          <w:rFonts w:eastAsia="Times New Roman" w:cs="Times New Roman"/>
          <w:color w:val="000000" w:themeColor="text1"/>
          <w:szCs w:val="22"/>
        </w:rPr>
        <w:t xml:space="preserve"> nonviolent struggle. Other activities undertaken by a specialized international institution could include in this case distribution of Arabic-language educational toolkits that highlight aspects of civil resistance movements and explain what makes them historically more successful than their violent counterparts.</w:t>
      </w:r>
    </w:p>
    <w:p w14:paraId="15DFE371" w14:textId="5D82199A" w:rsidR="00BF6C23" w:rsidRPr="00557EF3" w:rsidRDefault="00BF6C23" w:rsidP="00BF6C23">
      <w:pPr>
        <w:pStyle w:val="Normal1"/>
        <w:spacing w:before="100" w:beforeAutospacing="1" w:after="100" w:afterAutospacing="1" w:line="360" w:lineRule="auto"/>
        <w:jc w:val="both"/>
        <w:rPr>
          <w:rFonts w:eastAsia="Times New Roman" w:cs="Times New Roman"/>
          <w:color w:val="000000" w:themeColor="text1"/>
          <w:szCs w:val="22"/>
        </w:rPr>
      </w:pPr>
      <w:r w:rsidRPr="00557EF3">
        <w:rPr>
          <w:rFonts w:eastAsia="Times New Roman" w:cs="Times New Roman"/>
          <w:color w:val="000000" w:themeColor="text1"/>
          <w:szCs w:val="22"/>
        </w:rPr>
        <w:t>Providing technology and communication equipment, including laptops, portable printers, satellite phones and cameras without the usual bureaucratic red tape, could support nonviolent movements in spreading their messages faster and more effectively. Such assistance, according to a young Alawite</w:t>
      </w:r>
      <w:ins w:id="1697" w:author="karl@grindal.org" w:date="2014-10-19T19:44:00Z">
        <w:r w:rsidR="00E37BC3">
          <w:rPr>
            <w:rFonts w:eastAsia="Times New Roman" w:cs="Times New Roman"/>
            <w:color w:val="000000" w:themeColor="text1"/>
            <w:szCs w:val="22"/>
          </w:rPr>
          <w:fldChar w:fldCharType="begin"/>
        </w:r>
        <w:r w:rsidR="00E37BC3">
          <w:instrText xml:space="preserve"> XE "</w:instrText>
        </w:r>
      </w:ins>
      <w:r w:rsidR="00E37BC3" w:rsidRPr="00D82790">
        <w:rPr>
          <w:rFonts w:eastAsia="Times New Roman" w:cs="Times New Roman"/>
          <w:color w:val="000000" w:themeColor="text1"/>
          <w:szCs w:val="22"/>
        </w:rPr>
        <w:instrText>Alawite</w:instrText>
      </w:r>
      <w:ins w:id="1698" w:author="karl@grindal.org" w:date="2014-10-19T19:44:00Z">
        <w:r w:rsidR="00E37BC3">
          <w:instrText xml:space="preserve">" </w:instrText>
        </w:r>
        <w:r w:rsidR="00E37BC3">
          <w:rPr>
            <w:rFonts w:eastAsia="Times New Roman" w:cs="Times New Roman"/>
            <w:color w:val="000000" w:themeColor="text1"/>
            <w:szCs w:val="22"/>
          </w:rPr>
          <w:fldChar w:fldCharType="end"/>
        </w:r>
      </w:ins>
      <w:r w:rsidRPr="00557EF3">
        <w:rPr>
          <w:rFonts w:eastAsia="Times New Roman" w:cs="Times New Roman"/>
          <w:color w:val="000000" w:themeColor="text1"/>
          <w:szCs w:val="22"/>
        </w:rPr>
        <w:t xml:space="preserve"> female activist who was part of the 2011 uprising, would have been extremely helpful. “We were too poor to afford to buy computers, toners, printers that were needed to produce informational brochures to break government propaganda.” During government nationwide shutdowns of the internet, the availability of inexpensive, subsidized and secure satellite technology to coordinate protests among activists inside the country and communicate with the outside world would be particularly useful. Other valuable support would include access of activists to mainstream media or support in setting up local radio or TV broadcast beaming information about the achievements, progress and challenges of the nonviolent battlefield. Benchmarks of the progress of civil resistance could be set up to assess levels of defections, increases in civic mobilization and participation, government responses, including any concessions as well as the toll from repression and costs to society. These benchmarks could be used to compel those advocating military solutions to explain and show how they could achieve more and with lower costs. In the Syrian case, millions of small handheld radio and TV devices could have been distributed to the public, making it easier to reach out to hesitant minorities with messages of unity and cooperation. </w:t>
      </w:r>
    </w:p>
    <w:p w14:paraId="49252B22"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 xml:space="preserve">On the military front, the international community could have facilitated exchanges between activists inside and outside Syria on how best to prepare for gradual defections from the security forces so as to prevent defected soldiers from undermining the nonviolent nature of the resistance, including effective ways of integrating them into civil resistance movement. If that was not feasible, the international community should have developed strategies to keep defecting soldiers and their arms away from the urban centers with the vibrant civil resistance. </w:t>
      </w:r>
    </w:p>
    <w:p w14:paraId="31F4A353"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lastRenderedPageBreak/>
        <w:t xml:space="preserve">The establishment of large military camps in remote places closer to the border with Turkey or Jordan and Iraq where soldiers could receive stable salaries, trainings and modern equipment would have attracted fighters and encouraged more officers to defect. Containment of defected soldiers in camps protected against regime’s air-strikes could have kept them safe and occupied until such time when a capable, vetted and professional force was ready for deployment. By then, however, civil resistance might have already won the struggle and a military force could have been used to provide security and perform a policing function. </w:t>
      </w:r>
    </w:p>
    <w:p w14:paraId="112A772E"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 xml:space="preserve">Today, local councils and civil administrations in both liberated and conflict areas are in a need of more decisive international support. For example, according to the UN staff, Homs administration is taking great risk in trying to implement water projects benefitting both sides of the conflict. Local administrations need to be trained in governance, rule of law, and civil liberties, including inclusive policies for women and minorities. Local administration should be funded to rebuild critical infrastructure such as water and sewage systems, electric power and help in the re-training and equipping of defecting policemen. </w:t>
      </w:r>
    </w:p>
    <w:p w14:paraId="252AD2E4" w14:textId="601E7DF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t>With extremist Islamic practices taking place in many liberated areas, outside support for civil institutions such as schools and courts is needed to counter radicals’ views and actions that are despised by most Syrians. Various protests contesting the authoritarian and brutal practices of ISIS</w:t>
      </w:r>
      <w:ins w:id="1699" w:author="karl@grindal.org" w:date="2014-10-19T19:45:00Z">
        <w:r w:rsidR="00E37BC3">
          <w:rPr>
            <w:rFonts w:eastAsia="Times New Roman" w:cs="Times New Roman"/>
            <w:color w:val="000000" w:themeColor="text1"/>
            <w:szCs w:val="22"/>
          </w:rPr>
          <w:fldChar w:fldCharType="begin"/>
        </w:r>
        <w:r w:rsidR="00E37BC3">
          <w:instrText xml:space="preserve"> XE "</w:instrText>
        </w:r>
        <w:r w:rsidR="00E37BC3" w:rsidRPr="00D82790">
          <w:rPr>
            <w:rFonts w:eastAsia="Times New Roman" w:cs="Times New Roman"/>
            <w:color w:val="000000" w:themeColor="text1"/>
            <w:szCs w:val="22"/>
          </w:rPr>
          <w:instrText>Islamic State in Iraq and Syria</w:instrText>
        </w:r>
        <w:r w:rsidR="00E37BC3">
          <w:instrText xml:space="preserve">" </w:instrText>
        </w:r>
        <w:r w:rsidR="00E37BC3">
          <w:rPr>
            <w:rFonts w:eastAsia="Times New Roman" w:cs="Times New Roman"/>
            <w:color w:val="000000" w:themeColor="text1"/>
            <w:szCs w:val="22"/>
          </w:rPr>
          <w:fldChar w:fldCharType="end"/>
        </w:r>
      </w:ins>
      <w:r w:rsidRPr="00557EF3">
        <w:rPr>
          <w:rStyle w:val="FootnoteReference"/>
          <w:color w:val="000000" w:themeColor="text1"/>
          <w:szCs w:val="22"/>
        </w:rPr>
        <w:footnoteReference w:id="208"/>
      </w:r>
      <w:r w:rsidRPr="00557EF3">
        <w:rPr>
          <w:rFonts w:eastAsia="Times New Roman" w:cs="Times New Roman"/>
          <w:color w:val="000000" w:themeColor="text1"/>
          <w:szCs w:val="22"/>
        </w:rPr>
        <w:t xml:space="preserve"> took place in Aleppo and Raqqa. More than forty percent of Syrian children are out of school mainly in conflict zones and in some liberated areas, where Islamic teaching is becoming the only alternative to non-functioning public education. Support for building schools and developing curricular that promote self-expression, critical thinking, and basic democratic and civic concepts would be invaluable for the democratic future of country. Similarly, in areas where </w:t>
      </w:r>
      <w:r w:rsidRPr="00557EF3">
        <w:rPr>
          <w:rFonts w:eastAsia="Times New Roman" w:cs="Times New Roman"/>
          <w:i/>
          <w:color w:val="000000" w:themeColor="text1"/>
          <w:szCs w:val="22"/>
        </w:rPr>
        <w:t>Sharia</w:t>
      </w:r>
      <w:ins w:id="1700" w:author="karl@grindal.org" w:date="2014-10-19T19:48:00Z">
        <w:r w:rsidR="00E37BC3">
          <w:rPr>
            <w:rFonts w:eastAsia="Times New Roman" w:cs="Times New Roman"/>
            <w:i/>
            <w:color w:val="000000" w:themeColor="text1"/>
            <w:szCs w:val="22"/>
          </w:rPr>
          <w:fldChar w:fldCharType="begin"/>
        </w:r>
        <w:r w:rsidR="00E37BC3">
          <w:instrText xml:space="preserve"> XE "</w:instrText>
        </w:r>
        <w:r w:rsidR="00E37BC3" w:rsidRPr="00D82790">
          <w:rPr>
            <w:rFonts w:eastAsia="Times New Roman" w:cs="Times New Roman"/>
            <w:color w:val="000000" w:themeColor="text1"/>
            <w:szCs w:val="22"/>
          </w:rPr>
          <w:instrText>Sharia</w:instrText>
        </w:r>
        <w:r w:rsidR="00E37BC3">
          <w:instrText xml:space="preserve">" </w:instrText>
        </w:r>
        <w:r w:rsidR="00E37BC3">
          <w:rPr>
            <w:rFonts w:eastAsia="Times New Roman" w:cs="Times New Roman"/>
            <w:i/>
            <w:color w:val="000000" w:themeColor="text1"/>
            <w:szCs w:val="22"/>
          </w:rPr>
          <w:fldChar w:fldCharType="end"/>
        </w:r>
      </w:ins>
      <w:r w:rsidRPr="00557EF3">
        <w:rPr>
          <w:rFonts w:eastAsia="Times New Roman" w:cs="Times New Roman"/>
          <w:i/>
          <w:color w:val="000000" w:themeColor="text1"/>
          <w:szCs w:val="22"/>
        </w:rPr>
        <w:t xml:space="preserve"> </w:t>
      </w:r>
      <w:r w:rsidRPr="00557EF3">
        <w:rPr>
          <w:rFonts w:eastAsia="Times New Roman" w:cs="Times New Roman"/>
          <w:color w:val="000000" w:themeColor="text1"/>
          <w:szCs w:val="22"/>
        </w:rPr>
        <w:t xml:space="preserve">Islamic courts are functioning and sentencing people to public flogging, civic courts and local councils need to be supported to counter religious courts. International funding could also aid defected judges and lawyers who are now working to establish civic courts in places like Harem and Atareb to counter </w:t>
      </w:r>
      <w:r w:rsidRPr="00557EF3">
        <w:rPr>
          <w:rFonts w:eastAsia="Times New Roman" w:cs="Times New Roman"/>
          <w:i/>
          <w:color w:val="000000" w:themeColor="text1"/>
          <w:szCs w:val="22"/>
        </w:rPr>
        <w:t xml:space="preserve">Sharia </w:t>
      </w:r>
      <w:r w:rsidRPr="00557EF3">
        <w:rPr>
          <w:rFonts w:eastAsia="Times New Roman" w:cs="Times New Roman"/>
          <w:color w:val="000000" w:themeColor="text1"/>
          <w:szCs w:val="22"/>
        </w:rPr>
        <w:t>law. Most valuably, the international community could work to ensure that external sponsorship for armed extremist groups dries up, incentivizing armed groups to disengage and providing space for civil resistance groups to reemerge and renew the nonviolent conflict.</w:t>
      </w:r>
    </w:p>
    <w:p w14:paraId="76E92AA0" w14:textId="77777777" w:rsidR="00BF6C23" w:rsidRPr="00557EF3" w:rsidRDefault="00BF6C23" w:rsidP="00BF6C23">
      <w:pPr>
        <w:pStyle w:val="Normal1"/>
        <w:spacing w:before="100" w:beforeAutospacing="1" w:after="100" w:afterAutospacing="1" w:line="360" w:lineRule="auto"/>
        <w:jc w:val="both"/>
        <w:rPr>
          <w:color w:val="000000" w:themeColor="text1"/>
          <w:szCs w:val="22"/>
        </w:rPr>
      </w:pPr>
      <w:r w:rsidRPr="00557EF3">
        <w:rPr>
          <w:rFonts w:eastAsia="Times New Roman" w:cs="Times New Roman"/>
          <w:color w:val="000000" w:themeColor="text1"/>
          <w:szCs w:val="22"/>
        </w:rPr>
        <w:lastRenderedPageBreak/>
        <w:t xml:space="preserve">Despite the ongoing civil war, threats from the regime and Islamist reactionary groups, hatred combined with a lust for revenge and seemingly insurmountable divisions among Syrians, nonviolent activism and mobilization remain the most realistic alternative. The Syrian resistance movement failed to plan for a prolonged confrontation while the actions of the international community were less than adequate to strengthen the Syrian nonviolent resistance and prevent it from becoming violent. It is time that both learn from their short-sightedness.  In the current humanitarian crisis, a number of opportunities might emerge to build solidarity and mutual aid-networks across divided ethnic communities affected by the war. Nonviolent actionists must identify and utilize such opportunities while the international community must remain ready to step in to support activists’ efforts. </w:t>
      </w:r>
    </w:p>
    <w:p w14:paraId="6A1525FF" w14:textId="77777777" w:rsidR="00BF6C23" w:rsidRDefault="00BF6C23" w:rsidP="00EA0F8A">
      <w:pPr>
        <w:spacing w:before="100" w:beforeAutospacing="1" w:after="100" w:afterAutospacing="1" w:line="360" w:lineRule="auto"/>
        <w:jc w:val="both"/>
        <w:rPr>
          <w:rFonts w:ascii="Cambria" w:eastAsia="Times New Roman" w:hAnsi="Cambria" w:cs="Times New Roman"/>
          <w:color w:val="000000" w:themeColor="text1"/>
        </w:rPr>
      </w:pPr>
      <w:r>
        <w:rPr>
          <w:rFonts w:ascii="Cambria" w:eastAsia="Times New Roman" w:hAnsi="Cambria" w:cs="Times New Roman"/>
          <w:color w:val="000000" w:themeColor="text1"/>
        </w:rPr>
        <w:br w:type="page"/>
      </w:r>
    </w:p>
    <w:p w14:paraId="485F9ACD" w14:textId="77777777" w:rsidR="00623BC3" w:rsidRPr="00EA0F8A" w:rsidRDefault="00623BC3" w:rsidP="00EA0F8A">
      <w:pPr>
        <w:spacing w:before="100" w:beforeAutospacing="1" w:after="100" w:afterAutospacing="1" w:line="360" w:lineRule="auto"/>
        <w:jc w:val="both"/>
        <w:rPr>
          <w:rFonts w:ascii="Cambria" w:eastAsia="Times New Roman" w:hAnsi="Cambria" w:cs="Times New Roman"/>
          <w:color w:val="000000" w:themeColor="text1"/>
        </w:rPr>
      </w:pPr>
    </w:p>
    <w:p w14:paraId="16C28B48" w14:textId="77777777" w:rsidR="008F59EA" w:rsidRPr="00EA0F8A" w:rsidRDefault="008F59EA" w:rsidP="00EA0F8A">
      <w:pPr>
        <w:spacing w:before="100" w:beforeAutospacing="1" w:after="100" w:afterAutospacing="1" w:line="360" w:lineRule="auto"/>
        <w:jc w:val="both"/>
        <w:rPr>
          <w:rFonts w:ascii="Cambria" w:eastAsia="Cambria" w:hAnsi="Cambria" w:cs="Times New Roman"/>
          <w:color w:val="000000" w:themeColor="text1"/>
        </w:rPr>
      </w:pPr>
    </w:p>
    <w:p w14:paraId="406616B5" w14:textId="77777777" w:rsidR="008F59EA" w:rsidRPr="00EA0F8A" w:rsidRDefault="008F59EA" w:rsidP="00EA0F8A">
      <w:pPr>
        <w:spacing w:before="100" w:beforeAutospacing="1" w:after="100" w:afterAutospacing="1" w:line="360" w:lineRule="auto"/>
        <w:jc w:val="both"/>
        <w:rPr>
          <w:rFonts w:ascii="Cambria" w:eastAsia="Cambria" w:hAnsi="Cambria" w:cs="Times New Roman"/>
          <w:color w:val="000000" w:themeColor="text1"/>
        </w:rPr>
      </w:pPr>
    </w:p>
    <w:p w14:paraId="40017405" w14:textId="1E451CCE" w:rsidR="00E5663E" w:rsidRPr="00EA0F8A" w:rsidRDefault="008F59EA" w:rsidP="00FC030C">
      <w:pPr>
        <w:pStyle w:val="Title"/>
        <w:spacing w:before="100" w:beforeAutospacing="1" w:after="100" w:afterAutospacing="1"/>
        <w:outlineLvl w:val="0"/>
        <w:rPr>
          <w:rFonts w:ascii="Cambria" w:eastAsia="Cambria" w:hAnsi="Cambria"/>
          <w:color w:val="000000" w:themeColor="text1"/>
          <w:sz w:val="52"/>
          <w:szCs w:val="52"/>
        </w:rPr>
      </w:pPr>
      <w:bookmarkStart w:id="1701" w:name="_Toc401567773"/>
      <w:r w:rsidRPr="00EA0F8A">
        <w:rPr>
          <w:rFonts w:ascii="Cambria" w:eastAsia="Cambria" w:hAnsi="Cambria"/>
          <w:color w:val="000000" w:themeColor="text1"/>
          <w:sz w:val="52"/>
          <w:szCs w:val="52"/>
        </w:rPr>
        <w:t>Part Four</w:t>
      </w:r>
      <w:r w:rsidR="00FC030C">
        <w:rPr>
          <w:rFonts w:ascii="Cambria" w:eastAsia="Cambria" w:hAnsi="Cambria"/>
          <w:color w:val="000000" w:themeColor="text1"/>
          <w:sz w:val="52"/>
          <w:szCs w:val="52"/>
        </w:rPr>
        <w:t xml:space="preserve"> – </w:t>
      </w:r>
      <w:r w:rsidR="00E5663E" w:rsidRPr="00EA0F8A">
        <w:rPr>
          <w:rFonts w:ascii="Cambria" w:eastAsia="Cambria" w:hAnsi="Cambria"/>
          <w:color w:val="000000" w:themeColor="text1"/>
          <w:sz w:val="52"/>
          <w:szCs w:val="52"/>
        </w:rPr>
        <w:t>Outside Actors’ Role in Civil Resistance</w:t>
      </w:r>
      <w:bookmarkEnd w:id="1701"/>
    </w:p>
    <w:p w14:paraId="12CCC154" w14:textId="77777777" w:rsidR="008F59EA" w:rsidRPr="00EA0F8A" w:rsidRDefault="008F59EA" w:rsidP="00EA0F8A">
      <w:pPr>
        <w:spacing w:before="100" w:beforeAutospacing="1" w:after="100" w:afterAutospacing="1" w:line="360" w:lineRule="auto"/>
        <w:jc w:val="both"/>
        <w:rPr>
          <w:rFonts w:ascii="Cambria" w:eastAsia="Cambria" w:hAnsi="Cambria" w:cs="Times New Roman"/>
          <w:color w:val="000000" w:themeColor="text1"/>
        </w:rPr>
      </w:pPr>
    </w:p>
    <w:p w14:paraId="5421815D" w14:textId="77777777" w:rsidR="008F59EA" w:rsidRPr="00EA0F8A" w:rsidRDefault="008F59EA" w:rsidP="00EA0F8A">
      <w:pPr>
        <w:spacing w:before="100" w:beforeAutospacing="1" w:after="100" w:afterAutospacing="1" w:line="360" w:lineRule="auto"/>
        <w:jc w:val="both"/>
        <w:rPr>
          <w:rFonts w:ascii="Cambria" w:eastAsia="Cambria" w:hAnsi="Cambria" w:cs="Times New Roman"/>
          <w:color w:val="000000" w:themeColor="text1"/>
        </w:rPr>
      </w:pPr>
      <w:r w:rsidRPr="00EA0F8A">
        <w:rPr>
          <w:rFonts w:ascii="Cambria" w:eastAsia="Cambria" w:hAnsi="Cambria" w:cs="Times New Roman"/>
          <w:color w:val="000000" w:themeColor="text1"/>
        </w:rPr>
        <w:br w:type="page"/>
      </w:r>
    </w:p>
    <w:p w14:paraId="12D2AC98" w14:textId="77777777" w:rsidR="00FC030C" w:rsidRDefault="00FC030C" w:rsidP="00FC030C">
      <w:pPr>
        <w:pStyle w:val="Title"/>
        <w:spacing w:before="100" w:beforeAutospacing="1" w:after="100" w:afterAutospacing="1"/>
        <w:rPr>
          <w:rFonts w:ascii="Cambria" w:eastAsia="MS Mincho" w:hAnsi="Cambria"/>
          <w:b/>
          <w:color w:val="000000" w:themeColor="text1"/>
          <w:sz w:val="32"/>
          <w:szCs w:val="32"/>
        </w:rPr>
        <w:sectPr w:rsidR="00FC030C" w:rsidSect="003C3189">
          <w:footnotePr>
            <w:numRestart w:val="eachSect"/>
          </w:footnotePr>
          <w:type w:val="continuous"/>
          <w:pgSz w:w="12240" w:h="15840"/>
          <w:pgMar w:top="1440" w:right="1440" w:bottom="1440" w:left="1440" w:header="720" w:footer="720" w:gutter="0"/>
          <w:cols w:space="720"/>
          <w:docGrid w:linePitch="360"/>
        </w:sectPr>
      </w:pPr>
    </w:p>
    <w:p w14:paraId="7D7BC5DA" w14:textId="77777777" w:rsidR="00FC030C" w:rsidRDefault="00FC030C" w:rsidP="00FC030C">
      <w:pPr>
        <w:pStyle w:val="Title"/>
        <w:spacing w:before="100" w:beforeAutospacing="1" w:after="100" w:afterAutospacing="1"/>
        <w:rPr>
          <w:rFonts w:ascii="Cambria" w:eastAsia="MS Mincho" w:hAnsi="Cambria"/>
          <w:b/>
          <w:color w:val="000000" w:themeColor="text1"/>
          <w:sz w:val="32"/>
          <w:szCs w:val="32"/>
        </w:rPr>
        <w:sectPr w:rsidR="00FC030C" w:rsidSect="003C3189">
          <w:footnotePr>
            <w:numRestart w:val="eachSect"/>
          </w:footnotePr>
          <w:type w:val="continuous"/>
          <w:pgSz w:w="12240" w:h="15840"/>
          <w:pgMar w:top="1440" w:right="1440" w:bottom="1440" w:left="1440" w:header="720" w:footer="720" w:gutter="0"/>
          <w:cols w:space="720"/>
          <w:docGrid w:linePitch="360"/>
        </w:sectPr>
      </w:pPr>
    </w:p>
    <w:p w14:paraId="4CBAB82C" w14:textId="77777777" w:rsidR="0000584E" w:rsidRDefault="0000584E" w:rsidP="00FC030C">
      <w:pPr>
        <w:pStyle w:val="Title"/>
        <w:spacing w:before="100" w:beforeAutospacing="1" w:after="100" w:afterAutospacing="1"/>
        <w:outlineLvl w:val="1"/>
        <w:rPr>
          <w:rFonts w:ascii="Cambria" w:eastAsia="MS Mincho" w:hAnsi="Cambria"/>
          <w:b/>
          <w:color w:val="000000" w:themeColor="text1"/>
          <w:sz w:val="32"/>
          <w:szCs w:val="32"/>
        </w:rPr>
      </w:pPr>
      <w:r>
        <w:rPr>
          <w:rFonts w:ascii="Cambria" w:eastAsia="MS Mincho" w:hAnsi="Cambria"/>
          <w:b/>
          <w:color w:val="000000" w:themeColor="text1"/>
          <w:sz w:val="32"/>
          <w:szCs w:val="32"/>
        </w:rPr>
        <w:lastRenderedPageBreak/>
        <w:br w:type="page"/>
      </w:r>
    </w:p>
    <w:p w14:paraId="246CC26D" w14:textId="14E5BE1A" w:rsidR="008F59EA" w:rsidRPr="00EA0F8A" w:rsidRDefault="008F59EA" w:rsidP="00FC030C">
      <w:pPr>
        <w:pStyle w:val="Title"/>
        <w:spacing w:before="100" w:beforeAutospacing="1" w:after="100" w:afterAutospacing="1"/>
        <w:outlineLvl w:val="1"/>
        <w:rPr>
          <w:rFonts w:ascii="Cambria" w:eastAsia="MS Mincho" w:hAnsi="Cambria"/>
          <w:b/>
          <w:color w:val="000000" w:themeColor="text1"/>
          <w:sz w:val="32"/>
          <w:szCs w:val="32"/>
        </w:rPr>
      </w:pPr>
      <w:bookmarkStart w:id="1702" w:name="_Toc401567774"/>
      <w:r w:rsidRPr="00EA0F8A">
        <w:rPr>
          <w:rFonts w:ascii="Cambria" w:eastAsia="MS Mincho" w:hAnsi="Cambria"/>
          <w:b/>
          <w:color w:val="000000" w:themeColor="text1"/>
          <w:sz w:val="32"/>
          <w:szCs w:val="32"/>
        </w:rPr>
        <w:lastRenderedPageBreak/>
        <w:t>International Legal Basis of Support for Nonviolent Activists and Movements</w:t>
      </w:r>
      <w:bookmarkEnd w:id="1702"/>
    </w:p>
    <w:p w14:paraId="7B6B89D0" w14:textId="77777777" w:rsidR="008F59EA" w:rsidRPr="00EA0F8A" w:rsidRDefault="008F59EA" w:rsidP="00EA0F8A">
      <w:pPr>
        <w:spacing w:before="100" w:beforeAutospacing="1" w:after="100" w:afterAutospacing="1" w:line="360" w:lineRule="auto"/>
        <w:jc w:val="both"/>
        <w:rPr>
          <w:rFonts w:ascii="Cambria" w:eastAsia="MS Mincho" w:hAnsi="Cambria" w:cs="Times New Roman"/>
          <w:color w:val="000000" w:themeColor="text1"/>
        </w:rPr>
      </w:pPr>
    </w:p>
    <w:p w14:paraId="7F2646BE" w14:textId="7EF16B84"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Elizabeth A. Wilson</w:t>
      </w:r>
      <w:ins w:id="1703" w:author="karl@grindal.org" w:date="2014-10-18T15:47:00Z">
        <w:r w:rsidR="006109EE">
          <w:rPr>
            <w:rFonts w:ascii="Cambria" w:eastAsia="MS Mincho" w:hAnsi="Cambria" w:cs="Times New Roman"/>
            <w:color w:val="000000" w:themeColor="text1"/>
          </w:rPr>
          <w:fldChar w:fldCharType="begin"/>
        </w:r>
        <w:r w:rsidR="006109EE">
          <w:instrText xml:space="preserve"> XE "</w:instrText>
        </w:r>
      </w:ins>
      <w:r w:rsidR="006109EE" w:rsidRPr="00694B8F">
        <w:rPr>
          <w:rFonts w:ascii="Cambria" w:hAnsi="Cambria" w:cs="Times New Roman"/>
          <w:b/>
          <w:color w:val="000000" w:themeColor="text1"/>
        </w:rPr>
        <w:instrText>Elizabeth A. Wilson</w:instrText>
      </w:r>
      <w:ins w:id="1704" w:author="karl@grindal.org" w:date="2014-10-18T15:47:00Z">
        <w:r w:rsidR="006109EE">
          <w:instrText xml:space="preserve">" </w:instrText>
        </w:r>
        <w:r w:rsidR="006109EE">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vertAlign w:val="superscript"/>
        </w:rPr>
        <w:footnoteReference w:id="209"/>
      </w:r>
    </w:p>
    <w:p w14:paraId="195573B8" w14:textId="573C6494" w:rsidR="007C631C" w:rsidRPr="007C631C" w:rsidRDefault="007C631C" w:rsidP="007C631C">
      <w:pPr>
        <w:spacing w:before="100" w:beforeAutospacing="1" w:after="100" w:afterAutospacing="1" w:line="360" w:lineRule="auto"/>
        <w:jc w:val="both"/>
        <w:rPr>
          <w:rFonts w:ascii="Cambria" w:eastAsia="MS Mincho" w:hAnsi="Cambria" w:cs="Times New Roman"/>
          <w:b/>
          <w:color w:val="000000" w:themeColor="text1"/>
        </w:rPr>
      </w:pPr>
      <w:r w:rsidRPr="007C631C">
        <w:rPr>
          <w:rFonts w:ascii="Cambria" w:eastAsia="MS Mincho" w:hAnsi="Cambria" w:cs="Times New Roman"/>
          <w:b/>
          <w:color w:val="000000" w:themeColor="text1"/>
        </w:rPr>
        <w:t>International Legal Basis of Support for Nonviolent Activists and Movements</w:t>
      </w:r>
    </w:p>
    <w:p w14:paraId="7E451209"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3AD1EC50" w14:textId="257109B1"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The legal basis for support to nonviolent activists and movements (“NV actors”) can be thought of as having primary and secondary aspects, both of which are grounded in international human rights law.  The right to engage in nonviolent activism is the primary right; while the right to provide support derives from that right and is in some sense secondary to it.  The distinction is important because the right to provide support does not include the right to support individuals or groups that use violence.  Support is protected by the rights to expression and association and may include a variety of resources, e.g., training programs, small grants, educational materials, and even technologies to circumvent surveillance or Internet</w:t>
      </w:r>
      <w:ins w:id="1705" w:author="karl@grindal.org" w:date="2014-10-18T15:58:00Z">
        <w:r w:rsidR="007602D7">
          <w:rPr>
            <w:rFonts w:ascii="Cambria" w:eastAsia="MS Mincho" w:hAnsi="Cambria" w:cs="Times New Roman"/>
            <w:color w:val="000000" w:themeColor="text1"/>
          </w:rPr>
          <w:fldChar w:fldCharType="begin"/>
        </w:r>
        <w:r w:rsidR="007602D7">
          <w:instrText xml:space="preserve"> XE "</w:instrText>
        </w:r>
      </w:ins>
      <w:r w:rsidR="007602D7" w:rsidRPr="00B672A6">
        <w:rPr>
          <w:rFonts w:ascii="Cambria" w:hAnsi="Cambria"/>
        </w:rPr>
        <w:instrText>Internet</w:instrText>
      </w:r>
      <w:ins w:id="1706" w:author="karl@grindal.org" w:date="2014-10-18T15:58:00Z">
        <w:r w:rsidR="007602D7">
          <w:instrText xml:space="preserve">" </w:instrText>
        </w:r>
        <w:r w:rsidR="007602D7">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filters or censorship.  This paper outlines the general legal basis and applies it to the question of funding for NV actors in circumstances where national laws restricting civil society organizations (CSOs) have been adopted by governments in an effort to suppress dissent.   </w:t>
      </w:r>
    </w:p>
    <w:p w14:paraId="22639B72"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624F2AD8"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i/>
          <w:color w:val="000000" w:themeColor="text1"/>
        </w:rPr>
      </w:pPr>
      <w:r w:rsidRPr="007C631C">
        <w:rPr>
          <w:rFonts w:ascii="Cambria" w:eastAsia="MS Mincho" w:hAnsi="Cambria" w:cs="Times New Roman"/>
          <w:b/>
          <w:i/>
          <w:color w:val="000000" w:themeColor="text1"/>
        </w:rPr>
        <w:t>The Right to Engage in Nonviolent Protest</w:t>
      </w:r>
    </w:p>
    <w:p w14:paraId="122B96C9"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i/>
          <w:color w:val="000000" w:themeColor="text1"/>
        </w:rPr>
      </w:pPr>
    </w:p>
    <w:p w14:paraId="2D44493B"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 xml:space="preserve">The primary right to engage in nonviolent protest implicates political participation rights; the rights to opinion, information and expression; and rights of peaceful assembly and association.  It has been suggested that the right to NV protest is “a supporting or instrumental freedom that [goes] </w:t>
      </w:r>
      <w:r w:rsidRPr="007C631C">
        <w:rPr>
          <w:rFonts w:ascii="Cambria" w:eastAsia="MS Mincho" w:hAnsi="Cambria" w:cs="Times New Roman"/>
          <w:color w:val="000000" w:themeColor="text1"/>
        </w:rPr>
        <w:lastRenderedPageBreak/>
        <w:t>together with and facilitate[s] the realization of other rights and freedoms.”</w:t>
      </w:r>
      <w:r w:rsidRPr="007C631C">
        <w:rPr>
          <w:rFonts w:ascii="Cambria" w:eastAsia="MS Mincho" w:hAnsi="Cambria" w:cs="Times New Roman"/>
          <w:color w:val="000000" w:themeColor="text1"/>
          <w:vertAlign w:val="superscript"/>
        </w:rPr>
        <w:footnoteReference w:id="210"/>
      </w:r>
      <w:r w:rsidRPr="007C631C">
        <w:rPr>
          <w:rFonts w:ascii="Cambria" w:eastAsia="MS Mincho" w:hAnsi="Cambria" w:cs="Times New Roman"/>
          <w:color w:val="000000" w:themeColor="text1"/>
        </w:rPr>
        <w:t xml:space="preserve">  Some of these primary rights are transitive with respect to the secondary right to provide support to NV actors.  The right to receive information is transitive with respect to the right to impart information.  The right to associate with those willing to provide support is transitive with the right to associate with those who wish to receive support.  In addition to the primary rights that are transitive, discussed at greater length below, the primary rights of NV actors are protected by, </w:t>
      </w:r>
      <w:r w:rsidRPr="007C631C">
        <w:rPr>
          <w:rFonts w:ascii="Cambria" w:eastAsia="MS Mincho" w:hAnsi="Cambria" w:cs="Times New Roman"/>
          <w:i/>
          <w:color w:val="000000" w:themeColor="text1"/>
        </w:rPr>
        <w:t>inter alia</w:t>
      </w:r>
      <w:r w:rsidRPr="007C631C">
        <w:rPr>
          <w:rFonts w:ascii="Cambria" w:eastAsia="MS Mincho" w:hAnsi="Cambria" w:cs="Times New Roman"/>
          <w:color w:val="000000" w:themeColor="text1"/>
        </w:rPr>
        <w:t>, the right of self-determination,</w:t>
      </w:r>
      <w:r w:rsidRPr="007C631C">
        <w:rPr>
          <w:rFonts w:ascii="Cambria" w:eastAsia="MS Mincho" w:hAnsi="Cambria" w:cs="Times New Roman"/>
          <w:color w:val="000000" w:themeColor="text1"/>
          <w:vertAlign w:val="superscript"/>
        </w:rPr>
        <w:footnoteReference w:id="211"/>
      </w:r>
      <w:r w:rsidRPr="007C631C">
        <w:rPr>
          <w:rFonts w:ascii="Cambria" w:eastAsia="MS Mincho" w:hAnsi="Cambria" w:cs="Times New Roman"/>
          <w:color w:val="000000" w:themeColor="text1"/>
        </w:rPr>
        <w:t xml:space="preserve"> the </w:t>
      </w:r>
      <w:r w:rsidRPr="007C631C">
        <w:rPr>
          <w:rFonts w:ascii="Cambria" w:eastAsia="MS Mincho" w:hAnsi="Cambria" w:cs="Times New Roman"/>
          <w:bCs/>
          <w:iCs/>
          <w:color w:val="000000" w:themeColor="text1"/>
        </w:rPr>
        <w:t>right of peaceful assembly</w:t>
      </w:r>
      <w:r w:rsidRPr="007C631C">
        <w:rPr>
          <w:rFonts w:ascii="Cambria" w:eastAsia="MS Mincho" w:hAnsi="Cambria" w:cs="Times New Roman"/>
          <w:bCs/>
          <w:i/>
          <w:iCs/>
          <w:color w:val="000000" w:themeColor="text1"/>
        </w:rPr>
        <w:t>,</w:t>
      </w:r>
      <w:r w:rsidRPr="007C631C">
        <w:rPr>
          <w:rFonts w:ascii="Cambria" w:eastAsia="MS Mincho" w:hAnsi="Cambria" w:cs="Times New Roman"/>
          <w:bCs/>
          <w:iCs/>
          <w:color w:val="000000" w:themeColor="text1"/>
          <w:vertAlign w:val="superscript"/>
        </w:rPr>
        <w:footnoteReference w:id="212"/>
      </w:r>
      <w:r w:rsidRPr="007C631C">
        <w:rPr>
          <w:rFonts w:ascii="Cambria" w:eastAsia="MS Mincho" w:hAnsi="Cambria" w:cs="Times New Roman"/>
          <w:bCs/>
          <w:iCs/>
          <w:color w:val="000000" w:themeColor="text1"/>
        </w:rPr>
        <w:t xml:space="preserve"> </w:t>
      </w:r>
      <w:r w:rsidRPr="007C631C">
        <w:rPr>
          <w:rFonts w:ascii="Cambria" w:eastAsia="MS Mincho" w:hAnsi="Cambria" w:cs="Times New Roman"/>
          <w:color w:val="000000" w:themeColor="text1"/>
        </w:rPr>
        <w:t>and various political participation rights.</w:t>
      </w:r>
      <w:r w:rsidRPr="007C631C">
        <w:rPr>
          <w:rFonts w:ascii="Cambria" w:eastAsia="MS Mincho" w:hAnsi="Cambria" w:cs="Times New Roman"/>
          <w:color w:val="000000" w:themeColor="text1"/>
          <w:vertAlign w:val="superscript"/>
        </w:rPr>
        <w:footnoteReference w:id="213"/>
      </w:r>
    </w:p>
    <w:p w14:paraId="2FBA165B"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10F86433"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i/>
          <w:color w:val="000000" w:themeColor="text1"/>
        </w:rPr>
      </w:pPr>
      <w:r w:rsidRPr="007C631C">
        <w:rPr>
          <w:rFonts w:ascii="Cambria" w:eastAsia="MS Mincho" w:hAnsi="Cambria" w:cs="Times New Roman"/>
          <w:b/>
          <w:i/>
          <w:color w:val="000000" w:themeColor="text1"/>
        </w:rPr>
        <w:t xml:space="preserve">International Human Rights Law </w:t>
      </w:r>
    </w:p>
    <w:p w14:paraId="2428A26A"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45EB8497" w14:textId="0524928A"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International human rights law derives from the Universal Declaration of Human Rights</w:t>
      </w:r>
      <w:ins w:id="1710" w:author="karl@grindal.org" w:date="2014-10-19T19:20:00Z">
        <w:r w:rsidR="001D601C">
          <w:rPr>
            <w:rFonts w:ascii="Cambria" w:eastAsia="MS Mincho" w:hAnsi="Cambria" w:cs="Times New Roman"/>
            <w:color w:val="000000" w:themeColor="text1"/>
          </w:rPr>
          <w:fldChar w:fldCharType="begin"/>
        </w:r>
        <w:r w:rsidR="001D601C">
          <w:instrText xml:space="preserve"> XE "</w:instrText>
        </w:r>
      </w:ins>
      <w:r w:rsidR="001D601C" w:rsidRPr="00024375">
        <w:rPr>
          <w:rFonts w:ascii="Cambria" w:hAnsi="Cambria" w:cs="Times New Roman"/>
          <w:color w:val="000000" w:themeColor="text1"/>
        </w:rPr>
        <w:instrText>Universal Declaration of Human Rights</w:instrText>
      </w:r>
      <w:ins w:id="1711" w:author="karl@grindal.org" w:date="2014-10-19T19:20:00Z">
        <w:r w:rsidR="001D601C">
          <w:instrText xml:space="preserve">" </w:instrText>
        </w:r>
        <w:r w:rsidR="001D601C">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(UDHR</w:t>
      </w:r>
      <w:ins w:id="1712"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493A5D">
          <w:rPr>
            <w:rFonts w:ascii="Cambria" w:eastAsia="MS Mincho" w:hAnsi="Cambria" w:cs="Times New Roman"/>
            <w:color w:val="000000" w:themeColor="text1"/>
          </w:rPr>
          <w:instrText>Universal Declaration of Human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a General Assembly Resolution adopted in 1948.  The UDHR</w:t>
      </w:r>
      <w:ins w:id="1713"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493A5D">
          <w:rPr>
            <w:rFonts w:ascii="Cambria" w:eastAsia="MS Mincho" w:hAnsi="Cambria" w:cs="Times New Roman"/>
            <w:color w:val="000000" w:themeColor="text1"/>
          </w:rPr>
          <w:instrText>Universal Declaration of Human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gave rise to two core, binding treaties, the ICCPR</w:t>
      </w:r>
      <w:ins w:id="1714"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and the </w:t>
      </w:r>
      <w:commentRangeStart w:id="1715"/>
      <w:r w:rsidRPr="007C631C">
        <w:rPr>
          <w:rFonts w:ascii="Cambria" w:eastAsia="MS Mincho" w:hAnsi="Cambria" w:cs="Times New Roman"/>
          <w:color w:val="000000" w:themeColor="text1"/>
        </w:rPr>
        <w:t>ICESCR</w:t>
      </w:r>
      <w:commentRangeEnd w:id="1715"/>
      <w:r w:rsidR="00D82790">
        <w:rPr>
          <w:rStyle w:val="CommentReference"/>
          <w:rFonts w:ascii="Times New Roman" w:hAnsi="Times New Roman"/>
        </w:rPr>
        <w:commentReference w:id="1715"/>
      </w:r>
      <w:r w:rsidRPr="007C631C">
        <w:rPr>
          <w:rFonts w:ascii="Cambria" w:eastAsia="MS Mincho" w:hAnsi="Cambria" w:cs="Times New Roman"/>
          <w:color w:val="000000" w:themeColor="text1"/>
        </w:rPr>
        <w:t>.  Of these two, the International Convention on Civil and Political Rights (ICCPR</w:t>
      </w:r>
      <w:ins w:id="1716"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is the most relevant source of law on the question of aid to NV actors.  Specialized treaties like the Convention on the Elimination Against All Forms of Discrimination Against Women also articulate related human rights, as do various regional treaties like the European Convention on Human Rights and Fundamental Freedoms (ECHR</w:t>
      </w:r>
      <w:ins w:id="1717"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2D3E40">
          <w:rPr>
            <w:rFonts w:ascii="Cambria" w:eastAsia="MS Mincho" w:hAnsi="Cambria" w:cs="Times New Roman"/>
            <w:color w:val="000000" w:themeColor="text1"/>
          </w:rPr>
          <w:instrText>European Convention on Human Rights and Fundamental Freedoms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the American Convention</w:t>
      </w:r>
      <w:ins w:id="1718"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8C4A35">
          <w:rPr>
            <w:rFonts w:ascii="Cambria" w:eastAsia="MS Mincho" w:hAnsi="Cambria" w:cs="Times New Roman"/>
            <w:color w:val="000000" w:themeColor="text1"/>
          </w:rPr>
          <w:instrText>American Convention on Human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on Human </w:t>
      </w:r>
      <w:r w:rsidRPr="007C631C">
        <w:rPr>
          <w:rFonts w:ascii="Cambria" w:eastAsia="MS Mincho" w:hAnsi="Cambria" w:cs="Times New Roman"/>
          <w:color w:val="000000" w:themeColor="text1"/>
        </w:rPr>
        <w:lastRenderedPageBreak/>
        <w:t>Rights (“American Convention</w:t>
      </w:r>
      <w:ins w:id="1719"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8C4A35">
          <w:rPr>
            <w:rFonts w:ascii="Cambria" w:eastAsia="MS Mincho" w:hAnsi="Cambria" w:cs="Times New Roman"/>
            <w:color w:val="000000" w:themeColor="text1"/>
          </w:rPr>
          <w:instrText>American Convention on Human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and the African Charter</w:t>
      </w:r>
      <w:ins w:id="1720"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866BDF">
          <w:rPr>
            <w:rFonts w:ascii="Cambria" w:eastAsia="MS Mincho" w:hAnsi="Cambria" w:cs="Times New Roman"/>
            <w:color w:val="000000" w:themeColor="text1"/>
          </w:rPr>
          <w:instrText>African Charter on Human and People’s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on Human and People’s Rights (“African Charter</w:t>
      </w:r>
      <w:ins w:id="1721"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866BDF">
          <w:rPr>
            <w:rFonts w:ascii="Cambria" w:eastAsia="MS Mincho" w:hAnsi="Cambria" w:cs="Times New Roman"/>
            <w:color w:val="000000" w:themeColor="text1"/>
          </w:rPr>
          <w:instrText>African Charter on Human and People’s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International treaties are binding on states parties and, together with regional treaties and UN and regional mechanisms, can also form evidence of customary international law.  International treaties also create International Organizations, such as the International Labor Organization (ILO</w:t>
      </w:r>
      <w:ins w:id="1722"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with an important role in setting international standards.  </w:t>
      </w:r>
    </w:p>
    <w:p w14:paraId="774A64A7"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7C0445AA" w14:textId="24458DCD"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The ICCPR</w:t>
      </w:r>
      <w:ins w:id="1723"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is implemented by means of the Human Rights Committee (“HRC</w:t>
      </w:r>
      <w:ins w:id="1724"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a body created by the treaty that prepares country reports and observations on a periodic basis, hears individual complaints in accordance with the Optional Protocol, and issues “General Comments” interpreting substantive and procedural issues related to the treaty. Although its jurisprudence is technically non-binding, the HRC</w:t>
      </w:r>
      <w:ins w:id="1725"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has increasingly been regarded as authoritative in regards to interpretation of the ICCPR</w:t>
      </w:r>
      <w:ins w:id="1726"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w:t>
      </w:r>
    </w:p>
    <w:p w14:paraId="4AF17348"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2BE079FC" w14:textId="112D97B1"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In addition, the United Nations Human Rights Council (“Council”) oversees the implementation of human rights generally through the “universal periodic review” process and the creation of “special procedures” to investigate particular themes or country issues.   Through the “special procedures” mechanism, the UN has created Special Rapporteurs on the situation of human rights defenders, on the promotion and protection of the right to freedom of opinion and expression, and the rights of peaceful assembly and of association, all of which have issued a number of reports relevant to the legal basis of aid to NV actors.  The United Nations General Assembly (“UNGA</w:t>
      </w:r>
      <w:ins w:id="1727" w:author="karl@grindal.org" w:date="2014-10-19T19:51:00Z">
        <w:r w:rsidR="00E37BC3">
          <w:rPr>
            <w:rFonts w:ascii="Cambria" w:eastAsia="MS Mincho" w:hAnsi="Cambria" w:cs="Times New Roman"/>
            <w:color w:val="000000" w:themeColor="text1"/>
          </w:rPr>
          <w:fldChar w:fldCharType="begin"/>
        </w:r>
        <w:r w:rsidR="00E37BC3">
          <w:instrText xml:space="preserve"> XE "</w:instrText>
        </w:r>
        <w:r w:rsidR="00E37BC3" w:rsidRPr="00A56EE3">
          <w:rPr>
            <w:rFonts w:ascii="Cambria" w:eastAsia="MS Mincho" w:hAnsi="Cambria" w:cs="Times New Roman"/>
            <w:color w:val="000000" w:themeColor="text1"/>
          </w:rPr>
          <w:instrText>United Nations General Assembly</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also plays a role in monitoring human rights and establishing standards.  </w:t>
      </w:r>
    </w:p>
    <w:p w14:paraId="5DB47071"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6E4A8C38"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3CF23322"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i/>
          <w:color w:val="000000" w:themeColor="text1"/>
        </w:rPr>
      </w:pPr>
      <w:r w:rsidRPr="007C631C">
        <w:rPr>
          <w:rFonts w:ascii="Cambria" w:eastAsia="MS Mincho" w:hAnsi="Cambria" w:cs="Times New Roman"/>
          <w:b/>
          <w:i/>
          <w:color w:val="000000" w:themeColor="text1"/>
        </w:rPr>
        <w:t xml:space="preserve">The Right to Support NV Actors </w:t>
      </w:r>
    </w:p>
    <w:p w14:paraId="32A083AF"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lastRenderedPageBreak/>
        <w:t xml:space="preserve">The international human rights that form the legal basis for aid to NV actors are set out in the main international and regional treaties:  </w:t>
      </w:r>
    </w:p>
    <w:p w14:paraId="52E88C5E" w14:textId="786142B0"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i/>
          <w:color w:val="000000" w:themeColor="text1"/>
        </w:rPr>
        <w:t>Right to Freedom of Expression (ICCPR</w:t>
      </w:r>
      <w:ins w:id="1728" w:author="karl@grindal.org" w:date="2014-10-19T19:49:00Z">
        <w:r w:rsidR="00E37BC3">
          <w:rPr>
            <w:rFonts w:ascii="Cambria" w:eastAsia="MS Mincho" w:hAnsi="Cambria" w:cs="Times New Roman"/>
            <w:i/>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i/>
            <w:color w:val="000000" w:themeColor="text1"/>
          </w:rPr>
          <w:fldChar w:fldCharType="end"/>
        </w:r>
      </w:ins>
      <w:r w:rsidRPr="007C631C">
        <w:rPr>
          <w:rFonts w:ascii="Cambria" w:eastAsia="MS Mincho" w:hAnsi="Cambria" w:cs="Times New Roman"/>
          <w:i/>
          <w:color w:val="000000" w:themeColor="text1"/>
        </w:rPr>
        <w:t xml:space="preserve"> Article 19):  1. Everyone shall have the right to hold opinions without interference. 2. Everyone shall have the right to freedom of expression…</w:t>
      </w:r>
      <w:r w:rsidRPr="007C631C">
        <w:rPr>
          <w:rFonts w:ascii="Cambria" w:eastAsia="MS Mincho" w:hAnsi="Cambria" w:cs="Times New Roman"/>
          <w:color w:val="000000" w:themeColor="text1"/>
        </w:rPr>
        <w:t xml:space="preserve"> </w:t>
      </w:r>
    </w:p>
    <w:p w14:paraId="3E5DCA0A" w14:textId="0465DA01"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The right to freedom of expression includes speech and press, freedom of information, and, more recently, freedom to access the Internet</w:t>
      </w:r>
      <w:ins w:id="1729" w:author="karl@grindal.org" w:date="2014-10-18T15:58:00Z">
        <w:r w:rsidR="007602D7">
          <w:rPr>
            <w:rFonts w:ascii="Cambria" w:eastAsia="MS Mincho" w:hAnsi="Cambria" w:cs="Times New Roman"/>
            <w:color w:val="000000" w:themeColor="text1"/>
          </w:rPr>
          <w:fldChar w:fldCharType="begin"/>
        </w:r>
        <w:r w:rsidR="007602D7">
          <w:instrText xml:space="preserve"> XE "</w:instrText>
        </w:r>
      </w:ins>
      <w:r w:rsidR="007602D7" w:rsidRPr="00B672A6">
        <w:rPr>
          <w:rFonts w:ascii="Cambria" w:hAnsi="Cambria"/>
        </w:rPr>
        <w:instrText>Internet</w:instrText>
      </w:r>
      <w:ins w:id="1730" w:author="karl@grindal.org" w:date="2014-10-18T15:58:00Z">
        <w:r w:rsidR="007602D7">
          <w:instrText xml:space="preserve">" </w:instrText>
        </w:r>
        <w:r w:rsidR="007602D7">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or social media. The ICCPR</w:t>
      </w:r>
      <w:ins w:id="1731"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the African Charter</w:t>
      </w:r>
      <w:ins w:id="1732"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866BDF">
          <w:rPr>
            <w:rFonts w:ascii="Cambria" w:eastAsia="MS Mincho" w:hAnsi="Cambria" w:cs="Times New Roman"/>
            <w:color w:val="000000" w:themeColor="text1"/>
          </w:rPr>
          <w:instrText>African Charter on Human and People’s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on Human and Peoples’ Rights, and the American Convention</w:t>
      </w:r>
      <w:ins w:id="1733"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8C4A35">
          <w:rPr>
            <w:rFonts w:ascii="Cambria" w:eastAsia="MS Mincho" w:hAnsi="Cambria" w:cs="Times New Roman"/>
            <w:color w:val="000000" w:themeColor="text1"/>
          </w:rPr>
          <w:instrText>American Convention on Human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on Human Rights all contain explicit protections of the right to receive information, including transnationally.</w:t>
      </w:r>
      <w:r w:rsidRPr="007C631C">
        <w:rPr>
          <w:rFonts w:ascii="Cambria" w:eastAsia="MS Mincho" w:hAnsi="Cambria" w:cs="Times New Roman"/>
          <w:color w:val="000000" w:themeColor="text1"/>
          <w:vertAlign w:val="superscript"/>
        </w:rPr>
        <w:footnoteReference w:id="214"/>
      </w:r>
      <w:r w:rsidRPr="007C631C">
        <w:rPr>
          <w:rFonts w:ascii="Cambria" w:eastAsia="MS Mincho" w:hAnsi="Cambria" w:cs="Times New Roman"/>
          <w:color w:val="000000" w:themeColor="text1"/>
        </w:rPr>
        <w:t xml:space="preserve">  The ICCPR</w:t>
      </w:r>
      <w:ins w:id="1734"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and the American Convention</w:t>
      </w:r>
      <w:ins w:id="1735"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8C4A35">
          <w:rPr>
            <w:rFonts w:ascii="Cambria" w:eastAsia="MS Mincho" w:hAnsi="Cambria" w:cs="Times New Roman"/>
            <w:color w:val="000000" w:themeColor="text1"/>
          </w:rPr>
          <w:instrText>American Convention on Human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further elaborate this right as including the “freedom to seek, receive and impart information and ideas of all kinds, </w:t>
      </w:r>
      <w:r w:rsidRPr="007C631C">
        <w:rPr>
          <w:rFonts w:ascii="Cambria" w:eastAsia="MS Mincho" w:hAnsi="Cambria" w:cs="Times New Roman"/>
          <w:i/>
          <w:color w:val="000000" w:themeColor="text1"/>
        </w:rPr>
        <w:t>regardless of frontiers</w:t>
      </w:r>
      <w:r w:rsidRPr="007C631C">
        <w:rPr>
          <w:rFonts w:ascii="Cambria" w:eastAsia="MS Mincho" w:hAnsi="Cambria" w:cs="Times New Roman"/>
          <w:color w:val="000000" w:themeColor="text1"/>
        </w:rPr>
        <w:t>, either orally, in writing or in print, in the form of art, or through any other media of his choice”(italics added).</w:t>
      </w:r>
      <w:r w:rsidRPr="007C631C">
        <w:rPr>
          <w:rFonts w:ascii="Cambria" w:eastAsia="MS Mincho" w:hAnsi="Cambria" w:cs="Times New Roman"/>
          <w:color w:val="000000" w:themeColor="text1"/>
          <w:vertAlign w:val="superscript"/>
        </w:rPr>
        <w:footnoteReference w:id="215"/>
      </w:r>
      <w:r w:rsidRPr="007C631C">
        <w:rPr>
          <w:rFonts w:ascii="Cambria" w:eastAsia="MS Mincho" w:hAnsi="Cambria" w:cs="Times New Roman"/>
          <w:color w:val="000000" w:themeColor="text1"/>
          <w:vertAlign w:val="superscript"/>
        </w:rPr>
        <w:t xml:space="preserve"> </w:t>
      </w:r>
      <w:r w:rsidRPr="007C631C">
        <w:rPr>
          <w:rFonts w:ascii="Cambria" w:eastAsia="MS Mincho" w:hAnsi="Cambria" w:cs="Times New Roman"/>
          <w:color w:val="000000" w:themeColor="text1"/>
        </w:rPr>
        <w:t xml:space="preserve"> In a General Comment interpreting Article 19, the HRC</w:t>
      </w:r>
      <w:ins w:id="1738"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affirmed that access to information extends to the new “global network for exchanging ideas and opinions that does not necessarily rely on the traditional mass media intermediaries.”</w:t>
      </w:r>
      <w:r w:rsidRPr="007C631C">
        <w:rPr>
          <w:rFonts w:ascii="Cambria" w:eastAsia="MS Mincho" w:hAnsi="Cambria" w:cs="Times New Roman"/>
          <w:color w:val="000000" w:themeColor="text1"/>
          <w:vertAlign w:val="superscript"/>
        </w:rPr>
        <w:footnoteReference w:id="216"/>
      </w:r>
      <w:r w:rsidRPr="007C631C">
        <w:rPr>
          <w:rFonts w:ascii="Cambria" w:eastAsia="MS Mincho" w:hAnsi="Cambria" w:cs="Times New Roman"/>
          <w:color w:val="000000" w:themeColor="text1"/>
        </w:rPr>
        <w:t xml:space="preserve">  Relatedly, the European Court of Human Rights</w:t>
      </w:r>
      <w:ins w:id="1739" w:author="karl@grindal.org" w:date="2014-10-19T19:51:00Z">
        <w:r w:rsidR="00E37BC3">
          <w:rPr>
            <w:rFonts w:ascii="Cambria" w:eastAsia="MS Mincho" w:hAnsi="Cambria" w:cs="Times New Roman"/>
            <w:color w:val="000000" w:themeColor="text1"/>
          </w:rPr>
          <w:fldChar w:fldCharType="begin"/>
        </w:r>
        <w:r w:rsidR="00E37BC3">
          <w:instrText xml:space="preserve"> XE "</w:instrText>
        </w:r>
        <w:r w:rsidR="00E37BC3" w:rsidRPr="009E2148">
          <w:rPr>
            <w:rFonts w:ascii="Cambria" w:eastAsia="MS Mincho" w:hAnsi="Cambria" w:cs="Times New Roman"/>
            <w:color w:val="000000" w:themeColor="text1"/>
          </w:rPr>
          <w:instrText>European Court of Human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has held that the right to freedom of expression “applies not only to the content of information but also to the means of transmission or reception since any restriction imposed on the means necessarily interferes with the right to receive information.”</w:t>
      </w:r>
      <w:r w:rsidRPr="007C631C">
        <w:rPr>
          <w:rFonts w:ascii="Cambria" w:eastAsia="MS Mincho" w:hAnsi="Cambria" w:cs="Times New Roman"/>
          <w:color w:val="000000" w:themeColor="text1"/>
          <w:vertAlign w:val="superscript"/>
        </w:rPr>
        <w:footnoteReference w:id="217"/>
      </w:r>
      <w:r w:rsidRPr="007C631C">
        <w:rPr>
          <w:rFonts w:ascii="Cambria" w:eastAsia="MS Mincho" w:hAnsi="Cambria" w:cs="Times New Roman"/>
          <w:color w:val="000000" w:themeColor="text1"/>
        </w:rPr>
        <w:t xml:space="preserve">  </w:t>
      </w:r>
    </w:p>
    <w:p w14:paraId="2F1CBDF2" w14:textId="00E34762"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 xml:space="preserve">In 2011, the UN Special Rapporteur on the promotion and protection of the right to freedom of opinion and expression stated the “right to freedom of opinion and expression is as much a fundamental right on its own accord as it is an “enabler” of other rights, including…the rights to freedom of association and assembly”: “Thus, by acting as a catalyst for individuals to exercise their </w:t>
      </w:r>
      <w:r w:rsidRPr="007C631C">
        <w:rPr>
          <w:rFonts w:ascii="Cambria" w:eastAsia="MS Mincho" w:hAnsi="Cambria" w:cs="Times New Roman"/>
          <w:color w:val="000000" w:themeColor="text1"/>
        </w:rPr>
        <w:lastRenderedPageBreak/>
        <w:t>right to freedom of opinion and expression, the Internet</w:t>
      </w:r>
      <w:ins w:id="1740" w:author="karl@grindal.org" w:date="2014-10-18T15:58:00Z">
        <w:r w:rsidR="007602D7">
          <w:rPr>
            <w:rFonts w:ascii="Cambria" w:eastAsia="MS Mincho" w:hAnsi="Cambria" w:cs="Times New Roman"/>
            <w:color w:val="000000" w:themeColor="text1"/>
          </w:rPr>
          <w:fldChar w:fldCharType="begin"/>
        </w:r>
        <w:r w:rsidR="007602D7">
          <w:instrText xml:space="preserve"> XE "</w:instrText>
        </w:r>
      </w:ins>
      <w:r w:rsidR="007602D7" w:rsidRPr="00B672A6">
        <w:rPr>
          <w:rFonts w:ascii="Cambria" w:hAnsi="Cambria"/>
        </w:rPr>
        <w:instrText>Internet</w:instrText>
      </w:r>
      <w:ins w:id="1741" w:author="karl@grindal.org" w:date="2014-10-18T15:58:00Z">
        <w:r w:rsidR="007602D7">
          <w:instrText xml:space="preserve">" </w:instrText>
        </w:r>
        <w:r w:rsidR="007602D7">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also facilitates the realization of a range of other human rights.”</w:t>
      </w:r>
      <w:r w:rsidRPr="007C631C">
        <w:rPr>
          <w:rFonts w:ascii="Cambria" w:eastAsia="MS Mincho" w:hAnsi="Cambria" w:cs="Times New Roman"/>
          <w:color w:val="000000" w:themeColor="text1"/>
          <w:vertAlign w:val="superscript"/>
        </w:rPr>
        <w:footnoteReference w:id="218"/>
      </w:r>
    </w:p>
    <w:p w14:paraId="7CAFBE5C" w14:textId="2DFD3123" w:rsidR="007C631C" w:rsidRPr="007C631C" w:rsidRDefault="007C631C" w:rsidP="007C631C">
      <w:pPr>
        <w:spacing w:before="100" w:beforeAutospacing="1" w:after="100" w:afterAutospacing="1" w:line="360" w:lineRule="auto"/>
        <w:jc w:val="both"/>
        <w:rPr>
          <w:rFonts w:ascii="Cambria" w:eastAsia="MS Mincho" w:hAnsi="Cambria" w:cs="Times New Roman"/>
          <w:i/>
          <w:color w:val="000000" w:themeColor="text1"/>
        </w:rPr>
      </w:pPr>
      <w:r w:rsidRPr="007C631C">
        <w:rPr>
          <w:rFonts w:ascii="Cambria" w:eastAsia="MS Mincho" w:hAnsi="Cambria" w:cs="Times New Roman"/>
          <w:bCs/>
          <w:i/>
          <w:iCs/>
          <w:color w:val="000000" w:themeColor="text1"/>
        </w:rPr>
        <w:t>Right to Freedom of Association  (ICCPR</w:t>
      </w:r>
      <w:ins w:id="1743" w:author="karl@grindal.org" w:date="2014-10-19T19:49:00Z">
        <w:r w:rsidR="00E37BC3">
          <w:rPr>
            <w:rFonts w:ascii="Cambria" w:eastAsia="MS Mincho" w:hAnsi="Cambria" w:cs="Times New Roman"/>
            <w:bCs/>
            <w:i/>
            <w:iCs/>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bCs/>
            <w:i/>
            <w:iCs/>
            <w:color w:val="000000" w:themeColor="text1"/>
          </w:rPr>
          <w:fldChar w:fldCharType="end"/>
        </w:r>
      </w:ins>
      <w:r w:rsidRPr="007C631C">
        <w:rPr>
          <w:rFonts w:ascii="Cambria" w:eastAsia="MS Mincho" w:hAnsi="Cambria" w:cs="Times New Roman"/>
          <w:bCs/>
          <w:i/>
          <w:iCs/>
          <w:color w:val="000000" w:themeColor="text1"/>
        </w:rPr>
        <w:t xml:space="preserve"> Article 22)</w:t>
      </w:r>
      <w:r w:rsidRPr="007C631C">
        <w:rPr>
          <w:rFonts w:ascii="Cambria" w:eastAsia="MS Mincho" w:hAnsi="Cambria" w:cs="Times New Roman"/>
          <w:i/>
          <w:color w:val="000000" w:themeColor="text1"/>
        </w:rPr>
        <w:t>:  1. Everyone shall have the right to freedom of association with others, including the right to form and join trade unions for the protection of his interests.</w:t>
      </w:r>
    </w:p>
    <w:p w14:paraId="7D26BA44" w14:textId="706BC586"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Though it has not yet issued General Comments specifically on the rights of association and peaceful assembly, the HRC</w:t>
      </w:r>
      <w:ins w:id="1744"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has taken a broad view on the right to freedom of association, stating, “[t]he right to freedom of association, including the right to form and join organizations and associations concerned with political and public affairs, is an essential adjunct to the [political participation rights protected by Article 25],”</w:t>
      </w:r>
      <w:r w:rsidRPr="007C631C">
        <w:rPr>
          <w:rFonts w:ascii="Cambria" w:eastAsia="MS Mincho" w:hAnsi="Cambria" w:cs="Times New Roman"/>
          <w:color w:val="000000" w:themeColor="text1"/>
          <w:vertAlign w:val="superscript"/>
        </w:rPr>
        <w:footnoteReference w:id="219"/>
      </w:r>
      <w:r w:rsidRPr="007C631C">
        <w:rPr>
          <w:rFonts w:ascii="Cambria" w:eastAsia="MS Mincho" w:hAnsi="Cambria" w:cs="Times New Roman"/>
          <w:color w:val="000000" w:themeColor="text1"/>
        </w:rPr>
        <w:t xml:space="preserve"> which in turn “lies at the core of democratic government based on the consent of the people and in conformity with the principles of the Covenant.”</w:t>
      </w:r>
      <w:r w:rsidRPr="007C631C">
        <w:rPr>
          <w:rFonts w:ascii="Cambria" w:eastAsia="MS Mincho" w:hAnsi="Cambria" w:cs="Times New Roman"/>
          <w:color w:val="000000" w:themeColor="text1"/>
          <w:vertAlign w:val="superscript"/>
        </w:rPr>
        <w:footnoteReference w:id="220"/>
      </w:r>
      <w:r w:rsidRPr="007C631C">
        <w:rPr>
          <w:rFonts w:ascii="Cambria" w:eastAsia="MS Mincho" w:hAnsi="Cambria" w:cs="Times New Roman"/>
          <w:color w:val="000000" w:themeColor="text1"/>
        </w:rPr>
        <w:t xml:space="preserve">  The HRC</w:t>
      </w:r>
      <w:ins w:id="1745"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has also held that the protections of Article 22 of the ICCPR</w:t>
      </w:r>
      <w:ins w:id="1746"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“extends to all activities” of a CSO, which includes the right to receive support.</w:t>
      </w:r>
      <w:r w:rsidRPr="007C631C">
        <w:rPr>
          <w:rFonts w:ascii="Cambria" w:eastAsia="MS Mincho" w:hAnsi="Cambria" w:cs="Times New Roman"/>
          <w:color w:val="000000" w:themeColor="text1"/>
          <w:vertAlign w:val="superscript"/>
        </w:rPr>
        <w:footnoteReference w:id="221"/>
      </w:r>
      <w:r w:rsidRPr="007C631C">
        <w:rPr>
          <w:rFonts w:ascii="Cambria" w:eastAsia="MS Mincho" w:hAnsi="Cambria" w:cs="Times New Roman"/>
          <w:color w:val="000000" w:themeColor="text1"/>
        </w:rPr>
        <w:t xml:space="preserve">  Furthermore, the right to assist NV actors does not depend on whether those actors have formally incorporated into associations under law.</w:t>
      </w:r>
      <w:r w:rsidRPr="007C631C">
        <w:rPr>
          <w:rFonts w:ascii="Cambria" w:eastAsia="MS Mincho" w:hAnsi="Cambria" w:cs="Times New Roman"/>
          <w:color w:val="000000" w:themeColor="text1"/>
          <w:vertAlign w:val="superscript"/>
        </w:rPr>
        <w:footnoteReference w:id="222"/>
      </w:r>
      <w:r w:rsidRPr="007C631C">
        <w:rPr>
          <w:rFonts w:ascii="Cambria" w:eastAsia="MS Mincho" w:hAnsi="Cambria" w:cs="Times New Roman"/>
          <w:color w:val="000000" w:themeColor="text1"/>
        </w:rPr>
        <w:t xml:space="preserve"> </w:t>
      </w:r>
    </w:p>
    <w:p w14:paraId="51C4C3CE"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04988E7B" w14:textId="1EBA2B0F"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Other regional and specialized treaties protect the rights to freedom of expression and association.  A non-exhaustive list includes the following.  The European regional human rights regime recognizes the rights protected in ICCPR</w:t>
      </w:r>
      <w:ins w:id="1747"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Articles 21 and 22 in Article 11 of the ECHR</w:t>
      </w:r>
      <w:ins w:id="1748"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2D3E40">
          <w:rPr>
            <w:rFonts w:ascii="Cambria" w:eastAsia="MS Mincho" w:hAnsi="Cambria" w:cs="Times New Roman"/>
            <w:color w:val="000000" w:themeColor="text1"/>
          </w:rPr>
          <w:instrText>European Convention on Human Rights and Fundamental Freedoms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(protecting “the right to freedom of peaceful assembly and to freedom of association with others, including the right to form and to join trade unions for the protection of his interests”).  Freedom of association and peaceful assembly are also protected by the African Charter</w:t>
      </w:r>
      <w:ins w:id="1749"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866BDF">
          <w:rPr>
            <w:rFonts w:ascii="Cambria" w:eastAsia="MS Mincho" w:hAnsi="Cambria" w:cs="Times New Roman"/>
            <w:color w:val="000000" w:themeColor="text1"/>
          </w:rPr>
          <w:instrText>African Charter on Human and People’s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vertAlign w:val="superscript"/>
        </w:rPr>
        <w:footnoteReference w:id="223"/>
      </w:r>
      <w:r w:rsidRPr="007C631C">
        <w:rPr>
          <w:rFonts w:ascii="Cambria" w:eastAsia="MS Mincho" w:hAnsi="Cambria" w:cs="Times New Roman"/>
          <w:color w:val="000000" w:themeColor="text1"/>
        </w:rPr>
        <w:t xml:space="preserve"> and the American Convention</w:t>
      </w:r>
      <w:ins w:id="1751" w:author="karl@grindal.org" w:date="2014-10-19T19:50:00Z">
        <w:r w:rsidR="00E37BC3">
          <w:rPr>
            <w:rFonts w:ascii="Cambria" w:eastAsia="MS Mincho" w:hAnsi="Cambria" w:cs="Times New Roman"/>
            <w:color w:val="000000" w:themeColor="text1"/>
          </w:rPr>
          <w:fldChar w:fldCharType="begin"/>
        </w:r>
        <w:r w:rsidR="00E37BC3">
          <w:instrText xml:space="preserve"> XE "</w:instrText>
        </w:r>
        <w:r w:rsidR="00E37BC3" w:rsidRPr="008C4A35">
          <w:rPr>
            <w:rFonts w:ascii="Cambria" w:eastAsia="MS Mincho" w:hAnsi="Cambria" w:cs="Times New Roman"/>
            <w:color w:val="000000" w:themeColor="text1"/>
          </w:rPr>
          <w:instrText>American Convention on Human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on Human Rights.</w:t>
      </w:r>
      <w:r w:rsidRPr="007C631C">
        <w:rPr>
          <w:rFonts w:ascii="Cambria" w:eastAsia="MS Mincho" w:hAnsi="Cambria" w:cs="Times New Roman"/>
          <w:color w:val="000000" w:themeColor="text1"/>
          <w:vertAlign w:val="superscript"/>
        </w:rPr>
        <w:footnoteReference w:id="224"/>
      </w:r>
      <w:r w:rsidRPr="007C631C">
        <w:rPr>
          <w:rFonts w:ascii="Cambria" w:eastAsia="MS Mincho" w:hAnsi="Cambria" w:cs="Times New Roman"/>
          <w:color w:val="000000" w:themeColor="text1"/>
        </w:rPr>
        <w:t xml:space="preserve"> The Elimination of All Forms of Racial Discrimination prohibits discrimination based on “race, colour, descent, or national or ethnic origin” from inhibiting the exercise of the rights of political participation, freedom of opinion and expression, and freedom of peaceful assembly and association.</w:t>
      </w:r>
      <w:r w:rsidRPr="007C631C">
        <w:rPr>
          <w:rFonts w:ascii="Cambria" w:eastAsia="MS Mincho" w:hAnsi="Cambria" w:cs="Times New Roman"/>
          <w:color w:val="000000" w:themeColor="text1"/>
          <w:vertAlign w:val="superscript"/>
        </w:rPr>
        <w:footnoteReference w:id="225"/>
      </w:r>
      <w:r w:rsidRPr="007C631C">
        <w:rPr>
          <w:rFonts w:ascii="Cambria" w:eastAsia="MS Mincho" w:hAnsi="Cambria" w:cs="Times New Roman"/>
          <w:color w:val="000000" w:themeColor="text1"/>
        </w:rPr>
        <w:t xml:space="preserve">    </w:t>
      </w:r>
    </w:p>
    <w:p w14:paraId="6B9EB396"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425C7675"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lastRenderedPageBreak/>
        <w:t>The rights in question are not absolute and may be subject to derogation and limitation, e.g., for reasons related to “national security or public safety, public order, the protection of public health or morals for the protection of the rights and freedoms of others.”</w:t>
      </w:r>
      <w:r w:rsidRPr="007C631C">
        <w:rPr>
          <w:rFonts w:ascii="Cambria" w:eastAsia="MS Mincho" w:hAnsi="Cambria" w:cs="Times New Roman"/>
          <w:color w:val="000000" w:themeColor="text1"/>
          <w:vertAlign w:val="superscript"/>
        </w:rPr>
        <w:footnoteReference w:id="226"/>
      </w:r>
      <w:r w:rsidRPr="007C631C">
        <w:rPr>
          <w:rFonts w:ascii="Cambria" w:eastAsia="MS Mincho" w:hAnsi="Cambria" w:cs="Times New Roman"/>
          <w:color w:val="000000" w:themeColor="text1"/>
        </w:rPr>
        <w:t xml:space="preserve">  </w:t>
      </w:r>
    </w:p>
    <w:p w14:paraId="70392ECF"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5CC59FE7"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color w:val="000000" w:themeColor="text1"/>
        </w:rPr>
      </w:pPr>
      <w:r w:rsidRPr="007C631C">
        <w:rPr>
          <w:rFonts w:ascii="Cambria" w:eastAsia="MS Mincho" w:hAnsi="Cambria" w:cs="Times New Roman"/>
          <w:b/>
          <w:i/>
          <w:color w:val="000000" w:themeColor="text1"/>
        </w:rPr>
        <w:t xml:space="preserve">General Assembly Resolutions and Regional Support  </w:t>
      </w:r>
    </w:p>
    <w:p w14:paraId="24943F8E" w14:textId="0A946B26"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lang w:val="en-GB"/>
        </w:rPr>
      </w:pPr>
      <w:r w:rsidRPr="007C631C">
        <w:rPr>
          <w:rFonts w:ascii="Cambria" w:eastAsia="MS Mincho" w:hAnsi="Cambria" w:cs="Times New Roman"/>
          <w:color w:val="000000" w:themeColor="text1"/>
          <w:lang w:val="en-GB"/>
        </w:rPr>
        <w:t>The UN General Assembly</w:t>
      </w:r>
      <w:ins w:id="1753" w:author="karl@grindal.org" w:date="2014-10-19T19:59:00Z">
        <w:r w:rsidR="004308CB">
          <w:rPr>
            <w:rFonts w:ascii="Cambria" w:eastAsia="MS Mincho" w:hAnsi="Cambria" w:cs="Times New Roman"/>
            <w:color w:val="000000" w:themeColor="text1"/>
            <w:lang w:val="en-GB"/>
          </w:rPr>
          <w:fldChar w:fldCharType="begin"/>
        </w:r>
        <w:r w:rsidR="004308CB">
          <w:instrText xml:space="preserve"> XE "</w:instrText>
        </w:r>
      </w:ins>
      <w:r w:rsidR="004308CB" w:rsidRPr="00DD67F0">
        <w:rPr>
          <w:rFonts w:ascii="Cambria" w:hAnsi="Cambria"/>
        </w:rPr>
        <w:instrText>UN General Assembly</w:instrText>
      </w:r>
      <w:ins w:id="1754" w:author="karl@grindal.org" w:date="2014-10-19T19:59:00Z">
        <w:r w:rsidR="004308CB">
          <w:instrText xml:space="preserve">" </w:instrText>
        </w:r>
        <w:r w:rsidR="004308CB">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has been active in supporting NV actors.  In 1998, the UNG.A. adopted the </w:t>
      </w:r>
      <w:r w:rsidRPr="007C631C">
        <w:rPr>
          <w:rFonts w:ascii="Cambria" w:eastAsia="MS Mincho" w:hAnsi="Cambria" w:cs="Times New Roman"/>
          <w:b/>
          <w:bCs/>
          <w:color w:val="000000" w:themeColor="text1"/>
          <w:lang w:val="en-GB"/>
        </w:rPr>
        <w:t>Declaration on the Right and Responsibility of Individuals, Groups and Organs of Society to Promote and Protect Universally Recognized Human Rights and Fundamental Freedoms</w:t>
      </w:r>
      <w:r w:rsidRPr="007C631C">
        <w:rPr>
          <w:rFonts w:ascii="Cambria" w:eastAsia="MS Mincho" w:hAnsi="Cambria" w:cs="Times New Roman"/>
          <w:b/>
          <w:color w:val="000000" w:themeColor="text1"/>
          <w:lang w:val="en-GB"/>
        </w:rPr>
        <w:t xml:space="preserve"> (</w:t>
      </w:r>
      <w:r w:rsidRPr="007C631C">
        <w:rPr>
          <w:rFonts w:ascii="Cambria" w:eastAsia="MS Mincho" w:hAnsi="Cambria" w:cs="Times New Roman"/>
          <w:b/>
          <w:bCs/>
          <w:color w:val="000000" w:themeColor="text1"/>
          <w:lang w:val="en-GB"/>
        </w:rPr>
        <w:t>Declaration on Human Rights Defenders</w:t>
      </w:r>
      <w:r w:rsidRPr="007C631C">
        <w:rPr>
          <w:rFonts w:ascii="Cambria" w:eastAsia="MS Mincho" w:hAnsi="Cambria" w:cs="Times New Roman"/>
          <w:b/>
          <w:color w:val="000000" w:themeColor="text1"/>
          <w:lang w:val="en-GB"/>
        </w:rPr>
        <w:t xml:space="preserve"> </w:t>
      </w:r>
      <w:r w:rsidRPr="007C631C">
        <w:rPr>
          <w:rFonts w:ascii="Cambria" w:eastAsia="MS Mincho" w:hAnsi="Cambria" w:cs="Times New Roman"/>
          <w:color w:val="000000" w:themeColor="text1"/>
          <w:lang w:val="en-GB"/>
        </w:rPr>
        <w:t>or “HRD</w:t>
      </w:r>
      <w:ins w:id="1755" w:author="karl@grindal.org" w:date="2014-10-19T19:52:00Z">
        <w:r w:rsidR="00E37BC3">
          <w:rPr>
            <w:rFonts w:ascii="Cambria" w:eastAsia="MS Mincho" w:hAnsi="Cambria" w:cs="Times New Roman"/>
            <w:color w:val="000000" w:themeColor="text1"/>
            <w:lang w:val="en-GB"/>
          </w:rPr>
          <w:fldChar w:fldCharType="begin"/>
        </w:r>
        <w:r w:rsidR="00E37BC3">
          <w:instrText xml:space="preserve"> XE "</w:instrText>
        </w:r>
        <w:r w:rsidR="00E37BC3" w:rsidRPr="00BE2B60">
          <w:rPr>
            <w:rFonts w:ascii="Cambria" w:eastAsia="MS Mincho" w:hAnsi="Cambria" w:cs="Times New Roman"/>
            <w:color w:val="000000" w:themeColor="text1"/>
            <w:lang w:val="en-GB"/>
          </w:rPr>
          <w:instrText>Declaration on Human Rights Defenders</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w:t>
      </w:r>
      <w:r w:rsidRPr="007C631C">
        <w:rPr>
          <w:rFonts w:ascii="Cambria" w:eastAsia="MS Mincho" w:hAnsi="Cambria" w:cs="Times New Roman"/>
          <w:color w:val="000000" w:themeColor="text1"/>
          <w:vertAlign w:val="superscript"/>
          <w:lang w:val="en-GB"/>
        </w:rPr>
        <w:footnoteReference w:id="227"/>
      </w:r>
      <w:r w:rsidRPr="007C631C">
        <w:rPr>
          <w:rFonts w:ascii="Cambria" w:eastAsia="MS Mincho" w:hAnsi="Cambria" w:cs="Times New Roman"/>
          <w:color w:val="000000" w:themeColor="text1"/>
          <w:lang w:val="en-GB"/>
        </w:rPr>
        <w:t xml:space="preserve">  Technically not a binding legal document, the HRD</w:t>
      </w:r>
      <w:ins w:id="1756" w:author="karl@grindal.org" w:date="2014-10-19T19:52:00Z">
        <w:r w:rsidR="00E37BC3">
          <w:rPr>
            <w:rFonts w:ascii="Cambria" w:eastAsia="MS Mincho" w:hAnsi="Cambria" w:cs="Times New Roman"/>
            <w:color w:val="000000" w:themeColor="text1"/>
            <w:lang w:val="en-GB"/>
          </w:rPr>
          <w:fldChar w:fldCharType="begin"/>
        </w:r>
        <w:r w:rsidR="00E37BC3">
          <w:instrText xml:space="preserve"> XE "</w:instrText>
        </w:r>
        <w:r w:rsidR="00E37BC3" w:rsidRPr="00BE2B60">
          <w:rPr>
            <w:rFonts w:ascii="Cambria" w:eastAsia="MS Mincho" w:hAnsi="Cambria" w:cs="Times New Roman"/>
            <w:color w:val="000000" w:themeColor="text1"/>
            <w:lang w:val="en-GB"/>
          </w:rPr>
          <w:instrText>Declaration on Human Rights Defenders</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was adopted by consensus by the UNGA</w:t>
      </w:r>
      <w:ins w:id="1757" w:author="karl@grindal.org" w:date="2014-10-19T19:51:00Z">
        <w:r w:rsidR="00E37BC3">
          <w:rPr>
            <w:rFonts w:ascii="Cambria" w:eastAsia="MS Mincho" w:hAnsi="Cambria" w:cs="Times New Roman"/>
            <w:color w:val="000000" w:themeColor="text1"/>
            <w:lang w:val="en-GB"/>
          </w:rPr>
          <w:fldChar w:fldCharType="begin"/>
        </w:r>
        <w:r w:rsidR="00E37BC3">
          <w:instrText xml:space="preserve"> XE "</w:instrText>
        </w:r>
        <w:r w:rsidR="00E37BC3" w:rsidRPr="00A56EE3">
          <w:rPr>
            <w:rFonts w:ascii="Cambria" w:eastAsia="MS Mincho" w:hAnsi="Cambria" w:cs="Times New Roman"/>
            <w:color w:val="000000" w:themeColor="text1"/>
          </w:rPr>
          <w:instrText>United Nations General Assembly</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making it evidence of </w:t>
      </w:r>
      <w:r w:rsidRPr="007C631C">
        <w:rPr>
          <w:rFonts w:ascii="Cambria" w:eastAsia="MS Mincho" w:hAnsi="Cambria" w:cs="Times New Roman"/>
          <w:i/>
          <w:color w:val="000000" w:themeColor="text1"/>
          <w:lang w:val="en-GB"/>
        </w:rPr>
        <w:t>opinio juris</w:t>
      </w:r>
      <w:r w:rsidRPr="007C631C">
        <w:rPr>
          <w:rFonts w:ascii="Cambria" w:eastAsia="MS Mincho" w:hAnsi="Cambria" w:cs="Times New Roman"/>
          <w:color w:val="000000" w:themeColor="text1"/>
          <w:lang w:val="en-GB"/>
        </w:rPr>
        <w:t xml:space="preserve"> in customary international law.  </w:t>
      </w:r>
    </w:p>
    <w:p w14:paraId="6656EDDF" w14:textId="2344A1A4"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lang w:val="en-GB"/>
        </w:rPr>
      </w:pPr>
      <w:r w:rsidRPr="007C631C">
        <w:rPr>
          <w:rFonts w:ascii="Cambria" w:eastAsia="MS Mincho" w:hAnsi="Cambria" w:cs="Times New Roman"/>
          <w:i/>
          <w:color w:val="000000" w:themeColor="text1"/>
          <w:lang w:val="en-GB"/>
        </w:rPr>
        <w:t>Inter alia</w:t>
      </w:r>
      <w:r w:rsidRPr="007C631C">
        <w:rPr>
          <w:rFonts w:ascii="Cambria" w:eastAsia="MS Mincho" w:hAnsi="Cambria" w:cs="Times New Roman"/>
          <w:color w:val="000000" w:themeColor="text1"/>
          <w:lang w:val="en-GB"/>
        </w:rPr>
        <w:t>, the HRD</w:t>
      </w:r>
      <w:ins w:id="1758" w:author="karl@grindal.org" w:date="2014-10-19T19:52:00Z">
        <w:r w:rsidR="00E37BC3">
          <w:rPr>
            <w:rFonts w:ascii="Cambria" w:eastAsia="MS Mincho" w:hAnsi="Cambria" w:cs="Times New Roman"/>
            <w:color w:val="000000" w:themeColor="text1"/>
            <w:lang w:val="en-GB"/>
          </w:rPr>
          <w:fldChar w:fldCharType="begin"/>
        </w:r>
        <w:r w:rsidR="00E37BC3">
          <w:instrText xml:space="preserve"> XE "</w:instrText>
        </w:r>
        <w:r w:rsidR="00E37BC3" w:rsidRPr="00BE2B60">
          <w:rPr>
            <w:rFonts w:ascii="Cambria" w:eastAsia="MS Mincho" w:hAnsi="Cambria" w:cs="Times New Roman"/>
            <w:color w:val="000000" w:themeColor="text1"/>
            <w:lang w:val="en-GB"/>
          </w:rPr>
          <w:instrText>Declaration on Human Rights Defenders</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protects the right of “everyone, individually and in association with others”</w:t>
      </w:r>
      <w:r w:rsidRPr="007C631C">
        <w:rPr>
          <w:rFonts w:ascii="Cambria" w:eastAsia="MS Mincho" w:hAnsi="Cambria" w:cs="Times New Roman"/>
          <w:color w:val="000000" w:themeColor="text1"/>
          <w:vertAlign w:val="superscript"/>
          <w:lang w:val="en-GB"/>
        </w:rPr>
        <w:footnoteReference w:id="228"/>
      </w:r>
      <w:r w:rsidRPr="007C631C">
        <w:rPr>
          <w:rFonts w:ascii="Cambria" w:eastAsia="MS Mincho" w:hAnsi="Cambria" w:cs="Times New Roman"/>
          <w:color w:val="000000" w:themeColor="text1"/>
          <w:lang w:val="en-GB"/>
        </w:rPr>
        <w:t xml:space="preserve"> </w:t>
      </w:r>
    </w:p>
    <w:p w14:paraId="2FF06233" w14:textId="77777777" w:rsidR="007C631C" w:rsidRPr="007C631C" w:rsidRDefault="007C631C" w:rsidP="007C631C">
      <w:pPr>
        <w:numPr>
          <w:ilvl w:val="0"/>
          <w:numId w:val="13"/>
        </w:num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“to promote and to strive for the protection and realization of human rights and fundamental freedoms at the national and international levels.”</w:t>
      </w:r>
      <w:r w:rsidRPr="007C631C">
        <w:rPr>
          <w:rFonts w:ascii="Cambria" w:eastAsia="MS Mincho" w:hAnsi="Cambria" w:cs="Times New Roman"/>
          <w:color w:val="000000" w:themeColor="text1"/>
          <w:vertAlign w:val="superscript"/>
        </w:rPr>
        <w:footnoteReference w:id="229"/>
      </w:r>
      <w:r w:rsidRPr="007C631C">
        <w:rPr>
          <w:rFonts w:ascii="Cambria" w:eastAsia="MS Mincho" w:hAnsi="Cambria" w:cs="Times New Roman"/>
          <w:color w:val="000000" w:themeColor="text1"/>
        </w:rPr>
        <w:t xml:space="preserve"> </w:t>
      </w:r>
    </w:p>
    <w:p w14:paraId="33F3FE5E" w14:textId="77777777" w:rsidR="007C631C" w:rsidRPr="007C631C" w:rsidRDefault="007C631C" w:rsidP="007C631C">
      <w:pPr>
        <w:numPr>
          <w:ilvl w:val="0"/>
          <w:numId w:val="13"/>
        </w:numPr>
        <w:spacing w:before="100" w:beforeAutospacing="1" w:after="100" w:afterAutospacing="1" w:line="360" w:lineRule="auto"/>
        <w:jc w:val="both"/>
        <w:rPr>
          <w:rFonts w:ascii="Cambria" w:eastAsia="MS Mincho" w:hAnsi="Cambria" w:cs="Times New Roman"/>
          <w:color w:val="000000" w:themeColor="text1"/>
          <w:lang w:val="en-GB"/>
        </w:rPr>
      </w:pPr>
      <w:r w:rsidRPr="007C631C">
        <w:rPr>
          <w:rFonts w:ascii="Cambria" w:eastAsia="MS Mincho" w:hAnsi="Cambria" w:cs="Times New Roman"/>
          <w:color w:val="000000" w:themeColor="text1"/>
          <w:lang w:val="en-GB"/>
        </w:rPr>
        <w:t>“to participate in peaceful activities against violations of human rights and fundamental freedoms.”</w:t>
      </w:r>
      <w:r w:rsidRPr="007C631C">
        <w:rPr>
          <w:rFonts w:ascii="Cambria" w:eastAsia="MS Mincho" w:hAnsi="Cambria" w:cs="Times New Roman"/>
          <w:color w:val="000000" w:themeColor="text1"/>
          <w:vertAlign w:val="superscript"/>
          <w:lang w:val="en-GB"/>
        </w:rPr>
        <w:footnoteReference w:id="230"/>
      </w:r>
    </w:p>
    <w:p w14:paraId="32722CB3" w14:textId="636E5490"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The HRD</w:t>
      </w:r>
      <w:ins w:id="1759" w:author="karl@grindal.org" w:date="2014-10-19T19:52:00Z">
        <w:r w:rsidR="00E37BC3">
          <w:rPr>
            <w:rFonts w:ascii="Cambria" w:eastAsia="MS Mincho" w:hAnsi="Cambria" w:cs="Times New Roman"/>
            <w:color w:val="000000" w:themeColor="text1"/>
          </w:rPr>
          <w:fldChar w:fldCharType="begin"/>
        </w:r>
        <w:r w:rsidR="00E37BC3">
          <w:instrText xml:space="preserve"> XE "</w:instrText>
        </w:r>
        <w:r w:rsidR="00E37BC3" w:rsidRPr="00BE2B60">
          <w:rPr>
            <w:rFonts w:ascii="Cambria" w:eastAsia="MS Mincho" w:hAnsi="Cambria" w:cs="Times New Roman"/>
            <w:color w:val="000000" w:themeColor="text1"/>
            <w:lang w:val="en-GB"/>
          </w:rPr>
          <w:instrText>Declaration on Human Rights Defenders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clarifies that freedom of association extends to international and transnational associational networks.</w:t>
      </w:r>
      <w:r w:rsidRPr="007C631C">
        <w:rPr>
          <w:rFonts w:ascii="Cambria" w:eastAsia="MS Mincho" w:hAnsi="Cambria" w:cs="Times New Roman"/>
          <w:color w:val="000000" w:themeColor="text1"/>
          <w:vertAlign w:val="superscript"/>
        </w:rPr>
        <w:footnoteReference w:id="231"/>
      </w:r>
      <w:r w:rsidRPr="007C631C">
        <w:rPr>
          <w:rFonts w:ascii="Cambria" w:eastAsia="MS Mincho" w:hAnsi="Cambria" w:cs="Times New Roman"/>
          <w:color w:val="000000" w:themeColor="text1"/>
        </w:rPr>
        <w:t xml:space="preserve"> It guarantees the “right, </w:t>
      </w:r>
      <w:r w:rsidRPr="007C631C">
        <w:rPr>
          <w:rFonts w:ascii="Cambria" w:eastAsia="MS Mincho" w:hAnsi="Cambria" w:cs="Times New Roman"/>
          <w:color w:val="000000" w:themeColor="text1"/>
        </w:rPr>
        <w:lastRenderedPageBreak/>
        <w:t xml:space="preserve">individually and in association with others, to </w:t>
      </w:r>
      <w:r w:rsidRPr="007C631C">
        <w:rPr>
          <w:rFonts w:ascii="Cambria" w:eastAsia="MS Mincho" w:hAnsi="Cambria" w:cs="Times New Roman"/>
          <w:i/>
          <w:color w:val="000000" w:themeColor="text1"/>
        </w:rPr>
        <w:t>solicit, receive, and utilize resources</w:t>
      </w:r>
      <w:r w:rsidRPr="007C631C">
        <w:rPr>
          <w:rFonts w:ascii="Cambria" w:eastAsia="MS Mincho" w:hAnsi="Cambria" w:cs="Times New Roman"/>
          <w:color w:val="000000" w:themeColor="text1"/>
        </w:rPr>
        <w:t xml:space="preserve"> for the express purpose of promoting and protecting human rights and fundamental freedoms through peaceful means” (italics added).</w:t>
      </w:r>
      <w:r w:rsidRPr="007C631C">
        <w:rPr>
          <w:rFonts w:ascii="Cambria" w:eastAsia="MS Mincho" w:hAnsi="Cambria" w:cs="Times New Roman"/>
          <w:color w:val="000000" w:themeColor="text1"/>
          <w:vertAlign w:val="superscript"/>
        </w:rPr>
        <w:footnoteReference w:id="232"/>
      </w:r>
      <w:r w:rsidRPr="007C631C">
        <w:rPr>
          <w:rFonts w:ascii="Cambria" w:eastAsia="MS Mincho" w:hAnsi="Cambria" w:cs="Times New Roman"/>
          <w:color w:val="000000" w:themeColor="text1"/>
        </w:rPr>
        <w:t xml:space="preserve">  No geographical limitation is put on the right to receive aid.  The Office of the High Commissioner for Human Rights has explicitly interpreted the Declaration’s protections to extend to the “receipt of funds from abroad.”</w:t>
      </w:r>
      <w:r w:rsidRPr="007C631C">
        <w:rPr>
          <w:rFonts w:ascii="Cambria" w:eastAsia="MS Mincho" w:hAnsi="Cambria" w:cs="Times New Roman"/>
          <w:color w:val="000000" w:themeColor="text1"/>
          <w:vertAlign w:val="superscript"/>
        </w:rPr>
        <w:footnoteReference w:id="233"/>
      </w:r>
      <w:r w:rsidRPr="007C631C">
        <w:rPr>
          <w:rFonts w:ascii="Cambria" w:eastAsia="MS Mincho" w:hAnsi="Cambria" w:cs="Times New Roman"/>
          <w:color w:val="000000" w:themeColor="text1"/>
        </w:rPr>
        <w:t xml:space="preserve"> </w:t>
      </w:r>
    </w:p>
    <w:p w14:paraId="61298C9E"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12046F14" w14:textId="37E5CB60"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The UN has been moving rapidly to develop initiatives that support the HRD</w:t>
      </w:r>
      <w:ins w:id="1760" w:author="karl@grindal.org" w:date="2014-10-19T19:52:00Z">
        <w:r w:rsidR="00E37BC3">
          <w:rPr>
            <w:rFonts w:ascii="Cambria" w:eastAsia="MS Mincho" w:hAnsi="Cambria" w:cs="Times New Roman"/>
            <w:color w:val="000000" w:themeColor="text1"/>
          </w:rPr>
          <w:fldChar w:fldCharType="begin"/>
        </w:r>
        <w:r w:rsidR="00E37BC3">
          <w:instrText xml:space="preserve"> XE "</w:instrText>
        </w:r>
        <w:r w:rsidR="00E37BC3" w:rsidRPr="00BE2B60">
          <w:rPr>
            <w:rFonts w:ascii="Cambria" w:eastAsia="MS Mincho" w:hAnsi="Cambria" w:cs="Times New Roman"/>
            <w:color w:val="000000" w:themeColor="text1"/>
            <w:lang w:val="en-GB"/>
          </w:rPr>
          <w:instrText>Declaration on Human Rights Defenders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In 2000, the then-Human Rights Commission asked Secretary-General Kofi Annan to appoint a special representative to monitor and support the implementation of the HRD</w:t>
      </w:r>
      <w:ins w:id="1761" w:author="karl@grindal.org" w:date="2014-10-19T19:52:00Z">
        <w:r w:rsidR="00E37BC3">
          <w:rPr>
            <w:rFonts w:ascii="Cambria" w:eastAsia="MS Mincho" w:hAnsi="Cambria" w:cs="Times New Roman"/>
            <w:color w:val="000000" w:themeColor="text1"/>
          </w:rPr>
          <w:fldChar w:fldCharType="begin"/>
        </w:r>
        <w:r w:rsidR="00E37BC3">
          <w:instrText xml:space="preserve"> XE "</w:instrText>
        </w:r>
        <w:r w:rsidR="00E37BC3" w:rsidRPr="00BE2B60">
          <w:rPr>
            <w:rFonts w:ascii="Cambria" w:eastAsia="MS Mincho" w:hAnsi="Cambria" w:cs="Times New Roman"/>
            <w:color w:val="000000" w:themeColor="text1"/>
            <w:lang w:val="en-GB"/>
          </w:rPr>
          <w:instrText>Declaration on Human Rights Defenders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In 2008, the Council directly appointed the Special Rapporteur.  </w:t>
      </w:r>
    </w:p>
    <w:p w14:paraId="4F261866"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0382DB7F" w14:textId="6AF02EE2"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The European Union is also taking action to support the HRD</w:t>
      </w:r>
      <w:ins w:id="1762" w:author="karl@grindal.org" w:date="2014-10-19T19:52:00Z">
        <w:r w:rsidR="00E37BC3">
          <w:rPr>
            <w:rFonts w:ascii="Cambria" w:eastAsia="MS Mincho" w:hAnsi="Cambria" w:cs="Times New Roman"/>
            <w:color w:val="000000" w:themeColor="text1"/>
          </w:rPr>
          <w:fldChar w:fldCharType="begin"/>
        </w:r>
        <w:r w:rsidR="00E37BC3">
          <w:instrText xml:space="preserve"> XE "</w:instrText>
        </w:r>
        <w:r w:rsidR="00E37BC3" w:rsidRPr="00BE2B60">
          <w:rPr>
            <w:rFonts w:ascii="Cambria" w:eastAsia="MS Mincho" w:hAnsi="Cambria" w:cs="Times New Roman"/>
            <w:color w:val="000000" w:themeColor="text1"/>
            <w:lang w:val="en-GB"/>
          </w:rPr>
          <w:instrText>Declaration on Human Rights Defenders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In 2004, the Council of the European Union adopted Guidelines based on the HRD</w:t>
      </w:r>
      <w:ins w:id="1763" w:author="karl@grindal.org" w:date="2014-10-19T19:52:00Z">
        <w:r w:rsidR="00E37BC3">
          <w:rPr>
            <w:rFonts w:ascii="Cambria" w:eastAsia="MS Mincho" w:hAnsi="Cambria" w:cs="Times New Roman"/>
            <w:color w:val="000000" w:themeColor="text1"/>
          </w:rPr>
          <w:fldChar w:fldCharType="begin"/>
        </w:r>
        <w:r w:rsidR="00E37BC3">
          <w:instrText xml:space="preserve"> XE "</w:instrText>
        </w:r>
        <w:r w:rsidR="00E37BC3" w:rsidRPr="00BE2B60">
          <w:rPr>
            <w:rFonts w:ascii="Cambria" w:eastAsia="MS Mincho" w:hAnsi="Cambria" w:cs="Times New Roman"/>
            <w:color w:val="000000" w:themeColor="text1"/>
            <w:lang w:val="en-GB"/>
          </w:rPr>
          <w:instrText>Declaration on Human Rights Defenders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providing practical suggestions for EU bodies, institutions and missions (Embassies of EU Member States and European Commission Delegations in third party countries) among other things “to effectively work towards the promotion and protection of human rights defenders in non member states.”  Suggested support and ways of engagement include:</w:t>
      </w:r>
    </w:p>
    <w:p w14:paraId="4E2B53D4"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w:t>
      </w:r>
      <w:r w:rsidRPr="007C631C">
        <w:rPr>
          <w:rFonts w:ascii="Cambria" w:eastAsia="MS Mincho" w:hAnsi="Cambria" w:cs="Times New Roman"/>
          <w:color w:val="000000" w:themeColor="text1"/>
        </w:rPr>
        <w:tab/>
        <w:t>capacity building activities and public awareness campaigns,</w:t>
      </w:r>
    </w:p>
    <w:p w14:paraId="6F3BCACC"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w:t>
      </w:r>
      <w:r w:rsidRPr="007C631C">
        <w:rPr>
          <w:rFonts w:ascii="Cambria" w:eastAsia="MS Mincho" w:hAnsi="Cambria" w:cs="Times New Roman"/>
          <w:color w:val="000000" w:themeColor="text1"/>
        </w:rPr>
        <w:tab/>
        <w:t>access to resources, including funding from abroad;</w:t>
      </w:r>
    </w:p>
    <w:p w14:paraId="63DFEBB1"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lastRenderedPageBreak/>
        <w:t>•</w:t>
      </w:r>
      <w:r w:rsidRPr="007C631C">
        <w:rPr>
          <w:rFonts w:ascii="Cambria" w:eastAsia="MS Mincho" w:hAnsi="Cambria" w:cs="Times New Roman"/>
          <w:color w:val="000000" w:themeColor="text1"/>
        </w:rPr>
        <w:tab/>
        <w:t>visible recognition and support through publicity, visits and invitations, attending and observing trials;</w:t>
      </w:r>
    </w:p>
    <w:p w14:paraId="2061E19C"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w:t>
      </w:r>
      <w:r w:rsidRPr="007C631C">
        <w:rPr>
          <w:rFonts w:ascii="Cambria" w:eastAsia="MS Mincho" w:hAnsi="Cambria" w:cs="Times New Roman"/>
          <w:color w:val="000000" w:themeColor="text1"/>
        </w:rPr>
        <w:tab/>
        <w:t xml:space="preserve">support for UN special procedures. </w:t>
      </w:r>
    </w:p>
    <w:p w14:paraId="6618DE42"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631379D8"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b/>
          <w:i/>
          <w:color w:val="000000" w:themeColor="text1"/>
        </w:rPr>
        <w:t>Human Rights Council Resolutions and Special Procedures</w:t>
      </w:r>
    </w:p>
    <w:p w14:paraId="7D363493"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238BD4D4"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Other United Nations charter mechanisms also provide a legal basis for support to nonviolent actors and  are strongly affirming the view  that domestic restrictions on funding to CSOs violate international law.  At its 24</w:t>
      </w:r>
      <w:r w:rsidRPr="007C631C">
        <w:rPr>
          <w:rFonts w:ascii="Cambria" w:eastAsia="MS Mincho" w:hAnsi="Cambria" w:cs="Times New Roman"/>
          <w:color w:val="000000" w:themeColor="text1"/>
          <w:vertAlign w:val="superscript"/>
        </w:rPr>
        <w:t>th</w:t>
      </w:r>
      <w:r w:rsidRPr="007C631C">
        <w:rPr>
          <w:rFonts w:ascii="Cambria" w:eastAsia="MS Mincho" w:hAnsi="Cambria" w:cs="Times New Roman"/>
          <w:color w:val="000000" w:themeColor="text1"/>
        </w:rPr>
        <w:t xml:space="preserve"> session in September 2013, the Human Rights Council passed a resolution on Civil Society Space: Creating and Maintaining, in Law and Practice, a Safe and Enabling Environment, in which it:</w:t>
      </w:r>
    </w:p>
    <w:p w14:paraId="4670925F"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67AC19AE" w14:textId="77777777" w:rsidR="007C631C" w:rsidRPr="007C631C" w:rsidRDefault="007C631C" w:rsidP="007C631C">
      <w:pPr>
        <w:numPr>
          <w:ilvl w:val="0"/>
          <w:numId w:val="14"/>
        </w:num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 xml:space="preserve">expressed concern that </w:t>
      </w:r>
      <w:r w:rsidRPr="007C631C">
        <w:rPr>
          <w:rFonts w:ascii="Cambria" w:eastAsia="MS Mincho" w:hAnsi="Cambria" w:cs="Times New Roman"/>
          <w:i/>
          <w:color w:val="000000" w:themeColor="text1"/>
        </w:rPr>
        <w:t xml:space="preserve">inter alia </w:t>
      </w:r>
      <w:r w:rsidRPr="007C631C">
        <w:rPr>
          <w:rFonts w:ascii="Cambria" w:eastAsia="MS Mincho" w:hAnsi="Cambria" w:cs="Times New Roman"/>
          <w:color w:val="000000" w:themeColor="text1"/>
        </w:rPr>
        <w:t xml:space="preserve">domestic restrictions on funding to civil society “have sought to or have been misused to hinder the work and endanger the safety of civil society </w:t>
      </w:r>
      <w:r w:rsidRPr="007C631C">
        <w:rPr>
          <w:rFonts w:ascii="Cambria" w:eastAsia="MS Mincho" w:hAnsi="Cambria" w:cs="Times New Roman"/>
          <w:i/>
          <w:color w:val="000000" w:themeColor="text1"/>
        </w:rPr>
        <w:t>in a manner contrary to international law</w:t>
      </w:r>
      <w:r w:rsidRPr="007C631C">
        <w:rPr>
          <w:rFonts w:ascii="Cambria" w:eastAsia="MS Mincho" w:hAnsi="Cambria" w:cs="Times New Roman"/>
          <w:color w:val="000000" w:themeColor="text1"/>
        </w:rPr>
        <w:t>;”</w:t>
      </w:r>
    </w:p>
    <w:p w14:paraId="506219E0" w14:textId="77777777" w:rsidR="007C631C" w:rsidRPr="007C631C" w:rsidRDefault="007C631C" w:rsidP="007C631C">
      <w:pPr>
        <w:numPr>
          <w:ilvl w:val="0"/>
          <w:numId w:val="14"/>
        </w:num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recognized “the urgent need to prevent and stop the use of such provisions, and to review and, where necessary, amend any relevant provisions in order to ensure compliance with international human rights law and, as appropriate, international humanitarian law.”</w:t>
      </w:r>
      <w:r w:rsidRPr="007C631C">
        <w:rPr>
          <w:rFonts w:ascii="Cambria" w:eastAsia="MS Mincho" w:hAnsi="Cambria" w:cs="Times New Roman"/>
          <w:color w:val="000000" w:themeColor="text1"/>
          <w:vertAlign w:val="superscript"/>
        </w:rPr>
        <w:footnoteReference w:id="234"/>
      </w:r>
      <w:r w:rsidRPr="007C631C">
        <w:rPr>
          <w:rFonts w:ascii="Cambria" w:eastAsia="MS Mincho" w:hAnsi="Cambria" w:cs="Times New Roman"/>
          <w:color w:val="000000" w:themeColor="text1"/>
        </w:rPr>
        <w:t xml:space="preserve"> </w:t>
      </w:r>
    </w:p>
    <w:p w14:paraId="5E879544"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12764B51"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 xml:space="preserve">Other special procedures provide a legal basis for support to NV actors as well.  In 2010, the Human Rights Council appointed a Special Rapporteur on the Rights to Freedom of Peaceful Assembly and </w:t>
      </w:r>
      <w:r w:rsidRPr="007C631C">
        <w:rPr>
          <w:rFonts w:ascii="Cambria" w:eastAsia="MS Mincho" w:hAnsi="Cambria" w:cs="Times New Roman"/>
          <w:color w:val="000000" w:themeColor="text1"/>
        </w:rPr>
        <w:lastRenderedPageBreak/>
        <w:t>of Association.</w:t>
      </w:r>
      <w:r w:rsidRPr="007C631C">
        <w:rPr>
          <w:rFonts w:ascii="Cambria" w:eastAsia="MS Mincho" w:hAnsi="Cambria" w:cs="Times New Roman"/>
          <w:color w:val="000000" w:themeColor="text1"/>
          <w:vertAlign w:val="superscript"/>
        </w:rPr>
        <w:footnoteReference w:id="235"/>
      </w:r>
      <w:r w:rsidRPr="007C631C">
        <w:rPr>
          <w:rFonts w:ascii="Cambria" w:eastAsia="MS Mincho" w:hAnsi="Cambria" w:cs="Times New Roman"/>
          <w:color w:val="000000" w:themeColor="text1"/>
        </w:rPr>
        <w:t xml:space="preserve"> In the Second Report, the Special Rapporteur called the ability of associations to access financial resources “a vital part of the right to freedom of association” and, even more broadly, stated, “The right to freedom of association not only includes the ability of individuals or legal entities to form and join an association but also to seek, receive and use resources – human, material and financial—from domestic, foreign, and international sources.”</w:t>
      </w:r>
      <w:r w:rsidRPr="007C631C">
        <w:rPr>
          <w:rFonts w:ascii="Cambria" w:eastAsia="MS Mincho" w:hAnsi="Cambria" w:cs="Times New Roman"/>
          <w:color w:val="000000" w:themeColor="text1"/>
          <w:vertAlign w:val="superscript"/>
        </w:rPr>
        <w:footnoteReference w:id="236"/>
      </w:r>
      <w:r w:rsidRPr="007C631C">
        <w:rPr>
          <w:rFonts w:ascii="Cambria" w:eastAsia="MS Mincho" w:hAnsi="Cambria" w:cs="Times New Roman"/>
          <w:color w:val="000000" w:themeColor="text1"/>
        </w:rPr>
        <w:t xml:space="preserve"> </w:t>
      </w:r>
    </w:p>
    <w:p w14:paraId="5F340E55"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6B16BDA6"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bCs/>
          <w:color w:val="000000" w:themeColor="text1"/>
        </w:rPr>
      </w:pPr>
      <w:r w:rsidRPr="007C631C">
        <w:rPr>
          <w:rFonts w:ascii="Cambria" w:eastAsia="MS Mincho" w:hAnsi="Cambria" w:cs="Times New Roman"/>
          <w:color w:val="000000" w:themeColor="text1"/>
        </w:rPr>
        <w:t>UN agencies also support NV actors.  In 2006, the United Nations launched the UN Democracy Fund mainly to support CSOs engaged in pro-democracy activities.</w:t>
      </w:r>
      <w:r w:rsidRPr="007C631C">
        <w:rPr>
          <w:rFonts w:ascii="Cambria" w:eastAsia="MS Mincho" w:hAnsi="Cambria" w:cs="Times New Roman"/>
          <w:color w:val="000000" w:themeColor="text1"/>
          <w:vertAlign w:val="superscript"/>
        </w:rPr>
        <w:footnoteReference w:id="237"/>
      </w:r>
      <w:r w:rsidRPr="007C631C">
        <w:rPr>
          <w:rFonts w:ascii="Cambria" w:eastAsia="MS Mincho" w:hAnsi="Cambria" w:cs="Times New Roman"/>
          <w:color w:val="000000" w:themeColor="text1"/>
        </w:rPr>
        <w:t xml:space="preserve">  In the first five years of its operation, the fund received $106,466,154 from UN member states and allocated $77,751,597 in small grants.</w:t>
      </w:r>
      <w:r w:rsidRPr="007C631C">
        <w:rPr>
          <w:rFonts w:ascii="Cambria" w:eastAsia="MS Mincho" w:hAnsi="Cambria" w:cs="Times New Roman"/>
          <w:color w:val="000000" w:themeColor="text1"/>
          <w:vertAlign w:val="superscript"/>
        </w:rPr>
        <w:footnoteReference w:id="238"/>
      </w:r>
      <w:r w:rsidRPr="007C631C">
        <w:rPr>
          <w:rFonts w:ascii="Cambria" w:eastAsia="MS Mincho" w:hAnsi="Cambria" w:cs="Times New Roman"/>
          <w:color w:val="000000" w:themeColor="text1"/>
        </w:rPr>
        <w:t xml:space="preserve">  </w:t>
      </w:r>
    </w:p>
    <w:p w14:paraId="62768349"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lang w:val="en-GB"/>
        </w:rPr>
      </w:pPr>
    </w:p>
    <w:p w14:paraId="77977CA1"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color w:val="000000" w:themeColor="text1"/>
          <w:lang w:val="en-GB"/>
        </w:rPr>
      </w:pPr>
      <w:r w:rsidRPr="007C631C">
        <w:rPr>
          <w:rFonts w:ascii="Cambria" w:eastAsia="MS Mincho" w:hAnsi="Cambria" w:cs="Times New Roman"/>
          <w:b/>
          <w:i/>
          <w:color w:val="000000" w:themeColor="text1"/>
          <w:lang w:val="en-GB"/>
        </w:rPr>
        <w:t>Other International Organizations</w:t>
      </w:r>
    </w:p>
    <w:p w14:paraId="09952906" w14:textId="056FC09B"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lang w:val="en-GB"/>
        </w:rPr>
      </w:pPr>
      <w:r w:rsidRPr="007C631C">
        <w:rPr>
          <w:rFonts w:ascii="Cambria" w:eastAsia="MS Mincho" w:hAnsi="Cambria" w:cs="Times New Roman"/>
          <w:color w:val="000000" w:themeColor="text1"/>
          <w:lang w:val="en-GB"/>
        </w:rPr>
        <w:t>The practice of other international organizations also provides evidence of customary international law.  Trade unions and employers organizations are particular types of CSOs, protected internationally by the rights set out in the Constitution of the International Labor Organization (ILO</w:t>
      </w:r>
      <w:ins w:id="1769" w:author="karl@grindal.org" w:date="2014-10-19T19:50:00Z">
        <w:r w:rsidR="00E37BC3">
          <w:rPr>
            <w:rFonts w:ascii="Cambria" w:eastAsia="MS Mincho" w:hAnsi="Cambria" w:cs="Times New Roman"/>
            <w:color w:val="000000" w:themeColor="text1"/>
            <w:lang w:val="en-GB"/>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Though ILO</w:t>
      </w:r>
      <w:ins w:id="1770" w:author="karl@grindal.org" w:date="2014-10-19T19:50:00Z">
        <w:r w:rsidR="00E37BC3">
          <w:rPr>
            <w:rFonts w:ascii="Cambria" w:eastAsia="MS Mincho" w:hAnsi="Cambria" w:cs="Times New Roman"/>
            <w:color w:val="000000" w:themeColor="text1"/>
            <w:lang w:val="en-GB"/>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law is not directly binding on states with respect to other types of CSOs, the decisions of ILO</w:t>
      </w:r>
      <w:ins w:id="1771" w:author="karl@grindal.org" w:date="2014-10-19T19:50:00Z">
        <w:r w:rsidR="00E37BC3">
          <w:rPr>
            <w:rFonts w:ascii="Cambria" w:eastAsia="MS Mincho" w:hAnsi="Cambria" w:cs="Times New Roman"/>
            <w:color w:val="000000" w:themeColor="text1"/>
            <w:lang w:val="en-GB"/>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mechanisms represent state practice with respect to freedom of association and the principles underlying ILO</w:t>
      </w:r>
      <w:ins w:id="1772" w:author="karl@grindal.org" w:date="2014-10-19T19:50:00Z">
        <w:r w:rsidR="00E37BC3">
          <w:rPr>
            <w:rFonts w:ascii="Cambria" w:eastAsia="MS Mincho" w:hAnsi="Cambria" w:cs="Times New Roman"/>
            <w:color w:val="000000" w:themeColor="text1"/>
            <w:lang w:val="en-GB"/>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jurisprudence inform by analogy the customary law applicable to other CSOs.  </w:t>
      </w:r>
    </w:p>
    <w:p w14:paraId="3A537A76" w14:textId="137C55C4" w:rsidR="007C631C" w:rsidRPr="007C631C" w:rsidRDefault="007C631C" w:rsidP="007C631C">
      <w:pPr>
        <w:spacing w:before="100" w:beforeAutospacing="1" w:after="100" w:afterAutospacing="1" w:line="360" w:lineRule="auto"/>
        <w:jc w:val="both"/>
        <w:rPr>
          <w:rFonts w:ascii="Cambria" w:eastAsia="MS Mincho" w:hAnsi="Cambria" w:cs="Times New Roman"/>
          <w:b/>
          <w:color w:val="000000" w:themeColor="text1"/>
          <w:lang w:val="en-GB"/>
        </w:rPr>
      </w:pPr>
      <w:r w:rsidRPr="007C631C">
        <w:rPr>
          <w:rFonts w:ascii="Cambria" w:eastAsia="MS Mincho" w:hAnsi="Cambria" w:cs="Times New Roman"/>
          <w:color w:val="000000" w:themeColor="text1"/>
          <w:lang w:val="en-GB"/>
        </w:rPr>
        <w:lastRenderedPageBreak/>
        <w:t>Freedom of association has been called “the bedrock principle” of international labor law.</w:t>
      </w:r>
      <w:r w:rsidRPr="007C631C">
        <w:rPr>
          <w:rFonts w:ascii="Cambria" w:eastAsia="MS Mincho" w:hAnsi="Cambria" w:cs="Times New Roman"/>
          <w:color w:val="000000" w:themeColor="text1"/>
          <w:vertAlign w:val="superscript"/>
          <w:lang w:val="en-GB"/>
        </w:rPr>
        <w:footnoteReference w:id="239"/>
      </w:r>
      <w:r w:rsidRPr="007C631C">
        <w:rPr>
          <w:rFonts w:ascii="Cambria" w:eastAsia="MS Mincho" w:hAnsi="Cambria" w:cs="Times New Roman"/>
          <w:color w:val="000000" w:themeColor="text1"/>
          <w:lang w:val="en-GB"/>
        </w:rPr>
        <w:t xml:space="preserve">  It was protected in the Treaty of Versailles, from which the Constitution of the ILO</w:t>
      </w:r>
      <w:ins w:id="1774" w:author="karl@grindal.org" w:date="2014-10-19T19:50:00Z">
        <w:r w:rsidR="00E37BC3">
          <w:rPr>
            <w:rFonts w:ascii="Cambria" w:eastAsia="MS Mincho" w:hAnsi="Cambria" w:cs="Times New Roman"/>
            <w:color w:val="000000" w:themeColor="text1"/>
            <w:lang w:val="en-GB"/>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was drawn.</w:t>
      </w:r>
      <w:r w:rsidRPr="007C631C">
        <w:rPr>
          <w:rFonts w:ascii="Cambria" w:eastAsia="MS Mincho" w:hAnsi="Cambria" w:cs="Times New Roman"/>
          <w:color w:val="000000" w:themeColor="text1"/>
          <w:vertAlign w:val="superscript"/>
          <w:lang w:val="en-GB"/>
        </w:rPr>
        <w:footnoteReference w:id="240"/>
      </w:r>
      <w:r w:rsidRPr="007C631C">
        <w:rPr>
          <w:rFonts w:ascii="Cambria" w:eastAsia="MS Mincho" w:hAnsi="Cambria" w:cs="Times New Roman"/>
          <w:color w:val="000000" w:themeColor="text1"/>
          <w:lang w:val="en-GB"/>
        </w:rPr>
        <w:t xml:space="preserve">  The Preamble of the ILO</w:t>
      </w:r>
      <w:ins w:id="1775" w:author="karl@grindal.org" w:date="2014-10-19T19:50:00Z">
        <w:r w:rsidR="00E37BC3">
          <w:rPr>
            <w:rFonts w:ascii="Cambria" w:eastAsia="MS Mincho" w:hAnsi="Cambria" w:cs="Times New Roman"/>
            <w:color w:val="000000" w:themeColor="text1"/>
            <w:lang w:val="en-GB"/>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Constitution includes “recognition of freedom of association” among the conditions necessary for improving labor conditions.  In 1948, the ILO</w:t>
      </w:r>
      <w:ins w:id="1776" w:author="karl@grindal.org" w:date="2014-10-19T19:50:00Z">
        <w:r w:rsidR="00E37BC3">
          <w:rPr>
            <w:rFonts w:ascii="Cambria" w:eastAsia="MS Mincho" w:hAnsi="Cambria" w:cs="Times New Roman"/>
            <w:color w:val="000000" w:themeColor="text1"/>
            <w:lang w:val="en-GB"/>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adopted the Convention Concerning Freedom of Association and Protection of the Right to Organize (No. 87), Article 2 of which declares: “Workers and employers, without distinction whatsoever, shall have the right to establish and, subject only to the rules of the organisation concerned, to join organisations of their own choosing without previous authorisation.”</w:t>
      </w:r>
      <w:r w:rsidRPr="007C631C">
        <w:rPr>
          <w:rFonts w:ascii="Cambria" w:eastAsia="MS Mincho" w:hAnsi="Cambria" w:cs="Times New Roman"/>
          <w:color w:val="000000" w:themeColor="text1"/>
          <w:vertAlign w:val="superscript"/>
          <w:lang w:val="en-GB"/>
        </w:rPr>
        <w:footnoteReference w:id="241"/>
      </w:r>
      <w:r w:rsidRPr="007C631C">
        <w:rPr>
          <w:rFonts w:ascii="Cambria" w:eastAsia="MS Mincho" w:hAnsi="Cambria" w:cs="Times New Roman"/>
          <w:color w:val="000000" w:themeColor="text1"/>
          <w:lang w:val="en-GB"/>
        </w:rPr>
        <w:t xml:space="preserve"> Article 4 of  Convention No. 87</w:t>
      </w:r>
      <w:r w:rsidRPr="007C631C">
        <w:rPr>
          <w:rFonts w:ascii="Cambria" w:eastAsia="MS Mincho" w:hAnsi="Cambria" w:cs="Times New Roman"/>
          <w:b/>
          <w:color w:val="000000" w:themeColor="text1"/>
          <w:lang w:val="en-GB"/>
        </w:rPr>
        <w:t xml:space="preserve"> </w:t>
      </w:r>
      <w:r w:rsidRPr="007C631C">
        <w:rPr>
          <w:rFonts w:ascii="Cambria" w:eastAsia="MS Mincho" w:hAnsi="Cambria" w:cs="Times New Roman"/>
          <w:color w:val="000000" w:themeColor="text1"/>
          <w:lang w:val="en-GB"/>
        </w:rPr>
        <w:t>protects workers and employers’ organizations from being “dissolved or suspended by administrative authority.” Article 5</w:t>
      </w:r>
      <w:r w:rsidRPr="007C631C">
        <w:rPr>
          <w:rFonts w:ascii="Cambria" w:eastAsia="MS Mincho" w:hAnsi="Cambria" w:cs="Times New Roman"/>
          <w:b/>
          <w:color w:val="000000" w:themeColor="text1"/>
          <w:lang w:val="en-GB"/>
        </w:rPr>
        <w:t xml:space="preserve"> </w:t>
      </w:r>
      <w:r w:rsidRPr="007C631C">
        <w:rPr>
          <w:rFonts w:ascii="Cambria" w:eastAsia="MS Mincho" w:hAnsi="Cambria" w:cs="Times New Roman"/>
          <w:color w:val="000000" w:themeColor="text1"/>
          <w:lang w:val="en-GB"/>
        </w:rPr>
        <w:t xml:space="preserve">gives labor organizations the right to “affiliate with international organizations of workers and employers,” as well as the right to create and join federations and confederations.  Article 7 stipulates that any conditions on legal personality shall not restrict basic rights.  </w:t>
      </w:r>
    </w:p>
    <w:p w14:paraId="2F8DCBF2" w14:textId="6CC0C17B"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lang w:val="en-GB"/>
        </w:rPr>
      </w:pPr>
      <w:r w:rsidRPr="007C631C">
        <w:rPr>
          <w:rFonts w:ascii="Cambria" w:eastAsia="MS Mincho" w:hAnsi="Cambria" w:cs="Times New Roman"/>
          <w:color w:val="000000" w:themeColor="text1"/>
          <w:lang w:val="en-GB"/>
        </w:rPr>
        <w:t>The ILO</w:t>
      </w:r>
      <w:ins w:id="1784" w:author="karl@grindal.org" w:date="2014-10-19T19:50:00Z">
        <w:r w:rsidR="00E37BC3">
          <w:rPr>
            <w:rFonts w:ascii="Cambria" w:eastAsia="MS Mincho" w:hAnsi="Cambria" w:cs="Times New Roman"/>
            <w:color w:val="000000" w:themeColor="text1"/>
            <w:lang w:val="en-GB"/>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established a Committee on Freedom of Association (CFA), which is mandated to receive complaints against a state party by another state party or qualified organizations of workers or employers.  The FCA can hear complaints against any state party that has ratified the ILO</w:t>
      </w:r>
      <w:ins w:id="1785" w:author="karl@grindal.org" w:date="2014-10-19T19:50:00Z">
        <w:r w:rsidR="00E37BC3">
          <w:rPr>
            <w:rFonts w:ascii="Cambria" w:eastAsia="MS Mincho" w:hAnsi="Cambria" w:cs="Times New Roman"/>
            <w:color w:val="000000" w:themeColor="text1"/>
            <w:lang w:val="en-GB"/>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eastAsia="MS Mincho" w:hAnsi="Cambria" w:cs="Times New Roman"/>
            <w:color w:val="000000" w:themeColor="text1"/>
            <w:lang w:val="en-GB"/>
          </w:rPr>
          <w:fldChar w:fldCharType="end"/>
        </w:r>
      </w:ins>
      <w:r w:rsidRPr="007C631C">
        <w:rPr>
          <w:rFonts w:ascii="Cambria" w:eastAsia="MS Mincho" w:hAnsi="Cambria" w:cs="Times New Roman"/>
          <w:color w:val="000000" w:themeColor="text1"/>
          <w:lang w:val="en-GB"/>
        </w:rPr>
        <w:t xml:space="preserve"> Constitution; its decisions are binding for states that have ratified Convention No. 87.  The practice of the CFA supports a broad interpretation of freedom of association, including internationally or transnationally – e.g., “[p]articipation by trade unionists in international trade union meetings is a fundamental trade union right”</w:t>
      </w:r>
      <w:r w:rsidRPr="007C631C">
        <w:rPr>
          <w:rFonts w:ascii="Cambria" w:eastAsia="MS Mincho" w:hAnsi="Cambria" w:cs="Times New Roman"/>
          <w:color w:val="000000" w:themeColor="text1"/>
          <w:vertAlign w:val="superscript"/>
          <w:lang w:val="en-GB"/>
        </w:rPr>
        <w:footnoteReference w:id="242"/>
      </w:r>
      <w:r w:rsidRPr="007C631C">
        <w:rPr>
          <w:rFonts w:ascii="Cambria" w:eastAsia="MS Mincho" w:hAnsi="Cambria" w:cs="Times New Roman"/>
          <w:color w:val="000000" w:themeColor="text1"/>
          <w:lang w:val="en-GB"/>
        </w:rPr>
        <w:t>; “[p]rovisions governing the ﬁnancial operations of workers’ organizations should not be such as to give the public authorities discretionary powers over them;</w:t>
      </w:r>
      <w:r w:rsidRPr="007C631C">
        <w:rPr>
          <w:rFonts w:ascii="Cambria" w:eastAsia="MS Mincho" w:hAnsi="Cambria" w:cs="Times New Roman"/>
          <w:color w:val="000000" w:themeColor="text1"/>
          <w:vertAlign w:val="superscript"/>
          <w:lang w:val="en-GB"/>
        </w:rPr>
        <w:footnoteReference w:id="243"/>
      </w:r>
      <w:r w:rsidRPr="007C631C">
        <w:rPr>
          <w:rFonts w:ascii="Cambria" w:eastAsia="MS Mincho" w:hAnsi="Cambria" w:cs="Times New Roman"/>
          <w:color w:val="000000" w:themeColor="text1"/>
          <w:lang w:val="en-GB"/>
        </w:rPr>
        <w:t xml:space="preserve"> </w:t>
      </w:r>
      <w:r w:rsidRPr="007C631C">
        <w:rPr>
          <w:rFonts w:ascii="Cambria" w:eastAsia="MS Mincho" w:hAnsi="Cambria" w:cs="Times New Roman"/>
          <w:color w:val="000000" w:themeColor="text1"/>
          <w:lang w:val="en-GB"/>
        </w:rPr>
        <w:lastRenderedPageBreak/>
        <w:t>“[u]nions and confederations should be free to afﬁliate with international federations or confederations of their own choosing without intervention by the political authorities.”</w:t>
      </w:r>
      <w:r w:rsidRPr="007C631C">
        <w:rPr>
          <w:rFonts w:ascii="Cambria" w:eastAsia="MS Mincho" w:hAnsi="Cambria" w:cs="Times New Roman"/>
          <w:color w:val="000000" w:themeColor="text1"/>
          <w:vertAlign w:val="superscript"/>
          <w:lang w:val="en-GB"/>
        </w:rPr>
        <w:footnoteReference w:id="244"/>
      </w:r>
      <w:r w:rsidRPr="007C631C">
        <w:rPr>
          <w:rFonts w:ascii="Cambria" w:eastAsia="MS Mincho" w:hAnsi="Cambria" w:cs="Times New Roman"/>
          <w:color w:val="000000" w:themeColor="text1"/>
          <w:lang w:val="en-GB"/>
        </w:rPr>
        <w:t xml:space="preserve"> </w:t>
      </w:r>
    </w:p>
    <w:p w14:paraId="6DD5DCE7"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i/>
          <w:color w:val="000000" w:themeColor="text1"/>
        </w:rPr>
      </w:pPr>
      <w:r w:rsidRPr="007C631C">
        <w:rPr>
          <w:rFonts w:ascii="Cambria" w:eastAsia="MS Mincho" w:hAnsi="Cambria" w:cs="Times New Roman"/>
          <w:b/>
          <w:i/>
          <w:color w:val="000000" w:themeColor="text1"/>
        </w:rPr>
        <w:t xml:space="preserve">Treaty Body Jurisprudence on Support to NV Actors </w:t>
      </w:r>
    </w:p>
    <w:p w14:paraId="40886987" w14:textId="13D6381F"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Since treaties are binding legal documents, jurisprudence by the “treaty bodies” (like the HRC</w:t>
      </w:r>
      <w:ins w:id="1788"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created to oversee compliance is strong evidence that support to NV actors is consistent with international law.   State practice in recent years has seen a rise in domestic legislative restrictions on CSOs.</w:t>
      </w:r>
      <w:r w:rsidRPr="007C631C">
        <w:rPr>
          <w:rFonts w:ascii="Cambria" w:eastAsia="MS Mincho" w:hAnsi="Cambria" w:cs="Times New Roman"/>
          <w:color w:val="000000" w:themeColor="text1"/>
          <w:vertAlign w:val="superscript"/>
        </w:rPr>
        <w:footnoteReference w:id="245"/>
      </w:r>
      <w:r w:rsidRPr="007C631C">
        <w:rPr>
          <w:rFonts w:ascii="Cambria" w:eastAsia="MS Mincho" w:hAnsi="Cambria" w:cs="Times New Roman"/>
          <w:color w:val="000000" w:themeColor="text1"/>
        </w:rPr>
        <w:t xml:space="preserve">  These restrictions can take a variety of forms, including bans or limitations on international funding or onerous conditions placed on registration.  Many of the laws target CSOs that receive foreign funding.  When these legislative restrictions have been litigated before international human rights bodies, or addressed in the state reports to treaty bodies, they have invariably been found to violate human rights norms.  </w:t>
      </w:r>
      <w:r w:rsidRPr="007C631C">
        <w:rPr>
          <w:rFonts w:ascii="Cambria" w:eastAsia="MS Mincho" w:hAnsi="Cambria" w:cs="Times New Roman"/>
          <w:b/>
          <w:i/>
          <w:color w:val="000000" w:themeColor="text1"/>
        </w:rPr>
        <w:t xml:space="preserve"> </w:t>
      </w:r>
    </w:p>
    <w:p w14:paraId="4C453131" w14:textId="104FB9B2"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Ethiopia’s 2009 Charities and Societies Proclamation prohibited CSOs getting more than 10% of their funding from foreign sources from engaging in human rights activities.</w:t>
      </w:r>
      <w:r w:rsidRPr="007C631C">
        <w:rPr>
          <w:rFonts w:ascii="Cambria" w:eastAsia="MS Mincho" w:hAnsi="Cambria" w:cs="Times New Roman"/>
          <w:color w:val="000000" w:themeColor="text1"/>
          <w:vertAlign w:val="superscript"/>
        </w:rPr>
        <w:footnoteReference w:id="246"/>
      </w:r>
      <w:r w:rsidRPr="007C631C">
        <w:rPr>
          <w:rFonts w:ascii="Cambria" w:eastAsia="MS Mincho" w:hAnsi="Cambria" w:cs="Times New Roman"/>
          <w:color w:val="000000" w:themeColor="text1"/>
        </w:rPr>
        <w:t xml:space="preserve">  The African Commission on Human and Peoples’ Rights condemned the Proclamation as “denying human rights organizations access to essential funding” and called on Ethiopia to amend the law in accordance with the UN Declaration on Human Rights Defenders.</w:t>
      </w:r>
      <w:r w:rsidRPr="007C631C">
        <w:rPr>
          <w:rFonts w:ascii="Cambria" w:eastAsia="MS Mincho" w:hAnsi="Cambria" w:cs="Times New Roman"/>
          <w:color w:val="000000" w:themeColor="text1"/>
          <w:vertAlign w:val="superscript"/>
        </w:rPr>
        <w:footnoteReference w:id="247"/>
      </w:r>
      <w:r w:rsidRPr="007C631C">
        <w:rPr>
          <w:rFonts w:ascii="Cambria" w:eastAsia="MS Mincho" w:hAnsi="Cambria" w:cs="Times New Roman"/>
          <w:color w:val="000000" w:themeColor="text1"/>
        </w:rPr>
        <w:t xml:space="preserve">  Indonesia has adopted a Law on Mass Organizations which imposed on international CSOs the obligation to refrain from activities that might disrupt the “stability and oneness” of Indonesia, or interfere with “diplomatic ties.”</w:t>
      </w:r>
      <w:r w:rsidRPr="007C631C">
        <w:rPr>
          <w:rFonts w:ascii="Cambria" w:eastAsia="MS Mincho" w:hAnsi="Cambria" w:cs="Times New Roman"/>
          <w:color w:val="000000" w:themeColor="text1"/>
          <w:vertAlign w:val="superscript"/>
        </w:rPr>
        <w:footnoteReference w:id="248"/>
      </w:r>
      <w:r w:rsidRPr="007C631C">
        <w:rPr>
          <w:rFonts w:ascii="Cambria" w:eastAsia="MS Mincho" w:hAnsi="Cambria" w:cs="Times New Roman"/>
          <w:color w:val="000000" w:themeColor="text1"/>
        </w:rPr>
        <w:t xml:space="preserve">  The HRC</w:t>
      </w:r>
      <w:ins w:id="1789"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criticized the law for its “undue restrictions,” inter alia, on </w:t>
      </w:r>
      <w:r w:rsidRPr="007C631C">
        <w:rPr>
          <w:rFonts w:ascii="Cambria" w:eastAsia="MS Mincho" w:hAnsi="Cambria" w:cs="Times New Roman"/>
          <w:color w:val="000000" w:themeColor="text1"/>
        </w:rPr>
        <w:lastRenderedPageBreak/>
        <w:t>the freedoms of “association [and] expression…of both domestic and ‘foreign’ associations” and urged Indonesia to bring the law into compliance with the ICCPR</w:t>
      </w:r>
      <w:ins w:id="1790"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w:t>
      </w:r>
      <w:r w:rsidRPr="007C631C">
        <w:rPr>
          <w:rFonts w:ascii="Cambria" w:eastAsia="MS Mincho" w:hAnsi="Cambria" w:cs="Times New Roman"/>
          <w:color w:val="000000" w:themeColor="text1"/>
          <w:vertAlign w:val="superscript"/>
        </w:rPr>
        <w:footnoteReference w:id="249"/>
      </w:r>
      <w:r w:rsidRPr="007C631C">
        <w:rPr>
          <w:rFonts w:ascii="Cambria" w:eastAsia="MS Mincho" w:hAnsi="Cambria" w:cs="Times New Roman"/>
          <w:color w:val="000000" w:themeColor="text1"/>
        </w:rPr>
        <w:t xml:space="preserve">  The Economic, Social and Cultural Rights Committee said it was “deeply concerned” that Egypt’s Law no. 153 of 1999 “gives the Government control over the right of NGOs to manage their own activities, including seeking external funding” violated Article 8 of the ICESCR.</w:t>
      </w:r>
      <w:r w:rsidRPr="007C631C">
        <w:rPr>
          <w:rFonts w:ascii="Cambria" w:eastAsia="MS Mincho" w:hAnsi="Cambria" w:cs="Times New Roman"/>
          <w:color w:val="000000" w:themeColor="text1"/>
          <w:vertAlign w:val="superscript"/>
        </w:rPr>
        <w:footnoteReference w:id="250"/>
      </w:r>
      <w:r w:rsidRPr="007C631C">
        <w:rPr>
          <w:rFonts w:ascii="Cambria" w:eastAsia="MS Mincho" w:hAnsi="Cambria" w:cs="Times New Roman"/>
          <w:color w:val="000000" w:themeColor="text1"/>
        </w:rPr>
        <w:t xml:space="preserve"> In Concluding Observations to the Fourth Periodic Report of Belarus in 2011, the Committee Against Torture</w:t>
      </w:r>
      <w:ins w:id="1791" w:author="karl@grindal.org" w:date="2014-10-19T20:32:00Z">
        <w:r w:rsidR="00D82790">
          <w:rPr>
            <w:rFonts w:ascii="Cambria" w:eastAsia="MS Mincho" w:hAnsi="Cambria" w:cs="Times New Roman"/>
            <w:color w:val="000000" w:themeColor="text1"/>
          </w:rPr>
          <w:fldChar w:fldCharType="begin"/>
        </w:r>
        <w:r w:rsidR="00D82790">
          <w:instrText xml:space="preserve"> XE "</w:instrText>
        </w:r>
      </w:ins>
      <w:r w:rsidR="00D82790" w:rsidRPr="00F91AAC">
        <w:rPr>
          <w:rFonts w:ascii="Cambria" w:eastAsia="MS Mincho" w:hAnsi="Cambria" w:cs="Times New Roman"/>
          <w:color w:val="000000" w:themeColor="text1"/>
        </w:rPr>
        <w:instrText>Committee Against Torture</w:instrText>
      </w:r>
      <w:ins w:id="1792" w:author="karl@grindal.org" w:date="2014-10-19T20:32:00Z">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instructed the state party to “enable [NGOs] to seek and receive adequate funding,” not limited to domestic sources.</w:t>
      </w:r>
      <w:r w:rsidRPr="007C631C">
        <w:rPr>
          <w:rFonts w:ascii="Cambria" w:eastAsia="MS Mincho" w:hAnsi="Cambria" w:cs="Times New Roman"/>
          <w:color w:val="000000" w:themeColor="text1"/>
          <w:vertAlign w:val="superscript"/>
        </w:rPr>
        <w:footnoteReference w:id="251"/>
      </w:r>
      <w:r w:rsidRPr="007C631C">
        <w:rPr>
          <w:rFonts w:ascii="Cambria" w:eastAsia="MS Mincho" w:hAnsi="Cambria" w:cs="Times New Roman"/>
          <w:color w:val="000000" w:themeColor="text1"/>
        </w:rPr>
        <w:t xml:space="preserve">  In reviewing the Russian Federation’s sixth Article 40 periodic report, the HRC</w:t>
      </w:r>
      <w:ins w:id="1793"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found that the 2006 Non-Profit Organizations Act enacted by the Russian Federation, even after being liberalized in 2009, continued to “pose a serious threat to the enjoyment of the rights to freedom of expression, association, and assembly.”</w:t>
      </w:r>
      <w:r w:rsidRPr="007C631C">
        <w:rPr>
          <w:rFonts w:ascii="Cambria" w:eastAsia="MS Mincho" w:hAnsi="Cambria" w:cs="Times New Roman"/>
          <w:color w:val="000000" w:themeColor="text1"/>
          <w:vertAlign w:val="superscript"/>
        </w:rPr>
        <w:footnoteReference w:id="252"/>
      </w:r>
      <w:r w:rsidRPr="007C631C">
        <w:rPr>
          <w:rFonts w:ascii="Cambria" w:eastAsia="MS Mincho" w:hAnsi="Cambria" w:cs="Times New Roman"/>
          <w:color w:val="000000" w:themeColor="text1"/>
        </w:rPr>
        <w:t xml:space="preserve">  The Committee also noted “with regret” additional measures taken by the Russian Federation to limit tax exemptions available to international donors to NGOs and made recommendations to bring the Russian Federation into compliance with IHRL standards.</w:t>
      </w:r>
      <w:r w:rsidRPr="007C631C">
        <w:rPr>
          <w:rFonts w:ascii="Cambria" w:eastAsia="MS Mincho" w:hAnsi="Cambria" w:cs="Times New Roman"/>
          <w:color w:val="000000" w:themeColor="text1"/>
          <w:vertAlign w:val="superscript"/>
        </w:rPr>
        <w:footnoteReference w:id="253"/>
      </w:r>
      <w:r w:rsidRPr="007C631C">
        <w:rPr>
          <w:rFonts w:ascii="Cambria" w:eastAsia="MS Mincho" w:hAnsi="Cambria" w:cs="Times New Roman"/>
          <w:color w:val="000000" w:themeColor="text1"/>
        </w:rPr>
        <w:t xml:space="preserve"> This jurisprudence upholds the right of NV actors to receive support from “foreign” sources.</w:t>
      </w:r>
    </w:p>
    <w:p w14:paraId="157CF3C7"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75A0DE00"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3771957F"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1B80E768"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i/>
          <w:color w:val="000000" w:themeColor="text1"/>
        </w:rPr>
      </w:pPr>
      <w:r w:rsidRPr="007C631C">
        <w:rPr>
          <w:rFonts w:ascii="Cambria" w:eastAsia="MS Mincho" w:hAnsi="Cambria" w:cs="Times New Roman"/>
          <w:b/>
          <w:i/>
          <w:color w:val="000000" w:themeColor="text1"/>
        </w:rPr>
        <w:t xml:space="preserve">The Question of Compliance with Restrictive National Laws </w:t>
      </w:r>
    </w:p>
    <w:p w14:paraId="3B3A3216"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42A03D66" w14:textId="20AA252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lastRenderedPageBreak/>
        <w:t>Providers of support for NV actors face the question of whether to operate in states with restrictive national laws and whether to comply with those laws if they do.</w:t>
      </w:r>
      <w:r w:rsidRPr="007C631C">
        <w:rPr>
          <w:rFonts w:ascii="Cambria" w:eastAsia="MS Mincho" w:hAnsi="Cambria" w:cs="Times New Roman"/>
          <w:color w:val="000000" w:themeColor="text1"/>
          <w:vertAlign w:val="superscript"/>
        </w:rPr>
        <w:t xml:space="preserve"> </w:t>
      </w:r>
      <w:r w:rsidRPr="007C631C">
        <w:rPr>
          <w:rFonts w:ascii="Cambria" w:eastAsia="MS Mincho" w:hAnsi="Cambria" w:cs="Times New Roman"/>
          <w:color w:val="000000" w:themeColor="text1"/>
          <w:vertAlign w:val="superscript"/>
        </w:rPr>
        <w:footnoteReference w:id="254"/>
      </w:r>
      <w:r w:rsidRPr="007C631C">
        <w:rPr>
          <w:rFonts w:ascii="Cambria" w:eastAsia="MS Mincho" w:hAnsi="Cambria" w:cs="Times New Roman"/>
          <w:color w:val="000000" w:themeColor="text1"/>
        </w:rPr>
        <w:t xml:space="preserve">  The question of the legal basis for support of NV actors involves the institutions used to provide the aid, about which there is considerable debate for policy reasons.</w:t>
      </w:r>
      <w:r w:rsidRPr="007C631C">
        <w:rPr>
          <w:rFonts w:ascii="Cambria" w:eastAsia="MS Mincho" w:hAnsi="Cambria" w:cs="Times New Roman"/>
          <w:color w:val="000000" w:themeColor="text1"/>
          <w:vertAlign w:val="superscript"/>
        </w:rPr>
        <w:t xml:space="preserve"> </w:t>
      </w:r>
      <w:r w:rsidRPr="007C631C">
        <w:rPr>
          <w:rFonts w:ascii="Cambria" w:eastAsia="MS Mincho" w:hAnsi="Cambria" w:cs="Times New Roman"/>
          <w:color w:val="000000" w:themeColor="text1"/>
        </w:rPr>
        <w:t>A variety of institutions may be involved in providing aid to NV actors, such as foreign embassies, bilateral aid agencies (e.g., USAID), foundations affiliated with political parties, specialized democracy organizations (such as the National Endowment for Democracy</w:t>
      </w:r>
      <w:ins w:id="1796" w:author="karl@grindal.org" w:date="2014-10-18T15:52:00Z">
        <w:r w:rsidR="007602D7">
          <w:rPr>
            <w:rFonts w:ascii="Cambria" w:eastAsia="MS Mincho" w:hAnsi="Cambria" w:cs="Times New Roman"/>
            <w:color w:val="000000" w:themeColor="text1"/>
          </w:rPr>
          <w:fldChar w:fldCharType="begin"/>
        </w:r>
        <w:r w:rsidR="007602D7">
          <w:instrText xml:space="preserve"> XE "</w:instrText>
        </w:r>
      </w:ins>
      <w:r w:rsidR="007602D7" w:rsidRPr="008A25CA">
        <w:rPr>
          <w:rFonts w:ascii="Cambria" w:eastAsia="Calibri" w:hAnsi="Cambria" w:cs="Times New Roman"/>
          <w:color w:val="000000" w:themeColor="text1"/>
        </w:rPr>
        <w:instrText>National Endowment for Democracy</w:instrText>
      </w:r>
      <w:ins w:id="1797" w:author="karl@grindal.org" w:date="2014-10-18T15:52:00Z">
        <w:r w:rsidR="007602D7">
          <w:instrText xml:space="preserve">" </w:instrText>
        </w:r>
        <w:r w:rsidR="007602D7">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or the European Endowment for Democracy, private foundations and CSOs. In considering the question of whether providers of aid entitled to disregard national laws restricting CSO’\s, the legal analysis differs depending on whether the provider of aid is deemed to be a state or non-state actor.  Thus, in addition to the policy considerations, legal consequences must be considered as well. </w:t>
      </w:r>
    </w:p>
    <w:p w14:paraId="18604FDE"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41E4BB02" w14:textId="170AD1E9"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The case law described above concerning the HRC</w:t>
      </w:r>
      <w:ins w:id="1798"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involves national laws limiting CSOs that have been found to violate the ICCPR</w:t>
      </w:r>
      <w:ins w:id="1799"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The effect of such laws in preventing individuals within the state from realizing their rights under the ICCPR</w:t>
      </w:r>
      <w:ins w:id="1800"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creates a </w:t>
      </w:r>
      <w:r w:rsidRPr="007C631C">
        <w:rPr>
          <w:rFonts w:ascii="Cambria" w:eastAsia="MS Mincho" w:hAnsi="Cambria" w:cs="Times New Roman"/>
          <w:i/>
          <w:color w:val="000000" w:themeColor="text1"/>
        </w:rPr>
        <w:t>delict</w:t>
      </w:r>
      <w:r w:rsidRPr="007C631C">
        <w:rPr>
          <w:rFonts w:ascii="Cambria" w:eastAsia="MS Mincho" w:hAnsi="Cambria" w:cs="Times New Roman"/>
          <w:color w:val="000000" w:themeColor="text1"/>
        </w:rPr>
        <w:t xml:space="preserve"> under international law that engages the state’s responsibility.</w:t>
      </w:r>
      <w:r w:rsidRPr="007C631C">
        <w:rPr>
          <w:rFonts w:ascii="Cambria" w:eastAsia="MS Mincho" w:hAnsi="Cambria" w:cs="Times New Roman"/>
          <w:color w:val="000000" w:themeColor="text1"/>
          <w:vertAlign w:val="superscript"/>
        </w:rPr>
        <w:footnoteReference w:id="255"/>
      </w:r>
      <w:r w:rsidRPr="007C631C">
        <w:rPr>
          <w:rFonts w:ascii="Cambria" w:eastAsia="MS Mincho" w:hAnsi="Cambria" w:cs="Times New Roman"/>
          <w:color w:val="000000" w:themeColor="text1"/>
        </w:rPr>
        <w:t xml:space="preserve">  The state is in breach of a treaty.   </w:t>
      </w:r>
    </w:p>
    <w:p w14:paraId="7EE720E0"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03E539D3" w14:textId="6F8609BB"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It is well-settled that a state may not rely on national law in failing to meet an international obligation; less well-settled is what other states are entitled to do in response. Most human rights treaties set out procedures to be followed in the event of a conflict among states.</w:t>
      </w:r>
      <w:r w:rsidRPr="007C631C">
        <w:rPr>
          <w:rFonts w:ascii="Cambria" w:eastAsia="MS Mincho" w:hAnsi="Cambria" w:cs="Times New Roman"/>
          <w:color w:val="000000" w:themeColor="text1"/>
          <w:vertAlign w:val="superscript"/>
        </w:rPr>
        <w:footnoteReference w:id="256"/>
      </w:r>
      <w:r w:rsidRPr="007C631C">
        <w:rPr>
          <w:rFonts w:ascii="Cambria" w:eastAsia="MS Mincho" w:hAnsi="Cambria" w:cs="Times New Roman"/>
          <w:color w:val="000000" w:themeColor="text1"/>
        </w:rPr>
        <w:t xml:space="preserve">  Yet enforcement procedures for human rights treaties are often weak, and may not be automatic; in the ICCPR</w:t>
      </w:r>
      <w:ins w:id="1802"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 state must declare that it is willing to </w:t>
      </w:r>
      <w:r w:rsidRPr="007C631C">
        <w:rPr>
          <w:rFonts w:ascii="Cambria" w:eastAsia="MS Mincho" w:hAnsi="Cambria" w:cs="Times New Roman"/>
          <w:color w:val="000000" w:themeColor="text1"/>
        </w:rPr>
        <w:lastRenderedPageBreak/>
        <w:t>have the Human Rights Committee receive communications that it is not fulfilling its obligations under the treaty brought by another state.  In practice, state-to-state complaints are rarely made.  Even so, some authorities argue that when a treaty provides for enforcement, those procedures are exclusive.</w:t>
      </w:r>
      <w:r w:rsidRPr="007C631C">
        <w:rPr>
          <w:rFonts w:ascii="Cambria" w:eastAsia="MS Mincho" w:hAnsi="Cambria" w:cs="Times New Roman"/>
          <w:color w:val="000000" w:themeColor="text1"/>
          <w:vertAlign w:val="superscript"/>
        </w:rPr>
        <w:footnoteReference w:id="257"/>
      </w:r>
      <w:r w:rsidRPr="007C631C">
        <w:rPr>
          <w:rFonts w:ascii="Cambria" w:eastAsia="MS Mincho" w:hAnsi="Cambria" w:cs="Times New Roman"/>
          <w:color w:val="000000" w:themeColor="text1"/>
        </w:rPr>
        <w:t xml:space="preserve">  </w:t>
      </w:r>
    </w:p>
    <w:p w14:paraId="0BE7FE4A"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5E131DEB" w14:textId="2DEE2C4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Given the weakness of human rights treaties enforcement regimes, and non-exclusivity provisions in some treaties, including the ICCPR</w:t>
      </w:r>
      <w:ins w:id="1804"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the better argument is that general rules governing state responsibility are available as a fallback to treaty enforcement mechanisms.</w:t>
      </w:r>
      <w:r w:rsidRPr="007C631C">
        <w:rPr>
          <w:rFonts w:ascii="Cambria" w:eastAsia="MS Mincho" w:hAnsi="Cambria" w:cs="Times New Roman"/>
          <w:color w:val="000000" w:themeColor="text1"/>
          <w:vertAlign w:val="superscript"/>
        </w:rPr>
        <w:footnoteReference w:id="258"/>
      </w:r>
      <w:r w:rsidRPr="007C631C">
        <w:rPr>
          <w:rFonts w:ascii="Cambria" w:eastAsia="MS Mincho" w:hAnsi="Cambria" w:cs="Times New Roman"/>
          <w:color w:val="000000" w:themeColor="text1"/>
        </w:rPr>
        <w:t xml:space="preserve"> The rules governing state responsibility are customary in nature, though a draft treaty – the Draft Articles on State Responsibility (DASR</w:t>
      </w:r>
      <w:ins w:id="1806" w:author="karl@grindal.org" w:date="2014-10-19T19:54:00Z">
        <w:r w:rsidR="004308CB">
          <w:rPr>
            <w:rFonts w:ascii="Cambria" w:eastAsia="MS Mincho" w:hAnsi="Cambria" w:cs="Times New Roman"/>
            <w:color w:val="000000" w:themeColor="text1"/>
          </w:rPr>
          <w:fldChar w:fldCharType="begin"/>
        </w:r>
        <w:r w:rsidR="004308CB">
          <w:instrText xml:space="preserve"> XE "</w:instrText>
        </w:r>
        <w:r w:rsidR="004308CB" w:rsidRPr="00B51168">
          <w:rPr>
            <w:rFonts w:ascii="Cambria" w:eastAsia="MS Mincho" w:hAnsi="Cambria" w:cs="Times New Roman"/>
            <w:color w:val="000000" w:themeColor="text1"/>
          </w:rPr>
          <w:instrText>Draft Articles on State Responsibility</w:instrText>
        </w:r>
        <w:r w:rsidR="004308CB">
          <w:instrText xml:space="preserve">" </w:instrText>
        </w:r>
        <w:r w:rsidR="004308CB">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 purporting to codify them exists.  Under these rules, an injured state is entitled to resort to countermeasures, defined as “the non-performance for the time being of international obligations of the State taking the measures toward the responsible State.”</w:t>
      </w:r>
      <w:r w:rsidRPr="007C631C">
        <w:rPr>
          <w:rFonts w:ascii="Cambria" w:eastAsia="MS Mincho" w:hAnsi="Cambria" w:cs="Times New Roman"/>
          <w:color w:val="000000" w:themeColor="text1"/>
          <w:vertAlign w:val="superscript"/>
        </w:rPr>
        <w:footnoteReference w:id="259"/>
      </w:r>
      <w:r w:rsidRPr="007C631C">
        <w:rPr>
          <w:rFonts w:ascii="Cambria" w:eastAsia="MS Mincho" w:hAnsi="Cambria" w:cs="Times New Roman"/>
          <w:color w:val="000000" w:themeColor="text1"/>
        </w:rPr>
        <w:t xml:space="preserve">  Countermeasures are acts by a state that would be unlawful but for the retaliatory circumstances under which they are being taken.  They are also referred to as “self-help.”  Thus, if State A breaches an obligation to State B, State B may respond in turn by breaching an obligation to State A, subject to a rule of proportionality.  </w:t>
      </w:r>
    </w:p>
    <w:p w14:paraId="1E6FB3B0"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3E4D2F52"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As applied to human rights treaties, the rules governing state responsibility are less clear.  The traditional view is that  international law creates obligations only between states; and only states and their actors (as defined under international law) can breach these obligations.</w:t>
      </w:r>
      <w:r w:rsidRPr="007C631C">
        <w:rPr>
          <w:rFonts w:ascii="Cambria" w:eastAsia="MS Mincho" w:hAnsi="Cambria" w:cs="Times New Roman"/>
          <w:color w:val="000000" w:themeColor="text1"/>
          <w:vertAlign w:val="superscript"/>
        </w:rPr>
        <w:footnoteReference w:id="260"/>
      </w:r>
      <w:r w:rsidRPr="007C631C">
        <w:rPr>
          <w:rFonts w:ascii="Cambria" w:eastAsia="MS Mincho" w:hAnsi="Cambria" w:cs="Times New Roman"/>
          <w:color w:val="000000" w:themeColor="text1"/>
        </w:rPr>
        <w:t xml:space="preserve"> International human rights treaties and customary law differ from general international law, because they create two different kinds of obligations -- obligations that run between or among states and between states and individuals under the jurisdiction of those states.  Thus, human rights treaties create obligations among states that benefit individuals, but the benefitted individuals do not have legal duties towards each other or towards the state.</w:t>
      </w:r>
      <w:r w:rsidRPr="007C631C">
        <w:rPr>
          <w:rFonts w:ascii="Cambria" w:eastAsia="MS Mincho" w:hAnsi="Cambria" w:cs="Times New Roman"/>
          <w:color w:val="000000" w:themeColor="text1"/>
          <w:vertAlign w:val="superscript"/>
        </w:rPr>
        <w:footnoteReference w:id="261"/>
      </w:r>
      <w:r w:rsidRPr="007C631C">
        <w:rPr>
          <w:rFonts w:ascii="Cambria" w:eastAsia="MS Mincho" w:hAnsi="Cambria" w:cs="Times New Roman"/>
          <w:color w:val="000000" w:themeColor="text1"/>
        </w:rPr>
        <w:t xml:space="preserve">  While most rules pertaining to state responsibility presume the bilateral nature of the obligation in question, basic international human rights obligations are obligations </w:t>
      </w:r>
      <w:r w:rsidRPr="007C631C">
        <w:rPr>
          <w:rFonts w:ascii="Cambria" w:eastAsia="MS Mincho" w:hAnsi="Cambria" w:cs="Times New Roman"/>
          <w:i/>
          <w:color w:val="000000" w:themeColor="text1"/>
        </w:rPr>
        <w:t>erga omnes</w:t>
      </w:r>
      <w:r w:rsidRPr="007C631C">
        <w:rPr>
          <w:rFonts w:ascii="Cambria" w:eastAsia="MS Mincho" w:hAnsi="Cambria" w:cs="Times New Roman"/>
          <w:color w:val="000000" w:themeColor="text1"/>
        </w:rPr>
        <w:t xml:space="preserve"> – that is, obligations owed to the international community as a whole.</w:t>
      </w:r>
      <w:r w:rsidRPr="007C631C">
        <w:rPr>
          <w:rFonts w:ascii="Cambria" w:eastAsia="MS Mincho" w:hAnsi="Cambria" w:cs="Times New Roman"/>
          <w:color w:val="000000" w:themeColor="text1"/>
          <w:vertAlign w:val="superscript"/>
        </w:rPr>
        <w:footnoteReference w:id="262"/>
      </w:r>
      <w:r w:rsidRPr="007C631C">
        <w:rPr>
          <w:rFonts w:ascii="Cambria" w:eastAsia="MS Mincho" w:hAnsi="Cambria" w:cs="Times New Roman"/>
          <w:color w:val="000000" w:themeColor="text1"/>
        </w:rPr>
        <w:t xml:space="preserve"> When a state breaches its obligations to its own citizens, a bilateral model of state responsibility provides no means of redress for the individuals injured and no means of enforcements for other state parties, who are not directly injured by the breach but who have an interest in its remedy.  </w:t>
      </w:r>
    </w:p>
    <w:p w14:paraId="321D2219"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22B1F399" w14:textId="3F895100"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The DASR</w:t>
      </w:r>
      <w:ins w:id="1809" w:author="karl@grindal.org" w:date="2014-10-19T19:54:00Z">
        <w:r w:rsidR="004308CB">
          <w:rPr>
            <w:rFonts w:ascii="Cambria" w:eastAsia="MS Mincho" w:hAnsi="Cambria" w:cs="Times New Roman"/>
            <w:color w:val="000000" w:themeColor="text1"/>
          </w:rPr>
          <w:fldChar w:fldCharType="begin"/>
        </w:r>
        <w:r w:rsidR="004308CB">
          <w:instrText xml:space="preserve"> XE "</w:instrText>
        </w:r>
        <w:r w:rsidR="004308CB" w:rsidRPr="00B51168">
          <w:rPr>
            <w:rFonts w:ascii="Cambria" w:eastAsia="MS Mincho" w:hAnsi="Cambria" w:cs="Times New Roman"/>
            <w:color w:val="000000" w:themeColor="text1"/>
          </w:rPr>
          <w:instrText>Draft Articles on State Responsibility</w:instrText>
        </w:r>
        <w:r w:rsidR="004308CB">
          <w:instrText xml:space="preserve">" </w:instrText>
        </w:r>
        <w:r w:rsidR="004308CB">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treat the questions raised by human rights treaties in two ways.  In what must be regarded as progressive development of the law, the DASR</w:t>
      </w:r>
      <w:ins w:id="1810" w:author="karl@grindal.org" w:date="2014-10-19T19:54:00Z">
        <w:r w:rsidR="004308CB">
          <w:rPr>
            <w:rFonts w:ascii="Cambria" w:eastAsia="MS Mincho" w:hAnsi="Cambria" w:cs="Times New Roman"/>
            <w:color w:val="000000" w:themeColor="text1"/>
          </w:rPr>
          <w:fldChar w:fldCharType="begin"/>
        </w:r>
        <w:r w:rsidR="004308CB">
          <w:instrText xml:space="preserve"> XE "</w:instrText>
        </w:r>
        <w:r w:rsidR="004308CB" w:rsidRPr="00B51168">
          <w:rPr>
            <w:rFonts w:ascii="Cambria" w:eastAsia="MS Mincho" w:hAnsi="Cambria" w:cs="Times New Roman"/>
            <w:color w:val="000000" w:themeColor="text1"/>
          </w:rPr>
          <w:instrText>Draft Articles on State Responsibility</w:instrText>
        </w:r>
        <w:r w:rsidR="004308CB">
          <w:instrText xml:space="preserve">" </w:instrText>
        </w:r>
        <w:r w:rsidR="004308CB">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sets out rules in relation to violations of peremptory (</w:t>
      </w:r>
      <w:r w:rsidRPr="007C631C">
        <w:rPr>
          <w:rFonts w:ascii="Cambria" w:eastAsia="MS Mincho" w:hAnsi="Cambria" w:cs="Times New Roman"/>
          <w:i/>
          <w:color w:val="000000" w:themeColor="text1"/>
        </w:rPr>
        <w:t>jus cogens</w:t>
      </w:r>
      <w:r w:rsidRPr="007C631C">
        <w:rPr>
          <w:rFonts w:ascii="Cambria" w:eastAsia="MS Mincho" w:hAnsi="Cambria" w:cs="Times New Roman"/>
          <w:color w:val="000000" w:themeColor="text1"/>
        </w:rPr>
        <w:t>) norms of international law</w:t>
      </w:r>
      <w:r w:rsidRPr="007C631C">
        <w:rPr>
          <w:rFonts w:ascii="Cambria" w:eastAsia="MS Mincho" w:hAnsi="Cambria" w:cs="Times New Roman"/>
          <w:color w:val="000000" w:themeColor="text1"/>
          <w:vertAlign w:val="superscript"/>
        </w:rPr>
        <w:footnoteReference w:id="263"/>
      </w:r>
      <w:r w:rsidRPr="007C631C">
        <w:rPr>
          <w:rFonts w:ascii="Cambria" w:eastAsia="MS Mincho" w:hAnsi="Cambria" w:cs="Times New Roman"/>
          <w:color w:val="000000" w:themeColor="text1"/>
        </w:rPr>
        <w:t xml:space="preserve"> and also in relation to the broader category of breaches of </w:t>
      </w:r>
      <w:r w:rsidRPr="007C631C">
        <w:rPr>
          <w:rFonts w:ascii="Cambria" w:eastAsia="MS Mincho" w:hAnsi="Cambria" w:cs="Times New Roman"/>
          <w:color w:val="000000" w:themeColor="text1"/>
        </w:rPr>
        <w:lastRenderedPageBreak/>
        <w:t xml:space="preserve">obligations owed </w:t>
      </w:r>
      <w:r w:rsidRPr="007C631C">
        <w:rPr>
          <w:rFonts w:ascii="Cambria" w:eastAsia="MS Mincho" w:hAnsi="Cambria" w:cs="Times New Roman"/>
          <w:i/>
          <w:color w:val="000000" w:themeColor="text1"/>
        </w:rPr>
        <w:t>erga omnes</w:t>
      </w:r>
      <w:r w:rsidRPr="007C631C">
        <w:rPr>
          <w:rFonts w:ascii="Cambria" w:eastAsia="MS Mincho" w:hAnsi="Cambria" w:cs="Times New Roman"/>
          <w:color w:val="000000" w:themeColor="text1"/>
        </w:rPr>
        <w:t>.</w:t>
      </w:r>
      <w:r w:rsidRPr="007C631C">
        <w:rPr>
          <w:rFonts w:ascii="Cambria" w:eastAsia="MS Mincho" w:hAnsi="Cambria" w:cs="Times New Roman"/>
          <w:color w:val="000000" w:themeColor="text1"/>
          <w:vertAlign w:val="superscript"/>
        </w:rPr>
        <w:footnoteReference w:id="264"/>
      </w:r>
      <w:r w:rsidRPr="007C631C">
        <w:rPr>
          <w:rFonts w:ascii="Cambria" w:eastAsia="MS Mincho" w:hAnsi="Cambria" w:cs="Times New Roman"/>
          <w:color w:val="000000" w:themeColor="text1"/>
        </w:rPr>
        <w:t xml:space="preserve"> In the face of “a serious breach by a State of an obligation arising under a peremptory norm of general international law,” Article 41 provides that a state is obliged to cooperate with other states in bringing about an end to the violation.</w:t>
      </w:r>
      <w:r w:rsidRPr="007C631C">
        <w:rPr>
          <w:rFonts w:ascii="Cambria" w:eastAsia="MS Mincho" w:hAnsi="Cambria" w:cs="Times New Roman"/>
          <w:color w:val="000000" w:themeColor="text1"/>
          <w:vertAlign w:val="superscript"/>
        </w:rPr>
        <w:footnoteReference w:id="265"/>
      </w:r>
      <w:r w:rsidRPr="007C631C">
        <w:rPr>
          <w:rFonts w:ascii="Cambria" w:eastAsia="MS Mincho" w:hAnsi="Cambria" w:cs="Times New Roman"/>
          <w:color w:val="000000" w:themeColor="text1"/>
        </w:rPr>
        <w:t xml:space="preserve">  A state is also permitted -- indeed it is obligated -- not to recognize the lawfulness of such a </w:t>
      </w:r>
      <w:r w:rsidRPr="007C631C">
        <w:rPr>
          <w:rFonts w:ascii="Cambria" w:eastAsia="MS Mincho" w:hAnsi="Cambria" w:cs="Times New Roman"/>
          <w:i/>
          <w:color w:val="000000" w:themeColor="text1"/>
        </w:rPr>
        <w:t>delict</w:t>
      </w:r>
      <w:r w:rsidRPr="007C631C">
        <w:rPr>
          <w:rFonts w:ascii="Cambria" w:eastAsia="MS Mincho" w:hAnsi="Cambria" w:cs="Times New Roman"/>
          <w:color w:val="000000" w:themeColor="text1"/>
        </w:rPr>
        <w:t>.</w:t>
      </w:r>
      <w:r w:rsidRPr="007C631C">
        <w:rPr>
          <w:rFonts w:ascii="Cambria" w:eastAsia="MS Mincho" w:hAnsi="Cambria" w:cs="Times New Roman"/>
          <w:color w:val="000000" w:themeColor="text1"/>
          <w:vertAlign w:val="superscript"/>
        </w:rPr>
        <w:footnoteReference w:id="266"/>
      </w:r>
      <w:r w:rsidRPr="007C631C">
        <w:rPr>
          <w:rFonts w:ascii="Cambria" w:eastAsia="MS Mincho" w:hAnsi="Cambria" w:cs="Times New Roman"/>
          <w:color w:val="000000" w:themeColor="text1"/>
        </w:rPr>
        <w:t xml:space="preserve">  With respect to obligations owed </w:t>
      </w:r>
      <w:r w:rsidRPr="007C631C">
        <w:rPr>
          <w:rFonts w:ascii="Cambria" w:eastAsia="MS Mincho" w:hAnsi="Cambria" w:cs="Times New Roman"/>
          <w:i/>
          <w:color w:val="000000" w:themeColor="text1"/>
        </w:rPr>
        <w:t xml:space="preserve">erga omnes </w:t>
      </w:r>
      <w:r w:rsidRPr="007C631C">
        <w:rPr>
          <w:rFonts w:ascii="Cambria" w:eastAsia="MS Mincho" w:hAnsi="Cambria" w:cs="Times New Roman"/>
          <w:color w:val="000000" w:themeColor="text1"/>
        </w:rPr>
        <w:t>that do not amount to serious breaches of a peremptory norm, Article 54 provides that a third state may claim from the responsible state “cessation of the internationally wrongful act, and assurances and guarantees of non-repetition,”</w:t>
      </w:r>
      <w:r w:rsidRPr="007C631C">
        <w:rPr>
          <w:rFonts w:ascii="Cambria" w:eastAsia="MS Mincho" w:hAnsi="Cambria" w:cs="Times New Roman"/>
          <w:color w:val="000000" w:themeColor="text1"/>
          <w:vertAlign w:val="superscript"/>
        </w:rPr>
        <w:footnoteReference w:id="267"/>
      </w:r>
      <w:r w:rsidRPr="007C631C">
        <w:rPr>
          <w:rFonts w:ascii="Cambria" w:eastAsia="MS Mincho" w:hAnsi="Cambria" w:cs="Times New Roman"/>
          <w:color w:val="000000" w:themeColor="text1"/>
        </w:rPr>
        <w:t xml:space="preserve"> as well as “reparation…in the interest of the injured state or of the beneficiaries of the obligation breached.”</w:t>
      </w:r>
      <w:r w:rsidRPr="007C631C">
        <w:rPr>
          <w:rFonts w:ascii="Cambria" w:eastAsia="MS Mincho" w:hAnsi="Cambria" w:cs="Times New Roman"/>
          <w:color w:val="000000" w:themeColor="text1"/>
          <w:vertAlign w:val="superscript"/>
        </w:rPr>
        <w:footnoteReference w:id="268"/>
      </w:r>
      <w:r w:rsidRPr="007C631C">
        <w:rPr>
          <w:rFonts w:ascii="Cambria" w:eastAsia="MS Mincho" w:hAnsi="Cambria" w:cs="Times New Roman"/>
          <w:color w:val="000000" w:themeColor="text1"/>
        </w:rPr>
        <w:t xml:space="preserve">  </w:t>
      </w:r>
    </w:p>
    <w:p w14:paraId="1FDAF83F"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2E723D30"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Article 41 might be interpreted as providing a basis for an argument that third states should not comply with restrictive national laws that are in violation with international norms, but even if it represented codification of customary law (which is debatable), it is not clear it would apply to provide a legal basis for noncompliance with national laws restricting the activities of CSOs. Freedom of association and expression are generally not considered peremptory norms, like norms against genocide, slavery, and aggression,</w:t>
      </w:r>
      <w:r w:rsidRPr="007C631C">
        <w:rPr>
          <w:rFonts w:ascii="Cambria" w:eastAsia="MS Mincho" w:hAnsi="Cambria" w:cs="Times New Roman"/>
          <w:color w:val="000000" w:themeColor="text1"/>
          <w:vertAlign w:val="superscript"/>
        </w:rPr>
        <w:footnoteReference w:id="269"/>
      </w:r>
      <w:r w:rsidRPr="007C631C">
        <w:rPr>
          <w:rFonts w:ascii="Cambria" w:eastAsia="MS Mincho" w:hAnsi="Cambria" w:cs="Times New Roman"/>
          <w:color w:val="000000" w:themeColor="text1"/>
        </w:rPr>
        <w:t xml:space="preserve"> and even in the case of the latter, Article 41 only applies if the breaches are “serious.”</w:t>
      </w:r>
      <w:r w:rsidRPr="007C631C">
        <w:rPr>
          <w:rFonts w:ascii="Cambria" w:eastAsia="MS Mincho" w:hAnsi="Cambria" w:cs="Times New Roman"/>
          <w:color w:val="000000" w:themeColor="text1"/>
          <w:vertAlign w:val="superscript"/>
        </w:rPr>
        <w:t xml:space="preserve"> </w:t>
      </w:r>
      <w:r w:rsidRPr="007C631C">
        <w:rPr>
          <w:rFonts w:ascii="Cambria" w:eastAsia="MS Mincho" w:hAnsi="Cambria" w:cs="Times New Roman"/>
          <w:color w:val="000000" w:themeColor="text1"/>
          <w:vertAlign w:val="superscript"/>
        </w:rPr>
        <w:footnoteReference w:id="270"/>
      </w:r>
      <w:r w:rsidRPr="007C631C">
        <w:rPr>
          <w:rFonts w:ascii="Cambria" w:eastAsia="MS Mincho" w:hAnsi="Cambria" w:cs="Times New Roman"/>
          <w:color w:val="000000" w:themeColor="text1"/>
        </w:rPr>
        <w:t xml:space="preserve">  </w:t>
      </w:r>
    </w:p>
    <w:p w14:paraId="6FA22C08"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3B8027B1" w14:textId="1C5F6CDF"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 xml:space="preserve">Thus, under normal circumstances, in addition to whatever mechanisms were available through the relevant treaty, only the provisions in Art. 48 would be open to a third state wishing to enforce the human rights norms of freedom of association and expression – demands for cessation, guarantees </w:t>
      </w:r>
      <w:r w:rsidRPr="007C631C">
        <w:rPr>
          <w:rFonts w:ascii="Cambria" w:eastAsia="MS Mincho" w:hAnsi="Cambria" w:cs="Times New Roman"/>
          <w:color w:val="000000" w:themeColor="text1"/>
        </w:rPr>
        <w:lastRenderedPageBreak/>
        <w:t>of non-repetition, and reparations. The DASR</w:t>
      </w:r>
      <w:ins w:id="1814" w:author="karl@grindal.org" w:date="2014-10-19T19:54:00Z">
        <w:r w:rsidR="004308CB">
          <w:rPr>
            <w:rFonts w:ascii="Cambria" w:eastAsia="MS Mincho" w:hAnsi="Cambria" w:cs="Times New Roman"/>
            <w:color w:val="000000" w:themeColor="text1"/>
          </w:rPr>
          <w:fldChar w:fldCharType="begin"/>
        </w:r>
        <w:r w:rsidR="004308CB">
          <w:instrText xml:space="preserve"> XE "</w:instrText>
        </w:r>
        <w:r w:rsidR="004308CB" w:rsidRPr="00B51168">
          <w:rPr>
            <w:rFonts w:ascii="Cambria" w:eastAsia="MS Mincho" w:hAnsi="Cambria" w:cs="Times New Roman"/>
            <w:color w:val="000000" w:themeColor="text1"/>
          </w:rPr>
          <w:instrText>Draft Articles on State Responsibility</w:instrText>
        </w:r>
        <w:r w:rsidR="004308CB">
          <w:instrText xml:space="preserve">" </w:instrText>
        </w:r>
        <w:r w:rsidR="004308CB">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does not explicitly give third states a right to resort to normal countermeasures.</w:t>
      </w:r>
      <w:r w:rsidRPr="007C631C">
        <w:rPr>
          <w:rFonts w:ascii="Cambria" w:eastAsia="MS Mincho" w:hAnsi="Cambria" w:cs="Times New Roman"/>
          <w:color w:val="000000" w:themeColor="text1"/>
          <w:vertAlign w:val="superscript"/>
        </w:rPr>
        <w:t xml:space="preserve"> </w:t>
      </w:r>
      <w:r w:rsidRPr="007C631C">
        <w:rPr>
          <w:rFonts w:ascii="Cambria" w:eastAsia="MS Mincho" w:hAnsi="Cambria" w:cs="Times New Roman"/>
          <w:color w:val="000000" w:themeColor="text1"/>
          <w:vertAlign w:val="superscript"/>
        </w:rPr>
        <w:footnoteReference w:id="271"/>
      </w:r>
      <w:r w:rsidRPr="007C631C">
        <w:rPr>
          <w:rFonts w:ascii="Cambria" w:eastAsia="MS Mincho" w:hAnsi="Cambria" w:cs="Times New Roman"/>
          <w:color w:val="000000" w:themeColor="text1"/>
        </w:rPr>
        <w:t xml:space="preserve"> Article 54 (discussing countermeasures in regard to obligations </w:t>
      </w:r>
      <w:r w:rsidRPr="007C631C">
        <w:rPr>
          <w:rFonts w:ascii="Cambria" w:eastAsia="MS Mincho" w:hAnsi="Cambria" w:cs="Times New Roman"/>
          <w:i/>
          <w:color w:val="000000" w:themeColor="text1"/>
        </w:rPr>
        <w:t>erga omnes</w:t>
      </w:r>
      <w:r w:rsidRPr="007C631C">
        <w:rPr>
          <w:rFonts w:ascii="Cambria" w:eastAsia="MS Mincho" w:hAnsi="Cambria" w:cs="Times New Roman"/>
          <w:color w:val="000000" w:themeColor="text1"/>
        </w:rPr>
        <w:t>) is regarded as a savings clause and the Commentary describes the use of unilateral countermeasures to enforce international human rights or humanitarian law as “limited and rather embryonic.”</w:t>
      </w:r>
      <w:r w:rsidRPr="007C631C">
        <w:rPr>
          <w:rFonts w:ascii="Cambria" w:eastAsia="MS Mincho" w:hAnsi="Cambria" w:cs="Times New Roman"/>
          <w:color w:val="000000" w:themeColor="text1"/>
          <w:vertAlign w:val="superscript"/>
        </w:rPr>
        <w:footnoteReference w:id="272"/>
      </w:r>
      <w:r w:rsidRPr="007C631C">
        <w:rPr>
          <w:rFonts w:ascii="Cambria" w:eastAsia="MS Mincho" w:hAnsi="Cambria" w:cs="Times New Roman"/>
          <w:color w:val="000000" w:themeColor="text1"/>
        </w:rPr>
        <w:t xml:space="preserve">  At the same time, meaningful state practice of countermeasures in response to human rights violations can be found, and it is possible that in the future a customary norm will crystalize.</w:t>
      </w:r>
      <w:r w:rsidRPr="007C631C">
        <w:rPr>
          <w:rFonts w:ascii="Cambria" w:eastAsia="MS Mincho" w:hAnsi="Cambria" w:cs="Times New Roman"/>
          <w:color w:val="000000" w:themeColor="text1"/>
          <w:vertAlign w:val="superscript"/>
        </w:rPr>
        <w:footnoteReference w:id="273"/>
      </w:r>
      <w:r w:rsidRPr="007C631C">
        <w:rPr>
          <w:rFonts w:ascii="Cambria" w:eastAsia="MS Mincho" w:hAnsi="Cambria" w:cs="Times New Roman"/>
          <w:color w:val="000000" w:themeColor="text1"/>
        </w:rPr>
        <w:t xml:space="preserve"> A recent analysis has examined the question of whether interested or so-called third states are entitled to resort to countermeasures in response to a </w:t>
      </w:r>
      <w:r w:rsidRPr="007C631C">
        <w:rPr>
          <w:rFonts w:ascii="Cambria" w:eastAsia="MS Mincho" w:hAnsi="Cambria" w:cs="Times New Roman"/>
          <w:i/>
          <w:color w:val="000000" w:themeColor="text1"/>
        </w:rPr>
        <w:t>delict</w:t>
      </w:r>
      <w:r w:rsidRPr="007C631C">
        <w:rPr>
          <w:rFonts w:ascii="Cambria" w:eastAsia="MS Mincho" w:hAnsi="Cambria" w:cs="Times New Roman"/>
          <w:color w:val="000000" w:themeColor="text1"/>
        </w:rPr>
        <w:t xml:space="preserve"> of an obligation </w:t>
      </w:r>
      <w:r w:rsidRPr="007C631C">
        <w:rPr>
          <w:rFonts w:ascii="Cambria" w:eastAsia="MS Mincho" w:hAnsi="Cambria" w:cs="Times New Roman"/>
          <w:i/>
          <w:color w:val="000000" w:themeColor="text1"/>
        </w:rPr>
        <w:t>erga omnes</w:t>
      </w:r>
      <w:r w:rsidRPr="007C631C">
        <w:rPr>
          <w:rFonts w:ascii="Cambria" w:eastAsia="MS Mincho" w:hAnsi="Cambria" w:cs="Times New Roman"/>
          <w:color w:val="000000" w:themeColor="text1"/>
        </w:rPr>
        <w:t xml:space="preserve"> has found that, though the question is not definitively settled, “human rights law is complemented by the enforcement regime outlined in the draft articles.”</w:t>
      </w:r>
      <w:r w:rsidRPr="007C631C">
        <w:rPr>
          <w:rFonts w:ascii="Cambria" w:eastAsia="MS Mincho" w:hAnsi="Cambria" w:cs="Times New Roman"/>
          <w:color w:val="000000" w:themeColor="text1"/>
          <w:vertAlign w:val="superscript"/>
        </w:rPr>
        <w:footnoteReference w:id="274"/>
      </w:r>
      <w:r w:rsidRPr="007C631C">
        <w:rPr>
          <w:rFonts w:ascii="Cambria" w:eastAsia="MS Mincho" w:hAnsi="Cambria" w:cs="Times New Roman"/>
          <w:color w:val="000000" w:themeColor="text1"/>
        </w:rPr>
        <w:t xml:space="preserve">   </w:t>
      </w:r>
    </w:p>
    <w:p w14:paraId="3E7F83A6"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3CEA42AF" w14:textId="2E60317D"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 xml:space="preserve">Even if countermeasures enforcing </w:t>
      </w:r>
      <w:r w:rsidRPr="007C631C">
        <w:rPr>
          <w:rFonts w:ascii="Cambria" w:eastAsia="MS Mincho" w:hAnsi="Cambria" w:cs="Times New Roman"/>
          <w:i/>
          <w:color w:val="000000" w:themeColor="text1"/>
        </w:rPr>
        <w:t>erga omnes</w:t>
      </w:r>
      <w:r w:rsidRPr="007C631C">
        <w:rPr>
          <w:rFonts w:ascii="Cambria" w:eastAsia="MS Mincho" w:hAnsi="Cambria" w:cs="Times New Roman"/>
          <w:color w:val="000000" w:themeColor="text1"/>
        </w:rPr>
        <w:t xml:space="preserve"> norms were permissible, however, it is doubtful that in the specific case at issue here – national laws breaching the obligation to respect, protect, and fulfill the right to freedom of association and expression – lawful countermeasures would include the disregard of national laws. Codifying international law, the DASR</w:t>
      </w:r>
      <w:ins w:id="1816" w:author="karl@grindal.org" w:date="2014-10-19T19:54:00Z">
        <w:r w:rsidR="004308CB">
          <w:rPr>
            <w:rFonts w:ascii="Cambria" w:eastAsia="MS Mincho" w:hAnsi="Cambria" w:cs="Times New Roman"/>
            <w:color w:val="000000" w:themeColor="text1"/>
          </w:rPr>
          <w:fldChar w:fldCharType="begin"/>
        </w:r>
        <w:r w:rsidR="004308CB">
          <w:instrText xml:space="preserve"> XE "</w:instrText>
        </w:r>
        <w:r w:rsidR="004308CB" w:rsidRPr="00B51168">
          <w:rPr>
            <w:rFonts w:ascii="Cambria" w:eastAsia="MS Mincho" w:hAnsi="Cambria" w:cs="Times New Roman"/>
            <w:color w:val="000000" w:themeColor="text1"/>
          </w:rPr>
          <w:instrText>Draft Articles on State Responsibility</w:instrText>
        </w:r>
        <w:r w:rsidR="004308CB">
          <w:instrText xml:space="preserve">" </w:instrText>
        </w:r>
        <w:r w:rsidR="004308CB">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states that countermeasures “are limited to” the non-performance of an international obligation, subject to proportionality.  For example, when Poland imposed martial law in 1981 the United States and other Western countries responded by suspending treaties for landing rights.</w:t>
      </w:r>
      <w:r w:rsidRPr="007C631C">
        <w:rPr>
          <w:rFonts w:ascii="Cambria" w:eastAsia="MS Mincho" w:hAnsi="Cambria" w:cs="Times New Roman"/>
          <w:color w:val="000000" w:themeColor="text1"/>
          <w:vertAlign w:val="superscript"/>
        </w:rPr>
        <w:footnoteReference w:id="275"/>
      </w:r>
      <w:r w:rsidRPr="007C631C">
        <w:rPr>
          <w:rFonts w:ascii="Cambria" w:eastAsia="MS Mincho" w:hAnsi="Cambria" w:cs="Times New Roman"/>
          <w:color w:val="000000" w:themeColor="text1"/>
        </w:rPr>
        <w:t xml:space="preserve">  Disregard of a national law that is in violation of an international obligation would </w:t>
      </w:r>
      <w:r w:rsidRPr="007C631C">
        <w:rPr>
          <w:rFonts w:ascii="Cambria" w:eastAsia="MS Mincho" w:hAnsi="Cambria" w:cs="Times New Roman"/>
          <w:color w:val="000000" w:themeColor="text1"/>
        </w:rPr>
        <w:lastRenderedPageBreak/>
        <w:t>likely not be considered an acceptable countermeasure under current international law, because it does not involve non-performance of an international obligation.</w:t>
      </w:r>
      <w:r w:rsidRPr="007C631C">
        <w:rPr>
          <w:rFonts w:ascii="Cambria" w:eastAsia="MS Mincho" w:hAnsi="Cambria" w:cs="Times New Roman"/>
          <w:color w:val="000000" w:themeColor="text1"/>
          <w:vertAlign w:val="superscript"/>
        </w:rPr>
        <w:footnoteReference w:id="276"/>
      </w:r>
      <w:r w:rsidRPr="007C631C">
        <w:rPr>
          <w:rFonts w:ascii="Cambria" w:eastAsia="MS Mincho" w:hAnsi="Cambria" w:cs="Times New Roman"/>
          <w:color w:val="000000" w:themeColor="text1"/>
        </w:rPr>
        <w:t xml:space="preserve"> </w:t>
      </w:r>
    </w:p>
    <w:p w14:paraId="020D0314"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483BBF07" w14:textId="22EB6610"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An additional consideration is that states are subject to the norm of nonintervention, which is considered to be the correlate of the principle of state sovereignty.</w:t>
      </w:r>
      <w:r w:rsidRPr="007C631C">
        <w:rPr>
          <w:rFonts w:ascii="Cambria" w:eastAsia="MS Mincho" w:hAnsi="Cambria" w:cs="Times New Roman"/>
          <w:color w:val="000000" w:themeColor="text1"/>
          <w:vertAlign w:val="superscript"/>
        </w:rPr>
        <w:footnoteReference w:id="277"/>
      </w:r>
      <w:r w:rsidRPr="007C631C">
        <w:rPr>
          <w:rFonts w:ascii="Cambria" w:eastAsia="MS Mincho" w:hAnsi="Cambria" w:cs="Times New Roman"/>
          <w:color w:val="000000" w:themeColor="text1"/>
        </w:rPr>
        <w:t xml:space="preserve"> States that have adopted restrictive domestic laws regarding CSOs frequently assert that foreign-funded or foreign-supported activities in their territory violate the norm of nonintervention. Treaty body jurisprudence implies that where states are parties to relevant human rights treaties, the norm of nonintervention does not apply to support to NV actors.  International human rights treaty bodies have not differentiated between support coming from state actors as opposed to support coming from non-state actors.  As to states, HRC</w:t>
      </w:r>
      <w:ins w:id="1817" w:author="karl@grindal.org" w:date="2014-10-19T20:30:00Z">
        <w:r w:rsidR="00D82790">
          <w:rPr>
            <w:rFonts w:ascii="Cambria" w:eastAsia="MS Mincho" w:hAnsi="Cambria" w:cs="Times New Roman"/>
            <w:color w:val="000000" w:themeColor="text1"/>
          </w:rPr>
          <w:fldChar w:fldCharType="begin"/>
        </w:r>
        <w:r w:rsidR="00D82790">
          <w:instrText xml:space="preserve"> XE "</w:instrText>
        </w:r>
        <w:r w:rsidR="00D82790" w:rsidRPr="003E19FC">
          <w:rPr>
            <w:rFonts w:ascii="Cambria" w:eastAsia="MS Mincho" w:hAnsi="Cambria" w:cs="Times New Roman"/>
            <w:color w:val="000000" w:themeColor="text1"/>
          </w:rPr>
          <w:instrText>Human Rights Committee</w:instrText>
        </w:r>
        <w:r w:rsidR="00D82790">
          <w:instrText xml:space="preserve">" </w:instrText>
        </w:r>
        <w:r w:rsidR="00D82790">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practice implies that, by ratifying human rights treaties, states have consented to human rights law and to supporting the work of NV actors acting to uphold those norms, including to consenting to their funding by foreign sources, at least to some degree.</w:t>
      </w:r>
      <w:r w:rsidRPr="007C631C">
        <w:rPr>
          <w:rFonts w:ascii="Cambria" w:eastAsia="MS Mincho" w:hAnsi="Cambria" w:cs="Times New Roman"/>
          <w:color w:val="000000" w:themeColor="text1"/>
          <w:vertAlign w:val="superscript"/>
        </w:rPr>
        <w:footnoteReference w:id="278"/>
      </w:r>
      <w:r w:rsidRPr="007C631C">
        <w:rPr>
          <w:rFonts w:ascii="Cambria" w:eastAsia="MS Mincho" w:hAnsi="Cambria" w:cs="Times New Roman"/>
          <w:color w:val="000000" w:themeColor="text1"/>
        </w:rPr>
        <w:t xml:space="preserve">  As Special Rapporteur Maina Kiai</w:t>
      </w:r>
      <w:ins w:id="1818" w:author="karl@grindal.org" w:date="2014-10-19T19:54:00Z">
        <w:r w:rsidR="004308CB">
          <w:rPr>
            <w:rFonts w:ascii="Cambria" w:eastAsia="MS Mincho" w:hAnsi="Cambria" w:cs="Times New Roman"/>
            <w:color w:val="000000" w:themeColor="text1"/>
          </w:rPr>
          <w:fldChar w:fldCharType="begin"/>
        </w:r>
        <w:r w:rsidR="004308CB">
          <w:instrText xml:space="preserve"> XE "</w:instrText>
        </w:r>
      </w:ins>
      <w:r w:rsidR="004308CB" w:rsidRPr="00FE47CB">
        <w:rPr>
          <w:rFonts w:ascii="Cambria" w:eastAsia="MS Mincho" w:hAnsi="Cambria" w:cs="Times New Roman"/>
          <w:color w:val="000000" w:themeColor="text1"/>
        </w:rPr>
        <w:instrText>Maina Kiai</w:instrText>
      </w:r>
      <w:ins w:id="1819" w:author="karl@grindal.org" w:date="2014-10-19T19:54:00Z">
        <w:r w:rsidR="004308CB">
          <w:instrText xml:space="preserve">" </w:instrText>
        </w:r>
        <w:r w:rsidR="004308CB">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points out, “The protection of State sovereignty is not listed as a legitimate interest [serving as a ground for derogation]” in the ICCPR</w:t>
      </w:r>
      <w:ins w:id="1820" w:author="karl@grindal.org" w:date="2014-10-19T19:49:00Z">
        <w:r w:rsidR="00E37BC3">
          <w:rPr>
            <w:rFonts w:ascii="Cambria" w:eastAsia="MS Mincho" w:hAnsi="Cambria" w:cs="Times New Roman"/>
            <w:color w:val="000000" w:themeColor="text1"/>
          </w:rPr>
          <w:fldChar w:fldCharType="begin"/>
        </w:r>
        <w:r w:rsidR="00E37BC3">
          <w:instrText xml:space="preserve"> XE "</w:instrText>
        </w:r>
        <w:r w:rsidR="00E37BC3" w:rsidRPr="005D7CCF">
          <w:rPr>
            <w:rFonts w:ascii="Cambria" w:eastAsia="MS Mincho" w:hAnsi="Cambria" w:cs="Times New Roman"/>
            <w:color w:val="000000" w:themeColor="text1"/>
          </w:rPr>
          <w:instrText>International Convention on Civil and Political Rights</w:instrText>
        </w:r>
        <w:r w:rsidR="00E37BC3">
          <w:instrText xml:space="preserve">" </w:instrText>
        </w:r>
        <w:r w:rsidR="00E37BC3">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w:t>
      </w:r>
      <w:r w:rsidRPr="007C631C">
        <w:rPr>
          <w:rFonts w:ascii="Cambria" w:eastAsia="MS Mincho" w:hAnsi="Cambria" w:cs="Times New Roman"/>
          <w:color w:val="000000" w:themeColor="text1"/>
          <w:vertAlign w:val="superscript"/>
        </w:rPr>
        <w:footnoteReference w:id="279"/>
      </w:r>
      <w:r w:rsidRPr="007C631C">
        <w:rPr>
          <w:rFonts w:ascii="Cambria" w:eastAsia="MS Mincho" w:hAnsi="Cambria" w:cs="Times New Roman"/>
          <w:color w:val="000000" w:themeColor="text1"/>
        </w:rPr>
        <w:t xml:space="preserve"> </w:t>
      </w:r>
    </w:p>
    <w:p w14:paraId="371C4231"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522429B1"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 xml:space="preserve">Where states have not ratified an international or regional treaty and the law being applied to them is customary international law, the situation is more complicated, because it could be argued that </w:t>
      </w:r>
      <w:r w:rsidRPr="007C631C">
        <w:rPr>
          <w:rFonts w:ascii="Cambria" w:eastAsia="MS Mincho" w:hAnsi="Cambria" w:cs="Times New Roman"/>
          <w:color w:val="000000" w:themeColor="text1"/>
        </w:rPr>
        <w:lastRenderedPageBreak/>
        <w:t xml:space="preserve">by passing restrictive CSO laws, states are objecting to the formation of custom.  By objecting long and often enough, they will be seen as “persistent objectors” to any emerging customary law.  Given the considerable legal unclarity that surrounds the norm of nonintervention as it applies to nonforcible means, it cannot be ruled out that states electing to operate where restrictive laws have been passed may be found in violation of international law. </w:t>
      </w:r>
    </w:p>
    <w:p w14:paraId="5060479D"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18A8237C" w14:textId="030E9A5C"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ab/>
        <w:t xml:space="preserve">As a consequence, strictly from the perspective of international law, non-state actors are the preferred vehicles of delivery in states that have passed restrictive national laws.  In addition, the rights recognized by human rights treaties – here, the rights of expression and association -- do not properly belong to the states parties – they belong to individuals. Non-state actors are not subject to the customary international legal rules regarding state responsibility.  They are entitled to exercise their right to associate with individuals in the restricting state; and the individuals in the restricting state are entitled to exercise their right to associate with individuals in foreign states. Of course, the mere lawfulness of acts under international law does not prevent the restricting state from prosecuting such actors for disregarding national laws. The diplomatic immunities available to state actors have to be weighed into the legal analysis. Moreover, the acts of non-state actors may be </w:t>
      </w:r>
      <w:r w:rsidRPr="007C631C">
        <w:rPr>
          <w:rFonts w:ascii="Cambria" w:eastAsia="MS Mincho" w:hAnsi="Cambria" w:cs="Times New Roman"/>
          <w:i/>
          <w:color w:val="000000" w:themeColor="text1"/>
        </w:rPr>
        <w:t xml:space="preserve">attributed </w:t>
      </w:r>
      <w:r w:rsidRPr="007C631C">
        <w:rPr>
          <w:rFonts w:ascii="Cambria" w:eastAsia="MS Mincho" w:hAnsi="Cambria" w:cs="Times New Roman"/>
          <w:color w:val="000000" w:themeColor="text1"/>
        </w:rPr>
        <w:t>to the state for the purposes of international law under certain conditions, “if the person or group of persons is in fact acting on the instructions of, or under the direction or control of, that State in carrying out the conduct.”</w:t>
      </w:r>
      <w:r w:rsidRPr="007C631C">
        <w:rPr>
          <w:rFonts w:ascii="Cambria" w:eastAsia="MS Mincho" w:hAnsi="Cambria" w:cs="Times New Roman"/>
          <w:color w:val="000000" w:themeColor="text1"/>
          <w:vertAlign w:val="superscript"/>
        </w:rPr>
        <w:footnoteReference w:id="280"/>
      </w:r>
      <w:r w:rsidRPr="007C631C">
        <w:rPr>
          <w:rFonts w:ascii="Cambria" w:eastAsia="MS Mincho" w:hAnsi="Cambria" w:cs="Times New Roman"/>
          <w:color w:val="000000" w:themeColor="text1"/>
        </w:rPr>
        <w:t xml:space="preserve">  However, the threshold is high for such attribution.  Set down in an ICJ case involving the U.S. funding of the Nicaraguan </w:t>
      </w:r>
      <w:r w:rsidRPr="007C631C">
        <w:rPr>
          <w:rFonts w:ascii="Cambria" w:eastAsia="MS Mincho" w:hAnsi="Cambria" w:cs="Times New Roman"/>
          <w:i/>
          <w:color w:val="000000" w:themeColor="text1"/>
        </w:rPr>
        <w:t>contras</w:t>
      </w:r>
      <w:ins w:id="1822" w:author="karl@grindal.org" w:date="2014-10-19T19:55:00Z">
        <w:r w:rsidR="004308CB">
          <w:rPr>
            <w:rFonts w:ascii="Cambria" w:eastAsia="MS Mincho" w:hAnsi="Cambria" w:cs="Times New Roman"/>
            <w:i/>
            <w:color w:val="000000" w:themeColor="text1"/>
          </w:rPr>
          <w:fldChar w:fldCharType="begin"/>
        </w:r>
        <w:r w:rsidR="004308CB">
          <w:instrText xml:space="preserve"> XE "</w:instrText>
        </w:r>
      </w:ins>
      <w:r w:rsidR="004308CB" w:rsidRPr="00311A59">
        <w:rPr>
          <w:rFonts w:ascii="Cambria" w:eastAsia="MS Mincho" w:hAnsi="Cambria" w:cs="Times New Roman"/>
          <w:i/>
          <w:color w:val="000000" w:themeColor="text1"/>
        </w:rPr>
        <w:instrText>contras</w:instrText>
      </w:r>
      <w:ins w:id="1823" w:author="karl@grindal.org" w:date="2014-10-19T19:55:00Z">
        <w:r w:rsidR="004308CB">
          <w:instrText xml:space="preserve">" </w:instrText>
        </w:r>
        <w:r w:rsidR="004308CB">
          <w:rPr>
            <w:rFonts w:ascii="Cambria" w:eastAsia="MS Mincho" w:hAnsi="Cambria" w:cs="Times New Roman"/>
            <w:i/>
            <w:color w:val="000000" w:themeColor="text1"/>
          </w:rPr>
          <w:fldChar w:fldCharType="end"/>
        </w:r>
      </w:ins>
      <w:r w:rsidRPr="007C631C">
        <w:rPr>
          <w:rFonts w:ascii="Cambria" w:eastAsia="MS Mincho" w:hAnsi="Cambria" w:cs="Times New Roman"/>
          <w:i/>
          <w:color w:val="000000" w:themeColor="text1"/>
        </w:rPr>
        <w:t xml:space="preserve">, </w:t>
      </w:r>
      <w:r w:rsidRPr="007C631C">
        <w:rPr>
          <w:rFonts w:ascii="Cambria" w:eastAsia="MS Mincho" w:hAnsi="Cambria" w:cs="Times New Roman"/>
          <w:color w:val="000000" w:themeColor="text1"/>
        </w:rPr>
        <w:t>the standard requires more than merely funding and supplying the non-state actors.  The state must have “effective control” over their actions.</w:t>
      </w:r>
      <w:r w:rsidRPr="007C631C">
        <w:rPr>
          <w:rFonts w:ascii="Cambria" w:eastAsia="MS Mincho" w:hAnsi="Cambria" w:cs="Times New Roman"/>
          <w:color w:val="000000" w:themeColor="text1"/>
          <w:vertAlign w:val="superscript"/>
        </w:rPr>
        <w:footnoteReference w:id="281"/>
      </w:r>
      <w:r w:rsidRPr="007C631C">
        <w:rPr>
          <w:rFonts w:ascii="Cambria" w:eastAsia="MS Mincho" w:hAnsi="Cambria" w:cs="Times New Roman"/>
          <w:color w:val="000000" w:themeColor="text1"/>
        </w:rPr>
        <w:t xml:space="preserve">  </w:t>
      </w:r>
    </w:p>
    <w:p w14:paraId="05661089"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37950BFF"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i/>
          <w:color w:val="000000" w:themeColor="text1"/>
        </w:rPr>
      </w:pPr>
      <w:r w:rsidRPr="007C631C">
        <w:rPr>
          <w:rFonts w:ascii="Cambria" w:eastAsia="MS Mincho" w:hAnsi="Cambria" w:cs="Times New Roman"/>
          <w:b/>
          <w:i/>
          <w:color w:val="000000" w:themeColor="text1"/>
        </w:rPr>
        <w:t>Qualifications and Important Precedent</w:t>
      </w:r>
    </w:p>
    <w:p w14:paraId="6BFA0043"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70E9073E" w14:textId="280C020E"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lastRenderedPageBreak/>
        <w:t>While the above appears to be the best reading of the law, it is important to note that the DASR</w:t>
      </w:r>
      <w:ins w:id="1824" w:author="karl@grindal.org" w:date="2014-10-19T19:54:00Z">
        <w:r w:rsidR="004308CB">
          <w:rPr>
            <w:rFonts w:ascii="Cambria" w:eastAsia="MS Mincho" w:hAnsi="Cambria" w:cs="Times New Roman"/>
            <w:color w:val="000000" w:themeColor="text1"/>
          </w:rPr>
          <w:fldChar w:fldCharType="begin"/>
        </w:r>
        <w:r w:rsidR="004308CB">
          <w:instrText xml:space="preserve"> XE "</w:instrText>
        </w:r>
        <w:r w:rsidR="004308CB" w:rsidRPr="00B51168">
          <w:rPr>
            <w:rFonts w:ascii="Cambria" w:eastAsia="MS Mincho" w:hAnsi="Cambria" w:cs="Times New Roman"/>
            <w:color w:val="000000" w:themeColor="text1"/>
          </w:rPr>
          <w:instrText>Draft Articles on State Responsibility</w:instrText>
        </w:r>
        <w:r w:rsidR="004308CB">
          <w:instrText xml:space="preserve">" </w:instrText>
        </w:r>
        <w:r w:rsidR="004308CB">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are not clear on what Article 41 may entail and disregard of national laws as a response to breach of peremptory norms is not out of the question.  The Commentary refers to the ICJ Advisory Opinion in </w:t>
      </w:r>
      <w:r w:rsidRPr="007C631C">
        <w:rPr>
          <w:rFonts w:ascii="Cambria" w:eastAsia="MS Mincho" w:hAnsi="Cambria" w:cs="Times New Roman"/>
          <w:i/>
          <w:color w:val="000000" w:themeColor="text1"/>
        </w:rPr>
        <w:t>Legal Consequences for States of Continued Presence of South Africa in Namibia</w:t>
      </w:r>
      <w:r w:rsidRPr="007C631C">
        <w:rPr>
          <w:rFonts w:ascii="Cambria" w:eastAsia="MS Mincho" w:hAnsi="Cambria" w:cs="Times New Roman"/>
          <w:color w:val="000000" w:themeColor="text1"/>
        </w:rPr>
        <w:t xml:space="preserve"> </w:t>
      </w:r>
      <w:r w:rsidRPr="007C631C">
        <w:rPr>
          <w:rFonts w:ascii="Cambria" w:eastAsia="MS Mincho" w:hAnsi="Cambria" w:cs="Times New Roman"/>
          <w:i/>
          <w:color w:val="000000" w:themeColor="text1"/>
        </w:rPr>
        <w:t>(South West Africa) notwithstanding Security Council Resolution 276</w:t>
      </w:r>
      <w:r w:rsidRPr="007C631C">
        <w:rPr>
          <w:rFonts w:ascii="Cambria" w:eastAsia="MS Mincho" w:hAnsi="Cambria" w:cs="Times New Roman"/>
          <w:color w:val="000000" w:themeColor="text1"/>
        </w:rPr>
        <w:t>.</w:t>
      </w:r>
      <w:r w:rsidRPr="007C631C">
        <w:rPr>
          <w:rFonts w:ascii="Cambria" w:eastAsia="MS Mincho" w:hAnsi="Cambria" w:cs="Times New Roman"/>
          <w:color w:val="000000" w:themeColor="text1"/>
          <w:vertAlign w:val="superscript"/>
        </w:rPr>
        <w:footnoteReference w:id="282"/>
      </w:r>
      <w:r w:rsidRPr="007C631C">
        <w:rPr>
          <w:rFonts w:ascii="Cambria" w:eastAsia="MS Mincho" w:hAnsi="Cambria" w:cs="Times New Roman"/>
          <w:i/>
          <w:color w:val="000000" w:themeColor="text1"/>
        </w:rPr>
        <w:t xml:space="preserve">  </w:t>
      </w:r>
      <w:r w:rsidRPr="007C631C">
        <w:rPr>
          <w:rFonts w:ascii="Cambria" w:eastAsia="MS Mincho" w:hAnsi="Cambria" w:cs="Times New Roman"/>
          <w:color w:val="000000" w:themeColor="text1"/>
        </w:rPr>
        <w:t>That decision dealt with South Africa’s refusal to give up a mandate to govern Namibia originally accorded by the League of Nations, even after a Security Council Resolution explicitly revoked South Africa’s authority there.  In the Namibian case, the serious breach came about as the result of a change in legal status of South Africa’s presence in Namibia.  Obviously, the South African laws administering the Namibian territory were already in place at the time the Security Council resolution was adopted.  Most of the ICJ’s analysis regarding the legal consequence for states in this situation concerned ending diplomatic, economic, and treaty relations with South Africa insofar as they involved Namibia.  But also implicit in the decision is that states should not recognize South Africa’s laws enabling the “serious breach” in question, as the Court qualifies:  “while official acts performed by the Government of South Africa on behalf of or concerning Namibia…are illegal and invalid, the invalidity cannot be extended to those acts, such as…the registration of births, deaths and marriages, the effect of which can be ignored only to the detriment of the inhabitants of the Territory.”</w:t>
      </w:r>
      <w:r w:rsidRPr="007C631C">
        <w:rPr>
          <w:rFonts w:ascii="Cambria" w:eastAsia="MS Mincho" w:hAnsi="Cambria" w:cs="Times New Roman"/>
          <w:color w:val="000000" w:themeColor="text1"/>
          <w:vertAlign w:val="superscript"/>
        </w:rPr>
        <w:footnoteReference w:id="283"/>
      </w:r>
      <w:r w:rsidRPr="007C631C">
        <w:rPr>
          <w:rFonts w:ascii="Cambria" w:eastAsia="MS Mincho" w:hAnsi="Cambria" w:cs="Times New Roman"/>
          <w:color w:val="000000" w:themeColor="text1"/>
        </w:rPr>
        <w:t xml:space="preserve">  </w:t>
      </w:r>
    </w:p>
    <w:p w14:paraId="36C7CDEF"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2A341FC5" w14:textId="606FA81D"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Along these lines, at least one directly relevant precedent exists for noncompliance with national laws in response to serious breaches of peremptory norms – the Sullivan principles (a code of conduct for corporations operating in South Africa during the apartheid</w:t>
      </w:r>
      <w:ins w:id="1825" w:author="karl@grindal.org" w:date="2014-10-19T19:13:00Z">
        <w:r w:rsidR="001D601C">
          <w:rPr>
            <w:rFonts w:ascii="Cambria" w:eastAsia="MS Mincho" w:hAnsi="Cambria" w:cs="Times New Roman"/>
            <w:color w:val="000000" w:themeColor="text1"/>
          </w:rPr>
          <w:fldChar w:fldCharType="begin"/>
        </w:r>
        <w:r w:rsidR="001D601C">
          <w:instrText xml:space="preserve"> XE "</w:instrText>
        </w:r>
      </w:ins>
      <w:r w:rsidR="001D601C" w:rsidRPr="00E718F0">
        <w:rPr>
          <w:rFonts w:ascii="Cambria" w:hAnsi="Cambria" w:cs="Times New Roman"/>
          <w:color w:val="000000" w:themeColor="text1"/>
        </w:rPr>
        <w:instrText>apartheid</w:instrText>
      </w:r>
      <w:ins w:id="1826" w:author="karl@grindal.org" w:date="2014-10-19T19:13:00Z">
        <w:r w:rsidR="001D601C">
          <w:instrText xml:space="preserve">" </w:instrText>
        </w:r>
        <w:r w:rsidR="001D601C">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era), as codified in the U.S. Comprehensive Anti-Apartheid</w:t>
      </w:r>
      <w:ins w:id="1827" w:author="karl@grindal.org" w:date="2014-10-19T19:17:00Z">
        <w:r w:rsidR="001D601C">
          <w:rPr>
            <w:rFonts w:ascii="Cambria" w:eastAsia="MS Mincho" w:hAnsi="Cambria" w:cs="Times New Roman"/>
            <w:color w:val="000000" w:themeColor="text1"/>
          </w:rPr>
          <w:fldChar w:fldCharType="begin"/>
        </w:r>
        <w:r w:rsidR="001D601C">
          <w:instrText xml:space="preserve"> XE "</w:instrText>
        </w:r>
        <w:r w:rsidR="001D601C" w:rsidRPr="00DF47F5">
          <w:rPr>
            <w:rFonts w:ascii="Cambria" w:hAnsi="Cambria" w:cs="Times New Roman"/>
            <w:color w:val="000000" w:themeColor="text1"/>
          </w:rPr>
          <w:instrText>apartheid</w:instrText>
        </w:r>
        <w:r w:rsidR="001D601C">
          <w:instrText xml:space="preserve">" </w:instrText>
        </w:r>
        <w:r w:rsidR="001D601C">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Act of 1986 (CAAA).</w:t>
      </w:r>
      <w:r w:rsidRPr="007C631C">
        <w:rPr>
          <w:rFonts w:ascii="Cambria" w:eastAsia="MS Mincho" w:hAnsi="Cambria" w:cs="Times New Roman"/>
          <w:color w:val="000000" w:themeColor="text1"/>
          <w:vertAlign w:val="superscript"/>
        </w:rPr>
        <w:footnoteReference w:id="284"/>
      </w:r>
      <w:r w:rsidRPr="007C631C">
        <w:rPr>
          <w:rFonts w:ascii="Cambria" w:eastAsia="MS Mincho" w:hAnsi="Cambria" w:cs="Times New Roman"/>
          <w:color w:val="000000" w:themeColor="text1"/>
        </w:rPr>
        <w:t xml:space="preserve"> The Sullivan Principles required U.S. companies doing business in South Africa to desegregate their workplaces and eventually to work to end South African Apartheid</w:t>
      </w:r>
      <w:ins w:id="1828" w:author="karl@grindal.org" w:date="2014-10-19T19:17:00Z">
        <w:r w:rsidR="001D601C">
          <w:rPr>
            <w:rFonts w:ascii="Cambria" w:eastAsia="MS Mincho" w:hAnsi="Cambria" w:cs="Times New Roman"/>
            <w:color w:val="000000" w:themeColor="text1"/>
          </w:rPr>
          <w:fldChar w:fldCharType="begin"/>
        </w:r>
        <w:r w:rsidR="001D601C">
          <w:instrText xml:space="preserve"> XE "</w:instrText>
        </w:r>
        <w:r w:rsidR="001D601C" w:rsidRPr="00DF47F5">
          <w:rPr>
            <w:rFonts w:ascii="Cambria" w:hAnsi="Cambria" w:cs="Times New Roman"/>
            <w:color w:val="000000" w:themeColor="text1"/>
          </w:rPr>
          <w:instrText>apartheid</w:instrText>
        </w:r>
        <w:r w:rsidR="001D601C">
          <w:instrText xml:space="preserve">" </w:instrText>
        </w:r>
        <w:r w:rsidR="001D601C">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laws.  These requirements brought U.S. companies into conflict with South African laws, and Sullivan himself referred to them as “corporate civil disobedience.”  While the Sullivan principles were voluntary and engaged only non-state actors, the CAAA applied to both state and non-state actors in South Africa, in addition to enacting other trade and economic sanctions.  Furthermore, the CAAA </w:t>
      </w:r>
      <w:r w:rsidRPr="007C631C">
        <w:rPr>
          <w:rFonts w:ascii="Cambria" w:eastAsia="MS Mincho" w:hAnsi="Cambria" w:cs="Times New Roman"/>
          <w:color w:val="000000" w:themeColor="text1"/>
        </w:rPr>
        <w:lastRenderedPageBreak/>
        <w:t>provided for civil and criminal penalties, thus subjecting U.S. nationals to conflicting legal regimes.  The CAAA went far beyond countermeasures as described in DASR</w:t>
      </w:r>
      <w:ins w:id="1829" w:author="karl@grindal.org" w:date="2014-10-19T19:54:00Z">
        <w:r w:rsidR="004308CB">
          <w:rPr>
            <w:rFonts w:ascii="Cambria" w:eastAsia="MS Mincho" w:hAnsi="Cambria" w:cs="Times New Roman"/>
            <w:color w:val="000000" w:themeColor="text1"/>
          </w:rPr>
          <w:fldChar w:fldCharType="begin"/>
        </w:r>
        <w:r w:rsidR="004308CB">
          <w:instrText xml:space="preserve"> XE "</w:instrText>
        </w:r>
        <w:r w:rsidR="004308CB" w:rsidRPr="00B51168">
          <w:rPr>
            <w:rFonts w:ascii="Cambria" w:eastAsia="MS Mincho" w:hAnsi="Cambria" w:cs="Times New Roman"/>
            <w:color w:val="000000" w:themeColor="text1"/>
          </w:rPr>
          <w:instrText>Draft Articles on State Responsibility</w:instrText>
        </w:r>
        <w:r w:rsidR="004308CB">
          <w:instrText xml:space="preserve">" </w:instrText>
        </w:r>
        <w:r w:rsidR="004308CB">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and is an example of disregard of national laws in response to a serious breach of a peremptory norm.</w:t>
      </w:r>
      <w:r w:rsidRPr="007C631C">
        <w:rPr>
          <w:rFonts w:ascii="Cambria" w:eastAsia="MS Mincho" w:hAnsi="Cambria" w:cs="Times New Roman"/>
          <w:color w:val="000000" w:themeColor="text1"/>
          <w:vertAlign w:val="superscript"/>
        </w:rPr>
        <w:footnoteReference w:id="285"/>
      </w:r>
    </w:p>
    <w:p w14:paraId="2CB38928"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7EA18D08" w14:textId="0050CF46"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The context for this precedent is important.  By 1986, apartheid</w:t>
      </w:r>
      <w:ins w:id="1830" w:author="karl@grindal.org" w:date="2014-10-19T19:13:00Z">
        <w:r w:rsidR="001D601C">
          <w:rPr>
            <w:rFonts w:ascii="Cambria" w:eastAsia="MS Mincho" w:hAnsi="Cambria" w:cs="Times New Roman"/>
            <w:color w:val="000000" w:themeColor="text1"/>
          </w:rPr>
          <w:fldChar w:fldCharType="begin"/>
        </w:r>
        <w:r w:rsidR="001D601C">
          <w:instrText xml:space="preserve"> XE "</w:instrText>
        </w:r>
      </w:ins>
      <w:r w:rsidR="001D601C" w:rsidRPr="00E718F0">
        <w:rPr>
          <w:rFonts w:ascii="Cambria" w:hAnsi="Cambria" w:cs="Times New Roman"/>
          <w:color w:val="000000" w:themeColor="text1"/>
        </w:rPr>
        <w:instrText>apartheid</w:instrText>
      </w:r>
      <w:ins w:id="1831" w:author="karl@grindal.org" w:date="2014-10-19T19:13:00Z">
        <w:r w:rsidR="001D601C">
          <w:instrText xml:space="preserve">" </w:instrText>
        </w:r>
        <w:r w:rsidR="001D601C">
          <w:rPr>
            <w:rFonts w:ascii="Cambria" w:eastAsia="MS Mincho" w:hAnsi="Cambria" w:cs="Times New Roman"/>
            <w:color w:val="000000" w:themeColor="text1"/>
          </w:rPr>
          <w:fldChar w:fldCharType="end"/>
        </w:r>
      </w:ins>
      <w:r w:rsidRPr="007C631C">
        <w:rPr>
          <w:rFonts w:ascii="Cambria" w:eastAsia="MS Mincho" w:hAnsi="Cambria" w:cs="Times New Roman"/>
          <w:color w:val="000000" w:themeColor="text1"/>
        </w:rPr>
        <w:t xml:space="preserve"> in South Africa had been the target of concerted, though not completely unified, multilateral action on the part of the international community for more than two decades.</w:t>
      </w:r>
      <w:r w:rsidRPr="007C631C">
        <w:rPr>
          <w:rFonts w:ascii="Cambria" w:eastAsia="MS Mincho" w:hAnsi="Cambria" w:cs="Times New Roman"/>
          <w:color w:val="000000" w:themeColor="text1"/>
          <w:vertAlign w:val="superscript"/>
        </w:rPr>
        <w:footnoteReference w:id="286"/>
      </w:r>
      <w:r w:rsidRPr="007C631C">
        <w:rPr>
          <w:rFonts w:ascii="Cambria" w:eastAsia="MS Mincho" w:hAnsi="Cambria" w:cs="Times New Roman"/>
          <w:color w:val="000000" w:themeColor="text1"/>
        </w:rPr>
        <w:t xml:space="preserve">  Despite the use of the veto in the Security Council by the United States and Great Britain, both the General Assembly and Security Council (though not under Chapter VII) had asked member states to take unilateral measures against South Africa, and the U.S. Congress was eventually able to override a Presidential veto of the CAAA. Even though the CAAA went far beyond the actions requested by the United Nations,</w:t>
      </w:r>
      <w:r w:rsidRPr="007C631C">
        <w:rPr>
          <w:rFonts w:ascii="Cambria" w:eastAsia="MS Mincho" w:hAnsi="Cambria" w:cs="Times New Roman"/>
          <w:color w:val="000000" w:themeColor="text1"/>
          <w:vertAlign w:val="superscript"/>
        </w:rPr>
        <w:footnoteReference w:id="287"/>
      </w:r>
      <w:r w:rsidRPr="007C631C">
        <w:rPr>
          <w:rFonts w:ascii="Cambria" w:eastAsia="MS Mincho" w:hAnsi="Cambria" w:cs="Times New Roman"/>
          <w:color w:val="000000" w:themeColor="text1"/>
        </w:rPr>
        <w:t xml:space="preserve"> its actions did not meet with condemnation by the international community, as it was becoming apparent that only unilateral action could overcome the impasse in the Security Council. States contemplating disregard of national laws restricting CSO activities would be advised to seek multilateral support in the form of resolutions by the General Assembly or Human Rights Council calling on states to take unilateral measures to protect NV actors.</w:t>
      </w:r>
      <w:r w:rsidRPr="007C631C">
        <w:rPr>
          <w:rFonts w:ascii="Cambria" w:eastAsia="MS Mincho" w:hAnsi="Cambria" w:cs="Times New Roman"/>
          <w:color w:val="000000" w:themeColor="text1"/>
          <w:vertAlign w:val="superscript"/>
        </w:rPr>
        <w:footnoteReference w:id="288"/>
      </w:r>
      <w:r w:rsidRPr="007C631C">
        <w:rPr>
          <w:rFonts w:ascii="Cambria" w:eastAsia="MS Mincho" w:hAnsi="Cambria" w:cs="Times New Roman"/>
          <w:color w:val="000000" w:themeColor="text1"/>
        </w:rPr>
        <w:t xml:space="preserve">  </w:t>
      </w:r>
    </w:p>
    <w:p w14:paraId="16AC7361"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70D3134C"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6C983A40" w14:textId="77777777" w:rsidR="007C631C" w:rsidRPr="007C631C" w:rsidRDefault="007C631C" w:rsidP="007C631C">
      <w:pPr>
        <w:spacing w:before="100" w:beforeAutospacing="1" w:after="100" w:afterAutospacing="1" w:line="360" w:lineRule="auto"/>
        <w:jc w:val="both"/>
        <w:rPr>
          <w:rFonts w:ascii="Cambria" w:eastAsia="MS Mincho" w:hAnsi="Cambria" w:cs="Times New Roman"/>
          <w:b/>
          <w:i/>
          <w:color w:val="000000" w:themeColor="text1"/>
        </w:rPr>
      </w:pPr>
      <w:r w:rsidRPr="007C631C">
        <w:rPr>
          <w:rFonts w:ascii="Cambria" w:eastAsia="MS Mincho" w:hAnsi="Cambria" w:cs="Times New Roman"/>
          <w:b/>
          <w:i/>
          <w:color w:val="000000" w:themeColor="text1"/>
        </w:rPr>
        <w:t>Conclusion</w:t>
      </w:r>
    </w:p>
    <w:p w14:paraId="26FF9BF8"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r w:rsidRPr="007C631C">
        <w:rPr>
          <w:rFonts w:ascii="Cambria" w:eastAsia="MS Mincho" w:hAnsi="Cambria" w:cs="Times New Roman"/>
          <w:color w:val="000000" w:themeColor="text1"/>
        </w:rPr>
        <w:t xml:space="preserve">Grounded mostly on the rights of association and expression, a sound legal basis for support for NV actors exists in international and regional human rights treaties and UN mechanisms.  In situations where states have passed laws restricting CSOs from associating with “foreign” supporters, non-state actors are on sounder legal footing than states in disregarding national laws, though this needs to be weighed against the protections of immunity that may be available to state actors.  States deliberating how to respond to national laws restricting CSOs should seek multilateral support through international organizations, particularly the United Nations, or try to coordinate a more consistent state practice in order to develop the customary law regarding countermeasures. </w:t>
      </w:r>
    </w:p>
    <w:p w14:paraId="370F302B"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5CB7A880"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0CC83043"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76F0342E" w14:textId="77777777" w:rsidR="007C631C" w:rsidRPr="007C631C" w:rsidRDefault="007C631C" w:rsidP="007C631C">
      <w:pPr>
        <w:spacing w:before="100" w:beforeAutospacing="1" w:after="100" w:afterAutospacing="1" w:line="360" w:lineRule="auto"/>
        <w:jc w:val="both"/>
        <w:rPr>
          <w:rFonts w:ascii="Cambria" w:eastAsia="MS Mincho" w:hAnsi="Cambria" w:cs="Times New Roman"/>
          <w:color w:val="000000" w:themeColor="text1"/>
        </w:rPr>
      </w:pPr>
    </w:p>
    <w:p w14:paraId="012B2B92" w14:textId="77777777" w:rsidR="00D14BB8" w:rsidRDefault="00D14BB8">
      <w:pPr>
        <w:rPr>
          <w:rFonts w:ascii="Cambria" w:eastAsia="Calibri" w:hAnsi="Cambria" w:cs="Times New Roman"/>
          <w:i/>
          <w:color w:val="000000" w:themeColor="text1"/>
        </w:rPr>
      </w:pPr>
      <w:r>
        <w:rPr>
          <w:rFonts w:ascii="Cambria" w:eastAsia="Calibri" w:hAnsi="Cambria" w:cs="Times New Roman"/>
          <w:i/>
          <w:color w:val="000000" w:themeColor="text1"/>
        </w:rPr>
        <w:br w:type="page"/>
      </w:r>
    </w:p>
    <w:p w14:paraId="77D02D7D" w14:textId="77777777" w:rsidR="00D14BB8" w:rsidRPr="00082695" w:rsidRDefault="00D14BB8" w:rsidP="00082695">
      <w:pPr>
        <w:pStyle w:val="Title"/>
        <w:rPr>
          <w:rFonts w:ascii="Cambria" w:hAnsi="Cambria"/>
          <w:b/>
          <w:sz w:val="32"/>
          <w:szCs w:val="32"/>
        </w:rPr>
      </w:pPr>
      <w:r w:rsidRPr="00082695">
        <w:rPr>
          <w:rFonts w:ascii="Cambria" w:hAnsi="Cambria"/>
          <w:b/>
          <w:sz w:val="32"/>
          <w:szCs w:val="32"/>
        </w:rPr>
        <w:lastRenderedPageBreak/>
        <w:t xml:space="preserve">Bringing Down the Dictators: </w:t>
      </w:r>
    </w:p>
    <w:p w14:paraId="590C8740" w14:textId="35317ED1" w:rsidR="00082695" w:rsidRPr="00082695" w:rsidRDefault="00D14BB8" w:rsidP="0000584E">
      <w:pPr>
        <w:pStyle w:val="Title"/>
        <w:rPr>
          <w:rFonts w:ascii="Cambria" w:hAnsi="Cambria"/>
          <w:b/>
          <w:sz w:val="32"/>
          <w:szCs w:val="32"/>
        </w:rPr>
      </w:pPr>
      <w:r w:rsidRPr="00082695">
        <w:rPr>
          <w:rFonts w:ascii="Cambria" w:hAnsi="Cambria"/>
          <w:b/>
          <w:sz w:val="32"/>
          <w:szCs w:val="32"/>
        </w:rPr>
        <w:t>The Utility of Smart Sanctions</w:t>
      </w:r>
    </w:p>
    <w:p w14:paraId="63D95068" w14:textId="77777777" w:rsidR="00082695" w:rsidRDefault="00082695" w:rsidP="0000584E">
      <w:pPr>
        <w:pStyle w:val="NoSpacing"/>
        <w:spacing w:before="100" w:beforeAutospacing="1" w:after="100" w:afterAutospacing="1" w:line="360" w:lineRule="auto"/>
        <w:rPr>
          <w:rFonts w:ascii="Cambria" w:hAnsi="Cambria"/>
        </w:rPr>
      </w:pPr>
    </w:p>
    <w:p w14:paraId="554291C2" w14:textId="5AEC6426" w:rsidR="008F2AA6" w:rsidRPr="0000584E" w:rsidRDefault="00D14BB8" w:rsidP="0000584E">
      <w:pPr>
        <w:pStyle w:val="NoSpacing"/>
        <w:spacing w:line="360" w:lineRule="auto"/>
        <w:rPr>
          <w:rFonts w:ascii="Cambria" w:hAnsi="Cambria"/>
        </w:rPr>
      </w:pPr>
      <w:r w:rsidRPr="0000584E">
        <w:rPr>
          <w:rFonts w:ascii="Cambria" w:hAnsi="Cambria"/>
        </w:rPr>
        <w:t>George A. Lopez</w:t>
      </w:r>
      <w:ins w:id="1835" w:author="karl@grindal.org" w:date="2014-10-18T15:47:00Z">
        <w:r w:rsidR="006109EE">
          <w:rPr>
            <w:rFonts w:ascii="Cambria" w:hAnsi="Cambria"/>
          </w:rPr>
          <w:fldChar w:fldCharType="begin"/>
        </w:r>
        <w:r w:rsidR="006109EE">
          <w:instrText xml:space="preserve"> XE "</w:instrText>
        </w:r>
      </w:ins>
      <w:r w:rsidR="006109EE" w:rsidRPr="00D82790">
        <w:rPr>
          <w:rFonts w:ascii="Cambria" w:hAnsi="Cambria" w:cs="Times New Roman"/>
          <w:b/>
          <w:color w:val="000000" w:themeColor="text1"/>
        </w:rPr>
        <w:instrText>George A. Lopez</w:instrText>
      </w:r>
      <w:ins w:id="1836" w:author="karl@grindal.org" w:date="2014-10-18T15:47:00Z">
        <w:r w:rsidR="006109EE">
          <w:instrText xml:space="preserve">" </w:instrText>
        </w:r>
        <w:r w:rsidR="006109EE">
          <w:rPr>
            <w:rFonts w:ascii="Cambria" w:hAnsi="Cambria"/>
          </w:rPr>
          <w:fldChar w:fldCharType="end"/>
        </w:r>
      </w:ins>
    </w:p>
    <w:p w14:paraId="066469FC" w14:textId="22EE913B" w:rsidR="008F2AA6" w:rsidRPr="0000584E" w:rsidRDefault="008F2AA6" w:rsidP="0000584E">
      <w:pPr>
        <w:pStyle w:val="NoSpacing"/>
        <w:spacing w:line="360" w:lineRule="auto"/>
        <w:rPr>
          <w:rFonts w:ascii="Cambria" w:hAnsi="Cambria"/>
        </w:rPr>
      </w:pPr>
      <w:r w:rsidRPr="0000584E">
        <w:rPr>
          <w:rFonts w:ascii="Cambria" w:hAnsi="Cambria"/>
        </w:rPr>
        <w:t>Vice-President, US Institute of Peace</w:t>
      </w:r>
      <w:r w:rsidR="00082695" w:rsidRPr="0000584E">
        <w:rPr>
          <w:rStyle w:val="FootnoteReference"/>
          <w:rFonts w:ascii="Cambria" w:hAnsi="Cambria"/>
        </w:rPr>
        <w:footnoteReference w:id="289"/>
      </w:r>
    </w:p>
    <w:p w14:paraId="35464A0B" w14:textId="77777777" w:rsidR="00082695" w:rsidRPr="00082695" w:rsidRDefault="00082695" w:rsidP="0000584E">
      <w:pPr>
        <w:pStyle w:val="NoSpacing"/>
        <w:spacing w:before="100" w:beforeAutospacing="1" w:after="100" w:afterAutospacing="1" w:line="360" w:lineRule="auto"/>
        <w:rPr>
          <w:rFonts w:ascii="Cambria" w:hAnsi="Cambria"/>
        </w:rPr>
      </w:pPr>
    </w:p>
    <w:p w14:paraId="59397D7B"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The development and institutionalization of ‘smart sanctions’ provides an array of coercive measures to the international community that have proven somewhat effective in particular cases of massive rights abuses and on-going atrocities.  As such they provide a basis for scrutinizing if and how these sanctions tools might be mobilized to break the hold of dictators on their populations in all areas of social and political life.</w:t>
      </w:r>
    </w:p>
    <w:p w14:paraId="0D8FB952"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Sanctions mechanisms have evolved from a single donor nation withdrawing economic aid and trade to protest human rights violations, coups and the rise of dictators, to coordinated action by multilateral organizations imposing targeted sanctions against individuals and entities to punish or constrain their specific activities that violate international law or norms. This use of multilateral economic sanctions has been advocated by transnational human rights NGOS for two decades, and their imposition and enforcement has occupied an increasingly prominent place in the coercive tool kit of national policy makers.</w:t>
      </w:r>
      <w:r w:rsidRPr="00082695">
        <w:rPr>
          <w:rStyle w:val="FootnoteReference"/>
          <w:rFonts w:ascii="Cambria" w:hAnsi="Cambria"/>
        </w:rPr>
        <w:footnoteReference w:id="290"/>
      </w:r>
    </w:p>
    <w:p w14:paraId="6F4BE1B6" w14:textId="401C3381"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Their operational international form has taken shape most pronouncedly in United Nations Security Council resolutions, and has been strengthened, if not also extended in scope and enforcement, by sanctions adopted by the European Union, the British Commonwealth, and ad hoc coalitions of states.  These intersecting developments have not been without controversy and, sometimes, outright contradiction. As revealed in the five decades of US unilateral sanctions on Cuba, and various 1980s Soviet</w:t>
      </w:r>
      <w:ins w:id="1839" w:author="karl@grindal.org" w:date="2014-10-19T19:13:00Z">
        <w:r w:rsidR="001D601C">
          <w:rPr>
            <w:rFonts w:ascii="Cambria" w:hAnsi="Cambria"/>
          </w:rPr>
          <w:fldChar w:fldCharType="begin"/>
        </w:r>
        <w:r w:rsidR="001D601C">
          <w:instrText xml:space="preserve"> XE "</w:instrText>
        </w:r>
      </w:ins>
      <w:r w:rsidR="001D601C" w:rsidRPr="00EF73BB">
        <w:rPr>
          <w:rFonts w:ascii="Cambria" w:hAnsi="Cambria" w:cs="Times New Roman"/>
          <w:color w:val="000000" w:themeColor="text1"/>
        </w:rPr>
        <w:instrText>Soviet</w:instrText>
      </w:r>
      <w:ins w:id="1840" w:author="karl@grindal.org" w:date="2014-10-19T19:13:00Z">
        <w:r w:rsidR="001D601C">
          <w:instrText xml:space="preserve">" </w:instrText>
        </w:r>
        <w:r w:rsidR="001D601C">
          <w:rPr>
            <w:rFonts w:ascii="Cambria" w:hAnsi="Cambria"/>
          </w:rPr>
          <w:fldChar w:fldCharType="end"/>
        </w:r>
      </w:ins>
      <w:r w:rsidRPr="00082695">
        <w:rPr>
          <w:rFonts w:ascii="Cambria" w:hAnsi="Cambria"/>
        </w:rPr>
        <w:t xml:space="preserve"> sanctions against its satellite states, some economic sanctions which claim to be enforcing human rights norms were actually designed as a means to punish directly ideological foes, with significant negative impact on rights and the quality of life of </w:t>
      </w:r>
      <w:r w:rsidRPr="00082695">
        <w:rPr>
          <w:rFonts w:ascii="Cambria" w:hAnsi="Cambria"/>
        </w:rPr>
        <w:lastRenderedPageBreak/>
        <w:t>the general population.</w:t>
      </w:r>
      <w:r w:rsidRPr="00082695">
        <w:rPr>
          <w:rStyle w:val="FootnoteReference"/>
          <w:rFonts w:ascii="Cambria" w:hAnsi="Cambria"/>
        </w:rPr>
        <w:footnoteReference w:id="291"/>
      </w:r>
      <w:r w:rsidRPr="00082695">
        <w:rPr>
          <w:rFonts w:ascii="Cambria" w:hAnsi="Cambria"/>
        </w:rPr>
        <w:t xml:space="preserve"> These cases of big power economic coercion combined with the negative humanitarian consequences of the earliest cases of UN sanctions in the 1990s </w:t>
      </w:r>
      <w:r w:rsidR="00FE3B28">
        <w:rPr>
          <w:rFonts w:ascii="Cambria" w:hAnsi="Cambria"/>
        </w:rPr>
        <w:t>–</w:t>
      </w:r>
      <w:r w:rsidRPr="00082695">
        <w:rPr>
          <w:rFonts w:ascii="Cambria" w:hAnsi="Cambria"/>
        </w:rPr>
        <w:t xml:space="preserve"> Iraq [devastating humanitarian impact], Haiti and the Former Republic of Yugoslavia [varied from serious to minimal humanitarian impact] led various analysts to question whether sanctions can ever be an ethical tool, or other than harmful, to human rights and human security.</w:t>
      </w:r>
      <w:r w:rsidRPr="00082695">
        <w:rPr>
          <w:rStyle w:val="FootnoteReference"/>
          <w:rFonts w:ascii="Cambria" w:hAnsi="Cambria"/>
        </w:rPr>
        <w:footnoteReference w:id="292"/>
      </w:r>
      <w:r w:rsidRPr="00082695">
        <w:rPr>
          <w:rFonts w:ascii="Cambria" w:hAnsi="Cambria"/>
        </w:rPr>
        <w:t xml:space="preserve"> </w:t>
      </w:r>
    </w:p>
    <w:p w14:paraId="3828A579" w14:textId="03A4915C" w:rsidR="00D14BB8" w:rsidRPr="00082695" w:rsidRDefault="00D14BB8" w:rsidP="0000584E">
      <w:pPr>
        <w:spacing w:before="100" w:beforeAutospacing="1" w:after="100" w:afterAutospacing="1" w:line="360" w:lineRule="auto"/>
        <w:jc w:val="both"/>
        <w:rPr>
          <w:rFonts w:ascii="Cambria" w:hAnsi="Cambria"/>
          <w:b/>
        </w:rPr>
      </w:pPr>
      <w:r w:rsidRPr="00082695">
        <w:rPr>
          <w:rFonts w:ascii="Cambria" w:hAnsi="Cambria"/>
          <w:b/>
        </w:rPr>
        <w:t>The Smart Sanctions Toolkit</w:t>
      </w:r>
    </w:p>
    <w:p w14:paraId="0A60E455" w14:textId="0FC1B9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Sanctions measures are precisely targeted or ‘smart’ in two ways. First, they take aim at specific sub-national and transnational actors deemed most responsible for the policies or actions considered by the imposer as illegal or abhorrent. Rather than punishing the society generally through trade or aid sanctions, smart sanctions aim to constrain identifiable, culpable perpetrators of wrong-doing. Generally, in human rights sanctions these are the abusive government institutions and leaders who authorize and </w:t>
      </w:r>
      <w:r w:rsidR="00FE3B28">
        <w:rPr>
          <w:rFonts w:ascii="Cambria" w:hAnsi="Cambria"/>
        </w:rPr>
        <w:t>–</w:t>
      </w:r>
      <w:r w:rsidRPr="00082695">
        <w:rPr>
          <w:rFonts w:ascii="Cambria" w:hAnsi="Cambria"/>
        </w:rPr>
        <w:t xml:space="preserve"> when identifiable </w:t>
      </w:r>
      <w:r w:rsidR="00FE3B28">
        <w:rPr>
          <w:rFonts w:ascii="Cambria" w:hAnsi="Cambria"/>
        </w:rPr>
        <w:t>–</w:t>
      </w:r>
      <w:r w:rsidRPr="00082695">
        <w:rPr>
          <w:rFonts w:ascii="Cambria" w:hAnsi="Cambria"/>
        </w:rPr>
        <w:t xml:space="preserve"> the individuals who perpetrate the abuses and the killings. </w:t>
      </w:r>
    </w:p>
    <w:p w14:paraId="42244E65"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Secondly, smart sanctions provide a laser focus of economic coercion to a specific micro-level economic activity that can be identified as contributing to increased human rights violations or dictator activities.  Most often such sanctions aim at the ‘power tools’ of a tyrant: his weapons, repressive technologies, and unfettered pillaging of national resources to acquire wealth to bolster his own power. </w:t>
      </w:r>
    </w:p>
    <w:p w14:paraId="0A85D4AD" w14:textId="5B692C38"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The measures below comprise the smart sanctions most readily available to constrain or end the rule of a dictator.  They include:</w:t>
      </w:r>
    </w:p>
    <w:p w14:paraId="4B3CA48C" w14:textId="77777777" w:rsidR="00D14BB8" w:rsidRPr="00082695" w:rsidRDefault="00D14BB8" w:rsidP="0000584E">
      <w:pPr>
        <w:numPr>
          <w:ilvl w:val="0"/>
          <w:numId w:val="33"/>
        </w:numPr>
        <w:spacing w:before="100" w:beforeAutospacing="1" w:after="100" w:afterAutospacing="1" w:line="360" w:lineRule="auto"/>
        <w:jc w:val="both"/>
        <w:rPr>
          <w:rFonts w:ascii="Cambria" w:hAnsi="Cambria"/>
        </w:rPr>
      </w:pPr>
      <w:r w:rsidRPr="00082695">
        <w:rPr>
          <w:rFonts w:ascii="Cambria" w:hAnsi="Cambria"/>
        </w:rPr>
        <w:t>freezing foreign held financial assets of [a] the national government;  [b] specific governmental agencies, such as an armed forces unit; [c] members of the government in their individual capacity; or, [d] those entities or individuals designated as key supporters of the dictator;</w:t>
      </w:r>
    </w:p>
    <w:p w14:paraId="7081756F" w14:textId="77777777" w:rsidR="00D14BB8" w:rsidRPr="00082695" w:rsidRDefault="00D14BB8" w:rsidP="0000584E">
      <w:pPr>
        <w:numPr>
          <w:ilvl w:val="0"/>
          <w:numId w:val="33"/>
        </w:numPr>
        <w:spacing w:before="100" w:beforeAutospacing="1" w:after="100" w:afterAutospacing="1" w:line="360" w:lineRule="auto"/>
        <w:jc w:val="both"/>
        <w:rPr>
          <w:rFonts w:ascii="Cambria" w:hAnsi="Cambria"/>
        </w:rPr>
      </w:pPr>
      <w:r w:rsidRPr="00082695">
        <w:rPr>
          <w:rFonts w:ascii="Cambria" w:hAnsi="Cambria"/>
        </w:rPr>
        <w:lastRenderedPageBreak/>
        <w:t>suspending credits, aid and loans available to the [a] through [d] political or economic actors in the nation that deal with monies involving international financial institutions;</w:t>
      </w:r>
    </w:p>
    <w:p w14:paraId="318316B7" w14:textId="77777777" w:rsidR="00D14BB8" w:rsidRPr="00082695" w:rsidRDefault="00D14BB8" w:rsidP="0000584E">
      <w:pPr>
        <w:numPr>
          <w:ilvl w:val="0"/>
          <w:numId w:val="33"/>
        </w:numPr>
        <w:spacing w:before="100" w:beforeAutospacing="1" w:after="100" w:afterAutospacing="1" w:line="360" w:lineRule="auto"/>
        <w:jc w:val="both"/>
        <w:rPr>
          <w:rFonts w:ascii="Cambria" w:hAnsi="Cambria"/>
        </w:rPr>
      </w:pPr>
      <w:r w:rsidRPr="00082695">
        <w:rPr>
          <w:rFonts w:ascii="Cambria" w:hAnsi="Cambria"/>
        </w:rPr>
        <w:t>denying access to overseas financial markets, often to the target government’s National Bank and other governmental entities, as well as to designated private banks and investors;</w:t>
      </w:r>
    </w:p>
    <w:p w14:paraId="0D0B39D5" w14:textId="77777777" w:rsidR="00D14BB8" w:rsidRPr="00082695" w:rsidRDefault="00D14BB8" w:rsidP="0000584E">
      <w:pPr>
        <w:numPr>
          <w:ilvl w:val="0"/>
          <w:numId w:val="33"/>
        </w:numPr>
        <w:spacing w:before="100" w:beforeAutospacing="1" w:after="100" w:afterAutospacing="1" w:line="360" w:lineRule="auto"/>
        <w:jc w:val="both"/>
        <w:rPr>
          <w:rFonts w:ascii="Cambria" w:hAnsi="Cambria"/>
        </w:rPr>
      </w:pPr>
      <w:r w:rsidRPr="00082695">
        <w:rPr>
          <w:rFonts w:ascii="Cambria" w:hAnsi="Cambria"/>
        </w:rPr>
        <w:t xml:space="preserve">restricting the trade of specific goods and commodities that provide power resources and revenue to the dictator, most especially highly traded and income producing mineral resources; </w:t>
      </w:r>
    </w:p>
    <w:p w14:paraId="02B66192" w14:textId="77777777" w:rsidR="00D14BB8" w:rsidRPr="00082695" w:rsidRDefault="00D14BB8" w:rsidP="0000584E">
      <w:pPr>
        <w:numPr>
          <w:ilvl w:val="0"/>
          <w:numId w:val="33"/>
        </w:numPr>
        <w:spacing w:before="100" w:beforeAutospacing="1" w:after="100" w:afterAutospacing="1" w:line="360" w:lineRule="auto"/>
        <w:jc w:val="both"/>
        <w:rPr>
          <w:rFonts w:ascii="Cambria" w:hAnsi="Cambria"/>
        </w:rPr>
      </w:pPr>
      <w:r w:rsidRPr="00082695">
        <w:rPr>
          <w:rFonts w:ascii="Cambria" w:hAnsi="Cambria"/>
        </w:rPr>
        <w:t xml:space="preserve">banning aid and trade of weapons, munitions, military replacement parts, dual-use goods of a military nature: </w:t>
      </w:r>
    </w:p>
    <w:p w14:paraId="29C9D291" w14:textId="77777777" w:rsidR="00D14BB8" w:rsidRPr="00082695" w:rsidRDefault="00D14BB8" w:rsidP="0000584E">
      <w:pPr>
        <w:numPr>
          <w:ilvl w:val="0"/>
          <w:numId w:val="33"/>
        </w:numPr>
        <w:spacing w:before="100" w:beforeAutospacing="1" w:after="100" w:afterAutospacing="1" w:line="360" w:lineRule="auto"/>
        <w:jc w:val="both"/>
        <w:rPr>
          <w:rFonts w:ascii="Cambria" w:hAnsi="Cambria"/>
        </w:rPr>
      </w:pPr>
      <w:r w:rsidRPr="00082695">
        <w:rPr>
          <w:rFonts w:ascii="Cambria" w:hAnsi="Cambria"/>
        </w:rPr>
        <w:t>banning computers, cell phone and satellite technologies, as well as related communications ‘jamming’ and ‘surveillance’ technologies;</w:t>
      </w:r>
    </w:p>
    <w:p w14:paraId="3E9FC4D1" w14:textId="77777777" w:rsidR="00D14BB8" w:rsidRPr="00082695" w:rsidRDefault="00D14BB8" w:rsidP="0000584E">
      <w:pPr>
        <w:numPr>
          <w:ilvl w:val="0"/>
          <w:numId w:val="33"/>
        </w:numPr>
        <w:spacing w:before="100" w:beforeAutospacing="1" w:after="100" w:afterAutospacing="1" w:line="360" w:lineRule="auto"/>
        <w:jc w:val="both"/>
        <w:rPr>
          <w:rFonts w:ascii="Cambria" w:hAnsi="Cambria"/>
        </w:rPr>
      </w:pPr>
      <w:r w:rsidRPr="00082695">
        <w:rPr>
          <w:rFonts w:ascii="Cambria" w:hAnsi="Cambria"/>
        </w:rPr>
        <w:t>banning flight and travel of individuals and/or specific air and sea carriers;</w:t>
      </w:r>
    </w:p>
    <w:p w14:paraId="124E62FD" w14:textId="77777777" w:rsidR="00D14BB8" w:rsidRPr="00082695" w:rsidRDefault="00D14BB8" w:rsidP="0000584E">
      <w:pPr>
        <w:numPr>
          <w:ilvl w:val="0"/>
          <w:numId w:val="33"/>
        </w:numPr>
        <w:spacing w:before="100" w:beforeAutospacing="1" w:after="100" w:afterAutospacing="1" w:line="360" w:lineRule="auto"/>
        <w:jc w:val="both"/>
        <w:rPr>
          <w:rFonts w:ascii="Cambria" w:hAnsi="Cambria"/>
        </w:rPr>
      </w:pPr>
      <w:r w:rsidRPr="00082695">
        <w:rPr>
          <w:rFonts w:ascii="Cambria" w:hAnsi="Cambria"/>
        </w:rPr>
        <w:t>denial of visa, travel, and educational opportunities to those individuals on the designee list;</w:t>
      </w:r>
    </w:p>
    <w:p w14:paraId="5F213B10" w14:textId="7F2A043C" w:rsidR="00D14BB8" w:rsidRPr="00082695" w:rsidRDefault="00D14BB8" w:rsidP="0000584E">
      <w:pPr>
        <w:numPr>
          <w:ilvl w:val="0"/>
          <w:numId w:val="33"/>
        </w:numPr>
        <w:spacing w:before="100" w:beforeAutospacing="1" w:after="100" w:afterAutospacing="1" w:line="360" w:lineRule="auto"/>
        <w:jc w:val="both"/>
        <w:rPr>
          <w:rFonts w:ascii="Cambria" w:hAnsi="Cambria"/>
        </w:rPr>
      </w:pPr>
      <w:r w:rsidRPr="00082695">
        <w:rPr>
          <w:rFonts w:ascii="Cambria" w:hAnsi="Cambria"/>
        </w:rPr>
        <w:t>denying import of, or otherwise access to, goods labeled as “luxury items’ for the entities and individuals on the designated list.</w:t>
      </w:r>
    </w:p>
    <w:p w14:paraId="18E3B326"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One advantage of these smart sanctions lies in how they close the direct accountability gap that often surrounds and protects rights abusing dictators as they perpetrate atrocities.  Asset freezes result in the overseas ‘rainy-day’ funds of dictators become inaccessible to them and relatives.  Dictator’s children lose travel visas and access to tuition monies to attend elite Western schools and universities.  Thus smart sanctions ensure that the coercion aimed at the political power figure for their actions has now become intensely personal.  </w:t>
      </w:r>
    </w:p>
    <w:p w14:paraId="725C8694"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When time is of the essence in responding to unfolding rights violations and mass atrocities, some targeted sanctions are likely to be more appealing and effective than others. But in all cases sanctions effectiveness demands a convergence of factors anchored in the willingness of imposers to unite behind a collection of sanctions and to adapt them to patterns of violation by what should be an expanding list of targets.  Essentially, my argument in this chapter is that this pattern of sanctions against rights violations provides some confidence that an extension of these same tools against dictators for abuses of power beyond human rights could be effective.</w:t>
      </w:r>
    </w:p>
    <w:p w14:paraId="4099E91A" w14:textId="09F15BAD" w:rsidR="00D14BB8" w:rsidRPr="00082695" w:rsidRDefault="00D14BB8" w:rsidP="0000584E">
      <w:pPr>
        <w:pStyle w:val="BodyTextIndent"/>
        <w:spacing w:before="100" w:beforeAutospacing="1" w:after="100" w:afterAutospacing="1" w:line="360" w:lineRule="auto"/>
        <w:ind w:firstLine="0"/>
        <w:jc w:val="both"/>
        <w:rPr>
          <w:rFonts w:ascii="Cambria" w:hAnsi="Cambria"/>
          <w:sz w:val="22"/>
          <w:szCs w:val="22"/>
        </w:rPr>
      </w:pPr>
      <w:r w:rsidRPr="00082695">
        <w:rPr>
          <w:rFonts w:ascii="Cambria" w:hAnsi="Cambria"/>
          <w:sz w:val="22"/>
          <w:szCs w:val="22"/>
        </w:rPr>
        <w:t xml:space="preserve">Yet even as I extol these attributes of smart sanctions as an anti-dictator tool, there are downsides and a historical record in the human rights area that needs to be acknowledged.  First, while sanctions imposed to stop rights abuses have led to some improvements, they have never toppled </w:t>
      </w:r>
      <w:r w:rsidRPr="00082695">
        <w:rPr>
          <w:rFonts w:ascii="Cambria" w:hAnsi="Cambria"/>
          <w:sz w:val="22"/>
          <w:szCs w:val="22"/>
        </w:rPr>
        <w:lastRenderedPageBreak/>
        <w:t>the abuser government.  Secondly, if a dictator is to be toppled by sanctions, the control of weaponry into the ruler’s storehouse must be significantly curtailed.  Yet, three decades of sanctions illustrate that arms embargoes have been the most difficult sanctions to implement and enforce effectively.</w:t>
      </w:r>
      <w:r w:rsidRPr="00082695">
        <w:rPr>
          <w:rStyle w:val="FootnoteReference"/>
          <w:rFonts w:ascii="Cambria" w:hAnsi="Cambria"/>
          <w:sz w:val="22"/>
          <w:szCs w:val="22"/>
        </w:rPr>
        <w:footnoteReference w:id="293"/>
      </w:r>
      <w:r w:rsidRPr="00082695">
        <w:rPr>
          <w:rFonts w:ascii="Cambria" w:hAnsi="Cambria"/>
          <w:sz w:val="22"/>
          <w:szCs w:val="22"/>
        </w:rPr>
        <w:t xml:space="preserve">  </w:t>
      </w:r>
    </w:p>
    <w:p w14:paraId="1F2761E4" w14:textId="0B56A24A" w:rsidR="00D14BB8" w:rsidRPr="00082695" w:rsidRDefault="00D14BB8" w:rsidP="0000584E">
      <w:pPr>
        <w:pStyle w:val="BodyTextIndent"/>
        <w:spacing w:before="100" w:beforeAutospacing="1" w:after="100" w:afterAutospacing="1" w:line="360" w:lineRule="auto"/>
        <w:ind w:firstLine="0"/>
        <w:jc w:val="both"/>
        <w:rPr>
          <w:rFonts w:ascii="Cambria" w:hAnsi="Cambria"/>
          <w:b/>
          <w:sz w:val="22"/>
          <w:szCs w:val="22"/>
        </w:rPr>
      </w:pPr>
      <w:r w:rsidRPr="00082695">
        <w:rPr>
          <w:rFonts w:ascii="Cambria" w:hAnsi="Cambria"/>
          <w:b/>
          <w:sz w:val="22"/>
          <w:szCs w:val="22"/>
        </w:rPr>
        <w:t>The Trends in the Cases</w:t>
      </w:r>
    </w:p>
    <w:p w14:paraId="44E32019" w14:textId="77777777" w:rsidR="00D14BB8" w:rsidRPr="00082695" w:rsidRDefault="00D14BB8" w:rsidP="0000584E">
      <w:pPr>
        <w:pStyle w:val="BodyTextIndent"/>
        <w:spacing w:before="100" w:beforeAutospacing="1" w:after="100" w:afterAutospacing="1" w:line="360" w:lineRule="auto"/>
        <w:ind w:firstLine="0"/>
        <w:jc w:val="both"/>
        <w:rPr>
          <w:rFonts w:ascii="Cambria" w:hAnsi="Cambria"/>
          <w:sz w:val="22"/>
          <w:szCs w:val="22"/>
        </w:rPr>
      </w:pPr>
      <w:r w:rsidRPr="00082695">
        <w:rPr>
          <w:rFonts w:ascii="Cambria" w:hAnsi="Cambria"/>
          <w:sz w:val="22"/>
          <w:szCs w:val="22"/>
        </w:rPr>
        <w:t>Prior to imposing sanctions on Iraq for its invasion of Kuwait in August, 1990 the UN’s Permanent Five powers and a sufficient number of rotating Security Council members reached agreement on sanctions only twice in the UN’s first forty-five years of its existence.  Significantly, each time involved an institutionalized racially based repressive government case: Southern Rhodesia (1966) and South Africa (1977).  These might be considered bureaucratic authoritarians or dictators.  In the fifteen years following the initial Iraq resolution, the majority of UN sanctions cases – Yugoslavia, Haiti, Somalia, Libya, Ethiopia and Eritrea (which involved primarily governments) and Liberia, Angola, Rwanda, Sudan, Sierra Leone, Afghanistan, Democratic Republic of Congo, and Cote d’Ivoire (which involved non-state and often multiple violent actors), had some dimensions of rights concerns reflected in the resolutions.</w:t>
      </w:r>
      <w:r w:rsidRPr="00082695">
        <w:rPr>
          <w:rStyle w:val="FootnoteReference"/>
          <w:rFonts w:ascii="Cambria" w:hAnsi="Cambria"/>
          <w:sz w:val="22"/>
          <w:szCs w:val="22"/>
        </w:rPr>
        <w:footnoteReference w:id="294"/>
      </w:r>
      <w:r w:rsidRPr="00082695">
        <w:rPr>
          <w:rFonts w:ascii="Cambria" w:hAnsi="Cambria"/>
          <w:sz w:val="22"/>
          <w:szCs w:val="22"/>
        </w:rPr>
        <w:t xml:space="preserve"> </w:t>
      </w:r>
    </w:p>
    <w:p w14:paraId="585348BB" w14:textId="439F8F88"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At the same time, such sanctions have been fraught with inconsistencies regarding their design, implementation, monitoring and ‘clout’, thus calling into question their impact on human rights and security. Put in its best light, over time the international community </w:t>
      </w:r>
      <w:r w:rsidR="00FE3B28">
        <w:rPr>
          <w:rFonts w:ascii="Cambria" w:hAnsi="Cambria"/>
        </w:rPr>
        <w:t>–</w:t>
      </w:r>
      <w:r w:rsidRPr="00082695">
        <w:rPr>
          <w:rFonts w:ascii="Cambria" w:hAnsi="Cambria"/>
        </w:rPr>
        <w:t xml:space="preserve"> acting through the UN Security Council </w:t>
      </w:r>
      <w:r w:rsidR="00FE3B28">
        <w:rPr>
          <w:rFonts w:ascii="Cambria" w:hAnsi="Cambria"/>
        </w:rPr>
        <w:t>–</w:t>
      </w:r>
      <w:r w:rsidRPr="00082695">
        <w:rPr>
          <w:rFonts w:ascii="Cambria" w:hAnsi="Cambria"/>
        </w:rPr>
        <w:t xml:space="preserve"> has made progress in some specific cases of rights abuse and mass atrocities and in so doing has formulated at least two on-going guiding themes, which some would call them ‘global norms’.  The first is the protection of innocent civilians [PoC] in armed conflict, while the second is the responsibility to protect [R2P</w:t>
      </w:r>
      <w:ins w:id="1845" w:author="karl@grindal.org" w:date="2014-10-19T19:59:00Z">
        <w:r w:rsidR="004308CB">
          <w:rPr>
            <w:rFonts w:ascii="Cambria" w:hAnsi="Cambria"/>
          </w:rPr>
          <w:fldChar w:fldCharType="begin"/>
        </w:r>
        <w:r w:rsidR="004308CB">
          <w:instrText xml:space="preserve"> XE "</w:instrText>
        </w:r>
        <w:r w:rsidR="004308CB" w:rsidRPr="00B21623">
          <w:rPr>
            <w:rFonts w:ascii="Cambria" w:hAnsi="Cambria"/>
          </w:rPr>
          <w:instrText>Responsibility to Protect</w:instrText>
        </w:r>
        <w:r w:rsidR="004308CB">
          <w:instrText xml:space="preserve">" </w:instrText>
        </w:r>
        <w:r w:rsidR="004308CB">
          <w:rPr>
            <w:rFonts w:ascii="Cambria" w:hAnsi="Cambria"/>
          </w:rPr>
          <w:fldChar w:fldCharType="end"/>
        </w:r>
      </w:ins>
      <w:r w:rsidRPr="00082695">
        <w:rPr>
          <w:rFonts w:ascii="Cambria" w:hAnsi="Cambria"/>
        </w:rPr>
        <w:t xml:space="preserve">] civilians faced with mass atrocities.  </w:t>
      </w:r>
    </w:p>
    <w:p w14:paraId="0E1A0C1F" w14:textId="50ECA258" w:rsidR="00D14BB8" w:rsidRPr="00082695" w:rsidRDefault="00D14BB8" w:rsidP="0000584E">
      <w:pPr>
        <w:pStyle w:val="BodyTextIndent"/>
        <w:spacing w:before="100" w:beforeAutospacing="1" w:after="100" w:afterAutospacing="1" w:line="360" w:lineRule="auto"/>
        <w:ind w:firstLine="0"/>
        <w:jc w:val="both"/>
        <w:rPr>
          <w:rFonts w:ascii="Cambria" w:hAnsi="Cambria"/>
          <w:sz w:val="22"/>
          <w:szCs w:val="22"/>
        </w:rPr>
      </w:pPr>
      <w:r w:rsidRPr="00082695">
        <w:rPr>
          <w:rFonts w:ascii="Cambria" w:hAnsi="Cambria"/>
          <w:sz w:val="22"/>
          <w:szCs w:val="22"/>
        </w:rPr>
        <w:t xml:space="preserve">The cases of Liberia, Cote d’Ivoire and Libya are often cited as somewhat positive recent examples of sanctions enforcing and protecting human rights.  Yet these stand in contrast to the more troubling realities and significant historical cases in which UN sanctions activity failed to halt </w:t>
      </w:r>
      <w:r w:rsidRPr="00082695">
        <w:rPr>
          <w:rFonts w:ascii="Cambria" w:hAnsi="Cambria"/>
          <w:sz w:val="22"/>
          <w:szCs w:val="22"/>
        </w:rPr>
        <w:lastRenderedPageBreak/>
        <w:t>human rights abuses when civilians were under greatest attack – during genocide and in protracted bloody atrocities.  In at least four cases—Yugoslavia, Rwanda, Liberia (until 2001), and Sudan/Darfur</w:t>
      </w:r>
      <w:ins w:id="1846" w:author="karl@grindal.org" w:date="2014-10-19T19:57:00Z">
        <w:r w:rsidR="004308CB">
          <w:rPr>
            <w:rFonts w:ascii="Cambria" w:hAnsi="Cambria"/>
            <w:sz w:val="22"/>
            <w:szCs w:val="22"/>
          </w:rPr>
          <w:fldChar w:fldCharType="begin"/>
        </w:r>
        <w:r w:rsidR="004308CB">
          <w:instrText xml:space="preserve"> XE "</w:instrText>
        </w:r>
      </w:ins>
      <w:r w:rsidR="004308CB" w:rsidRPr="00D82790">
        <w:rPr>
          <w:rFonts w:ascii="Cambria" w:hAnsi="Cambria"/>
        </w:rPr>
        <w:instrText>Darfur</w:instrText>
      </w:r>
      <w:ins w:id="1847" w:author="karl@grindal.org" w:date="2014-10-19T19:57:00Z">
        <w:r w:rsidR="004308CB">
          <w:instrText xml:space="preserve">" </w:instrText>
        </w:r>
        <w:r w:rsidR="004308CB">
          <w:rPr>
            <w:rFonts w:ascii="Cambria" w:hAnsi="Cambria"/>
            <w:sz w:val="22"/>
            <w:szCs w:val="22"/>
          </w:rPr>
          <w:fldChar w:fldCharType="end"/>
        </w:r>
      </w:ins>
      <w:r w:rsidRPr="00082695">
        <w:rPr>
          <w:rFonts w:ascii="Cambria" w:hAnsi="Cambria"/>
          <w:sz w:val="22"/>
          <w:szCs w:val="22"/>
        </w:rPr>
        <w:t xml:space="preserve">  —UN sanctions resulted in little or no reduction in the killing, because the Council acted late, and then imposed a limited and weakly-enforced arms embargo that was not integrated with other more powerful financial or other sanctions.</w:t>
      </w:r>
      <w:r w:rsidRPr="00082695">
        <w:rPr>
          <w:rStyle w:val="FootnoteReference"/>
          <w:rFonts w:ascii="Cambria" w:hAnsi="Cambria"/>
          <w:sz w:val="22"/>
          <w:szCs w:val="22"/>
        </w:rPr>
        <w:footnoteReference w:id="295"/>
      </w:r>
      <w:r w:rsidRPr="00082695">
        <w:rPr>
          <w:rFonts w:ascii="Cambria" w:hAnsi="Cambria"/>
          <w:sz w:val="22"/>
          <w:szCs w:val="22"/>
        </w:rPr>
        <w:t xml:space="preserve">  Similarly, the limited measures imposed in Afghanistan prior to 2001 also had no discernible impact on the policies of the Taliban regime regarding treatment of cultural artifacts or of Afghan women’s rights.</w:t>
      </w:r>
    </w:p>
    <w:p w14:paraId="184FC11A" w14:textId="2B024FB6"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Despite pleas of “never again” the failure of the international community to use sanctions or other means to prevent ethnic cleansing in Bosnia in 1992 or genocide in Rwanda in 1994 was repeated regarding Darfur</w:t>
      </w:r>
      <w:ins w:id="1848" w:author="karl@grindal.org" w:date="2014-10-19T19:57:00Z">
        <w:r w:rsidR="004308CB">
          <w:rPr>
            <w:rFonts w:ascii="Cambria" w:hAnsi="Cambria"/>
          </w:rPr>
          <w:fldChar w:fldCharType="begin"/>
        </w:r>
        <w:r w:rsidR="004308CB">
          <w:instrText xml:space="preserve"> XE "</w:instrText>
        </w:r>
      </w:ins>
      <w:r w:rsidR="004308CB" w:rsidRPr="00181F71">
        <w:rPr>
          <w:rFonts w:ascii="Cambria" w:hAnsi="Cambria"/>
        </w:rPr>
        <w:instrText>Darfur</w:instrText>
      </w:r>
      <w:ins w:id="1849" w:author="karl@grindal.org" w:date="2014-10-19T19:57:00Z">
        <w:r w:rsidR="004308CB">
          <w:instrText xml:space="preserve">" </w:instrText>
        </w:r>
        <w:r w:rsidR="004308CB">
          <w:rPr>
            <w:rFonts w:ascii="Cambria" w:hAnsi="Cambria"/>
          </w:rPr>
          <w:fldChar w:fldCharType="end"/>
        </w:r>
      </w:ins>
      <w:r w:rsidRPr="00082695">
        <w:rPr>
          <w:rFonts w:ascii="Cambria" w:hAnsi="Cambria"/>
        </w:rPr>
        <w:t xml:space="preserve"> a decade later.  Without question, the Darfur case serves as a glaring example of too few sanctions imposed too late and without the broad targeting of a substantial number of elites that would maximize their effectiveness.  Despite near global condemnation of the Sudanese regime for its </w:t>
      </w:r>
      <w:r w:rsidR="00FE3B28">
        <w:rPr>
          <w:rFonts w:ascii="Cambria" w:hAnsi="Cambria"/>
        </w:rPr>
        <w:t>–</w:t>
      </w:r>
      <w:r w:rsidRPr="00082695">
        <w:rPr>
          <w:rFonts w:ascii="Cambria" w:hAnsi="Cambria"/>
        </w:rPr>
        <w:t xml:space="preserve"> and its janjaweed agents </w:t>
      </w:r>
      <w:r w:rsidR="00FE3B28">
        <w:rPr>
          <w:rFonts w:ascii="Cambria" w:hAnsi="Cambria"/>
        </w:rPr>
        <w:t>–</w:t>
      </w:r>
      <w:r w:rsidRPr="00082695">
        <w:rPr>
          <w:rFonts w:ascii="Cambria" w:hAnsi="Cambria"/>
        </w:rPr>
        <w:t xml:space="preserve"> actions against the citizens of the Darfur region from 2003 through 2008, a rather watered-down set of financial asset freezes and travel restrictions were imposed against a small number of Sudanese officials in a series of Security Council Resolutions. A draft Security Council resolution targeting more than thirty persons responsible for killings and brutal actions in the region, faced serious opposition. Most of this back-tracking was due to the unwillingness of the Chinese and Russians to support extensive sanctions.  Ultimately the final resolution adopted designated only four individuals. The UN debate over sanctions continued for so long prior to their adoption that whoever was to face financial penalties surely avoided them.</w:t>
      </w:r>
      <w:r w:rsidRPr="00082695">
        <w:rPr>
          <w:rStyle w:val="FootnoteReference"/>
          <w:rFonts w:ascii="Cambria" w:hAnsi="Cambria"/>
        </w:rPr>
        <w:footnoteReference w:id="296"/>
      </w:r>
      <w:r w:rsidRPr="00082695">
        <w:rPr>
          <w:rFonts w:ascii="Cambria" w:hAnsi="Cambria"/>
        </w:rPr>
        <w:t xml:space="preserve"> </w:t>
      </w:r>
    </w:p>
    <w:p w14:paraId="46AFD2FE" w14:textId="4BBB13C0"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The recent Libyan case provides the most contemporary and controversial example of bringing down a tyrant through multilateral action which featured economic sanctions as its cornerstone. WIth resolution 1970 (February, 2011) the Security Council targeted the Gaddafi</w:t>
      </w:r>
      <w:ins w:id="1852" w:author="karl@grindal.org" w:date="2014-10-19T19:57:00Z">
        <w:r w:rsidR="004308CB">
          <w:rPr>
            <w:rFonts w:ascii="Cambria" w:hAnsi="Cambria"/>
          </w:rPr>
          <w:fldChar w:fldCharType="begin"/>
        </w:r>
        <w:r w:rsidR="004308CB">
          <w:instrText xml:space="preserve"> XE "</w:instrText>
        </w:r>
      </w:ins>
      <w:r w:rsidR="004308CB" w:rsidRPr="00162D57">
        <w:rPr>
          <w:rFonts w:ascii="Cambria" w:hAnsi="Cambria"/>
        </w:rPr>
        <w:instrText>Gaddafi</w:instrText>
      </w:r>
      <w:ins w:id="1853" w:author="karl@grindal.org" w:date="2014-10-19T19:57:00Z">
        <w:r w:rsidR="004308CB">
          <w:instrText xml:space="preserve">" </w:instrText>
        </w:r>
        <w:r w:rsidR="004308CB">
          <w:rPr>
            <w:rFonts w:ascii="Cambria" w:hAnsi="Cambria"/>
          </w:rPr>
          <w:fldChar w:fldCharType="end"/>
        </w:r>
      </w:ins>
      <w:r w:rsidRPr="00082695">
        <w:rPr>
          <w:rFonts w:ascii="Cambria" w:hAnsi="Cambria"/>
        </w:rPr>
        <w:t xml:space="preserve"> regime institutionally and as ‘designated individuals’ of the dictator’s family and inner circle for their role in the brutal repression of protestors who had taken to the streets of various Libyan cities also with the aim of sending a message to Gaddafi that he should halt future government attacks.  In addition to an arms embargo, resolution 1970 imposed an extensive assets freeze, other financial </w:t>
      </w:r>
      <w:r w:rsidRPr="00082695">
        <w:rPr>
          <w:rFonts w:ascii="Cambria" w:hAnsi="Cambria"/>
        </w:rPr>
        <w:lastRenderedPageBreak/>
        <w:t xml:space="preserve">restrictions, and a travel and aviation ban. The sanctions also encompassed cargo inspections anywhere in the world if freight were suspected of being bound for Libya.  Significant for human rights advancement, the resolution also called for the International Criminal Court to investigate potential government atrocities and to issue indictments where appropriate. </w:t>
      </w:r>
    </w:p>
    <w:p w14:paraId="623E3E3A" w14:textId="0ECA4F17" w:rsidR="00D14BB8" w:rsidRPr="00082695" w:rsidRDefault="00D14BB8" w:rsidP="0000584E">
      <w:pPr>
        <w:widowControl w:val="0"/>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Despite reservations on the part of some Council members, resolution 1970 passed with remarkable unanimity and speed. The timely adoption of the resolution resulted from the convergence of three realities.  The first was that 48 hours prior to the Security Council vote many of the same packages of sanctions and their targets had been invoked by the US and EU. There was a comprehensive and extensive reach by these national sanctions imposed by the United States and the European Union such that the bulk of the assets of the Gaddafi</w:t>
      </w:r>
      <w:ins w:id="1854" w:author="karl@grindal.org" w:date="2014-10-19T19:57:00Z">
        <w:r w:rsidR="004308CB">
          <w:rPr>
            <w:rFonts w:ascii="Cambria" w:hAnsi="Cambria"/>
          </w:rPr>
          <w:fldChar w:fldCharType="begin"/>
        </w:r>
        <w:r w:rsidR="004308CB">
          <w:instrText xml:space="preserve"> XE "</w:instrText>
        </w:r>
      </w:ins>
      <w:r w:rsidR="004308CB" w:rsidRPr="00162D57">
        <w:rPr>
          <w:rFonts w:ascii="Cambria" w:hAnsi="Cambria"/>
        </w:rPr>
        <w:instrText>Gaddafi</w:instrText>
      </w:r>
      <w:ins w:id="1855" w:author="karl@grindal.org" w:date="2014-10-19T19:57:00Z">
        <w:r w:rsidR="004308CB">
          <w:instrText xml:space="preserve">" </w:instrText>
        </w:r>
        <w:r w:rsidR="004308CB">
          <w:rPr>
            <w:rFonts w:ascii="Cambria" w:hAnsi="Cambria"/>
          </w:rPr>
          <w:fldChar w:fldCharType="end"/>
        </w:r>
      </w:ins>
      <w:r w:rsidRPr="00082695">
        <w:rPr>
          <w:rFonts w:ascii="Cambria" w:hAnsi="Cambria"/>
        </w:rPr>
        <w:t xml:space="preserve"> regime and family had already locked down, setting the stage for Security Council action.</w:t>
      </w:r>
    </w:p>
    <w:p w14:paraId="08E61CC0" w14:textId="14EEA241" w:rsidR="00D14BB8" w:rsidRPr="00082695" w:rsidRDefault="00D14BB8" w:rsidP="0000584E">
      <w:pPr>
        <w:widowControl w:val="0"/>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The second was the defection of Libyan UN ambassador Mohammed Shalgham</w:t>
      </w:r>
      <w:ins w:id="1856" w:author="karl@grindal.org" w:date="2014-10-19T19:55:00Z">
        <w:r w:rsidR="004308CB">
          <w:rPr>
            <w:rFonts w:ascii="Cambria" w:hAnsi="Cambria"/>
          </w:rPr>
          <w:fldChar w:fldCharType="begin"/>
        </w:r>
        <w:r w:rsidR="004308CB">
          <w:instrText xml:space="preserve"> XE "</w:instrText>
        </w:r>
      </w:ins>
      <w:r w:rsidR="004308CB" w:rsidRPr="00437621">
        <w:rPr>
          <w:rFonts w:ascii="Cambria" w:hAnsi="Cambria"/>
        </w:rPr>
        <w:instrText>Mohammed Shalgham</w:instrText>
      </w:r>
      <w:ins w:id="1857" w:author="karl@grindal.org" w:date="2014-10-19T19:55:00Z">
        <w:r w:rsidR="004308CB">
          <w:instrText xml:space="preserve">" </w:instrText>
        </w:r>
        <w:r w:rsidR="004308CB">
          <w:rPr>
            <w:rFonts w:ascii="Cambria" w:hAnsi="Cambria"/>
          </w:rPr>
          <w:fldChar w:fldCharType="end"/>
        </w:r>
      </w:ins>
      <w:r w:rsidRPr="00082695">
        <w:rPr>
          <w:rFonts w:ascii="Cambria" w:hAnsi="Cambria"/>
        </w:rPr>
        <w:t>, who urged Security Council members to impose sanctions in response to the atrocities committed by Gaddafi</w:t>
      </w:r>
      <w:ins w:id="1858" w:author="karl@grindal.org" w:date="2014-10-19T19:57:00Z">
        <w:r w:rsidR="004308CB">
          <w:rPr>
            <w:rFonts w:ascii="Cambria" w:hAnsi="Cambria"/>
          </w:rPr>
          <w:fldChar w:fldCharType="begin"/>
        </w:r>
        <w:r w:rsidR="004308CB">
          <w:instrText xml:space="preserve"> XE "</w:instrText>
        </w:r>
      </w:ins>
      <w:r w:rsidR="004308CB" w:rsidRPr="00162D57">
        <w:rPr>
          <w:rFonts w:ascii="Cambria" w:hAnsi="Cambria"/>
        </w:rPr>
        <w:instrText>Gaddafi</w:instrText>
      </w:r>
      <w:ins w:id="1859" w:author="karl@grindal.org" w:date="2014-10-19T19:57:00Z">
        <w:r w:rsidR="004308CB">
          <w:instrText xml:space="preserve">" </w:instrText>
        </w:r>
        <w:r w:rsidR="004308CB">
          <w:rPr>
            <w:rFonts w:ascii="Cambria" w:hAnsi="Cambria"/>
          </w:rPr>
          <w:fldChar w:fldCharType="end"/>
        </w:r>
      </w:ins>
      <w:r w:rsidRPr="00082695">
        <w:rPr>
          <w:rFonts w:ascii="Cambria" w:hAnsi="Cambria"/>
        </w:rPr>
        <w:t xml:space="preserve"> against the Libyan people.</w:t>
      </w:r>
      <w:r w:rsidRPr="00082695">
        <w:rPr>
          <w:rStyle w:val="FootnoteReference"/>
          <w:rFonts w:ascii="Cambria" w:hAnsi="Cambria"/>
        </w:rPr>
        <w:footnoteReference w:id="297"/>
      </w:r>
      <w:r w:rsidRPr="00082695">
        <w:rPr>
          <w:rFonts w:ascii="Cambria" w:hAnsi="Cambria"/>
        </w:rPr>
        <w:t xml:space="preserve"> Also influencing Council thinking was a third factor, the endorsement by UN member states in the region for sanctions, which were also supported by regional actors like Council of the League of Arab States. </w:t>
      </w:r>
    </w:p>
    <w:p w14:paraId="7EE9B7E1" w14:textId="0794193C" w:rsidR="00D14BB8" w:rsidRPr="00082695" w:rsidRDefault="00D14BB8" w:rsidP="0000584E">
      <w:pPr>
        <w:widowControl w:val="0"/>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Despite the effectiveness of these strong measures it soon became clear that more stringent actions were needed in order to protect the lives of Libyan civilians, specifically in Benghazi, which Gaddafi</w:t>
      </w:r>
      <w:ins w:id="1860" w:author="karl@grindal.org" w:date="2014-10-19T19:57:00Z">
        <w:r w:rsidR="004308CB">
          <w:rPr>
            <w:rFonts w:ascii="Cambria" w:hAnsi="Cambria"/>
          </w:rPr>
          <w:fldChar w:fldCharType="begin"/>
        </w:r>
        <w:r w:rsidR="004308CB">
          <w:instrText xml:space="preserve"> XE "</w:instrText>
        </w:r>
      </w:ins>
      <w:r w:rsidR="004308CB" w:rsidRPr="00162D57">
        <w:rPr>
          <w:rFonts w:ascii="Cambria" w:hAnsi="Cambria"/>
        </w:rPr>
        <w:instrText>Gaddafi</w:instrText>
      </w:r>
      <w:ins w:id="1861" w:author="karl@grindal.org" w:date="2014-10-19T19:57:00Z">
        <w:r w:rsidR="004308CB">
          <w:instrText xml:space="preserve">" </w:instrText>
        </w:r>
        <w:r w:rsidR="004308CB">
          <w:rPr>
            <w:rFonts w:ascii="Cambria" w:hAnsi="Cambria"/>
          </w:rPr>
          <w:fldChar w:fldCharType="end"/>
        </w:r>
      </w:ins>
      <w:r w:rsidRPr="00082695">
        <w:rPr>
          <w:rFonts w:ascii="Cambria" w:hAnsi="Cambria"/>
        </w:rPr>
        <w:t xml:space="preserve"> had vowed to raze in crushing its dissidents like coakroaches.  In March 2011, Resolution 1973 expanded existing sanctions, authorized a no-fly zone and a ban on all Libyan flights. Arab support, critical to obtaining US consent to a military intervention, was quickly provided when the Council of the League of Arab States called for a no-fly zone and the League of Arab States, Qatar and the UAE pledged to contribute to the NATO</w:t>
      </w:r>
      <w:ins w:id="1862" w:author="karl@grindal.org" w:date="2014-10-19T19:56:00Z">
        <w:r w:rsidR="004308CB">
          <w:rPr>
            <w:rFonts w:ascii="Cambria" w:hAnsi="Cambria"/>
          </w:rPr>
          <w:fldChar w:fldCharType="begin"/>
        </w:r>
        <w:r w:rsidR="004308CB">
          <w:instrText xml:space="preserve"> XE "</w:instrText>
        </w:r>
      </w:ins>
      <w:r w:rsidR="004308CB" w:rsidRPr="00E23F37">
        <w:rPr>
          <w:rFonts w:ascii="Cambria" w:hAnsi="Cambria"/>
        </w:rPr>
        <w:instrText>NATO</w:instrText>
      </w:r>
      <w:ins w:id="1863" w:author="karl@grindal.org" w:date="2014-10-19T19:56:00Z">
        <w:r w:rsidR="004308CB">
          <w:instrText xml:space="preserve">" </w:instrText>
        </w:r>
        <w:r w:rsidR="004308CB">
          <w:rPr>
            <w:rFonts w:ascii="Cambria" w:hAnsi="Cambria"/>
          </w:rPr>
          <w:fldChar w:fldCharType="end"/>
        </w:r>
      </w:ins>
      <w:r w:rsidRPr="00082695">
        <w:rPr>
          <w:rFonts w:ascii="Cambria" w:hAnsi="Cambria"/>
        </w:rPr>
        <w:t xml:space="preserve"> and international effort in Libya.</w:t>
      </w:r>
      <w:r w:rsidRPr="00082695">
        <w:rPr>
          <w:rStyle w:val="FootnoteReference"/>
          <w:rFonts w:ascii="Cambria" w:hAnsi="Cambria"/>
        </w:rPr>
        <w:footnoteReference w:id="298"/>
      </w:r>
      <w:r w:rsidRPr="00082695">
        <w:rPr>
          <w:rFonts w:ascii="Cambria" w:hAnsi="Cambria"/>
        </w:rPr>
        <w:t xml:space="preserve"> Thus, resolution 1973 made clear that “all necessary measures” other than an occupying force could be used to protect civilians.</w:t>
      </w:r>
    </w:p>
    <w:p w14:paraId="6740338A" w14:textId="499A4D25" w:rsidR="00D14BB8" w:rsidRPr="00082695" w:rsidRDefault="00D14BB8" w:rsidP="000058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360" w:lineRule="auto"/>
        <w:jc w:val="both"/>
        <w:rPr>
          <w:rFonts w:ascii="Cambria" w:hAnsi="Cambria"/>
          <w:color w:val="000000"/>
        </w:rPr>
      </w:pPr>
      <w:r w:rsidRPr="00082695">
        <w:rPr>
          <w:rFonts w:ascii="Cambria" w:hAnsi="Cambria"/>
          <w:color w:val="000000"/>
        </w:rPr>
        <w:t>NATO</w:t>
      </w:r>
      <w:ins w:id="1864" w:author="karl@grindal.org" w:date="2014-10-19T19:56:00Z">
        <w:r w:rsidR="004308CB">
          <w:rPr>
            <w:rFonts w:ascii="Cambria" w:hAnsi="Cambria"/>
            <w:color w:val="000000"/>
          </w:rPr>
          <w:fldChar w:fldCharType="begin"/>
        </w:r>
        <w:r w:rsidR="004308CB">
          <w:instrText xml:space="preserve"> XE "</w:instrText>
        </w:r>
      </w:ins>
      <w:r w:rsidR="004308CB" w:rsidRPr="00E23F37">
        <w:rPr>
          <w:rFonts w:ascii="Cambria" w:hAnsi="Cambria"/>
        </w:rPr>
        <w:instrText>NATO</w:instrText>
      </w:r>
      <w:ins w:id="1865" w:author="karl@grindal.org" w:date="2014-10-19T19:56:00Z">
        <w:r w:rsidR="004308CB">
          <w:instrText xml:space="preserve">" </w:instrText>
        </w:r>
        <w:r w:rsidR="004308CB">
          <w:rPr>
            <w:rFonts w:ascii="Cambria" w:hAnsi="Cambria"/>
            <w:color w:val="000000"/>
          </w:rPr>
          <w:fldChar w:fldCharType="end"/>
        </w:r>
      </w:ins>
      <w:r w:rsidRPr="00082695">
        <w:rPr>
          <w:rFonts w:ascii="Cambria" w:hAnsi="Cambria"/>
          <w:color w:val="000000"/>
        </w:rPr>
        <w:t xml:space="preserve"> implementation of the “necessary measures” led to a full scale bombing campaign to destroy Gaddafi</w:t>
      </w:r>
      <w:ins w:id="1866" w:author="karl@grindal.org" w:date="2014-10-19T19:57:00Z">
        <w:r w:rsidR="004308CB">
          <w:rPr>
            <w:rFonts w:ascii="Cambria" w:hAnsi="Cambria"/>
            <w:color w:val="000000"/>
          </w:rPr>
          <w:fldChar w:fldCharType="begin"/>
        </w:r>
        <w:r w:rsidR="004308CB">
          <w:instrText xml:space="preserve"> XE "</w:instrText>
        </w:r>
      </w:ins>
      <w:r w:rsidR="004308CB" w:rsidRPr="00162D57">
        <w:rPr>
          <w:rFonts w:ascii="Cambria" w:hAnsi="Cambria"/>
        </w:rPr>
        <w:instrText>Gaddafi</w:instrText>
      </w:r>
      <w:ins w:id="1867" w:author="karl@grindal.org" w:date="2014-10-19T19:57:00Z">
        <w:r w:rsidR="004308CB">
          <w:instrText xml:space="preserve">" </w:instrText>
        </w:r>
        <w:r w:rsidR="004308CB">
          <w:rPr>
            <w:rFonts w:ascii="Cambria" w:hAnsi="Cambria"/>
            <w:color w:val="000000"/>
          </w:rPr>
          <w:fldChar w:fldCharType="end"/>
        </w:r>
      </w:ins>
      <w:r w:rsidRPr="00082695">
        <w:rPr>
          <w:rFonts w:ascii="Cambria" w:hAnsi="Cambria"/>
          <w:color w:val="000000"/>
        </w:rPr>
        <w:t xml:space="preserve">’s air defense units and command facilities. The success of these strikes and the resulting military victories for the rebels ended Gaddafi’s dictatorship.  </w:t>
      </w:r>
      <w:r w:rsidRPr="00082695">
        <w:rPr>
          <w:rFonts w:ascii="Cambria" w:hAnsi="Cambria"/>
        </w:rPr>
        <w:lastRenderedPageBreak/>
        <w:t xml:space="preserve">Certainly the fall of the Libyan regime would not have occurred without an armed rebellion and NATO’s military support, but the combination of UN, EU and US targeted sanctions played a considerable role in degrading both the regime’s firepower and its support among Libya’s elites. By cutting off nearly half of Gaddafi’s usable monies </w:t>
      </w:r>
      <w:r w:rsidR="00FE3B28">
        <w:rPr>
          <w:rFonts w:ascii="Cambria" w:hAnsi="Cambria"/>
        </w:rPr>
        <w:t>–</w:t>
      </w:r>
      <w:r w:rsidRPr="00082695">
        <w:rPr>
          <w:rFonts w:ascii="Cambria" w:hAnsi="Cambria"/>
        </w:rPr>
        <w:t xml:space="preserve"> some $ 36 billion in Libyan funds were locked down i</w:t>
      </w:r>
      <w:r w:rsidR="00FE3B28">
        <w:rPr>
          <w:rFonts w:ascii="Cambria" w:hAnsi="Cambria"/>
        </w:rPr>
        <w:t xml:space="preserve">n the first week of sanctions – </w:t>
      </w:r>
      <w:r w:rsidRPr="00082695">
        <w:rPr>
          <w:rFonts w:ascii="Cambria" w:hAnsi="Cambria"/>
        </w:rPr>
        <w:t>the international community immediately denied the dictator the funds to import heavy weapons, to hire foot soldier mercenaries, or to contract with elite commando units bent on doing the killing Gaddafi would order. Had these sanctions not been successfully imposed and enforced, it is reasonable to assert that the Libyan war would have been longer and considerably more deadly for Libyan citizens. Tripoli, for example, was not destroyed in an all out battle like that which in 2012-13 engulfed and leveled major Syrian cities.</w:t>
      </w:r>
      <w:r w:rsidRPr="00082695">
        <w:rPr>
          <w:rStyle w:val="FootnoteReference"/>
          <w:rFonts w:ascii="Cambria" w:hAnsi="Cambria"/>
        </w:rPr>
        <w:footnoteReference w:id="299"/>
      </w:r>
    </w:p>
    <w:p w14:paraId="25061844" w14:textId="67DB557A"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But this sanctions success proved short-lived in the Security Council.  Faced with an equally brutal regime engaged in killing its own citizenry, during much the same year, the Council could not reach any consensus on taking action against the Assad</w:t>
      </w:r>
      <w:ins w:id="1870" w:author="karl@grindal.org" w:date="2014-10-18T16:07:00Z">
        <w:r w:rsidR="00E533E7">
          <w:rPr>
            <w:rFonts w:ascii="Cambria" w:hAnsi="Cambria"/>
          </w:rPr>
          <w:fldChar w:fldCharType="begin"/>
        </w:r>
        <w:r w:rsidR="00E533E7">
          <w:instrText xml:space="preserve"> XE "</w:instrText>
        </w:r>
        <w:r w:rsidR="00E533E7" w:rsidRPr="00CF1687">
          <w:rPr>
            <w:rFonts w:ascii="Cambria" w:hAnsi="Cambria" w:cs="Times New Roman"/>
            <w:color w:val="000000" w:themeColor="text1"/>
          </w:rPr>
          <w:instrText>Bashar al Assad</w:instrText>
        </w:r>
        <w:r w:rsidR="00E533E7">
          <w:instrText xml:space="preserve">" </w:instrText>
        </w:r>
        <w:r w:rsidR="00E533E7">
          <w:rPr>
            <w:rFonts w:ascii="Cambria" w:hAnsi="Cambria"/>
          </w:rPr>
          <w:fldChar w:fldCharType="end"/>
        </w:r>
      </w:ins>
      <w:r w:rsidRPr="00082695">
        <w:rPr>
          <w:rFonts w:ascii="Cambria" w:hAnsi="Cambria"/>
        </w:rPr>
        <w:t xml:space="preserve"> regime in Syria.  Some of this can be explained by Russia’s anger over what they considered an over-extended interpretation of SCR 1973 and illegitimate use of force by NATO</w:t>
      </w:r>
      <w:ins w:id="1871" w:author="karl@grindal.org" w:date="2014-10-19T19:56:00Z">
        <w:r w:rsidR="004308CB">
          <w:rPr>
            <w:rFonts w:ascii="Cambria" w:hAnsi="Cambria"/>
          </w:rPr>
          <w:fldChar w:fldCharType="begin"/>
        </w:r>
        <w:r w:rsidR="004308CB">
          <w:instrText xml:space="preserve"> XE "</w:instrText>
        </w:r>
      </w:ins>
      <w:r w:rsidR="004308CB" w:rsidRPr="00E23F37">
        <w:rPr>
          <w:rFonts w:ascii="Cambria" w:hAnsi="Cambria"/>
        </w:rPr>
        <w:instrText>NATO</w:instrText>
      </w:r>
      <w:ins w:id="1872" w:author="karl@grindal.org" w:date="2014-10-19T19:56:00Z">
        <w:r w:rsidR="004308CB">
          <w:instrText xml:space="preserve">" </w:instrText>
        </w:r>
        <w:r w:rsidR="004308CB">
          <w:rPr>
            <w:rFonts w:ascii="Cambria" w:hAnsi="Cambria"/>
          </w:rPr>
          <w:fldChar w:fldCharType="end"/>
        </w:r>
      </w:ins>
      <w:r w:rsidRPr="00082695">
        <w:rPr>
          <w:rFonts w:ascii="Cambria" w:hAnsi="Cambria"/>
        </w:rPr>
        <w:t xml:space="preserve"> to overthrow a government militarily. This pronounced backlash to the Libya case led many member states and analysts to conclude that sanctions were being rendered irrelevant as an international tool. </w:t>
      </w:r>
    </w:p>
    <w:p w14:paraId="53866DD2" w14:textId="589814D9"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Contrary to this pessimistic view, I suggest that sanctions strategy and tactical application adapt and advance more deliberately as a result of this impasse and condemnation. Specifically, as I argue below, smart sanctions need to move beyond the narrow leader-focused and ‘killer-on-the-ground’ targeting approach to casting a broader and deeper net.  In this casting policy makers should be guided by both what we know about how mass killings and displacements unfold and, as available, evidence-based findings about products and people linked to atrocities and the support systems that maintain the dictators that order them.  The aim here is to change the basic dynamics of the dictator infrastructure which bolsters them and to expand who and what we stifle and thwart via the application of smart sanctions. </w:t>
      </w:r>
    </w:p>
    <w:p w14:paraId="33D7E89C" w14:textId="5D64C0B7" w:rsidR="00D14BB8" w:rsidRPr="00082695" w:rsidRDefault="00D14BB8" w:rsidP="0000584E">
      <w:pPr>
        <w:spacing w:before="100" w:beforeAutospacing="1" w:after="100" w:afterAutospacing="1" w:line="360" w:lineRule="auto"/>
        <w:jc w:val="both"/>
        <w:rPr>
          <w:rFonts w:ascii="Cambria" w:hAnsi="Cambria"/>
          <w:b/>
        </w:rPr>
      </w:pPr>
      <w:r w:rsidRPr="00082695">
        <w:rPr>
          <w:rFonts w:ascii="Cambria" w:hAnsi="Cambria"/>
          <w:b/>
        </w:rPr>
        <w:t>Sharpening Smart Sanctions by Targeting Enablers</w:t>
      </w:r>
    </w:p>
    <w:p w14:paraId="7D037FCF"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lastRenderedPageBreak/>
        <w:t xml:space="preserve">While locking down the assets of dictators is necessary for atrocity prevention, it is seldom sufficient.  By exploring the scope and examples of enabling below I offer a new, earlier and certainly lower level focus of sanctioning targeting.  One potentially effective approach is to focus on the means used to commit dictatorial crimes and on those who provide them. Because dictator actions like resource plundering and mass killings are essentially organized crimes, crippling the means to organize and sustain them—money, communications networks, and other resources—can disrupt their execution. A key element of their organization that is particularly relevant to international responses is the role of third parties. History has taught us that perpetrators are seldom able to carry out these crimes on their own. Rather, they are dependent on direct or indirect support from external actors––governments, commercial entities, and individuals––whose goods and services enable them to wage attacks against civilians. </w:t>
      </w:r>
    </w:p>
    <w:p w14:paraId="0A4B31EC" w14:textId="77777777" w:rsidR="00D14BB8" w:rsidRPr="00082695" w:rsidRDefault="00D14BB8" w:rsidP="0000584E">
      <w:pPr>
        <w:pStyle w:val="NormalWeb"/>
        <w:spacing w:before="100" w:beforeAutospacing="1" w:after="100" w:afterAutospacing="1" w:line="360" w:lineRule="auto"/>
        <w:jc w:val="both"/>
        <w:rPr>
          <w:rFonts w:ascii="Cambria" w:hAnsi="Cambria"/>
          <w:sz w:val="22"/>
          <w:szCs w:val="22"/>
        </w:rPr>
      </w:pPr>
      <w:r w:rsidRPr="00082695">
        <w:rPr>
          <w:rFonts w:ascii="Cambria" w:hAnsi="Cambria"/>
          <w:sz w:val="22"/>
          <w:szCs w:val="22"/>
        </w:rPr>
        <w:t xml:space="preserve">Certainly dictators and their crime perpetrating allies are generally both creative and resourceful, it is not difficult to identify a core set of activities that </w:t>
      </w:r>
      <w:r w:rsidRPr="00082695">
        <w:rPr>
          <w:rFonts w:ascii="Cambria" w:hAnsi="Cambria"/>
          <w:b/>
          <w:sz w:val="22"/>
          <w:szCs w:val="22"/>
        </w:rPr>
        <w:t>enable</w:t>
      </w:r>
      <w:r w:rsidRPr="00082695">
        <w:rPr>
          <w:rFonts w:ascii="Cambria" w:hAnsi="Cambria"/>
          <w:sz w:val="22"/>
          <w:szCs w:val="22"/>
        </w:rPr>
        <w:t xml:space="preserve"> and sustain their violence and activities. By developing approaches to target the third parties engaged in those activities, it may prove possible to decrease or interrupt the perpetrators’ and dictators access to the necessary means. This may, in turn, alter their calculus for committing atrocities. Targeting the </w:t>
      </w:r>
      <w:r w:rsidRPr="00082695">
        <w:rPr>
          <w:rFonts w:ascii="Cambria" w:hAnsi="Cambria"/>
          <w:b/>
          <w:sz w:val="22"/>
          <w:szCs w:val="22"/>
        </w:rPr>
        <w:t>enablers</w:t>
      </w:r>
      <w:r w:rsidRPr="00082695">
        <w:rPr>
          <w:rFonts w:ascii="Cambria" w:hAnsi="Cambria"/>
          <w:sz w:val="22"/>
          <w:szCs w:val="22"/>
        </w:rPr>
        <w:t xml:space="preserve"> is not a panacea, but it should lead to a better understanding of the dynamics of atrocities and present a practical lever with significant untapped potential to halt the world’s worst crimes. </w:t>
      </w:r>
    </w:p>
    <w:p w14:paraId="01C6D8D2"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There are three essential elements to enabling: (1) A third party provides resources, goods, services, or other practical support––directly or indirectly––to the perpetrator of ongoing atrocities; (2) This support is a critical ingredient that enables or sustains the commission of the atrocities, without which the atrocities would not have taken place to the same extent; and (3) The third party knew or should have known about the atrocities and about the ways in which its goods or support were likely to contribute to the commission of these crimes.</w:t>
      </w:r>
    </w:p>
    <w:p w14:paraId="4478989A"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The type of support identified in element (1), might take the forms listed below.</w:t>
      </w:r>
    </w:p>
    <w:p w14:paraId="61831B25" w14:textId="77777777" w:rsidR="00D14BB8" w:rsidRPr="00082695" w:rsidRDefault="00D14BB8" w:rsidP="0000584E">
      <w:pPr>
        <w:numPr>
          <w:ilvl w:val="0"/>
          <w:numId w:val="35"/>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 xml:space="preserve">Providing the means that are used to commit the atrocities directly, including: </w:t>
      </w:r>
    </w:p>
    <w:p w14:paraId="7DB54B0E" w14:textId="77777777" w:rsidR="00D14BB8" w:rsidRPr="00082695" w:rsidRDefault="00D14BB8" w:rsidP="0000584E">
      <w:pPr>
        <w:autoSpaceDE w:val="0"/>
        <w:autoSpaceDN w:val="0"/>
        <w:adjustRightInd w:val="0"/>
        <w:spacing w:before="100" w:beforeAutospacing="1" w:after="100" w:afterAutospacing="1" w:line="360" w:lineRule="auto"/>
        <w:ind w:left="1800" w:hanging="360"/>
        <w:jc w:val="both"/>
        <w:rPr>
          <w:rFonts w:ascii="Cambria" w:hAnsi="Cambria"/>
        </w:rPr>
      </w:pPr>
      <w:r w:rsidRPr="00082695">
        <w:rPr>
          <w:rFonts w:ascii="Cambria" w:hAnsi="Cambria"/>
        </w:rPr>
        <w:t>-    weapons (small arms and light weapons; heavy weapons; chemical and  biological weapons)</w:t>
      </w:r>
    </w:p>
    <w:p w14:paraId="2F0D5884" w14:textId="77777777" w:rsidR="00D14BB8" w:rsidRPr="00082695" w:rsidRDefault="00D14BB8" w:rsidP="0000584E">
      <w:pPr>
        <w:numPr>
          <w:ilvl w:val="0"/>
          <w:numId w:val="34"/>
        </w:numPr>
        <w:tabs>
          <w:tab w:val="clear" w:pos="1800"/>
          <w:tab w:val="num" w:pos="1620"/>
        </w:tabs>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 xml:space="preserve">   ammunition </w:t>
      </w:r>
    </w:p>
    <w:p w14:paraId="2E098051" w14:textId="77777777"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lastRenderedPageBreak/>
        <w:t xml:space="preserve">military equipment </w:t>
      </w:r>
    </w:p>
    <w:p w14:paraId="3D8C7E64" w14:textId="77777777"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personnel (private security forces; paramilitary forces)</w:t>
      </w:r>
    </w:p>
    <w:p w14:paraId="217A4FA0" w14:textId="628EB346"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other instruments (heavy vehicles; bulldozers)</w:t>
      </w:r>
    </w:p>
    <w:p w14:paraId="6C4D80F8" w14:textId="77777777" w:rsidR="00D14BB8" w:rsidRPr="00082695" w:rsidRDefault="00D14BB8" w:rsidP="0000584E">
      <w:pPr>
        <w:autoSpaceDE w:val="0"/>
        <w:autoSpaceDN w:val="0"/>
        <w:adjustRightInd w:val="0"/>
        <w:spacing w:before="100" w:beforeAutospacing="1" w:after="100" w:afterAutospacing="1" w:line="360" w:lineRule="auto"/>
        <w:ind w:left="360"/>
        <w:jc w:val="both"/>
        <w:rPr>
          <w:rFonts w:ascii="Cambria" w:hAnsi="Cambria"/>
        </w:rPr>
      </w:pPr>
      <w:r w:rsidRPr="00082695">
        <w:rPr>
          <w:rFonts w:ascii="Cambria" w:hAnsi="Cambria"/>
        </w:rPr>
        <w:t>(B) Offering goods and services that indirectly facilitate or sustain atrocities, including:</w:t>
      </w:r>
    </w:p>
    <w:p w14:paraId="74598DBF" w14:textId="77777777" w:rsidR="00D14BB8" w:rsidRPr="00082695" w:rsidRDefault="00D14BB8" w:rsidP="0000584E">
      <w:pPr>
        <w:autoSpaceDE w:val="0"/>
        <w:autoSpaceDN w:val="0"/>
        <w:adjustRightInd w:val="0"/>
        <w:spacing w:before="100" w:beforeAutospacing="1" w:after="100" w:afterAutospacing="1" w:line="360" w:lineRule="auto"/>
        <w:ind w:left="1800" w:hanging="360"/>
        <w:jc w:val="both"/>
        <w:rPr>
          <w:rFonts w:ascii="Cambria" w:hAnsi="Cambria"/>
        </w:rPr>
      </w:pPr>
      <w:r w:rsidRPr="00082695">
        <w:rPr>
          <w:rFonts w:ascii="Cambria" w:hAnsi="Cambria"/>
        </w:rPr>
        <w:t>-    transportation by air or sea of products used to commit or coordinate violence</w:t>
      </w:r>
    </w:p>
    <w:p w14:paraId="2A9FC8B5" w14:textId="77777777"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vehicles (trucks and other land vehicles)</w:t>
      </w:r>
    </w:p>
    <w:p w14:paraId="4EE38605" w14:textId="77777777"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 xml:space="preserve">fuel </w:t>
      </w:r>
    </w:p>
    <w:p w14:paraId="0999457C" w14:textId="77777777"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technology and communications equipment (satellite phones; cell phones; computer hardware and software)</w:t>
      </w:r>
    </w:p>
    <w:p w14:paraId="580B6D74" w14:textId="77777777"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air support</w:t>
      </w:r>
    </w:p>
    <w:p w14:paraId="4972D8F3" w14:textId="77777777"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facilities (buildings; warehouses; training stations)</w:t>
      </w:r>
    </w:p>
    <w:p w14:paraId="55F9CC00" w14:textId="77777777"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technical assistance</w:t>
      </w:r>
    </w:p>
    <w:p w14:paraId="6B140127" w14:textId="77777777"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information sharing (tip-offs; target lists)</w:t>
      </w:r>
    </w:p>
    <w:p w14:paraId="4EF1C33F" w14:textId="6626D77A" w:rsidR="00D14BB8" w:rsidRPr="00082695" w:rsidRDefault="00D14BB8" w:rsidP="0000584E">
      <w:pPr>
        <w:numPr>
          <w:ilvl w:val="0"/>
          <w:numId w:val="34"/>
        </w:num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safe-havens, communications routes, and other geographical support</w:t>
      </w:r>
    </w:p>
    <w:p w14:paraId="2BDC2F5D" w14:textId="77777777" w:rsidR="00D14BB8" w:rsidRPr="00082695" w:rsidRDefault="00D14BB8" w:rsidP="0000584E">
      <w:pPr>
        <w:autoSpaceDE w:val="0"/>
        <w:autoSpaceDN w:val="0"/>
        <w:adjustRightInd w:val="0"/>
        <w:spacing w:before="100" w:beforeAutospacing="1" w:after="100" w:afterAutospacing="1" w:line="360" w:lineRule="auto"/>
        <w:ind w:left="360"/>
        <w:jc w:val="both"/>
        <w:rPr>
          <w:rFonts w:ascii="Cambria" w:hAnsi="Cambria"/>
        </w:rPr>
      </w:pPr>
      <w:r w:rsidRPr="00082695">
        <w:rPr>
          <w:rFonts w:ascii="Cambria" w:hAnsi="Cambria"/>
        </w:rPr>
        <w:t xml:space="preserve">(C) Providing general support that materially builds or sustains the capacity of the perpetrator to commit atrocities. This includes the large financial reserves accumulated by violent actors, with special attention to the diverse form such assets now take, from sovereign wealth funds to shadow holding companies.  Often such enterprises are linked to substantial networks of illicit extraction or trafficking of natural resources that generate revenue for the perpetrator.  </w:t>
      </w:r>
    </w:p>
    <w:p w14:paraId="3911D6B5" w14:textId="77777777" w:rsidR="00D14BB8" w:rsidRPr="00082695" w:rsidRDefault="00D14BB8" w:rsidP="0000584E">
      <w:pPr>
        <w:autoSpaceDE w:val="0"/>
        <w:autoSpaceDN w:val="0"/>
        <w:adjustRightInd w:val="0"/>
        <w:spacing w:before="100" w:beforeAutospacing="1" w:after="100" w:afterAutospacing="1" w:line="360" w:lineRule="auto"/>
        <w:jc w:val="both"/>
        <w:rPr>
          <w:rFonts w:ascii="Cambria" w:hAnsi="Cambria"/>
        </w:rPr>
      </w:pPr>
      <w:r w:rsidRPr="00082695">
        <w:rPr>
          <w:rFonts w:ascii="Cambria" w:hAnsi="Cambria"/>
        </w:rPr>
        <w:t>In this formulation, I have chosen to limit “enabling” to a focus on material resources of dictators.  For now I do not extend to the provision of moral support, psychological power and propaganda dynamics, hate speech. or ‘political cover’, however real and significant those realities are in enabling dictators to control and brutalize their own citizens.  Since these realities do not constitute practical support as described above, and they are more difficult to quantify and interdict. For now they stand outside the parameters of these examples.</w:t>
      </w:r>
    </w:p>
    <w:p w14:paraId="7C66A203" w14:textId="764B226A"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What I will focus on as examples and cases are the ways in which other national governments, commercial entities, and individuals may all be enablers. In the case of countries, examples include the situation in Syria, Darfur</w:t>
      </w:r>
      <w:ins w:id="1873" w:author="karl@grindal.org" w:date="2014-10-19T19:57:00Z">
        <w:r w:rsidR="004308CB">
          <w:rPr>
            <w:rFonts w:ascii="Cambria" w:hAnsi="Cambria"/>
          </w:rPr>
          <w:fldChar w:fldCharType="begin"/>
        </w:r>
        <w:r w:rsidR="004308CB">
          <w:instrText xml:space="preserve"> XE "</w:instrText>
        </w:r>
      </w:ins>
      <w:r w:rsidR="004308CB" w:rsidRPr="00181F71">
        <w:rPr>
          <w:rFonts w:ascii="Cambria" w:hAnsi="Cambria"/>
        </w:rPr>
        <w:instrText>Darfur</w:instrText>
      </w:r>
      <w:ins w:id="1874" w:author="karl@grindal.org" w:date="2014-10-19T19:57:00Z">
        <w:r w:rsidR="004308CB">
          <w:instrText xml:space="preserve">" </w:instrText>
        </w:r>
        <w:r w:rsidR="004308CB">
          <w:rPr>
            <w:rFonts w:ascii="Cambria" w:hAnsi="Cambria"/>
          </w:rPr>
          <w:fldChar w:fldCharType="end"/>
        </w:r>
      </w:ins>
      <w:r w:rsidRPr="00082695">
        <w:rPr>
          <w:rFonts w:ascii="Cambria" w:hAnsi="Cambria"/>
        </w:rPr>
        <w:t xml:space="preserve">, Sudan, where transfers of arms by China, Russia, Chad, and other governments or state-owned entities to government and rebel forces have helped sustain </w:t>
      </w:r>
      <w:r w:rsidRPr="00082695">
        <w:rPr>
          <w:rFonts w:ascii="Cambria" w:hAnsi="Cambria"/>
        </w:rPr>
        <w:lastRenderedPageBreak/>
        <w:t>the violence against civilians for years. There are many other examples in the recent past in which third party governments provided weapons to their allies or proxies even when it was clear they were being used to commit crimes against humanity. Countries involved in questionable trading chains or opaque transshipment practices involving weapons, vehicles, or other forms of equipment may also be enabling dictators in less direct ways.</w:t>
      </w:r>
    </w:p>
    <w:p w14:paraId="08623924" w14:textId="29AEFC89" w:rsidR="00D14BB8" w:rsidRPr="00082695" w:rsidRDefault="00D14BB8" w:rsidP="0000584E">
      <w:pPr>
        <w:pStyle w:val="NormalWeb"/>
        <w:spacing w:before="100" w:beforeAutospacing="1" w:after="100" w:afterAutospacing="1" w:line="360" w:lineRule="auto"/>
        <w:jc w:val="both"/>
        <w:rPr>
          <w:rFonts w:ascii="Cambria" w:hAnsi="Cambria"/>
          <w:sz w:val="22"/>
          <w:szCs w:val="22"/>
        </w:rPr>
      </w:pPr>
      <w:r w:rsidRPr="00082695">
        <w:rPr>
          <w:rFonts w:ascii="Cambria" w:hAnsi="Cambria"/>
          <w:sz w:val="22"/>
          <w:szCs w:val="22"/>
        </w:rPr>
        <w:t>In the case of commercial entities, the range of enabling activities is potentially very broad. In Nigeria, multinational oil companies have faced lawsuits after being accused of hiring abusive security forces in the Niger Delta. In Darfur</w:t>
      </w:r>
      <w:ins w:id="1875" w:author="karl@grindal.org" w:date="2014-10-19T19:57:00Z">
        <w:r w:rsidR="004308CB">
          <w:rPr>
            <w:rFonts w:ascii="Cambria" w:hAnsi="Cambria"/>
            <w:sz w:val="22"/>
            <w:szCs w:val="22"/>
          </w:rPr>
          <w:fldChar w:fldCharType="begin"/>
        </w:r>
        <w:r w:rsidR="004308CB">
          <w:instrText xml:space="preserve"> XE "</w:instrText>
        </w:r>
      </w:ins>
      <w:r w:rsidR="004308CB" w:rsidRPr="00D82790">
        <w:rPr>
          <w:rFonts w:ascii="Cambria" w:hAnsi="Cambria"/>
        </w:rPr>
        <w:instrText>Darfur</w:instrText>
      </w:r>
      <w:ins w:id="1876" w:author="karl@grindal.org" w:date="2014-10-19T19:57:00Z">
        <w:r w:rsidR="004308CB">
          <w:instrText xml:space="preserve">" </w:instrText>
        </w:r>
        <w:r w:rsidR="004308CB">
          <w:rPr>
            <w:rFonts w:ascii="Cambria" w:hAnsi="Cambria"/>
            <w:sz w:val="22"/>
            <w:szCs w:val="22"/>
          </w:rPr>
          <w:fldChar w:fldCharType="end"/>
        </w:r>
      </w:ins>
      <w:r w:rsidRPr="00082695">
        <w:rPr>
          <w:rFonts w:ascii="Cambria" w:hAnsi="Cambria"/>
          <w:sz w:val="22"/>
          <w:szCs w:val="22"/>
        </w:rPr>
        <w:t>, the supply of Toyota trucks accessed by rebel groups has been essential to their capacity to commit widespread attacks on civilians. One U.N. Panel of Experts on Sudan reported that Al-Futtaim Motors Company, the official Toyota dealership in the United Arab Emirates, was, along with second-hand dealers in UAE, the source of “by far the largest number of vehicles that were documented as part of arms embargo violations in Darfur . . . .”</w:t>
      </w:r>
      <w:r w:rsidRPr="00082695">
        <w:rPr>
          <w:rStyle w:val="FootnoteReference"/>
          <w:rFonts w:ascii="Cambria" w:hAnsi="Cambria"/>
          <w:sz w:val="22"/>
          <w:szCs w:val="22"/>
        </w:rPr>
        <w:footnoteReference w:id="300"/>
      </w:r>
      <w:r w:rsidRPr="00082695">
        <w:rPr>
          <w:rFonts w:ascii="Cambria" w:hAnsi="Cambria"/>
          <w:sz w:val="22"/>
          <w:szCs w:val="22"/>
        </w:rPr>
        <w:t xml:space="preserve"> That dealership “declined or replied . . . in a perfunctory manner” to three requests by the Panel for information about buyers of the trucks identified in Darfur.</w:t>
      </w:r>
    </w:p>
    <w:p w14:paraId="3B36CADB" w14:textId="2B910FD6" w:rsidR="00D14BB8" w:rsidRPr="00082695" w:rsidRDefault="00D14BB8" w:rsidP="0000584E">
      <w:pPr>
        <w:pStyle w:val="NormalWeb"/>
        <w:spacing w:before="100" w:beforeAutospacing="1" w:after="100" w:afterAutospacing="1" w:line="360" w:lineRule="auto"/>
        <w:jc w:val="both"/>
        <w:rPr>
          <w:rFonts w:ascii="Cambria" w:hAnsi="Cambria"/>
          <w:sz w:val="22"/>
          <w:szCs w:val="22"/>
        </w:rPr>
      </w:pPr>
      <w:r w:rsidRPr="00082695">
        <w:rPr>
          <w:rFonts w:ascii="Cambria" w:hAnsi="Cambria"/>
          <w:sz w:val="22"/>
          <w:szCs w:val="22"/>
        </w:rPr>
        <w:t>State and commercial actors both may also function as go-betweens, thus playing an important, indirect role as dictator enablers. During the Rwandan genocide, even after a U.N. arms embargo sought to stop the flow of weapons into that country, arms continued to arrive routed through nearby countries and facilitated by international corporations. A 2009 SIPRI study revealed that more than 90% of air cargo carriers used by international organizations and humanitarian agencies to transport crisis response supplies were also named in open source reports on arms trafficking. Individual business people can be instrumental as suppliers or middle-men, with international arms merchant Viktor Bout as the most famous example.  But others include the Dutch businessman convicted of providing chemical components that Saddam Hussein</w:t>
      </w:r>
      <w:ins w:id="1877" w:author="karl@grindal.org" w:date="2014-10-19T19:57:00Z">
        <w:r w:rsidR="004308CB">
          <w:rPr>
            <w:rFonts w:ascii="Cambria" w:hAnsi="Cambria"/>
            <w:sz w:val="22"/>
            <w:szCs w:val="22"/>
          </w:rPr>
          <w:fldChar w:fldCharType="begin"/>
        </w:r>
        <w:r w:rsidR="004308CB">
          <w:instrText xml:space="preserve"> XE "</w:instrText>
        </w:r>
      </w:ins>
      <w:r w:rsidR="004308CB" w:rsidRPr="00D82790">
        <w:rPr>
          <w:rFonts w:ascii="Cambria" w:hAnsi="Cambria"/>
          <w:sz w:val="22"/>
          <w:szCs w:val="22"/>
        </w:rPr>
        <w:instrText>Saddam Hussein</w:instrText>
      </w:r>
      <w:ins w:id="1878" w:author="karl@grindal.org" w:date="2014-10-19T19:57:00Z">
        <w:r w:rsidR="004308CB">
          <w:instrText xml:space="preserve">" </w:instrText>
        </w:r>
        <w:r w:rsidR="004308CB">
          <w:rPr>
            <w:rFonts w:ascii="Cambria" w:hAnsi="Cambria"/>
            <w:sz w:val="22"/>
            <w:szCs w:val="22"/>
          </w:rPr>
          <w:fldChar w:fldCharType="end"/>
        </w:r>
      </w:ins>
      <w:r w:rsidRPr="00082695">
        <w:rPr>
          <w:rFonts w:ascii="Cambria" w:hAnsi="Cambria"/>
          <w:sz w:val="22"/>
          <w:szCs w:val="22"/>
        </w:rPr>
        <w:t xml:space="preserve"> used against Kurdish civilians.  And who supplied the chemical weapons to the Assad</w:t>
      </w:r>
      <w:ins w:id="1879" w:author="karl@grindal.org" w:date="2014-10-18T16:07:00Z">
        <w:r w:rsidR="00E533E7">
          <w:rPr>
            <w:rFonts w:ascii="Cambria" w:hAnsi="Cambria"/>
            <w:sz w:val="22"/>
            <w:szCs w:val="22"/>
          </w:rPr>
          <w:fldChar w:fldCharType="begin"/>
        </w:r>
        <w:r w:rsidR="00E533E7">
          <w:instrText xml:space="preserve"> XE "</w:instrText>
        </w:r>
        <w:r w:rsidR="00E533E7" w:rsidRPr="00D82790">
          <w:rPr>
            <w:rFonts w:ascii="Cambria" w:hAnsi="Cambria"/>
            <w:color w:val="000000" w:themeColor="text1"/>
          </w:rPr>
          <w:instrText>Bashar al Assad</w:instrText>
        </w:r>
        <w:r w:rsidR="00E533E7">
          <w:instrText xml:space="preserve">" </w:instrText>
        </w:r>
        <w:r w:rsidR="00E533E7">
          <w:rPr>
            <w:rFonts w:ascii="Cambria" w:hAnsi="Cambria"/>
            <w:sz w:val="22"/>
            <w:szCs w:val="22"/>
          </w:rPr>
          <w:fldChar w:fldCharType="end"/>
        </w:r>
      </w:ins>
      <w:r w:rsidRPr="00082695">
        <w:rPr>
          <w:rFonts w:ascii="Cambria" w:hAnsi="Cambria"/>
          <w:sz w:val="22"/>
          <w:szCs w:val="22"/>
        </w:rPr>
        <w:t xml:space="preserve"> dictatorship that killed hundreds and cost the international community hundreds of thousands of dollars to remove?</w:t>
      </w:r>
    </w:p>
    <w:p w14:paraId="401116EA" w14:textId="77777777" w:rsidR="00D14BB8" w:rsidRPr="00082695" w:rsidRDefault="00D14BB8" w:rsidP="0000584E">
      <w:pPr>
        <w:pStyle w:val="NormalWeb"/>
        <w:spacing w:before="100" w:beforeAutospacing="1" w:after="100" w:afterAutospacing="1" w:line="360" w:lineRule="auto"/>
        <w:jc w:val="both"/>
        <w:rPr>
          <w:rFonts w:ascii="Cambria" w:hAnsi="Cambria"/>
          <w:sz w:val="22"/>
          <w:szCs w:val="22"/>
        </w:rPr>
      </w:pPr>
      <w:r w:rsidRPr="00082695">
        <w:rPr>
          <w:rFonts w:ascii="Cambria" w:hAnsi="Cambria"/>
          <w:sz w:val="22"/>
          <w:szCs w:val="22"/>
        </w:rPr>
        <w:t xml:space="preserve">Countries and commercial actors also act as enablers when they are engaged in the exploitation of natural resources that generate revenues for their dictator clients. Examples include eastern Congo, where windfalls from the illicit mineral trade fuel the rebels’ pursuit of arms and thus contribute to </w:t>
      </w:r>
      <w:r w:rsidRPr="00082695">
        <w:rPr>
          <w:rFonts w:ascii="Cambria" w:hAnsi="Cambria"/>
          <w:sz w:val="22"/>
          <w:szCs w:val="22"/>
        </w:rPr>
        <w:lastRenderedPageBreak/>
        <w:t xml:space="preserve">atrocities against civilians by various strongmen. In Burma, during their period of repressive rule that may now be drawing to a close, the country’s military rulers derived massive export earnings from their gem mines, which help to finance their brutal repression of that country’s citizens. </w:t>
      </w:r>
    </w:p>
    <w:p w14:paraId="6AA8E34D"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Various efforts to halt or punish enablers—without calling them by that name or viewing them as a distinct set of actors—already exist. The approaches we choose, therefore, must take those into account and could build on those efforts. At this point, it seems that dictators will likely be most susceptible to approaches by other governments, international organizations, and regional organizations. Because the relationships between the U.S. and governments that act as enablers are likely to be complicated—and, further, often may not prioritize doing away with dictators—we need to be realistic as well as creative about pressure that the U.S. government could apply. Commercial actors will likely be sensitive to approaches from those governments and international and regional organizations too.  As other boycott situations evidence they may be particular sensitive to actions of consumers and other market-based forces, whether acting on their own, through guideline initiatives, or through non-governmental organizations. </w:t>
      </w:r>
    </w:p>
    <w:p w14:paraId="6C24E812"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The softest existing approach to ‘sanctioning’ the supporters and enablers of dictators emphasizes information dissemination. In situations in which enablers are involved unwittingly or are particularly susceptible to concerns about negative publicity, shining a critical spotlight on their role may be sufficient to get their attention. Some entities—particularly multinational corporations with a strong presence in the U.S. or Europe—may then be open to new commitments to transparency and due diligence standards to protect human rights. </w:t>
      </w:r>
    </w:p>
    <w:p w14:paraId="5EE7F858" w14:textId="61B5BC39"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For example, at least one company investigated and discussed in the October 2009 Panel of Experts report on violations of the arms embargo in Darfur</w:t>
      </w:r>
      <w:ins w:id="1880" w:author="karl@grindal.org" w:date="2014-10-19T19:57:00Z">
        <w:r w:rsidR="004308CB">
          <w:rPr>
            <w:rFonts w:ascii="Cambria" w:hAnsi="Cambria"/>
          </w:rPr>
          <w:fldChar w:fldCharType="begin"/>
        </w:r>
        <w:r w:rsidR="004308CB">
          <w:instrText xml:space="preserve"> XE "</w:instrText>
        </w:r>
      </w:ins>
      <w:r w:rsidR="004308CB" w:rsidRPr="00181F71">
        <w:rPr>
          <w:rFonts w:ascii="Cambria" w:hAnsi="Cambria"/>
        </w:rPr>
        <w:instrText>Darfur</w:instrText>
      </w:r>
      <w:ins w:id="1881" w:author="karl@grindal.org" w:date="2014-10-19T19:57:00Z">
        <w:r w:rsidR="004308CB">
          <w:instrText xml:space="preserve">" </w:instrText>
        </w:r>
        <w:r w:rsidR="004308CB">
          <w:rPr>
            <w:rFonts w:ascii="Cambria" w:hAnsi="Cambria"/>
          </w:rPr>
          <w:fldChar w:fldCharType="end"/>
        </w:r>
      </w:ins>
      <w:r w:rsidRPr="00082695">
        <w:rPr>
          <w:rFonts w:ascii="Cambria" w:hAnsi="Cambria"/>
        </w:rPr>
        <w:t xml:space="preserve"> was willing to cooperate and fully disclose its relationships in Sudan in order to ensure compliance with U.N. sanctions. On the other hand, as we have seen through the ongoing role of countries such as China and Russia in the crisis in Darfur even in the face of public protest in the U.S. and internationally, public attention alone is often insufficient. While this approach might be a useful first step, over-reliance on it may risk oversimplifying complex situations, thereby limiting success.</w:t>
      </w:r>
    </w:p>
    <w:p w14:paraId="042F20EA" w14:textId="5DAD9F68"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A stronger and more concerted approach, but one that pertains only to commercial actors, involves the range of mechanisms that has emerged over the past decade to engage corporations in more responsible practices that protect human rights. A number of these efforts involve the U.S. and </w:t>
      </w:r>
      <w:r w:rsidRPr="00082695">
        <w:rPr>
          <w:rFonts w:ascii="Cambria" w:hAnsi="Cambria"/>
        </w:rPr>
        <w:lastRenderedPageBreak/>
        <w:t>other governments, and civil society actors have played a key role in each case. One example is the Kimberley Process</w:t>
      </w:r>
      <w:ins w:id="1882" w:author="karl@grindal.org" w:date="2014-10-19T19:57:00Z">
        <w:r w:rsidR="004308CB">
          <w:rPr>
            <w:rFonts w:ascii="Cambria" w:hAnsi="Cambria"/>
          </w:rPr>
          <w:fldChar w:fldCharType="begin"/>
        </w:r>
        <w:r w:rsidR="004308CB">
          <w:instrText xml:space="preserve"> XE "</w:instrText>
        </w:r>
      </w:ins>
      <w:r w:rsidR="004308CB" w:rsidRPr="009D76BB">
        <w:rPr>
          <w:rFonts w:ascii="Cambria" w:hAnsi="Cambria"/>
        </w:rPr>
        <w:instrText>Kimberley Process</w:instrText>
      </w:r>
      <w:ins w:id="1883" w:author="karl@grindal.org" w:date="2014-10-19T19:57:00Z">
        <w:r w:rsidR="004308CB">
          <w:instrText xml:space="preserve">" </w:instrText>
        </w:r>
        <w:r w:rsidR="004308CB">
          <w:rPr>
            <w:rFonts w:ascii="Cambria" w:hAnsi="Cambria"/>
          </w:rPr>
          <w:fldChar w:fldCharType="end"/>
        </w:r>
      </w:ins>
      <w:r w:rsidRPr="00082695">
        <w:rPr>
          <w:rFonts w:ascii="Cambria" w:hAnsi="Cambria"/>
        </w:rPr>
        <w:t>, which brings together governments, corporations, and civil society in an effort to regulate the diamond trade. Others include the Voluntary Principles, the OECD</w:t>
      </w:r>
      <w:ins w:id="1884" w:author="karl@grindal.org" w:date="2014-10-18T15:49:00Z">
        <w:r w:rsidR="007602D7">
          <w:rPr>
            <w:rFonts w:ascii="Cambria" w:hAnsi="Cambria"/>
          </w:rPr>
          <w:fldChar w:fldCharType="begin"/>
        </w:r>
        <w:r w:rsidR="007602D7">
          <w:instrText xml:space="preserve"> XE "</w:instrText>
        </w:r>
      </w:ins>
      <w:r w:rsidR="007602D7" w:rsidRPr="00E60BA8">
        <w:rPr>
          <w:rFonts w:ascii="Cambria" w:hAnsi="Cambria" w:cs="Times New Roman"/>
          <w:color w:val="000000" w:themeColor="text1"/>
          <w:lang w:val="en"/>
        </w:rPr>
        <w:instrText>OECD</w:instrText>
      </w:r>
      <w:ins w:id="1885" w:author="karl@grindal.org" w:date="2014-10-18T15:49:00Z">
        <w:r w:rsidR="007602D7">
          <w:instrText xml:space="preserve">" </w:instrText>
        </w:r>
        <w:r w:rsidR="007602D7">
          <w:rPr>
            <w:rFonts w:ascii="Cambria" w:hAnsi="Cambria"/>
          </w:rPr>
          <w:fldChar w:fldCharType="end"/>
        </w:r>
      </w:ins>
      <w:r w:rsidRPr="00082695">
        <w:rPr>
          <w:rFonts w:ascii="Cambria" w:hAnsi="Cambria"/>
        </w:rPr>
        <w:t xml:space="preserve"> Guidelines, and the UN Global Compact. </w:t>
      </w:r>
    </w:p>
    <w:p w14:paraId="1F0E556D"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The work done in the past decade by the U.N. Special Representative on Business and Human Rights is also noteworthy in this regard. And efforts by non-governmental actors to provide guidelines to businesses include the Red Flags project, which identifies potential legal liabilities in high-risk situations.  This investigative and regulatory work can be augmented by bridging to the work of other agents who share the need for or desire to expose excessive behavior which sustains dictators.  These certainly include the UN Panels of Experts, but also Lloyd’s Registry and INTERPOL in their ability to chart linkages across illegal and quasi-legal entities.  These and other initiatives may provide a foundation and entry points for addressing commercial enablers of dictators. </w:t>
      </w:r>
    </w:p>
    <w:p w14:paraId="03EFF4B8" w14:textId="77777777"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A yet tougher set of approaches to both state and non-state actors involve the myriad political, economic or legal mechanisms that can be used against countries, commercial entities, or individuals to deter or dissuade their actions. In its bilateral relationships, the U.S. can bring pressure to bear on enabling governments through public or private condemnations; by suspending business or cultural exchange programs; by withdrawing diplomatic representation; by reducing aid and other forms of support; or by implementing a wide range of other smart sanctions tools. </w:t>
      </w:r>
    </w:p>
    <w:p w14:paraId="278BDA36" w14:textId="67819786"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The U.S. can also pursue broad or targeted bilateral sanctions, or work through the U.N. Security Council to impose multilateral sanctions against countries or commercial actors. Enforcement of sanctions is a separate challenge, at least as important as their imposition, as we have seen in the case of the Darfur</w:t>
      </w:r>
      <w:ins w:id="1886" w:author="karl@grindal.org" w:date="2014-10-19T19:57:00Z">
        <w:r w:rsidR="004308CB">
          <w:rPr>
            <w:rFonts w:ascii="Cambria" w:hAnsi="Cambria"/>
          </w:rPr>
          <w:fldChar w:fldCharType="begin"/>
        </w:r>
        <w:r w:rsidR="004308CB">
          <w:instrText xml:space="preserve"> XE "</w:instrText>
        </w:r>
      </w:ins>
      <w:r w:rsidR="004308CB" w:rsidRPr="00181F71">
        <w:rPr>
          <w:rFonts w:ascii="Cambria" w:hAnsi="Cambria"/>
        </w:rPr>
        <w:instrText>Darfur</w:instrText>
      </w:r>
      <w:ins w:id="1887" w:author="karl@grindal.org" w:date="2014-10-19T19:57:00Z">
        <w:r w:rsidR="004308CB">
          <w:instrText xml:space="preserve">" </w:instrText>
        </w:r>
        <w:r w:rsidR="004308CB">
          <w:rPr>
            <w:rFonts w:ascii="Cambria" w:hAnsi="Cambria"/>
          </w:rPr>
          <w:fldChar w:fldCharType="end"/>
        </w:r>
      </w:ins>
      <w:r w:rsidRPr="00082695">
        <w:rPr>
          <w:rFonts w:ascii="Cambria" w:hAnsi="Cambria"/>
        </w:rPr>
        <w:t xml:space="preserve"> arms embargo. New regulations specifically targeted at certain commercial entities or activities may be useful.  In situations in which there is evidence that the enabler-dictator nexus is engaged in illegal behavior or have violated international law (including human rights law), it may be possible to pursue international criminal sanctions and other legal measures against them.  </w:t>
      </w:r>
    </w:p>
    <w:p w14:paraId="7EB922C3" w14:textId="5833DD06" w:rsidR="00D14BB8" w:rsidRPr="00082695" w:rsidRDefault="00D14BB8" w:rsidP="0000584E">
      <w:pPr>
        <w:spacing w:before="100" w:beforeAutospacing="1" w:after="100" w:afterAutospacing="1" w:line="360" w:lineRule="auto"/>
        <w:jc w:val="both"/>
        <w:rPr>
          <w:rFonts w:ascii="Cambria" w:hAnsi="Cambria"/>
        </w:rPr>
      </w:pPr>
      <w:r w:rsidRPr="00082695">
        <w:rPr>
          <w:rFonts w:ascii="Cambria" w:hAnsi="Cambria"/>
        </w:rPr>
        <w:t xml:space="preserve">Whether addressing commercial actors or states in a given situation, information about who the third parties are and what role they are playing is critical. By enhancing its intelligence gathering and analysis related to enablers, the U.S. government and like minded states should be able to </w:t>
      </w:r>
      <w:r w:rsidRPr="00082695">
        <w:rPr>
          <w:rFonts w:ascii="Cambria" w:hAnsi="Cambria"/>
        </w:rPr>
        <w:lastRenderedPageBreak/>
        <w:t>better assess the levers that can be employed to target them. Including information on third party actors in intelligence reports on enabler-dictators situations and in interagency discussions about policy options may be useful approaches. The U.S. could also seek to engage international partners in information sharing to supplement its own intelligence sources on enablers and to help enlist others in the effort to halt enablers of dictators.</w:t>
      </w:r>
    </w:p>
    <w:p w14:paraId="68456CC9" w14:textId="77777777" w:rsidR="00082695" w:rsidRDefault="00D14BB8" w:rsidP="0000584E">
      <w:pPr>
        <w:autoSpaceDE w:val="0"/>
        <w:autoSpaceDN w:val="0"/>
        <w:adjustRightInd w:val="0"/>
        <w:spacing w:before="100" w:beforeAutospacing="1" w:after="100" w:afterAutospacing="1" w:line="360" w:lineRule="auto"/>
        <w:jc w:val="both"/>
        <w:rPr>
          <w:rFonts w:ascii="Cambria" w:hAnsi="Cambria"/>
          <w:b/>
        </w:rPr>
      </w:pPr>
      <w:r w:rsidRPr="00082695">
        <w:rPr>
          <w:rFonts w:ascii="Cambria" w:hAnsi="Cambria"/>
          <w:b/>
        </w:rPr>
        <w:t>Conclusion</w:t>
      </w:r>
    </w:p>
    <w:p w14:paraId="4700B962" w14:textId="4A6B5899" w:rsidR="00D14BB8" w:rsidRPr="00082695" w:rsidRDefault="00D14BB8" w:rsidP="0000584E">
      <w:pPr>
        <w:autoSpaceDE w:val="0"/>
        <w:autoSpaceDN w:val="0"/>
        <w:adjustRightInd w:val="0"/>
        <w:spacing w:before="100" w:beforeAutospacing="1" w:after="100" w:afterAutospacing="1" w:line="360" w:lineRule="auto"/>
        <w:jc w:val="both"/>
        <w:rPr>
          <w:rFonts w:ascii="Cambria" w:hAnsi="Cambria"/>
          <w:b/>
        </w:rPr>
      </w:pPr>
      <w:r w:rsidRPr="00082695">
        <w:rPr>
          <w:rFonts w:ascii="Cambria" w:hAnsi="Cambria"/>
        </w:rPr>
        <w:t xml:space="preserve">Even as some consensus is emerging among civil society actors and policymakers that confronting and stifling dictators should be a foreign policy and international community priority, the mobilization of the range of tools for so doing has lagged behind this recognition. The poor record of the international community in addressing atrocities committed by dictators makes clear the complexity to mounting a successful response.  Although renewed efforts to stop arms flows or to embargo dictator-pillaged minerals will enhance a government’s ability to stifle a dictator, these will probably not suffice to depose him. </w:t>
      </w:r>
    </w:p>
    <w:p w14:paraId="01D4C9E9" w14:textId="1332CFE9" w:rsidR="00D14BB8" w:rsidRPr="00082695" w:rsidRDefault="00D14BB8" w:rsidP="0000584E">
      <w:pPr>
        <w:pStyle w:val="NormalWeb"/>
        <w:spacing w:before="100" w:beforeAutospacing="1" w:after="100" w:afterAutospacing="1" w:line="360" w:lineRule="auto"/>
        <w:jc w:val="both"/>
        <w:rPr>
          <w:rFonts w:ascii="Cambria" w:hAnsi="Cambria"/>
          <w:sz w:val="22"/>
          <w:szCs w:val="22"/>
        </w:rPr>
      </w:pPr>
      <w:r w:rsidRPr="00082695">
        <w:rPr>
          <w:rFonts w:ascii="Cambria" w:hAnsi="Cambria"/>
          <w:sz w:val="22"/>
          <w:szCs w:val="22"/>
        </w:rPr>
        <w:t>I have argued herein two themes.  First, I maintain that smart sanctions have had some success in curtailing the ability of brutal leaders to engage in actual or potential atrocities against their own citizens.  As such they provide a strong set of tools with which to bring down the dictators. Secondly, because dictatorships are systems as well as a strongman, and because dictators always have a set of external political, military and economic ‘partners’ which enable their crimes, the application of smart sanctions should include the targeting of corporate, non-state and other enablers.</w:t>
      </w:r>
    </w:p>
    <w:p w14:paraId="09DBC9E0" w14:textId="1216949F" w:rsidR="00D14BB8" w:rsidRPr="00082695" w:rsidRDefault="00D14BB8" w:rsidP="0000584E">
      <w:pPr>
        <w:spacing w:before="100" w:beforeAutospacing="1" w:after="100" w:afterAutospacing="1" w:line="360" w:lineRule="auto"/>
        <w:jc w:val="both"/>
        <w:rPr>
          <w:rFonts w:ascii="Cambria" w:hAnsi="Cambria"/>
          <w:bCs/>
        </w:rPr>
      </w:pPr>
      <w:r w:rsidRPr="00082695">
        <w:rPr>
          <w:rFonts w:ascii="Cambria" w:hAnsi="Cambria"/>
          <w:bCs/>
        </w:rPr>
        <w:t>With a success rate hovering just over 33%, smart sanctions must be only one tool in the toolbox.  While coordinated action via UN sanctions have the great advantage of requiring all member states in the international order to take this coercive action against dictators, UN sanctions often suffer from taking time to mobilize, legislate and implement. The very rumor of UN action may be enough to spark potential dictator enabler targets to move and hide their assets, or begin to spin off shadow companies, falsified passports and laundered bank records.  Smart sanctions work best when they are accompanied by good diplomacy to maximize their leverage. Their aims need to be consistent, and clearly articulated so that they are fully understood by the targets.  And creative expansion of the target list to enablers is imperative.</w:t>
      </w:r>
      <w:r w:rsidRPr="00082695">
        <w:rPr>
          <w:rFonts w:ascii="Cambria" w:hAnsi="Cambria"/>
        </w:rPr>
        <w:br w:type="page"/>
      </w:r>
    </w:p>
    <w:p w14:paraId="7A8828BD" w14:textId="77777777" w:rsidR="00D14BB8" w:rsidRPr="00082695" w:rsidRDefault="00D14BB8" w:rsidP="0000584E">
      <w:pPr>
        <w:spacing w:before="100" w:beforeAutospacing="1" w:after="100" w:afterAutospacing="1" w:line="360" w:lineRule="auto"/>
        <w:jc w:val="both"/>
        <w:rPr>
          <w:rFonts w:ascii="Cambria" w:hAnsi="Cambria"/>
        </w:rPr>
      </w:pPr>
    </w:p>
    <w:p w14:paraId="05F44A8C" w14:textId="77777777" w:rsidR="0000584E" w:rsidRDefault="0000584E" w:rsidP="0000584E">
      <w:pPr>
        <w:pStyle w:val="Title"/>
        <w:spacing w:before="100" w:beforeAutospacing="1" w:after="100" w:afterAutospacing="1" w:line="360" w:lineRule="auto"/>
        <w:rPr>
          <w:rFonts w:ascii="Cambria" w:eastAsia="Calibri" w:hAnsi="Cambria"/>
          <w:b/>
          <w:sz w:val="32"/>
          <w:szCs w:val="32"/>
        </w:rPr>
      </w:pPr>
      <w:r>
        <w:rPr>
          <w:rFonts w:ascii="Cambria" w:eastAsia="Calibri" w:hAnsi="Cambria"/>
          <w:b/>
          <w:sz w:val="32"/>
          <w:szCs w:val="32"/>
        </w:rPr>
        <w:br w:type="page"/>
      </w:r>
    </w:p>
    <w:p w14:paraId="74944389" w14:textId="3474F553" w:rsidR="008B6BEF" w:rsidRPr="00082695" w:rsidRDefault="001827F4" w:rsidP="0000584E">
      <w:pPr>
        <w:pStyle w:val="Title"/>
        <w:spacing w:before="100" w:beforeAutospacing="1" w:after="100" w:afterAutospacing="1" w:line="360" w:lineRule="auto"/>
        <w:rPr>
          <w:rFonts w:ascii="Cambria" w:eastAsia="Calibri" w:hAnsi="Cambria"/>
          <w:b/>
          <w:sz w:val="32"/>
          <w:szCs w:val="32"/>
        </w:rPr>
      </w:pPr>
      <w:r w:rsidRPr="00082695">
        <w:rPr>
          <w:rFonts w:ascii="Cambria" w:eastAsia="Calibri" w:hAnsi="Cambria"/>
          <w:b/>
          <w:sz w:val="32"/>
          <w:szCs w:val="32"/>
        </w:rPr>
        <w:lastRenderedPageBreak/>
        <w:t xml:space="preserve">A Diplomat’s Handbook for Democracy Development Support </w:t>
      </w:r>
    </w:p>
    <w:p w14:paraId="425C965F" w14:textId="77777777" w:rsidR="00082695" w:rsidRDefault="00082695" w:rsidP="0000584E">
      <w:pPr>
        <w:spacing w:before="100" w:beforeAutospacing="1" w:after="100" w:afterAutospacing="1" w:line="360" w:lineRule="auto"/>
        <w:jc w:val="both"/>
        <w:rPr>
          <w:rFonts w:ascii="Cambria" w:eastAsia="Calibri" w:hAnsi="Cambria" w:cs="Times New Roman"/>
          <w:color w:val="000000" w:themeColor="text1"/>
        </w:rPr>
      </w:pPr>
    </w:p>
    <w:p w14:paraId="35B5FA67" w14:textId="4F2BB5D6" w:rsidR="008B6BEF" w:rsidRDefault="008B6BEF" w:rsidP="0000584E">
      <w:pPr>
        <w:pStyle w:val="NoSpacing"/>
        <w:spacing w:before="100" w:beforeAutospacing="1" w:after="100" w:afterAutospacing="1" w:line="360" w:lineRule="auto"/>
        <w:rPr>
          <w:rFonts w:ascii="Cambria" w:hAnsi="Cambria"/>
        </w:rPr>
      </w:pPr>
      <w:r w:rsidRPr="0000584E">
        <w:rPr>
          <w:rFonts w:ascii="Cambria" w:hAnsi="Cambria"/>
        </w:rPr>
        <w:t>Jeremy Kinsman</w:t>
      </w:r>
      <w:ins w:id="1888" w:author="karl@grindal.org" w:date="2014-10-18T15:47:00Z">
        <w:r w:rsidR="006109EE">
          <w:rPr>
            <w:rFonts w:ascii="Cambria" w:hAnsi="Cambria"/>
          </w:rPr>
          <w:fldChar w:fldCharType="begin"/>
        </w:r>
        <w:r w:rsidR="006109EE">
          <w:instrText xml:space="preserve"> XE "</w:instrText>
        </w:r>
      </w:ins>
      <w:r w:rsidR="006109EE" w:rsidRPr="00D82790">
        <w:rPr>
          <w:rFonts w:ascii="Cambria" w:hAnsi="Cambria" w:cs="Times New Roman"/>
          <w:b/>
          <w:color w:val="000000" w:themeColor="text1"/>
        </w:rPr>
        <w:instrText>Jeremy Kinsman</w:instrText>
      </w:r>
      <w:ins w:id="1889" w:author="karl@grindal.org" w:date="2014-10-18T15:47:00Z">
        <w:r w:rsidR="006109EE">
          <w:instrText xml:space="preserve">" </w:instrText>
        </w:r>
        <w:r w:rsidR="006109EE">
          <w:rPr>
            <w:rFonts w:ascii="Cambria" w:hAnsi="Cambria"/>
          </w:rPr>
          <w:fldChar w:fldCharType="end"/>
        </w:r>
      </w:ins>
    </w:p>
    <w:p w14:paraId="75EC668B" w14:textId="77777777" w:rsidR="0000584E" w:rsidRPr="0000584E" w:rsidRDefault="0000584E" w:rsidP="0000584E">
      <w:pPr>
        <w:pStyle w:val="NoSpacing"/>
        <w:spacing w:before="100" w:beforeAutospacing="1" w:after="100" w:afterAutospacing="1" w:line="360" w:lineRule="auto"/>
        <w:rPr>
          <w:rFonts w:ascii="Cambria" w:hAnsi="Cambria"/>
        </w:rPr>
      </w:pPr>
    </w:p>
    <w:p w14:paraId="33B49CFF" w14:textId="44F123E8" w:rsidR="001827F4" w:rsidRPr="0000584E" w:rsidRDefault="0000584E" w:rsidP="0000584E">
      <w:pPr>
        <w:pStyle w:val="NoSpacing"/>
        <w:spacing w:before="100" w:beforeAutospacing="1" w:after="100" w:afterAutospacing="1" w:line="360" w:lineRule="auto"/>
        <w:rPr>
          <w:rFonts w:ascii="Cambria" w:hAnsi="Cambria"/>
        </w:rPr>
      </w:pPr>
      <w:r w:rsidRPr="0000584E">
        <w:rPr>
          <w:rFonts w:ascii="Cambria" w:hAnsi="Cambria"/>
        </w:rPr>
        <w:t>Kurt Bassuener</w:t>
      </w:r>
      <w:ins w:id="1890" w:author="karl@grindal.org" w:date="2014-10-18T15:47:00Z">
        <w:r w:rsidR="006109EE">
          <w:rPr>
            <w:rFonts w:ascii="Cambria" w:hAnsi="Cambria"/>
          </w:rPr>
          <w:fldChar w:fldCharType="begin"/>
        </w:r>
        <w:r w:rsidR="006109EE">
          <w:instrText xml:space="preserve"> XE "</w:instrText>
        </w:r>
      </w:ins>
      <w:r w:rsidR="006109EE" w:rsidRPr="00D82790">
        <w:rPr>
          <w:rFonts w:ascii="Cambria" w:hAnsi="Cambria" w:cs="Times New Roman"/>
          <w:b/>
          <w:color w:val="000000" w:themeColor="text1"/>
        </w:rPr>
        <w:instrText>Kurt Bassuener</w:instrText>
      </w:r>
      <w:ins w:id="1891" w:author="karl@grindal.org" w:date="2014-10-18T15:47:00Z">
        <w:r w:rsidR="006109EE">
          <w:instrText xml:space="preserve">" </w:instrText>
        </w:r>
        <w:r w:rsidR="006109EE">
          <w:rPr>
            <w:rFonts w:ascii="Cambria" w:hAnsi="Cambria"/>
          </w:rPr>
          <w:fldChar w:fldCharType="end"/>
        </w:r>
      </w:ins>
      <w:r w:rsidR="008B6BEF" w:rsidRPr="0000584E">
        <w:rPr>
          <w:rFonts w:ascii="Cambria" w:hAnsi="Cambria"/>
        </w:rPr>
        <w:t xml:space="preserve"> </w:t>
      </w:r>
    </w:p>
    <w:p w14:paraId="0926EADF" w14:textId="77777777" w:rsidR="0000584E" w:rsidRDefault="0000584E" w:rsidP="0000584E">
      <w:pPr>
        <w:spacing w:before="100" w:beforeAutospacing="1" w:after="100" w:afterAutospacing="1" w:line="360" w:lineRule="auto"/>
        <w:jc w:val="both"/>
        <w:rPr>
          <w:rFonts w:ascii="Cambria" w:eastAsia="Calibri" w:hAnsi="Cambria" w:cs="Times New Roman"/>
          <w:color w:val="000000" w:themeColor="text1"/>
        </w:rPr>
      </w:pPr>
    </w:p>
    <w:p w14:paraId="32F7C0F9" w14:textId="1672F2F6"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Co-author Kurt Bassuener</w:t>
      </w:r>
      <w:ins w:id="1892" w:author="karl@grindal.org" w:date="2014-10-18T15:47:00Z">
        <w:r w:rsidR="006109EE">
          <w:rPr>
            <w:rFonts w:ascii="Cambria" w:eastAsia="Calibri" w:hAnsi="Cambria" w:cs="Times New Roman"/>
            <w:color w:val="000000" w:themeColor="text1"/>
          </w:rPr>
          <w:fldChar w:fldCharType="begin"/>
        </w:r>
        <w:r w:rsidR="006109EE">
          <w:instrText xml:space="preserve"> XE "</w:instrText>
        </w:r>
      </w:ins>
      <w:r w:rsidR="006109EE" w:rsidRPr="00314185">
        <w:rPr>
          <w:rFonts w:ascii="Cambria" w:hAnsi="Cambria" w:cs="Times New Roman"/>
          <w:b/>
          <w:color w:val="000000" w:themeColor="text1"/>
        </w:rPr>
        <w:instrText>Kurt Bassuener</w:instrText>
      </w:r>
      <w:ins w:id="1893" w:author="karl@grindal.org" w:date="2014-10-18T15:47:00Z">
        <w:r w:rsidR="006109EE">
          <w:instrText xml:space="preserve">" </w:instrText>
        </w:r>
        <w:r w:rsidR="006109EE">
          <w:rPr>
            <w:rFonts w:ascii="Cambria" w:eastAsia="Calibri" w:hAnsi="Cambria" w:cs="Times New Roman"/>
            <w:color w:val="000000" w:themeColor="text1"/>
          </w:rPr>
          <w:fldChar w:fldCharType="end"/>
        </w:r>
      </w:ins>
      <w:r w:rsidRPr="00082695">
        <w:rPr>
          <w:rFonts w:ascii="Cambria" w:eastAsia="Calibri" w:hAnsi="Cambria" w:cs="Times New Roman"/>
          <w:color w:val="000000" w:themeColor="text1"/>
        </w:rPr>
        <w:t xml:space="preserve"> and I have over seven years worked with the invaluable aid of diplomats and civil society representatives from many countries to record the ways in which they have been able to support democratic aspirations of people</w:t>
      </w:r>
      <w:r w:rsidR="00B94CFF" w:rsidRPr="00082695">
        <w:rPr>
          <w:rFonts w:ascii="Cambria" w:eastAsia="Calibri" w:hAnsi="Cambria" w:cs="Times New Roman"/>
          <w:color w:val="000000" w:themeColor="text1"/>
        </w:rPr>
        <w:t>s in every region of the world.</w:t>
      </w:r>
    </w:p>
    <w:p w14:paraId="65B2DE3B" w14:textId="77777777" w:rsidR="001827F4" w:rsidRPr="00082695" w:rsidRDefault="001827F4" w:rsidP="0000584E">
      <w:pPr>
        <w:spacing w:before="100" w:beforeAutospacing="1" w:after="100" w:afterAutospacing="1" w:line="360" w:lineRule="auto"/>
        <w:jc w:val="both"/>
        <w:rPr>
          <w:rFonts w:ascii="Cambria" w:eastAsia="Calibri" w:hAnsi="Cambria" w:cs="Times New Roman"/>
          <w:i/>
          <w:color w:val="000000" w:themeColor="text1"/>
        </w:rPr>
      </w:pPr>
      <w:r w:rsidRPr="00082695">
        <w:rPr>
          <w:rFonts w:ascii="Cambria" w:eastAsia="Calibri" w:hAnsi="Cambria" w:cs="Times New Roman"/>
          <w:color w:val="000000" w:themeColor="text1"/>
        </w:rPr>
        <w:t xml:space="preserve">The </w:t>
      </w:r>
      <w:r w:rsidRPr="00082695">
        <w:rPr>
          <w:rFonts w:ascii="Cambria" w:eastAsia="Calibri" w:hAnsi="Cambria" w:cs="Times New Roman"/>
          <w:i/>
          <w:color w:val="000000" w:themeColor="text1"/>
        </w:rPr>
        <w:t>Handbook</w:t>
      </w:r>
      <w:r w:rsidRPr="00082695">
        <w:rPr>
          <w:rFonts w:ascii="Cambria" w:eastAsia="Calibri" w:hAnsi="Cambria" w:cs="Times New Roman"/>
          <w:color w:val="000000" w:themeColor="text1"/>
        </w:rPr>
        <w:t xml:space="preserve"> charts the rise of civil society as the critical force for change and development within countries. The Introduction to the third edition asserts that “How democratic governments and their representatives abroad relate to civil society both at home and abroad, and how civil society relates back to them, is the overarching challenge” set out in the </w:t>
      </w:r>
      <w:r w:rsidR="00B94CFF" w:rsidRPr="00082695">
        <w:rPr>
          <w:rFonts w:ascii="Cambria" w:eastAsia="Calibri" w:hAnsi="Cambria" w:cs="Times New Roman"/>
          <w:i/>
          <w:color w:val="000000" w:themeColor="text1"/>
        </w:rPr>
        <w:t>Handbook.</w:t>
      </w:r>
    </w:p>
    <w:p w14:paraId="1A046C1B"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The challenge has major implications for the practice of diplomacy which needs to adapt to the reality that civil society’s connections and networks, strengthened by ubiquitous information technologies, now accounts for much of the actual cont</w:t>
      </w:r>
      <w:r w:rsidR="00B94CFF" w:rsidRPr="00082695">
        <w:rPr>
          <w:rFonts w:ascii="Cambria" w:eastAsia="Calibri" w:hAnsi="Cambria" w:cs="Times New Roman"/>
          <w:color w:val="000000" w:themeColor="text1"/>
        </w:rPr>
        <w:t>ent of international relations.</w:t>
      </w:r>
    </w:p>
    <w:p w14:paraId="36B40626" w14:textId="5FD4DEE6"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The late Ambassador Mark Palmer</w:t>
      </w:r>
      <w:ins w:id="1894" w:author="Microsoft account" w:date="2014-10-20T11:41:00Z">
        <w:r w:rsidR="001A5618">
          <w:rPr>
            <w:rFonts w:ascii="Cambria" w:eastAsia="Calibri" w:hAnsi="Cambria" w:cs="Times New Roman"/>
            <w:color w:val="000000" w:themeColor="text1"/>
          </w:rPr>
          <w:fldChar w:fldCharType="begin"/>
        </w:r>
        <w:r w:rsidR="001A5618">
          <w:instrText xml:space="preserve"> XE "</w:instrText>
        </w:r>
      </w:ins>
      <w:r w:rsidR="001A5618" w:rsidRPr="001D1E17">
        <w:rPr>
          <w:rFonts w:ascii="Cambria" w:eastAsia="Calibri" w:hAnsi="Cambria" w:cs="Times New Roman"/>
          <w:color w:val="000000" w:themeColor="text1"/>
          <w:rPrChange w:id="1895" w:author="Microsoft account" w:date="2014-10-20T11:41:00Z">
            <w:rPr>
              <w:rFonts w:ascii="Cambria" w:eastAsia="Calibri" w:hAnsi="Cambria" w:cs="Times New Roman"/>
              <w:color w:val="000000" w:themeColor="text1"/>
            </w:rPr>
          </w:rPrChange>
        </w:rPr>
        <w:instrText>Palmer</w:instrText>
      </w:r>
      <w:ins w:id="1896" w:author="Microsoft account" w:date="2014-10-20T11:41:00Z">
        <w:r w:rsidR="001A5618" w:rsidRPr="001D1E17">
          <w:rPr>
            <w:rFonts w:ascii="Cambria" w:eastAsia="Calibri" w:hAnsi="Cambria" w:cs="Times New Roman"/>
            <w:color w:val="000000" w:themeColor="text1"/>
            <w:rPrChange w:id="1897" w:author="Microsoft account" w:date="2014-10-20T11:41:00Z">
              <w:rPr>
                <w:rFonts w:ascii="Cambria" w:eastAsia="Calibri" w:hAnsi="Cambria" w:cs="Times New Roman"/>
                <w:color w:val="000000" w:themeColor="text1"/>
              </w:rPr>
            </w:rPrChange>
          </w:rPr>
          <w:instrText>, Amba</w:instrText>
        </w:r>
        <w:r w:rsidR="001A5618">
          <w:rPr>
            <w:rFonts w:ascii="Cambria" w:eastAsia="Calibri" w:hAnsi="Cambria" w:cs="Times New Roman"/>
            <w:color w:val="000000" w:themeColor="text1"/>
          </w:rPr>
          <w:instrText>ssad</w:instrText>
        </w:r>
        <w:r w:rsidR="001A5618" w:rsidRPr="001D1E17">
          <w:rPr>
            <w:rFonts w:ascii="Cambria" w:eastAsia="Calibri" w:hAnsi="Cambria" w:cs="Times New Roman"/>
            <w:color w:val="000000" w:themeColor="text1"/>
            <w:rPrChange w:id="1898" w:author="Microsoft account" w:date="2014-10-20T11:41:00Z">
              <w:rPr>
                <w:rFonts w:ascii="Cambria" w:eastAsia="Calibri" w:hAnsi="Cambria" w:cs="Times New Roman"/>
                <w:color w:val="000000" w:themeColor="text1"/>
              </w:rPr>
            </w:rPrChange>
          </w:rPr>
          <w:instrText>or Mark</w:instrText>
        </w:r>
        <w:r w:rsidR="001A5618">
          <w:instrText xml:space="preserve">" </w:instrText>
        </w:r>
        <w:r w:rsidR="001A5618">
          <w:rPr>
            <w:rFonts w:ascii="Cambria" w:eastAsia="Calibri" w:hAnsi="Cambria" w:cs="Times New Roman"/>
            <w:color w:val="000000" w:themeColor="text1"/>
          </w:rPr>
          <w:fldChar w:fldCharType="end"/>
        </w:r>
      </w:ins>
      <w:ins w:id="1899" w:author="karl@grindal.org" w:date="2014-10-19T19:58:00Z">
        <w:del w:id="1900" w:author="Microsoft account" w:date="2014-10-20T11:41:00Z">
          <w:r w:rsidR="004308CB" w:rsidDel="001A5618">
            <w:rPr>
              <w:rFonts w:ascii="Cambria" w:eastAsia="Calibri" w:hAnsi="Cambria" w:cs="Times New Roman"/>
              <w:color w:val="000000" w:themeColor="text1"/>
            </w:rPr>
            <w:fldChar w:fldCharType="begin"/>
          </w:r>
          <w:r w:rsidR="004308CB" w:rsidDel="001A5618">
            <w:delInstrText xml:space="preserve"> XE "</w:delInstrText>
          </w:r>
          <w:r w:rsidR="004308CB" w:rsidRPr="004A73ED" w:rsidDel="001A5618">
            <w:rPr>
              <w:rFonts w:ascii="Cambria" w:eastAsia="Calibri" w:hAnsi="Cambria" w:cs="Times New Roman"/>
              <w:color w:val="000000" w:themeColor="text1"/>
            </w:rPr>
            <w:delInstrText>Ambassador Mark Palmer</w:delInstrText>
          </w:r>
          <w:r w:rsidR="004308CB" w:rsidDel="001A5618">
            <w:delInstrText xml:space="preserve">" </w:delInstrText>
          </w:r>
          <w:r w:rsidR="004308CB" w:rsidDel="001A5618">
            <w:rPr>
              <w:rFonts w:ascii="Cambria" w:eastAsia="Calibri" w:hAnsi="Cambria" w:cs="Times New Roman"/>
              <w:color w:val="000000" w:themeColor="text1"/>
            </w:rPr>
            <w:fldChar w:fldCharType="end"/>
          </w:r>
        </w:del>
      </w:ins>
      <w:r w:rsidRPr="00082695">
        <w:rPr>
          <w:rFonts w:ascii="Cambria" w:eastAsia="Calibri" w:hAnsi="Cambria" w:cs="Times New Roman"/>
          <w:color w:val="000000" w:themeColor="text1"/>
        </w:rPr>
        <w:t xml:space="preserve">, who conceived of the project, intended the </w:t>
      </w:r>
      <w:r w:rsidRPr="00082695">
        <w:rPr>
          <w:rFonts w:ascii="Cambria" w:eastAsia="Calibri" w:hAnsi="Cambria" w:cs="Times New Roman"/>
          <w:i/>
          <w:color w:val="000000" w:themeColor="text1"/>
        </w:rPr>
        <w:t>Handbook</w:t>
      </w:r>
      <w:r w:rsidRPr="00082695">
        <w:rPr>
          <w:rFonts w:ascii="Cambria" w:eastAsia="Calibri" w:hAnsi="Cambria" w:cs="Times New Roman"/>
          <w:color w:val="000000" w:themeColor="text1"/>
        </w:rPr>
        <w:t xml:space="preserve"> to underline the necessity for diplomats to reform a profession that had been typically viewed as conservative and cautious, identified with local elites often on the wrong end of change. We document how diplomatic representation that had traditionally been monopolized by state-to-state contacts conducted behind closed doors has indeed increasingly become public diplomacy aimed at civil society itself as audience and virtual partner. </w:t>
      </w:r>
    </w:p>
    <w:p w14:paraId="335CBE71"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A more activist and “expeditionary” diplomacy addresses what the </w:t>
      </w:r>
      <w:r w:rsidRPr="00082695">
        <w:rPr>
          <w:rFonts w:ascii="Cambria" w:eastAsia="Calibri" w:hAnsi="Cambria" w:cs="Times New Roman"/>
          <w:i/>
          <w:color w:val="000000" w:themeColor="text1"/>
        </w:rPr>
        <w:t xml:space="preserve">Handbook </w:t>
      </w:r>
      <w:r w:rsidRPr="00082695">
        <w:rPr>
          <w:rFonts w:ascii="Cambria" w:eastAsia="Calibri" w:hAnsi="Cambria" w:cs="Times New Roman"/>
          <w:color w:val="000000" w:themeColor="text1"/>
        </w:rPr>
        <w:t>appraises as a widespread popular search for agency by people everywhere.</w:t>
      </w:r>
    </w:p>
    <w:p w14:paraId="0802B857"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lastRenderedPageBreak/>
        <w:t xml:space="preserve">“Across the globe, the relationships of people to their governments are changing. Individuals are asserting their own agency over decisions that affect them. The expansion of economic opportunities in many emerging economies is accompanied by a growing impatience with old authoritarian ways.” The ability of people to translate such aspirations into effective governance is the challenge of our age. </w:t>
      </w:r>
    </w:p>
    <w:p w14:paraId="6B66996D"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It is natural that democracies should make support for such aspirations a foreign policy priority and assign diplomatic assets to assist the strengthening of civil society, not in a sense of influencing political outcomes that must be in the hands of the people in question, but through capacity-building, and solidarity with the quest for human rights that have long been considered to be universal entitlements.</w:t>
      </w:r>
    </w:p>
    <w:p w14:paraId="5A18D0CC" w14:textId="49C9841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At the same time, we have had to take account of a strenuous defensive tightening by important authoritarian regimes. Nervousness about the perception of outside interference in internal affairs affects public and political opinion even in established democracies, some of which are preoccupied with an uncertain economic landscape and internal governance challenges of their own. Pew polls showed that US public support for democracy promotion and human rights abroad had plunged by 2009 to 10 and 24 percent respectively. For the first time since World War II, no doubt in the throes of fatigue from over-exposure to intractable barriers to change in Iraq and Afghanistan after lengthy and costly wars there, as many as half of Americans polled judged that the United States should “mind its own business.” The ragged experience of Arab countries in efforts to adopt inclusive and effective governance because of lack of capacity after initial expressions of euphoria over the “Arab Spring</w:t>
      </w:r>
      <w:ins w:id="1901" w:author="karl@grindal.org" w:date="2014-10-18T15:48:00Z">
        <w:r w:rsidR="006109EE">
          <w:rPr>
            <w:rFonts w:ascii="Cambria" w:eastAsia="Calibri" w:hAnsi="Cambria" w:cs="Times New Roman"/>
            <w:color w:val="000000" w:themeColor="text1"/>
          </w:rPr>
          <w:fldChar w:fldCharType="begin"/>
        </w:r>
        <w:r w:rsidR="006109EE">
          <w:instrText xml:space="preserve"> XE "</w:instrText>
        </w:r>
      </w:ins>
      <w:r w:rsidR="006109EE" w:rsidRPr="00155179">
        <w:rPr>
          <w:rFonts w:ascii="Cambria" w:hAnsi="Cambria" w:cs="Times New Roman"/>
          <w:color w:val="000000" w:themeColor="text1"/>
          <w:lang w:val="en"/>
        </w:rPr>
        <w:instrText>Arab Spring</w:instrText>
      </w:r>
      <w:ins w:id="1902" w:author="karl@grindal.org" w:date="2014-10-18T15:48:00Z">
        <w:r w:rsidR="006109EE">
          <w:instrText xml:space="preserve">" </w:instrText>
        </w:r>
        <w:r w:rsidR="006109EE">
          <w:rPr>
            <w:rFonts w:ascii="Cambria" w:eastAsia="Calibri" w:hAnsi="Cambria" w:cs="Times New Roman"/>
            <w:color w:val="000000" w:themeColor="text1"/>
          </w:rPr>
          <w:fldChar w:fldCharType="end"/>
        </w:r>
      </w:ins>
      <w:r w:rsidRPr="00082695">
        <w:rPr>
          <w:rFonts w:ascii="Cambria" w:eastAsia="Calibri" w:hAnsi="Cambria" w:cs="Times New Roman"/>
          <w:color w:val="000000" w:themeColor="text1"/>
        </w:rPr>
        <w:t>,” has been another contributing factor.</w:t>
      </w:r>
    </w:p>
    <w:p w14:paraId="050F1906" w14:textId="34379D4C"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The good news is that the percentage of the world’s population that is “free” has increased from 25 percent in 1992 to 43 percent today, though with some recent backsliding. The wide radius of the “Arab Spring</w:t>
      </w:r>
      <w:ins w:id="1903" w:author="karl@grindal.org" w:date="2014-10-18T15:48:00Z">
        <w:r w:rsidR="006109EE">
          <w:rPr>
            <w:rFonts w:ascii="Cambria" w:eastAsia="Calibri" w:hAnsi="Cambria" w:cs="Times New Roman"/>
            <w:color w:val="000000" w:themeColor="text1"/>
          </w:rPr>
          <w:fldChar w:fldCharType="begin"/>
        </w:r>
        <w:r w:rsidR="006109EE">
          <w:instrText xml:space="preserve"> XE "</w:instrText>
        </w:r>
      </w:ins>
      <w:r w:rsidR="006109EE" w:rsidRPr="00155179">
        <w:rPr>
          <w:rFonts w:ascii="Cambria" w:hAnsi="Cambria" w:cs="Times New Roman"/>
          <w:color w:val="000000" w:themeColor="text1"/>
          <w:lang w:val="en"/>
        </w:rPr>
        <w:instrText>Arab Spring</w:instrText>
      </w:r>
      <w:ins w:id="1904" w:author="karl@grindal.org" w:date="2014-10-18T15:48:00Z">
        <w:r w:rsidR="006109EE">
          <w:instrText xml:space="preserve">" </w:instrText>
        </w:r>
        <w:r w:rsidR="006109EE">
          <w:rPr>
            <w:rFonts w:ascii="Cambria" w:eastAsia="Calibri" w:hAnsi="Cambria" w:cs="Times New Roman"/>
            <w:color w:val="000000" w:themeColor="text1"/>
          </w:rPr>
          <w:fldChar w:fldCharType="end"/>
        </w:r>
      </w:ins>
      <w:r w:rsidRPr="00082695">
        <w:rPr>
          <w:rFonts w:ascii="Cambria" w:eastAsia="Calibri" w:hAnsi="Cambria" w:cs="Times New Roman"/>
          <w:color w:val="000000" w:themeColor="text1"/>
        </w:rPr>
        <w:t xml:space="preserve">” shows that no region or religion is immune to democratic aspirations. </w:t>
      </w:r>
    </w:p>
    <w:p w14:paraId="2F3FB8C6"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Vaclav Havel (who wrote a Preface to the </w:t>
      </w:r>
      <w:r w:rsidRPr="00082695">
        <w:rPr>
          <w:rFonts w:ascii="Cambria" w:eastAsia="Calibri" w:hAnsi="Cambria" w:cs="Times New Roman"/>
          <w:i/>
          <w:color w:val="000000" w:themeColor="text1"/>
        </w:rPr>
        <w:t>Handbook</w:t>
      </w:r>
      <w:r w:rsidRPr="00082695">
        <w:rPr>
          <w:rFonts w:ascii="Cambria" w:eastAsia="Calibri" w:hAnsi="Cambria" w:cs="Times New Roman"/>
          <w:color w:val="000000" w:themeColor="text1"/>
        </w:rPr>
        <w:t xml:space="preserve">) spoke to the enduring need for engagement represented by the </w:t>
      </w:r>
      <w:r w:rsidRPr="00082695">
        <w:rPr>
          <w:rFonts w:ascii="Cambria" w:eastAsia="Calibri" w:hAnsi="Cambria" w:cs="Times New Roman"/>
          <w:i/>
          <w:color w:val="000000" w:themeColor="text1"/>
        </w:rPr>
        <w:t>Handbook</w:t>
      </w:r>
      <w:r w:rsidRPr="00082695">
        <w:rPr>
          <w:rFonts w:ascii="Cambria" w:eastAsia="Calibri" w:hAnsi="Cambria" w:cs="Times New Roman"/>
          <w:color w:val="000000" w:themeColor="text1"/>
        </w:rPr>
        <w:t xml:space="preserve"> project: “In today’s world, more and more people are aware of the indivisibility of human fate on this planet, that the problems of anyone of us, or whatever country we come from – be it the smallest and most forgotten – are the problems of us all; that out freedom </w:t>
      </w:r>
      <w:r w:rsidRPr="00082695">
        <w:rPr>
          <w:rFonts w:ascii="Cambria" w:eastAsia="Calibri" w:hAnsi="Cambria" w:cs="Times New Roman"/>
          <w:color w:val="000000" w:themeColor="text1"/>
        </w:rPr>
        <w:lastRenderedPageBreak/>
        <w:t>is indivisible as well, and that we all believe in the same basic values, while sharing common fears about the threats that are hanging over humanity today.”</w:t>
      </w:r>
    </w:p>
    <w:p w14:paraId="3AA0433F"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At its conception seven years ago, the </w:t>
      </w:r>
      <w:r w:rsidRPr="00082695">
        <w:rPr>
          <w:rFonts w:ascii="Cambria" w:eastAsia="Calibri" w:hAnsi="Cambria" w:cs="Times New Roman"/>
          <w:i/>
          <w:color w:val="000000" w:themeColor="text1"/>
        </w:rPr>
        <w:t xml:space="preserve">Handbook’s </w:t>
      </w:r>
      <w:r w:rsidRPr="00082695">
        <w:rPr>
          <w:rFonts w:ascii="Cambria" w:eastAsia="Calibri" w:hAnsi="Cambria" w:cs="Times New Roman"/>
          <w:color w:val="000000" w:themeColor="text1"/>
        </w:rPr>
        <w:t xml:space="preserve">central functional focus was on the activity and example of diplomats in the field. Our aim was to create a descriptive manual primarily for diplomatic practitioners that set out in a fact and interview-based way how diplomatic support has been provided over the last decades by a wide variety of democracies, individual representatives, and in multiple and always varying situations, with a view to providing helpful examples. </w:t>
      </w:r>
    </w:p>
    <w:p w14:paraId="31408E05"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The Handbook sets out “fifteen ways that diplomats have made a difference” through the description of a virtual “tool box” of skill sets. From the “golden rules” of listening to, respecting, and understanding local conditions and the citizens of host countries, we cover a range of activities from practicing and supporting truth in communications, through essential messaging to governments to defend freedom of speech, and in public outreach, within a general purpose of contributing to building civil society. </w:t>
      </w:r>
    </w:p>
    <w:p w14:paraId="14953042"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We cited experiences that were successfully supportive and those which were less so. In terms of method and voice, we avoided being prescriptive. Our interviews and workshops outside the United States kept us very informed of the extent to which an overly-interventionist US “Freedom Agenda” was divisive among other democracies, especially after being invoked </w:t>
      </w:r>
      <w:r w:rsidRPr="00082695">
        <w:rPr>
          <w:rFonts w:ascii="Cambria" w:eastAsia="Calibri" w:hAnsi="Cambria" w:cs="Times New Roman"/>
          <w:i/>
          <w:color w:val="000000" w:themeColor="text1"/>
        </w:rPr>
        <w:t>post hoc</w:t>
      </w:r>
      <w:r w:rsidRPr="00082695">
        <w:rPr>
          <w:rFonts w:ascii="Cambria" w:eastAsia="Calibri" w:hAnsi="Cambria" w:cs="Times New Roman"/>
          <w:color w:val="000000" w:themeColor="text1"/>
        </w:rPr>
        <w:t xml:space="preserve"> to justify the invasion of Iraq. We always made clear in presentation we were not suggesting any specific form or experience of democratic governance should be a model for others. We tried to channel the full range of democratic points of view and approaches, including especially the experience in democracy development support of countries such as the Czech Republic and Poland which have themselves re-emerged as democracies only relatively recently. Our ecumenical approach enabled the manual’s content to be used in the foreign service institutes and diplomatic academies of a wide variety of the member states of the Community of Democracies that endorsed it as a project.</w:t>
      </w:r>
    </w:p>
    <w:p w14:paraId="3A6910AB"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The current third edition goes well beyond the original purpose of presenting examples of supportive diplomatic activity.  The considerably expanded project increasingly aims to provide a normative analysis of democratic transitions themselves. We have tried to catalogue what has been learned about why some succeed and why others fail. </w:t>
      </w:r>
    </w:p>
    <w:p w14:paraId="6BB14EE7"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The expanded scope of the </w:t>
      </w:r>
      <w:r w:rsidRPr="00082695">
        <w:rPr>
          <w:rFonts w:ascii="Cambria" w:eastAsia="Calibri" w:hAnsi="Cambria" w:cs="Times New Roman"/>
          <w:i/>
          <w:color w:val="000000" w:themeColor="text1"/>
        </w:rPr>
        <w:t xml:space="preserve">Handbook </w:t>
      </w:r>
      <w:r w:rsidRPr="00082695">
        <w:rPr>
          <w:rFonts w:ascii="Cambria" w:eastAsia="Calibri" w:hAnsi="Cambria" w:cs="Times New Roman"/>
          <w:color w:val="000000" w:themeColor="text1"/>
        </w:rPr>
        <w:t xml:space="preserve">addresses the interests and activity of practitioners at all levels of engagement including international civil society and national non-governmental </w:t>
      </w:r>
      <w:r w:rsidRPr="00082695">
        <w:rPr>
          <w:rFonts w:ascii="Cambria" w:eastAsia="Calibri" w:hAnsi="Cambria" w:cs="Times New Roman"/>
          <w:color w:val="000000" w:themeColor="text1"/>
        </w:rPr>
        <w:lastRenderedPageBreak/>
        <w:t xml:space="preserve">organizations, whether devoted to human rights defense or functional purposes, and the research and interests of scholars and students of international affairs and political development. </w:t>
      </w:r>
    </w:p>
    <w:p w14:paraId="0C2CEB82" w14:textId="0381CE25"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We also relate more explicitly and thoroughly to the policy and decision-making processes in democratic capitals, and their bearing on de</w:t>
      </w:r>
      <w:r w:rsidR="00554302">
        <w:rPr>
          <w:rFonts w:ascii="Cambria" w:eastAsia="Calibri" w:hAnsi="Cambria" w:cs="Times New Roman"/>
          <w:color w:val="000000" w:themeColor="text1"/>
        </w:rPr>
        <w:t xml:space="preserve">velopments. Recent country case </w:t>
      </w:r>
      <w:r w:rsidRPr="00082695">
        <w:rPr>
          <w:rFonts w:ascii="Cambria" w:eastAsia="Calibri" w:hAnsi="Cambria" w:cs="Times New Roman"/>
          <w:color w:val="000000" w:themeColor="text1"/>
        </w:rPr>
        <w:t>studies on Tunisia and Egypt tackle the history of non-criticism of authoritarian Arab regimes due to other over-riding interests and under-estimation of popular re</w:t>
      </w:r>
      <w:r w:rsidR="00554302">
        <w:rPr>
          <w:rFonts w:ascii="Cambria" w:eastAsia="Calibri" w:hAnsi="Cambria" w:cs="Times New Roman"/>
          <w:color w:val="000000" w:themeColor="text1"/>
        </w:rPr>
        <w:t xml:space="preserve">sentment. In the extensive case </w:t>
      </w:r>
      <w:r w:rsidRPr="00082695">
        <w:rPr>
          <w:rFonts w:ascii="Cambria" w:eastAsia="Calibri" w:hAnsi="Cambria" w:cs="Times New Roman"/>
          <w:color w:val="000000" w:themeColor="text1"/>
        </w:rPr>
        <w:t xml:space="preserve">study on Russia’s twenty-five year experiment with democracy, considerable analysis is given to the policy approaches, misperceptions, and mis-steps of partner democracies as Russia (and Ukraine) faced the wholesale re-makes of their societies and economies with no template or comparable experience to guide them. </w:t>
      </w:r>
    </w:p>
    <w:p w14:paraId="325389CF"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The central conclusion to our analysis of democratic transitions is that the most important key to successful democratic governance is inclusivity. All societies are pluralist, by ethnicity, language, religion and sect, by race, regional tradition and culture, and by economic situation. Inclusiveness of governance is based on the building blocks only civil society can provide through experience with compromise and coalition-building. An essential difference between the transitions from authoritarian and arbitrary government between Tunisia and Libya lies in Tunisia’s much greater history of development of a variegated civil society, which had never been permitted by the Quadafi regime to develop in Libya.</w:t>
      </w:r>
    </w:p>
    <w:p w14:paraId="49DA8ACA"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Our country-case studies make clear that the skills required for a successful transition are more behavioral than institutional. As democracy theorist Thomas Carothers has put it, the rule of law is more than statutes and courts, but resides in what is in the heads of citizens, in their reflexive habituation to transparency, accountability, meritocracy, tolerance and openings to compromise. A sobering lesson of the last quarter-century is how much time and patience it takes to learn and build these necessary skills, beginning, of course, under authoritarian rule.</w:t>
      </w:r>
    </w:p>
    <w:p w14:paraId="600B30E3"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Once a transition is underway, to secure popular acceptance, an elected government has to deliver successful outcomes of justice, economic progress, and social fairness. This means that the support of developed democracies must not lapse once free and fair elections have taken place. As Fareed Zakaria has warned, the ‘long, hard, slog of democratic consolidation means that donor and partner democracies must accept “constant engagement, aid, multilateral efforts, and a world not of black and white but of grey.” </w:t>
      </w:r>
    </w:p>
    <w:p w14:paraId="285F5593" w14:textId="6DF6EDB0"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lastRenderedPageBreak/>
        <w:t>Repeatedly, our country case</w:t>
      </w:r>
      <w:r w:rsidR="00554302">
        <w:rPr>
          <w:rFonts w:ascii="Cambria" w:eastAsia="Calibri" w:hAnsi="Cambria" w:cs="Times New Roman"/>
          <w:color w:val="000000" w:themeColor="text1"/>
        </w:rPr>
        <w:t xml:space="preserve"> </w:t>
      </w:r>
      <w:r w:rsidRPr="00082695">
        <w:rPr>
          <w:rFonts w:ascii="Cambria" w:eastAsia="Calibri" w:hAnsi="Cambria" w:cs="Times New Roman"/>
          <w:color w:val="000000" w:themeColor="text1"/>
        </w:rPr>
        <w:t>studies emphasize that it is what happens after elections that counts the most. Most important is the principle that a majority is not authorized by electoral success to smother electoral losers or ethnic or sectarian minorities.</w:t>
      </w:r>
    </w:p>
    <w:p w14:paraId="6C62AB76"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On the issue of assessing the legitimacy of outside support for civil society, we identify a need for solidarity among democracies. Even some democracies cite historic reasons to be sensitive on the issue of “outside interference,” and resist giving NGOs status and standing as a legitimate interlocutor of government. </w:t>
      </w:r>
    </w:p>
    <w:p w14:paraId="2058BD83"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The </w:t>
      </w:r>
      <w:r w:rsidRPr="00082695">
        <w:rPr>
          <w:rFonts w:ascii="Cambria" w:eastAsia="Calibri" w:hAnsi="Cambria" w:cs="Times New Roman"/>
          <w:i/>
          <w:color w:val="000000" w:themeColor="text1"/>
        </w:rPr>
        <w:t xml:space="preserve">Handbook </w:t>
      </w:r>
      <w:r w:rsidRPr="00082695">
        <w:rPr>
          <w:rFonts w:ascii="Cambria" w:eastAsia="Calibri" w:hAnsi="Cambria" w:cs="Times New Roman"/>
          <w:color w:val="000000" w:themeColor="text1"/>
        </w:rPr>
        <w:t xml:space="preserve">notes ways in which democracies have responded to constantly shifting boundaries of how much direct outside support is permissible. The overall position is to acknowledge there are limits in international practice but that there are also permissible rights to support civil society that need to be defended internationally. </w:t>
      </w:r>
    </w:p>
    <w:p w14:paraId="076B16F2"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Our third edition’s case study on Tunisia makes clear “there was no outside ‘hidden hand’ in what occurred” there. “Tunisian, Egyptian and Libyan citizens were not acting in favor of ‘Western values,’ but on behalf of their own right to inclusiveness and dignity, and their desire to reconcile religion and civics in their respective societies.” This is equally true in its ways of Ukraine.</w:t>
      </w:r>
    </w:p>
    <w:p w14:paraId="325BF8EA"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And yet, “the reaction of some authoritarian regimes to developments in North Africa” has led them to impose “greater intransigence at home, curtailing modest political rights and attempting to smother civil society’s connections with potential supporters from civil society outside. </w:t>
      </w:r>
    </w:p>
    <w:p w14:paraId="0D68E8ED" w14:textId="49250930"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We note some of the more egregious examples of authoritarian governments playing the false card of outside “interference” in order to create a pretext for clamping down on dissidents and activists, as has happened in Russia, and as the deposed president Yanukovych</w:t>
      </w:r>
      <w:ins w:id="1905" w:author="karl@grindal.org" w:date="2014-10-19T19:20:00Z">
        <w:r w:rsidR="001D601C">
          <w:rPr>
            <w:rFonts w:ascii="Cambria" w:eastAsia="Calibri" w:hAnsi="Cambria" w:cs="Times New Roman"/>
            <w:color w:val="000000" w:themeColor="text1"/>
          </w:rPr>
          <w:fldChar w:fldCharType="begin"/>
        </w:r>
        <w:r w:rsidR="001D601C">
          <w:instrText xml:space="preserve"> XE "</w:instrText>
        </w:r>
        <w:r w:rsidR="001D601C" w:rsidRPr="00CD57F5">
          <w:rPr>
            <w:rFonts w:ascii="Cambria" w:hAnsi="Cambria" w:cs="Times New Roman"/>
            <w:color w:val="000000" w:themeColor="text1"/>
          </w:rPr>
          <w:instrText xml:space="preserve">President </w:instrText>
        </w:r>
      </w:ins>
      <w:r w:rsidR="001D601C" w:rsidRPr="00CD57F5">
        <w:rPr>
          <w:rFonts w:ascii="Cambria" w:hAnsi="Cambria" w:cs="Times New Roman"/>
          <w:color w:val="000000" w:themeColor="text1"/>
        </w:rPr>
        <w:instrText>Yanukovych</w:instrText>
      </w:r>
      <w:ins w:id="1906" w:author="karl@grindal.org" w:date="2014-10-19T19:20:00Z">
        <w:r w:rsidR="001D601C">
          <w:instrText xml:space="preserve">" </w:instrText>
        </w:r>
        <w:r w:rsidR="001D601C">
          <w:rPr>
            <w:rFonts w:ascii="Cambria" w:eastAsia="Calibri" w:hAnsi="Cambria" w:cs="Times New Roman"/>
            <w:color w:val="000000" w:themeColor="text1"/>
          </w:rPr>
          <w:fldChar w:fldCharType="end"/>
        </w:r>
      </w:ins>
      <w:r w:rsidRPr="00082695">
        <w:rPr>
          <w:rFonts w:ascii="Cambria" w:eastAsia="Calibri" w:hAnsi="Cambria" w:cs="Times New Roman"/>
          <w:color w:val="000000" w:themeColor="text1"/>
        </w:rPr>
        <w:t xml:space="preserve"> attempted in Ukraine. Authoritarian governments are reverting to populist nationalist rhetoric condemning members of civil society who accept support from outside as being unpatriotic or “foreign agents.” Legislation is drawn up criminalizing forms of cooperation with democracies that were customary in the early 1990s after the fall of the Berlin Wall</w:t>
      </w:r>
      <w:ins w:id="1907" w:author="karl@grindal.org" w:date="2014-10-19T19:58:00Z">
        <w:r w:rsidR="004308CB">
          <w:rPr>
            <w:rFonts w:ascii="Cambria" w:eastAsia="Calibri" w:hAnsi="Cambria" w:cs="Times New Roman"/>
            <w:color w:val="000000" w:themeColor="text1"/>
          </w:rPr>
          <w:fldChar w:fldCharType="begin"/>
        </w:r>
        <w:r w:rsidR="004308CB">
          <w:instrText xml:space="preserve"> XE "</w:instrText>
        </w:r>
      </w:ins>
      <w:r w:rsidR="004308CB" w:rsidRPr="009B3756">
        <w:rPr>
          <w:rFonts w:ascii="Cambria" w:eastAsia="Calibri" w:hAnsi="Cambria" w:cs="Times New Roman"/>
          <w:color w:val="000000" w:themeColor="text1"/>
        </w:rPr>
        <w:instrText>Berlin Wall</w:instrText>
      </w:r>
      <w:ins w:id="1908" w:author="karl@grindal.org" w:date="2014-10-19T19:58:00Z">
        <w:r w:rsidR="004308CB">
          <w:instrText xml:space="preserve">" </w:instrText>
        </w:r>
        <w:r w:rsidR="004308CB">
          <w:rPr>
            <w:rFonts w:ascii="Cambria" w:eastAsia="Calibri" w:hAnsi="Cambria" w:cs="Times New Roman"/>
            <w:color w:val="000000" w:themeColor="text1"/>
          </w:rPr>
          <w:fldChar w:fldCharType="end"/>
        </w:r>
      </w:ins>
      <w:r w:rsidRPr="00082695">
        <w:rPr>
          <w:rFonts w:ascii="Cambria" w:eastAsia="Calibri" w:hAnsi="Cambria" w:cs="Times New Roman"/>
          <w:color w:val="000000" w:themeColor="text1"/>
        </w:rPr>
        <w:t xml:space="preserve">. </w:t>
      </w:r>
    </w:p>
    <w:p w14:paraId="0CBC7D41" w14:textId="38E2A913"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The new case study on Russian democracy identifies misguided claims by Russian authorities that international civil society’s solidarity with Russian ci</w:t>
      </w:r>
      <w:r w:rsidR="00554302">
        <w:rPr>
          <w:rFonts w:ascii="Cambria" w:eastAsia="Calibri" w:hAnsi="Cambria" w:cs="Times New Roman"/>
          <w:color w:val="000000" w:themeColor="text1"/>
        </w:rPr>
        <w:t>vil society is a surrogate for W</w:t>
      </w:r>
      <w:r w:rsidRPr="00082695">
        <w:rPr>
          <w:rFonts w:ascii="Cambria" w:eastAsia="Calibri" w:hAnsi="Cambria" w:cs="Times New Roman"/>
          <w:color w:val="000000" w:themeColor="text1"/>
        </w:rPr>
        <w:t>estern democracies’ alleged ambitions to co-opt the nation’s political development in order to weaken the Russian state.”</w:t>
      </w:r>
    </w:p>
    <w:p w14:paraId="361DE016" w14:textId="442BCCE8"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lastRenderedPageBreak/>
        <w:t>The mouthpiece of the ruling Communist</w:t>
      </w:r>
      <w:ins w:id="1909" w:author="karl@grindal.org" w:date="2014-10-19T19:18:00Z">
        <w:r w:rsidR="001D601C">
          <w:rPr>
            <w:rFonts w:ascii="Cambria" w:eastAsia="Calibri" w:hAnsi="Cambria" w:cs="Times New Roman"/>
            <w:color w:val="000000" w:themeColor="text1"/>
          </w:rPr>
          <w:fldChar w:fldCharType="begin"/>
        </w:r>
        <w:r w:rsidR="001D601C">
          <w:instrText xml:space="preserve"> XE "</w:instrText>
        </w:r>
      </w:ins>
      <w:r w:rsidR="001D601C" w:rsidRPr="00894AAF">
        <w:rPr>
          <w:rFonts w:ascii="Cambria" w:hAnsi="Cambria" w:cs="Times New Roman"/>
          <w:color w:val="000000" w:themeColor="text1"/>
        </w:rPr>
        <w:instrText>Communist</w:instrText>
      </w:r>
      <w:ins w:id="1910" w:author="karl@grindal.org" w:date="2014-10-19T19:18:00Z">
        <w:r w:rsidR="001D601C">
          <w:instrText xml:space="preserve">" </w:instrText>
        </w:r>
        <w:r w:rsidR="001D601C">
          <w:rPr>
            <w:rFonts w:ascii="Cambria" w:eastAsia="Calibri" w:hAnsi="Cambria" w:cs="Times New Roman"/>
            <w:color w:val="000000" w:themeColor="text1"/>
          </w:rPr>
          <w:fldChar w:fldCharType="end"/>
        </w:r>
      </w:ins>
      <w:r w:rsidRPr="00082695">
        <w:rPr>
          <w:rFonts w:ascii="Cambria" w:eastAsia="Calibri" w:hAnsi="Cambria" w:cs="Times New Roman"/>
          <w:color w:val="000000" w:themeColor="text1"/>
        </w:rPr>
        <w:t xml:space="preserve"> Party of China, the </w:t>
      </w:r>
      <w:r w:rsidRPr="00082695">
        <w:rPr>
          <w:rFonts w:ascii="Cambria" w:eastAsia="Calibri" w:hAnsi="Cambria" w:cs="Times New Roman"/>
          <w:i/>
          <w:color w:val="000000" w:themeColor="text1"/>
        </w:rPr>
        <w:t>People’s Daily</w:t>
      </w:r>
      <w:r w:rsidRPr="00082695">
        <w:rPr>
          <w:rFonts w:ascii="Cambria" w:eastAsia="Calibri" w:hAnsi="Cambria" w:cs="Times New Roman"/>
          <w:color w:val="000000" w:themeColor="text1"/>
        </w:rPr>
        <w:t xml:space="preserve">, described perceived </w:t>
      </w:r>
      <w:r w:rsidR="00554302">
        <w:rPr>
          <w:rFonts w:ascii="Cambria" w:eastAsia="Calibri" w:hAnsi="Cambria" w:cs="Times New Roman"/>
          <w:color w:val="000000" w:themeColor="text1"/>
        </w:rPr>
        <w:t>W</w:t>
      </w:r>
      <w:r w:rsidRPr="00082695">
        <w:rPr>
          <w:rFonts w:ascii="Cambria" w:eastAsia="Calibri" w:hAnsi="Cambria" w:cs="Times New Roman"/>
          <w:color w:val="000000" w:themeColor="text1"/>
        </w:rPr>
        <w:t>estern efforts to export democracy and human rights to China as a ‘new form of colonialism.’”</w:t>
      </w:r>
    </w:p>
    <w:p w14:paraId="332A6BAF"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Such reactions are easily identifiable as stemming from the fear the search for agency will be contagious and will extend to political competition at home.</w:t>
      </w:r>
    </w:p>
    <w:p w14:paraId="7D71DB2F"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The world remains a community of interests for many transborder issues requiring cooperation. It is important that democracies show they reject the inevitability of an “us against them” world divided once again, even though there is much talk today about the “return of geo-politics.” National assertiveness is commonplace, especially by regional powers vis-à-vis their neighbors. </w:t>
      </w:r>
    </w:p>
    <w:p w14:paraId="13F28646" w14:textId="30189002"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“Independent Diplomat” Carne Ross notes that in “the hierarchy of priorities….security …ranks at the top, followed by economic interests.” However, dual-track strategies can enable democracies to sustain partnerships essential to peace, security, and prosperity but also to represent foreign policies that consistently defend human rights as a core value. They won’t always work at once, as Vladimir Putin</w:t>
      </w:r>
      <w:ins w:id="1911" w:author="Microsoft account" w:date="2014-10-20T16:34:00Z">
        <w:r w:rsidR="008F1491">
          <w:rPr>
            <w:rFonts w:ascii="Cambria" w:eastAsia="Calibri" w:hAnsi="Cambria" w:cs="Times New Roman"/>
            <w:color w:val="000000" w:themeColor="text1"/>
          </w:rPr>
          <w:fldChar w:fldCharType="begin"/>
        </w:r>
        <w:r w:rsidR="008F1491">
          <w:instrText xml:space="preserve"> XE "</w:instrText>
        </w:r>
        <w:r w:rsidR="008F1491" w:rsidRPr="005C7CEB">
          <w:rPr>
            <w:rFonts w:ascii="Cambria" w:eastAsia="Calibri" w:hAnsi="Cambria" w:cs="Times New Roman"/>
            <w:color w:val="000000" w:themeColor="text1"/>
            <w:rPrChange w:id="1912" w:author="Microsoft account" w:date="2014-10-20T16:34:00Z">
              <w:rPr>
                <w:rFonts w:ascii="Cambria" w:eastAsia="Calibri" w:hAnsi="Cambria" w:cs="Times New Roman"/>
                <w:color w:val="000000" w:themeColor="text1"/>
              </w:rPr>
            </w:rPrChange>
          </w:rPr>
          <w:instrText>Putin, President Vladimir</w:instrText>
        </w:r>
        <w:r w:rsidR="008F1491">
          <w:instrText xml:space="preserve">" </w:instrText>
        </w:r>
        <w:r w:rsidR="008F1491">
          <w:rPr>
            <w:rFonts w:ascii="Cambria" w:eastAsia="Calibri" w:hAnsi="Cambria" w:cs="Times New Roman"/>
            <w:color w:val="000000" w:themeColor="text1"/>
          </w:rPr>
          <w:fldChar w:fldCharType="end"/>
        </w:r>
      </w:ins>
      <w:ins w:id="1913" w:author="karl@grindal.org" w:date="2014-10-18T15:59:00Z">
        <w:del w:id="1914" w:author="Microsoft account" w:date="2014-10-20T16:34:00Z">
          <w:r w:rsidR="00E533E7" w:rsidDel="008F1491">
            <w:rPr>
              <w:rFonts w:ascii="Cambria" w:eastAsia="Calibri" w:hAnsi="Cambria" w:cs="Times New Roman"/>
              <w:color w:val="000000" w:themeColor="text1"/>
            </w:rPr>
            <w:fldChar w:fldCharType="begin"/>
          </w:r>
          <w:r w:rsidR="00E533E7" w:rsidDel="008F1491">
            <w:delInstrText xml:space="preserve"> XE "</w:delInstrText>
          </w:r>
        </w:del>
      </w:ins>
      <w:del w:id="1915" w:author="Microsoft account" w:date="2014-10-20T16:34:00Z">
        <w:r w:rsidR="00E533E7" w:rsidRPr="0040576E" w:rsidDel="008F1491">
          <w:rPr>
            <w:rFonts w:ascii="Cambria" w:eastAsia="Times New Roman" w:hAnsi="Cambria" w:cs="Times New Roman"/>
            <w:bCs/>
            <w:color w:val="000000" w:themeColor="text1"/>
            <w:spacing w:val="-8"/>
            <w:kern w:val="36"/>
          </w:rPr>
          <w:delInstrText>Vladimir Putin</w:delInstrText>
        </w:r>
      </w:del>
      <w:ins w:id="1916" w:author="karl@grindal.org" w:date="2014-10-18T15:59:00Z">
        <w:del w:id="1917" w:author="Microsoft account" w:date="2014-10-20T16:34:00Z">
          <w:r w:rsidR="00E533E7" w:rsidDel="008F1491">
            <w:delInstrText xml:space="preserve">" </w:delInstrText>
          </w:r>
          <w:r w:rsidR="00E533E7" w:rsidDel="008F1491">
            <w:rPr>
              <w:rFonts w:ascii="Cambria" w:eastAsia="Calibri" w:hAnsi="Cambria" w:cs="Times New Roman"/>
              <w:color w:val="000000" w:themeColor="text1"/>
            </w:rPr>
            <w:fldChar w:fldCharType="end"/>
          </w:r>
        </w:del>
      </w:ins>
      <w:r w:rsidRPr="00082695">
        <w:rPr>
          <w:rFonts w:ascii="Cambria" w:eastAsia="Calibri" w:hAnsi="Cambria" w:cs="Times New Roman"/>
          <w:color w:val="000000" w:themeColor="text1"/>
        </w:rPr>
        <w:t>’s pushback against a US dual-track strategy described in our Russia case</w:t>
      </w:r>
      <w:r w:rsidR="00554302">
        <w:rPr>
          <w:rFonts w:ascii="Cambria" w:eastAsia="Calibri" w:hAnsi="Cambria" w:cs="Times New Roman"/>
          <w:color w:val="000000" w:themeColor="text1"/>
        </w:rPr>
        <w:t xml:space="preserve"> </w:t>
      </w:r>
      <w:r w:rsidRPr="00082695">
        <w:rPr>
          <w:rFonts w:ascii="Cambria" w:eastAsia="Calibri" w:hAnsi="Cambria" w:cs="Times New Roman"/>
          <w:color w:val="000000" w:themeColor="text1"/>
        </w:rPr>
        <w:t>study demonstrates. But longer</w:t>
      </w:r>
      <w:r w:rsidR="00554302">
        <w:rPr>
          <w:rFonts w:ascii="Cambria" w:eastAsia="Calibri" w:hAnsi="Cambria" w:cs="Times New Roman"/>
          <w:color w:val="000000" w:themeColor="text1"/>
        </w:rPr>
        <w:t xml:space="preserve"> </w:t>
      </w:r>
      <w:r w:rsidRPr="00082695">
        <w:rPr>
          <w:rFonts w:ascii="Cambria" w:eastAsia="Calibri" w:hAnsi="Cambria" w:cs="Times New Roman"/>
          <w:color w:val="000000" w:themeColor="text1"/>
        </w:rPr>
        <w:t>term, they generally will because the dual track represents a combination of the leverage of real interests and the authenticity of genuine values. As thrusts of policy, they are ultimately interdependent, not competitive.</w:t>
      </w:r>
    </w:p>
    <w:p w14:paraId="5A15E9FE" w14:textId="5843ECDC"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In diplomacy, consistency is a basic currency. As o</w:t>
      </w:r>
      <w:r w:rsidR="00554302">
        <w:rPr>
          <w:rFonts w:ascii="Cambria" w:eastAsia="Calibri" w:hAnsi="Cambria" w:cs="Times New Roman"/>
          <w:color w:val="000000" w:themeColor="text1"/>
        </w:rPr>
        <w:t xml:space="preserve">ur case </w:t>
      </w:r>
      <w:r w:rsidRPr="00082695">
        <w:rPr>
          <w:rFonts w:ascii="Cambria" w:eastAsia="Calibri" w:hAnsi="Cambria" w:cs="Times New Roman"/>
          <w:color w:val="000000" w:themeColor="text1"/>
        </w:rPr>
        <w:t xml:space="preserve">studies on Egypt and Tunisia make clear, democracies belatedly recognize they have needed to replace a long-established preference for the illusion of stability through uncritical relationships with authoritarian partners by a better ability to imagine popular sentiment favoring change within the countries concerned, while also acknowledging that ill-prepared transitions can be counter-productive. </w:t>
      </w:r>
    </w:p>
    <w:p w14:paraId="15BEA8D1" w14:textId="4EAC818D"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The </w:t>
      </w:r>
      <w:r w:rsidRPr="00082695">
        <w:rPr>
          <w:rFonts w:ascii="Cambria" w:eastAsia="Calibri" w:hAnsi="Cambria" w:cs="Times New Roman"/>
          <w:i/>
          <w:color w:val="000000" w:themeColor="text1"/>
        </w:rPr>
        <w:t>Handbook s</w:t>
      </w:r>
      <w:r w:rsidRPr="00082695">
        <w:rPr>
          <w:rFonts w:ascii="Cambria" w:eastAsia="Calibri" w:hAnsi="Cambria" w:cs="Times New Roman"/>
          <w:color w:val="000000" w:themeColor="text1"/>
        </w:rPr>
        <w:t>upports emphatically the argument that the use of violence to effect change is generally a failure, inviting decisive counter-force and alienating the public by overturning security and safety which predominate in the hierarchy of needs. Nonviolent civil resistance has obtained a vastly superior track record of success, as demonstrated by the Maria Stephan-Erica Chenoweth</w:t>
      </w:r>
      <w:ins w:id="1918" w:author="Microsoft account" w:date="2014-10-20T16:26:00Z">
        <w:r w:rsidR="008F1491">
          <w:rPr>
            <w:rFonts w:ascii="Cambria" w:eastAsia="Calibri" w:hAnsi="Cambria" w:cs="Times New Roman"/>
            <w:color w:val="000000" w:themeColor="text1"/>
          </w:rPr>
          <w:fldChar w:fldCharType="begin"/>
        </w:r>
        <w:r w:rsidR="008F1491">
          <w:instrText xml:space="preserve"> XE "</w:instrText>
        </w:r>
        <w:r w:rsidR="008F1491" w:rsidRPr="004E5C75">
          <w:rPr>
            <w:rFonts w:ascii="Cambria" w:eastAsia="Calibri" w:hAnsi="Cambria" w:cs="Times New Roman"/>
            <w:color w:val="000000" w:themeColor="text1"/>
            <w:rPrChange w:id="1919" w:author="Microsoft account" w:date="2014-10-20T16:26:00Z">
              <w:rPr>
                <w:rFonts w:ascii="Cambria" w:eastAsia="Calibri" w:hAnsi="Cambria" w:cs="Times New Roman"/>
                <w:color w:val="000000" w:themeColor="text1"/>
              </w:rPr>
            </w:rPrChange>
          </w:rPr>
          <w:instrText>Chenoweth, Erica</w:instrText>
        </w:r>
        <w:r w:rsidR="008F1491">
          <w:instrText xml:space="preserve">" </w:instrText>
        </w:r>
        <w:r w:rsidR="008F1491">
          <w:rPr>
            <w:rFonts w:ascii="Cambria" w:eastAsia="Calibri" w:hAnsi="Cambria" w:cs="Times New Roman"/>
            <w:color w:val="000000" w:themeColor="text1"/>
          </w:rPr>
          <w:fldChar w:fldCharType="end"/>
        </w:r>
      </w:ins>
      <w:ins w:id="1920" w:author="karl@grindal.org" w:date="2014-10-18T15:46:00Z">
        <w:del w:id="1921" w:author="Microsoft account" w:date="2014-10-20T16:25:00Z">
          <w:r w:rsidR="006109EE" w:rsidDel="008F1491">
            <w:rPr>
              <w:rFonts w:ascii="Cambria" w:eastAsia="Calibri" w:hAnsi="Cambria" w:cs="Times New Roman"/>
              <w:color w:val="000000" w:themeColor="text1"/>
            </w:rPr>
            <w:fldChar w:fldCharType="begin"/>
          </w:r>
          <w:r w:rsidR="006109EE" w:rsidDel="008F1491">
            <w:delInstrText xml:space="preserve"> XE "</w:delInstrText>
          </w:r>
        </w:del>
      </w:ins>
      <w:del w:id="1922" w:author="Microsoft account" w:date="2014-10-20T16:25:00Z">
        <w:r w:rsidR="006109EE" w:rsidRPr="00057E1A" w:rsidDel="008F1491">
          <w:rPr>
            <w:rFonts w:ascii="Cambria" w:hAnsi="Cambria" w:cs="Times New Roman"/>
            <w:b/>
            <w:color w:val="000000" w:themeColor="text1"/>
          </w:rPr>
          <w:delInstrText>Erica Chenoweth</w:delInstrText>
        </w:r>
      </w:del>
      <w:ins w:id="1923" w:author="karl@grindal.org" w:date="2014-10-18T15:46:00Z">
        <w:del w:id="1924" w:author="Microsoft account" w:date="2014-10-20T16:25:00Z">
          <w:r w:rsidR="006109EE" w:rsidDel="008F1491">
            <w:delInstrText xml:space="preserve">" </w:delInstrText>
          </w:r>
          <w:r w:rsidR="006109EE" w:rsidDel="008F1491">
            <w:rPr>
              <w:rFonts w:ascii="Cambria" w:eastAsia="Calibri" w:hAnsi="Cambria" w:cs="Times New Roman"/>
              <w:color w:val="000000" w:themeColor="text1"/>
            </w:rPr>
            <w:fldChar w:fldCharType="end"/>
          </w:r>
        </w:del>
      </w:ins>
      <w:r w:rsidRPr="00082695">
        <w:rPr>
          <w:rFonts w:ascii="Cambria" w:eastAsia="Calibri" w:hAnsi="Cambria" w:cs="Times New Roman"/>
          <w:color w:val="000000" w:themeColor="text1"/>
        </w:rPr>
        <w:t xml:space="preserve"> research presented in this volume. It moreover has the very important additional merit of being inclusive and thereby serving as an incubator for the sort of coalition-building and accommodation of diversity that is essential for a successful transition.</w:t>
      </w:r>
    </w:p>
    <w:p w14:paraId="4E5F10D9"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lastRenderedPageBreak/>
        <w:t>Diplomats on the ground will continue to serve as vital deployable assets of democracies, serving as connectors and entrepreneurs between civil societies. Now, of course, embassies routinely blog and show their followers the composite human face of their representation from their own country, as testimony to the emphasis today on values as well as interests.</w:t>
      </w:r>
    </w:p>
    <w:p w14:paraId="30163424" w14:textId="2D3C9808"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It may be that diplomats find themselves less directly involved in building government-financed programs for democracy support than when we began the project. We have learned, as the </w:t>
      </w:r>
      <w:r w:rsidRPr="00082695">
        <w:rPr>
          <w:rFonts w:ascii="Cambria" w:eastAsia="Calibri" w:hAnsi="Cambria" w:cs="Times New Roman"/>
          <w:i/>
          <w:color w:val="000000" w:themeColor="text1"/>
        </w:rPr>
        <w:t>Handbook</w:t>
      </w:r>
      <w:r w:rsidRPr="00082695">
        <w:rPr>
          <w:rFonts w:ascii="Cambria" w:eastAsia="Calibri" w:hAnsi="Cambria" w:cs="Times New Roman"/>
          <w:color w:val="000000" w:themeColor="text1"/>
        </w:rPr>
        <w:t xml:space="preserve"> concludes, that “the best vehicles for such outside support are rarely governments and their own programs, however well-intentioned. They are not good at it. Outside support for democratic capacity-building potential comes best from international civil society partnerships, with the lead partner being the one inside the country…………..The lesson that democracy promotion is best done when it’s not called “democracy promotion” has become a truism of policy and research.” In any event, the search for agency and the building of democracy flows from earlier experiences of empowerment. Our case</w:t>
      </w:r>
      <w:r w:rsidR="00554302">
        <w:rPr>
          <w:rFonts w:ascii="Cambria" w:eastAsia="Calibri" w:hAnsi="Cambria" w:cs="Times New Roman"/>
          <w:color w:val="000000" w:themeColor="text1"/>
        </w:rPr>
        <w:t xml:space="preserve"> </w:t>
      </w:r>
      <w:r w:rsidRPr="00082695">
        <w:rPr>
          <w:rFonts w:ascii="Cambria" w:eastAsia="Calibri" w:hAnsi="Cambria" w:cs="Times New Roman"/>
          <w:color w:val="000000" w:themeColor="text1"/>
        </w:rPr>
        <w:t xml:space="preserve">study of Cuba, for example, recounts the formative experience of young single mothers who are trusted with running Catholic Church day-care centers. For the first time in their lives, they are able to make decisions about their own situation. Much of the developmental content of democratic governance emerges not from political advocacy but from such functional experience in civil society, more often than not on the local level. </w:t>
      </w:r>
    </w:p>
    <w:p w14:paraId="5EDB24B7"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It is vital that individual diplomats continue to feel confidence in their ability to take inspiring and exemplary actions in favor of democracy and human rights defense. The </w:t>
      </w:r>
      <w:r w:rsidRPr="00082695">
        <w:rPr>
          <w:rFonts w:ascii="Cambria" w:eastAsia="Calibri" w:hAnsi="Cambria" w:cs="Times New Roman"/>
          <w:i/>
          <w:color w:val="000000" w:themeColor="text1"/>
        </w:rPr>
        <w:t>Handbook</w:t>
      </w:r>
      <w:r w:rsidRPr="00082695">
        <w:rPr>
          <w:rFonts w:ascii="Cambria" w:eastAsia="Calibri" w:hAnsi="Cambria" w:cs="Times New Roman"/>
          <w:color w:val="000000" w:themeColor="text1"/>
        </w:rPr>
        <w:t xml:space="preserve"> chronicles how EU diplomats accompanied the brave Las Damas de Blanco on their modest marches from Mass in Havana to protest the imprisonment of their husbands; how EU, US, and Canadian Ambassadors attended vigils for murdered Syrian dissidents, just as their colleagues had done in South Africa decades earlier; how democracy’s diplomats seek to witness political trials of dissidents and human rights defenders in China, Iran, Zimbabwe and elsewhere, as they had witnessed the trials of dissidents in Czechoslovakia and Poland back in the day. Such activities valorize and to some extent protect the brave struggles of activists on the front lines of the assertion of human rights. Australian diplomat Roland Rich, now with the United Nations Secretariat, has described the acknowledgment of their value to activists in east Timor: “Having foreigners alongside was like borrowing a little piece of their democracies.”</w:t>
      </w:r>
    </w:p>
    <w:p w14:paraId="181C5FF1"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r w:rsidRPr="00082695">
        <w:rPr>
          <w:rFonts w:ascii="Cambria" w:eastAsia="Calibri" w:hAnsi="Cambria" w:cs="Times New Roman"/>
          <w:color w:val="000000" w:themeColor="text1"/>
        </w:rPr>
        <w:t xml:space="preserve">Of course, developed democracies are highly imperfect. But their norms nonetheless radiate as beacons to citizens of exploitative authoritarian regimes where oligarchy and corruption deny </w:t>
      </w:r>
      <w:r w:rsidRPr="00082695">
        <w:rPr>
          <w:rFonts w:ascii="Cambria" w:eastAsia="Calibri" w:hAnsi="Cambria" w:cs="Times New Roman"/>
          <w:color w:val="000000" w:themeColor="text1"/>
        </w:rPr>
        <w:lastRenderedPageBreak/>
        <w:t xml:space="preserve">fairness, justice and opportunity. Twenty-first century democratic diplomacy channels our own basic democratic values. The </w:t>
      </w:r>
      <w:r w:rsidRPr="00082695">
        <w:rPr>
          <w:rFonts w:ascii="Cambria" w:eastAsia="Calibri" w:hAnsi="Cambria" w:cs="Times New Roman"/>
          <w:i/>
          <w:color w:val="000000" w:themeColor="text1"/>
        </w:rPr>
        <w:t>Handbook</w:t>
      </w:r>
      <w:r w:rsidRPr="00082695">
        <w:rPr>
          <w:rFonts w:ascii="Cambria" w:eastAsia="Calibri" w:hAnsi="Cambria" w:cs="Times New Roman"/>
          <w:color w:val="000000" w:themeColor="text1"/>
        </w:rPr>
        <w:t xml:space="preserve"> asserts in concluding consequence that “outside democracies judge that a key and legitimate role of their diplomatic representatives is to engage directly with civil society in the host country…….Their primary tasks are to pay attention to change, and in a spirit of solidarity of free peoples, support legitimate aspirations of people everywhere to widen their democratic space.” </w:t>
      </w:r>
    </w:p>
    <w:p w14:paraId="139963C4" w14:textId="622D5797" w:rsidR="001827F4" w:rsidRPr="00082695" w:rsidRDefault="001827F4" w:rsidP="0000584E">
      <w:pPr>
        <w:spacing w:before="100" w:beforeAutospacing="1" w:after="100" w:afterAutospacing="1" w:line="360" w:lineRule="auto"/>
        <w:jc w:val="both"/>
        <w:rPr>
          <w:rFonts w:ascii="Cambria" w:eastAsia="Calibri" w:hAnsi="Cambria" w:cs="Times New Roman"/>
          <w:i/>
          <w:color w:val="000000" w:themeColor="text1"/>
        </w:rPr>
      </w:pPr>
      <w:r w:rsidRPr="00082695">
        <w:rPr>
          <w:rFonts w:ascii="Cambria" w:eastAsia="Calibri" w:hAnsi="Cambria" w:cs="Times New Roman"/>
          <w:i/>
          <w:color w:val="000000" w:themeColor="text1"/>
        </w:rPr>
        <w:t>A Diplomat’s Handbook</w:t>
      </w:r>
      <w:r w:rsidRPr="00082695">
        <w:rPr>
          <w:rFonts w:ascii="Cambria" w:eastAsia="Calibri" w:hAnsi="Cambria" w:cs="Times New Roman"/>
          <w:color w:val="000000" w:themeColor="text1"/>
        </w:rPr>
        <w:t xml:space="preserve"> demonstrates how this has been done in the past with a view to facilitating the efforts that lie ahead for the many people who believe they are entitled to the human rights</w:t>
      </w:r>
      <w:r w:rsidR="00554302">
        <w:rPr>
          <w:rFonts w:ascii="Cambria" w:eastAsia="Calibri" w:hAnsi="Cambria" w:cs="Times New Roman"/>
          <w:color w:val="000000" w:themeColor="text1"/>
        </w:rPr>
        <w:t>. D</w:t>
      </w:r>
      <w:r w:rsidRPr="00082695">
        <w:rPr>
          <w:rFonts w:ascii="Cambria" w:eastAsia="Calibri" w:hAnsi="Cambria" w:cs="Times New Roman"/>
          <w:color w:val="000000" w:themeColor="text1"/>
        </w:rPr>
        <w:t>emocracies too often take for granted</w:t>
      </w:r>
      <w:r w:rsidR="00554302">
        <w:rPr>
          <w:rFonts w:ascii="Cambria" w:eastAsia="Calibri" w:hAnsi="Cambria" w:cs="Times New Roman"/>
          <w:color w:val="000000" w:themeColor="text1"/>
        </w:rPr>
        <w:t xml:space="preserve"> even though</w:t>
      </w:r>
      <w:r w:rsidRPr="00082695">
        <w:rPr>
          <w:rFonts w:ascii="Cambria" w:eastAsia="Calibri" w:hAnsi="Cambria" w:cs="Times New Roman"/>
          <w:color w:val="000000" w:themeColor="text1"/>
        </w:rPr>
        <w:t xml:space="preserve"> they increasingly recognize</w:t>
      </w:r>
      <w:r w:rsidR="00554302">
        <w:rPr>
          <w:rFonts w:ascii="Cambria" w:eastAsia="Calibri" w:hAnsi="Cambria" w:cs="Times New Roman"/>
          <w:color w:val="000000" w:themeColor="text1"/>
        </w:rPr>
        <w:t xml:space="preserve"> they have a duty to support</w:t>
      </w:r>
      <w:r w:rsidRPr="00082695">
        <w:rPr>
          <w:rFonts w:ascii="Cambria" w:eastAsia="Calibri" w:hAnsi="Cambria" w:cs="Times New Roman"/>
          <w:color w:val="000000" w:themeColor="text1"/>
        </w:rPr>
        <w:t xml:space="preserve"> all </w:t>
      </w:r>
      <w:r w:rsidR="00554302">
        <w:rPr>
          <w:rFonts w:ascii="Cambria" w:eastAsia="Calibri" w:hAnsi="Cambria" w:cs="Times New Roman"/>
          <w:color w:val="000000" w:themeColor="text1"/>
        </w:rPr>
        <w:t xml:space="preserve">those insights </w:t>
      </w:r>
      <w:r w:rsidRPr="00082695">
        <w:rPr>
          <w:rFonts w:ascii="Cambria" w:eastAsia="Calibri" w:hAnsi="Cambria" w:cs="Times New Roman"/>
          <w:color w:val="000000" w:themeColor="text1"/>
        </w:rPr>
        <w:t>who seek them.</w:t>
      </w:r>
    </w:p>
    <w:p w14:paraId="7E95070E" w14:textId="77777777" w:rsidR="001827F4" w:rsidRPr="00082695" w:rsidRDefault="001827F4" w:rsidP="0000584E">
      <w:pPr>
        <w:spacing w:before="100" w:beforeAutospacing="1" w:after="100" w:afterAutospacing="1" w:line="360" w:lineRule="auto"/>
        <w:jc w:val="both"/>
        <w:rPr>
          <w:rFonts w:ascii="Cambria" w:eastAsia="Calibri" w:hAnsi="Cambria" w:cs="Times New Roman"/>
          <w:color w:val="000000" w:themeColor="text1"/>
        </w:rPr>
      </w:pPr>
    </w:p>
    <w:p w14:paraId="363C8E69" w14:textId="77777777" w:rsidR="00287B05" w:rsidRPr="00082695" w:rsidRDefault="00287B05" w:rsidP="0000584E">
      <w:pPr>
        <w:spacing w:before="100" w:beforeAutospacing="1" w:after="100" w:afterAutospacing="1" w:line="360" w:lineRule="auto"/>
        <w:jc w:val="both"/>
        <w:rPr>
          <w:rFonts w:ascii="Cambria" w:eastAsia="Cambria" w:hAnsi="Cambria" w:cs="Times New Roman"/>
          <w:color w:val="000000" w:themeColor="text1"/>
        </w:rPr>
      </w:pPr>
      <w:r w:rsidRPr="00082695">
        <w:rPr>
          <w:rFonts w:ascii="Cambria" w:eastAsia="Times New Roman" w:hAnsi="Cambria" w:cs="Times New Roman"/>
          <w:color w:val="000000" w:themeColor="text1"/>
        </w:rPr>
        <w:t xml:space="preserve">  </w:t>
      </w:r>
    </w:p>
    <w:p w14:paraId="4C302264" w14:textId="4C7A234C" w:rsidR="00FC030C" w:rsidRPr="00082695" w:rsidRDefault="00FC030C" w:rsidP="0000584E">
      <w:pPr>
        <w:spacing w:before="100" w:beforeAutospacing="1" w:after="100" w:afterAutospacing="1" w:line="360" w:lineRule="auto"/>
        <w:jc w:val="both"/>
        <w:rPr>
          <w:rFonts w:ascii="Cambria" w:hAnsi="Cambria" w:cs="Times New Roman"/>
          <w:color w:val="000000" w:themeColor="text1"/>
        </w:rPr>
      </w:pPr>
      <w:r w:rsidRPr="00082695">
        <w:rPr>
          <w:rFonts w:ascii="Cambria" w:hAnsi="Cambria" w:cs="Times New Roman"/>
          <w:color w:val="000000" w:themeColor="text1"/>
        </w:rPr>
        <w:br w:type="page"/>
      </w:r>
    </w:p>
    <w:p w14:paraId="723C2B33" w14:textId="77777777" w:rsidR="00FC030C" w:rsidRDefault="00FC030C" w:rsidP="00FC030C">
      <w:pPr>
        <w:pStyle w:val="Title"/>
        <w:rPr>
          <w:rFonts w:ascii="Cambria" w:hAnsi="Cambria"/>
          <w:sz w:val="32"/>
          <w:szCs w:val="32"/>
        </w:rPr>
        <w:sectPr w:rsidR="00FC030C" w:rsidSect="003C3189">
          <w:footnotePr>
            <w:numRestart w:val="eachSect"/>
          </w:footnotePr>
          <w:type w:val="continuous"/>
          <w:pgSz w:w="12240" w:h="15840"/>
          <w:pgMar w:top="1440" w:right="1440" w:bottom="1440" w:left="1440" w:header="720" w:footer="720" w:gutter="0"/>
          <w:cols w:space="720"/>
          <w:docGrid w:linePitch="360"/>
        </w:sectPr>
      </w:pPr>
    </w:p>
    <w:p w14:paraId="4F55C2A2" w14:textId="77777777" w:rsidR="00FC030C" w:rsidRDefault="00FC030C" w:rsidP="00FC030C">
      <w:pPr>
        <w:pStyle w:val="Title"/>
        <w:rPr>
          <w:rFonts w:ascii="Cambria" w:hAnsi="Cambria"/>
          <w:sz w:val="32"/>
          <w:szCs w:val="32"/>
        </w:rPr>
        <w:sectPr w:rsidR="00FC030C" w:rsidSect="003C3189">
          <w:footnotePr>
            <w:numRestart w:val="eachSect"/>
          </w:footnotePr>
          <w:type w:val="continuous"/>
          <w:pgSz w:w="12240" w:h="15840"/>
          <w:pgMar w:top="1440" w:right="1440" w:bottom="1440" w:left="1440" w:header="720" w:footer="720" w:gutter="0"/>
          <w:cols w:space="720"/>
          <w:docGrid w:linePitch="360"/>
        </w:sectPr>
      </w:pPr>
    </w:p>
    <w:p w14:paraId="62601E4F" w14:textId="7F1B248A" w:rsidR="00FC030C" w:rsidRPr="00FC030C" w:rsidRDefault="00FC030C" w:rsidP="00FC030C">
      <w:pPr>
        <w:pStyle w:val="Title"/>
        <w:outlineLvl w:val="1"/>
        <w:rPr>
          <w:rFonts w:ascii="Cambria" w:hAnsi="Cambria"/>
          <w:b/>
          <w:sz w:val="32"/>
          <w:szCs w:val="32"/>
        </w:rPr>
      </w:pPr>
      <w:bookmarkStart w:id="1925" w:name="_Toc401567775"/>
      <w:r w:rsidRPr="00FC030C">
        <w:rPr>
          <w:rFonts w:ascii="Cambria" w:hAnsi="Cambria"/>
          <w:b/>
          <w:sz w:val="32"/>
          <w:szCs w:val="32"/>
        </w:rPr>
        <w:lastRenderedPageBreak/>
        <w:t>Checklist for External Assistance to Nonviolent Movements</w:t>
      </w:r>
      <w:bookmarkEnd w:id="1925"/>
    </w:p>
    <w:p w14:paraId="1C7799FD" w14:textId="77777777" w:rsidR="00FC030C" w:rsidRPr="00C26A33" w:rsidRDefault="00FC030C" w:rsidP="00FC030C"/>
    <w:p w14:paraId="335B37DB" w14:textId="77777777" w:rsidR="00FC030C" w:rsidRDefault="00FC030C" w:rsidP="00FC030C">
      <w:pPr>
        <w:pStyle w:val="NoSpacing"/>
        <w:spacing w:line="360" w:lineRule="auto"/>
        <w:rPr>
          <w:rFonts w:ascii="Cambria" w:hAnsi="Cambria"/>
        </w:rPr>
      </w:pPr>
    </w:p>
    <w:p w14:paraId="4D7AA832" w14:textId="77777777" w:rsidR="00FC030C" w:rsidRPr="00C26A33" w:rsidRDefault="00FC030C" w:rsidP="00FC030C">
      <w:pPr>
        <w:pStyle w:val="NoSpacing"/>
        <w:spacing w:line="360" w:lineRule="auto"/>
        <w:rPr>
          <w:rFonts w:ascii="Cambria" w:hAnsi="Cambria"/>
        </w:rPr>
      </w:pPr>
      <w:r w:rsidRPr="00C26A33">
        <w:rPr>
          <w:rFonts w:ascii="Cambria" w:hAnsi="Cambria"/>
        </w:rPr>
        <w:t xml:space="preserve">Maria J. Stephan </w:t>
      </w:r>
    </w:p>
    <w:p w14:paraId="7593659F" w14:textId="77777777" w:rsidR="00FC030C" w:rsidRPr="00C26A33" w:rsidRDefault="00FC030C" w:rsidP="00FC030C">
      <w:pPr>
        <w:pStyle w:val="NoSpacing"/>
        <w:spacing w:line="360" w:lineRule="auto"/>
        <w:rPr>
          <w:rFonts w:ascii="Cambria" w:hAnsi="Cambria"/>
        </w:rPr>
      </w:pPr>
      <w:r w:rsidRPr="00C26A33">
        <w:rPr>
          <w:rFonts w:ascii="Cambria" w:hAnsi="Cambria"/>
        </w:rPr>
        <w:t>Senior Policy Fellow</w:t>
      </w:r>
    </w:p>
    <w:p w14:paraId="32AE6E56" w14:textId="77777777" w:rsidR="00FC030C" w:rsidRDefault="00FC030C" w:rsidP="00FC030C">
      <w:pPr>
        <w:pStyle w:val="NoSpacing"/>
        <w:spacing w:line="360" w:lineRule="auto"/>
        <w:rPr>
          <w:rFonts w:ascii="Cambria" w:hAnsi="Cambria"/>
        </w:rPr>
      </w:pPr>
      <w:r w:rsidRPr="00C26A33">
        <w:rPr>
          <w:rFonts w:ascii="Cambria" w:hAnsi="Cambria"/>
        </w:rPr>
        <w:t>U</w:t>
      </w:r>
      <w:r>
        <w:rPr>
          <w:rFonts w:ascii="Cambria" w:hAnsi="Cambria"/>
        </w:rPr>
        <w:t>nited States Institute of Peace</w:t>
      </w:r>
    </w:p>
    <w:p w14:paraId="68CBB088" w14:textId="77777777" w:rsidR="00FC030C" w:rsidRPr="00C26A33" w:rsidRDefault="00FC030C" w:rsidP="00FC030C">
      <w:pPr>
        <w:pStyle w:val="NoSpacing"/>
        <w:spacing w:line="360" w:lineRule="auto"/>
        <w:rPr>
          <w:rFonts w:ascii="Cambria" w:hAnsi="Cambria"/>
        </w:rPr>
      </w:pPr>
    </w:p>
    <w:p w14:paraId="2F20711A"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With authoritarians learning from each other and aggressively restricting civil society activity globally, how should external actors respond?  What tools do governments, foundations, NGOs, tech firms and others have to support nonviolent pro-democracy activism in an era of “closing space”?</w:t>
      </w:r>
      <w:r w:rsidRPr="005514F4">
        <w:rPr>
          <w:rFonts w:ascii="Cambria" w:hAnsi="Cambria"/>
          <w:vertAlign w:val="superscript"/>
        </w:rPr>
        <w:footnoteReference w:id="301"/>
      </w:r>
      <w:r w:rsidRPr="005514F4">
        <w:rPr>
          <w:rFonts w:ascii="Cambria" w:hAnsi="Cambria"/>
        </w:rPr>
        <w:t xml:space="preserve">  Given that nonviolent resistance has a positive track record against even ruthless regimes - certainly when compared to armed struggle - and is strongly associated with both democratization and civil peace, it is worth examining and prioritizing the most promising activities.  </w:t>
      </w:r>
    </w:p>
    <w:p w14:paraId="0A9FBD87" w14:textId="77777777" w:rsidR="005514F4" w:rsidRPr="005514F4" w:rsidRDefault="005514F4" w:rsidP="005514F4">
      <w:pPr>
        <w:spacing w:before="100" w:beforeAutospacing="1" w:after="100" w:afterAutospacing="1" w:line="360" w:lineRule="auto"/>
        <w:jc w:val="both"/>
        <w:rPr>
          <w:rFonts w:ascii="Cambria" w:hAnsi="Cambria"/>
        </w:rPr>
      </w:pPr>
    </w:p>
    <w:p w14:paraId="2D3697AC" w14:textId="3A966392"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Donors may be wary of supporting such activities in light of the tumultuous Arab Spring</w:t>
      </w:r>
      <w:ins w:id="1928" w:author="karl@grindal.org" w:date="2014-10-18T15:48:00Z">
        <w:r w:rsidR="006109EE">
          <w:rPr>
            <w:rFonts w:ascii="Cambria" w:hAnsi="Cambria"/>
          </w:rPr>
          <w:fldChar w:fldCharType="begin"/>
        </w:r>
        <w:r w:rsidR="006109EE">
          <w:instrText xml:space="preserve"> XE "</w:instrText>
        </w:r>
      </w:ins>
      <w:r w:rsidR="006109EE" w:rsidRPr="00155179">
        <w:rPr>
          <w:rFonts w:ascii="Cambria" w:hAnsi="Cambria" w:cs="Times New Roman"/>
          <w:color w:val="000000" w:themeColor="text1"/>
          <w:lang w:val="en"/>
        </w:rPr>
        <w:instrText>Arab Spring</w:instrText>
      </w:r>
      <w:ins w:id="1929" w:author="karl@grindal.org" w:date="2014-10-18T15:48:00Z">
        <w:r w:rsidR="006109EE">
          <w:instrText xml:space="preserve">" </w:instrText>
        </w:r>
        <w:r w:rsidR="006109EE">
          <w:rPr>
            <w:rFonts w:ascii="Cambria" w:hAnsi="Cambria"/>
          </w:rPr>
          <w:fldChar w:fldCharType="end"/>
        </w:r>
      </w:ins>
      <w:r w:rsidRPr="005514F4">
        <w:rPr>
          <w:rFonts w:ascii="Cambria" w:hAnsi="Cambria"/>
        </w:rPr>
        <w:t xml:space="preserve">. After all, a mainly nonviolent popular uprising in Syria has been replaced by a disastrous civil war, people powered Egypt is seemingly back-pedaling towards a new secular authoritarianism, and in Bahrain, the nonviolent opposition has been largely silenced.  However, an international approach that fails to recognize that resistance is a natural response to repression, and that when that resistance turns violent the result is often catastrophic, is destined for repeated failure. </w:t>
      </w:r>
    </w:p>
    <w:p w14:paraId="22655ABB" w14:textId="77777777" w:rsidR="005514F4" w:rsidRPr="005514F4" w:rsidRDefault="005514F4" w:rsidP="005514F4">
      <w:pPr>
        <w:spacing w:before="100" w:beforeAutospacing="1" w:after="100" w:afterAutospacing="1" w:line="360" w:lineRule="auto"/>
        <w:jc w:val="both"/>
        <w:rPr>
          <w:rFonts w:ascii="Cambria" w:hAnsi="Cambria"/>
        </w:rPr>
      </w:pPr>
    </w:p>
    <w:p w14:paraId="25568915" w14:textId="62079B7D"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The discussion of nonviolent policy options is not new.  Scholars and practitioners have been debating the pros and cons of various forms of external intervention to stem violence and advance democracy for years.  Much of that conversation has centered on sanctions and military </w:t>
      </w:r>
      <w:r w:rsidRPr="005514F4">
        <w:rPr>
          <w:rFonts w:ascii="Cambria" w:hAnsi="Cambria"/>
        </w:rPr>
        <w:lastRenderedPageBreak/>
        <w:t>intervention – far less on the tools specifically designed to assist nonviolent campaigns and movements.  There is a growing sense of urgency, as evidenced by the Obama</w:t>
      </w:r>
      <w:ins w:id="1930" w:author="karl@grindal.org" w:date="2014-10-19T19:39:00Z">
        <w:r w:rsidR="00006B5D">
          <w:rPr>
            <w:rFonts w:ascii="Cambria" w:hAnsi="Cambria"/>
          </w:rPr>
          <w:fldChar w:fldCharType="begin"/>
        </w:r>
        <w:r w:rsidR="00006B5D">
          <w:instrText xml:space="preserve"> XE "</w:instrText>
        </w:r>
        <w:r w:rsidR="00006B5D" w:rsidRPr="00226B99">
          <w:rPr>
            <w:rFonts w:ascii="Cambria" w:hAnsi="Cambria" w:cs="Times New Roman"/>
            <w:color w:val="000000" w:themeColor="text1"/>
            <w:lang w:bidi="ar-BH"/>
          </w:rPr>
          <w:instrText xml:space="preserve">President Barack </w:instrText>
        </w:r>
      </w:ins>
      <w:r w:rsidR="00006B5D" w:rsidRPr="00226B99">
        <w:rPr>
          <w:rFonts w:ascii="Cambria" w:hAnsi="Cambria" w:cs="Times New Roman"/>
          <w:color w:val="000000" w:themeColor="text1"/>
          <w:lang w:bidi="ar-BH"/>
        </w:rPr>
        <w:instrText>Obama</w:instrText>
      </w:r>
      <w:ins w:id="1931" w:author="karl@grindal.org" w:date="2014-10-19T19:39:00Z">
        <w:r w:rsidR="00006B5D">
          <w:instrText xml:space="preserve">" </w:instrText>
        </w:r>
        <w:r w:rsidR="00006B5D">
          <w:rPr>
            <w:rFonts w:ascii="Cambria" w:hAnsi="Cambria"/>
          </w:rPr>
          <w:fldChar w:fldCharType="end"/>
        </w:r>
      </w:ins>
      <w:r w:rsidRPr="005514F4">
        <w:rPr>
          <w:rFonts w:ascii="Cambria" w:hAnsi="Cambria"/>
        </w:rPr>
        <w:t xml:space="preserve"> administration’s Stand with Civil Society initiative, launched at the 2013 UN General Assembly</w:t>
      </w:r>
      <w:ins w:id="1932" w:author="karl@grindal.org" w:date="2014-10-19T19:59:00Z">
        <w:r w:rsidR="004308CB">
          <w:rPr>
            <w:rFonts w:ascii="Cambria" w:hAnsi="Cambria"/>
          </w:rPr>
          <w:fldChar w:fldCharType="begin"/>
        </w:r>
        <w:r w:rsidR="004308CB">
          <w:instrText xml:space="preserve"> XE "</w:instrText>
        </w:r>
      </w:ins>
      <w:r w:rsidR="004308CB" w:rsidRPr="00DD67F0">
        <w:rPr>
          <w:rFonts w:ascii="Cambria" w:hAnsi="Cambria"/>
        </w:rPr>
        <w:instrText>UN General Assembly</w:instrText>
      </w:r>
      <w:ins w:id="1933" w:author="karl@grindal.org" w:date="2014-10-19T19:59:00Z">
        <w:r w:rsidR="004308CB">
          <w:instrText xml:space="preserve">" </w:instrText>
        </w:r>
        <w:r w:rsidR="004308CB">
          <w:rPr>
            <w:rFonts w:ascii="Cambria" w:hAnsi="Cambria"/>
          </w:rPr>
          <w:fldChar w:fldCharType="end"/>
        </w:r>
      </w:ins>
      <w:r w:rsidRPr="005514F4">
        <w:rPr>
          <w:rFonts w:ascii="Cambria" w:hAnsi="Cambria"/>
        </w:rPr>
        <w:t xml:space="preserve"> meeting and renewed this year, which calls on governments and non-governmental organizations to develop new ways to help civic actors facing uneven playing fields.</w:t>
      </w:r>
      <w:r w:rsidRPr="005514F4">
        <w:rPr>
          <w:rFonts w:ascii="Cambria" w:hAnsi="Cambria"/>
          <w:vertAlign w:val="superscript"/>
        </w:rPr>
        <w:footnoteReference w:id="302"/>
      </w:r>
      <w:r w:rsidRPr="005514F4">
        <w:rPr>
          <w:rFonts w:ascii="Cambria" w:hAnsi="Cambria"/>
        </w:rPr>
        <w:t xml:space="preserve"> The Civic Space Initiative is a parallel non-governmental</w:t>
      </w:r>
      <w:r w:rsidRPr="005514F4">
        <w:rPr>
          <w:rFonts w:ascii="Cambria" w:hAnsi="Cambria"/>
          <w:lang w:val="en"/>
        </w:rPr>
        <w:t xml:space="preserve"> project that aims to protect and expand civic space by fostering an enabling legal environment for civil society organizations</w:t>
      </w:r>
      <w:r w:rsidRPr="005514F4">
        <w:rPr>
          <w:rFonts w:ascii="Cambria" w:hAnsi="Cambria"/>
        </w:rPr>
        <w:t>.</w:t>
      </w:r>
      <w:r w:rsidRPr="005514F4">
        <w:rPr>
          <w:rFonts w:ascii="Cambria" w:hAnsi="Cambria"/>
          <w:vertAlign w:val="superscript"/>
        </w:rPr>
        <w:footnoteReference w:id="303"/>
      </w:r>
      <w:r w:rsidRPr="005514F4">
        <w:rPr>
          <w:rFonts w:ascii="Cambria" w:hAnsi="Cambria"/>
        </w:rPr>
        <w:t xml:space="preserve">  </w:t>
      </w:r>
    </w:p>
    <w:p w14:paraId="03D5B99B" w14:textId="77777777" w:rsidR="005514F4" w:rsidRPr="005514F4" w:rsidRDefault="005514F4" w:rsidP="005514F4">
      <w:pPr>
        <w:spacing w:before="100" w:beforeAutospacing="1" w:after="100" w:afterAutospacing="1" w:line="360" w:lineRule="auto"/>
        <w:jc w:val="both"/>
        <w:rPr>
          <w:rFonts w:ascii="Cambria" w:hAnsi="Cambria"/>
        </w:rPr>
      </w:pPr>
    </w:p>
    <w:p w14:paraId="393E3405" w14:textId="4412131A"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The international legal basis for supporting nonviolent activists and movements, as Elizabeth Wilson described, is rooted in international human rights and international labor law with its guarantees of freedom of nonviolent assembly, movement, organization, and expression.  Although such support has never been conceived of as a tool to prevent mass atrocities, the Responsibility to Protect (R2P</w:t>
      </w:r>
      <w:ins w:id="1938" w:author="karl@grindal.org" w:date="2014-10-19T19:59:00Z">
        <w:r w:rsidR="004308CB">
          <w:rPr>
            <w:rFonts w:ascii="Cambria" w:hAnsi="Cambria"/>
          </w:rPr>
          <w:fldChar w:fldCharType="begin"/>
        </w:r>
        <w:r w:rsidR="004308CB">
          <w:instrText xml:space="preserve"> XE "</w:instrText>
        </w:r>
        <w:r w:rsidR="004308CB" w:rsidRPr="00B21623">
          <w:rPr>
            <w:rFonts w:ascii="Cambria" w:hAnsi="Cambria"/>
          </w:rPr>
          <w:instrText>Responsibility to Protect</w:instrText>
        </w:r>
        <w:r w:rsidR="004308CB">
          <w:instrText xml:space="preserve">" </w:instrText>
        </w:r>
        <w:r w:rsidR="004308CB">
          <w:rPr>
            <w:rFonts w:ascii="Cambria" w:hAnsi="Cambria"/>
          </w:rPr>
          <w:fldChar w:fldCharType="end"/>
        </w:r>
      </w:ins>
      <w:r w:rsidRPr="005514F4">
        <w:rPr>
          <w:rFonts w:ascii="Cambria" w:hAnsi="Cambria"/>
        </w:rPr>
        <w:t xml:space="preserve">) community might consider how such non-military options focused on civil society could strengthen the international norm. </w:t>
      </w:r>
    </w:p>
    <w:p w14:paraId="225E6CF3" w14:textId="77777777" w:rsidR="005514F4" w:rsidRPr="005514F4" w:rsidRDefault="005514F4" w:rsidP="005514F4">
      <w:pPr>
        <w:spacing w:before="100" w:beforeAutospacing="1" w:after="100" w:afterAutospacing="1" w:line="360" w:lineRule="auto"/>
        <w:jc w:val="both"/>
        <w:rPr>
          <w:rFonts w:ascii="Cambria" w:hAnsi="Cambria"/>
          <w:b/>
        </w:rPr>
      </w:pPr>
    </w:p>
    <w:p w14:paraId="1B86648C"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b/>
        </w:rPr>
        <w:t>Principles of External Support</w:t>
      </w:r>
      <w:r w:rsidRPr="005514F4">
        <w:rPr>
          <w:rFonts w:ascii="Cambria" w:hAnsi="Cambria"/>
          <w:vertAlign w:val="superscript"/>
        </w:rPr>
        <w:footnoteReference w:id="304"/>
      </w:r>
      <w:r w:rsidRPr="005514F4">
        <w:rPr>
          <w:rFonts w:ascii="Cambria" w:hAnsi="Cambria"/>
        </w:rPr>
        <w:t xml:space="preserve">  </w:t>
      </w:r>
      <w:r w:rsidRPr="005514F4">
        <w:rPr>
          <w:rFonts w:ascii="Cambria" w:hAnsi="Cambria"/>
          <w:b/>
        </w:rPr>
        <w:t xml:space="preserve"> </w:t>
      </w:r>
    </w:p>
    <w:p w14:paraId="0DCC002A"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Before considering some of the tools available to support nonviolent activists and movements it is important to begin with a set of principles to guide external actors.   The discussion below is meant to jump-start a wider conversation about whom, when, how to most effectively support nonviolent activists.   </w:t>
      </w:r>
    </w:p>
    <w:p w14:paraId="662F12AA" w14:textId="77777777" w:rsidR="005514F4" w:rsidRPr="005514F4" w:rsidRDefault="005514F4" w:rsidP="005514F4">
      <w:pPr>
        <w:spacing w:before="100" w:beforeAutospacing="1" w:after="100" w:afterAutospacing="1" w:line="360" w:lineRule="auto"/>
        <w:jc w:val="both"/>
        <w:rPr>
          <w:rFonts w:ascii="Cambria" w:hAnsi="Cambria"/>
        </w:rPr>
      </w:pPr>
    </w:p>
    <w:p w14:paraId="36EBE192" w14:textId="77777777" w:rsidR="005514F4" w:rsidRPr="005514F4" w:rsidRDefault="005514F4" w:rsidP="005514F4">
      <w:pPr>
        <w:spacing w:before="100" w:beforeAutospacing="1" w:after="100" w:afterAutospacing="1" w:line="360" w:lineRule="auto"/>
        <w:jc w:val="both"/>
        <w:rPr>
          <w:rFonts w:ascii="Cambria" w:hAnsi="Cambria"/>
          <w:b/>
        </w:rPr>
      </w:pPr>
      <w:r w:rsidRPr="005514F4">
        <w:rPr>
          <w:rFonts w:ascii="Cambria" w:hAnsi="Cambria"/>
          <w:b/>
        </w:rPr>
        <w:t>Local context</w:t>
      </w:r>
    </w:p>
    <w:p w14:paraId="12396167"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The starting point for any discussion of external support to nonviolent campaigns and movements must be the local context and the expressed needs of local activists. Decisions about external support should be based on an examination of the place and people in question, cognizant of the fact that no two countries are alike – and therefore no two strategies can be alike.  </w:t>
      </w:r>
    </w:p>
    <w:p w14:paraId="3E5A6B35" w14:textId="77777777" w:rsidR="005514F4" w:rsidRPr="005514F4" w:rsidRDefault="005514F4" w:rsidP="005514F4">
      <w:pPr>
        <w:spacing w:before="100" w:beforeAutospacing="1" w:after="100" w:afterAutospacing="1" w:line="360" w:lineRule="auto"/>
        <w:jc w:val="both"/>
        <w:rPr>
          <w:rFonts w:ascii="Cambria" w:hAnsi="Cambria"/>
        </w:rPr>
      </w:pPr>
    </w:p>
    <w:p w14:paraId="2DCFB256"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Understanding the local context is best achieved through frequent interactions with a broad range of civil society and other actors from that country.  Preliminary conflict analyses involving local actors that highlight conflict drivers, societal resiliencies, pillars of support, and an assessment of past nonviolent mobilization would help provide an analytic framework for external support. Peace technologists could consider how crowdsourcing and meta-data collection could be used to facilitate an analytic process to help both activists and external supporters.    </w:t>
      </w:r>
      <w:r w:rsidRPr="005514F4">
        <w:rPr>
          <w:rFonts w:ascii="Cambria" w:hAnsi="Cambria"/>
        </w:rPr>
        <w:br/>
      </w:r>
    </w:p>
    <w:p w14:paraId="13F95E2B" w14:textId="77777777" w:rsidR="005514F4" w:rsidRPr="005514F4" w:rsidRDefault="005514F4" w:rsidP="005514F4">
      <w:pPr>
        <w:spacing w:before="100" w:beforeAutospacing="1" w:after="100" w:afterAutospacing="1" w:line="360" w:lineRule="auto"/>
        <w:jc w:val="both"/>
        <w:rPr>
          <w:rFonts w:ascii="Cambria" w:hAnsi="Cambria"/>
          <w:b/>
        </w:rPr>
      </w:pPr>
      <w:r w:rsidRPr="005514F4">
        <w:rPr>
          <w:rFonts w:ascii="Cambria" w:hAnsi="Cambria"/>
          <w:b/>
        </w:rPr>
        <w:t xml:space="preserve">Consent </w:t>
      </w:r>
    </w:p>
    <w:p w14:paraId="609E51B0"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Domestic actors and their interest, concerns, and desires must be the drivers of any external support. “Do no harm” thinking should ground the conversation.  External actors must be aware of the legal, political, and social constraints faced by activists and the potentially negative repercussions of any type of external support. They must be aware of the domestic restrictions on foreign funding for civil society and make a studied determination about when it is acceptable to ignore such rules because they fundamentally violate international law.  External actors must make a strong effort to get the consent and input from those inside the country and ensure that their support is in line with their demands and risk comfort.       </w:t>
      </w:r>
    </w:p>
    <w:p w14:paraId="34B0C460" w14:textId="77777777" w:rsidR="005514F4" w:rsidRPr="005514F4" w:rsidRDefault="005514F4" w:rsidP="005514F4">
      <w:pPr>
        <w:spacing w:before="100" w:beforeAutospacing="1" w:after="100" w:afterAutospacing="1" w:line="360" w:lineRule="auto"/>
        <w:jc w:val="both"/>
        <w:rPr>
          <w:rFonts w:ascii="Cambria" w:hAnsi="Cambria"/>
          <w:b/>
        </w:rPr>
      </w:pPr>
    </w:p>
    <w:p w14:paraId="7C6A5EE1" w14:textId="77777777" w:rsidR="005514F4" w:rsidRPr="005514F4" w:rsidRDefault="005514F4" w:rsidP="005514F4">
      <w:pPr>
        <w:spacing w:before="100" w:beforeAutospacing="1" w:after="100" w:afterAutospacing="1" w:line="360" w:lineRule="auto"/>
        <w:jc w:val="both"/>
        <w:rPr>
          <w:rFonts w:ascii="Cambria" w:hAnsi="Cambria"/>
          <w:b/>
        </w:rPr>
      </w:pPr>
      <w:r w:rsidRPr="005514F4">
        <w:rPr>
          <w:rFonts w:ascii="Cambria" w:hAnsi="Cambria"/>
          <w:b/>
        </w:rPr>
        <w:t>Risks and Rewards</w:t>
      </w:r>
    </w:p>
    <w:p w14:paraId="17C6CCEF"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Local civic actors are in the best position to assess the risks and opportunities associated with any particular type of foreign aid.  Support from a particular country may be counter-productive in a </w:t>
      </w:r>
      <w:r w:rsidRPr="005514F4">
        <w:rPr>
          <w:rFonts w:ascii="Cambria" w:hAnsi="Cambria"/>
        </w:rPr>
        <w:lastRenderedPageBreak/>
        <w:t xml:space="preserve">particular context given characteristics of the bi-lateral relationship, historical or other considerations.  Diversifying the sources of foreign funding may be helpful in certain cases.  </w:t>
      </w:r>
    </w:p>
    <w:p w14:paraId="40B0B594" w14:textId="698169CA" w:rsidR="005514F4" w:rsidRPr="005514F4" w:rsidRDefault="005514F4" w:rsidP="005514F4">
      <w:pPr>
        <w:spacing w:before="100" w:beforeAutospacing="1" w:after="100" w:afterAutospacing="1" w:line="360" w:lineRule="auto"/>
        <w:jc w:val="both"/>
        <w:rPr>
          <w:rFonts w:ascii="Cambria" w:hAnsi="Cambria"/>
          <w:b/>
        </w:rPr>
      </w:pPr>
      <w:r w:rsidRPr="005514F4">
        <w:rPr>
          <w:rFonts w:ascii="Cambria" w:hAnsi="Cambria"/>
        </w:rPr>
        <w:t>External actors must be mindful of trade-offs associated with any particular course of action and cognizant of how such support could help or hurt domestic activists in the short and long-term.  Still, as Erica Chenoweth</w:t>
      </w:r>
      <w:ins w:id="1939" w:author="Microsoft account" w:date="2014-10-20T16:26:00Z">
        <w:r w:rsidR="008F1491">
          <w:rPr>
            <w:rFonts w:ascii="Cambria" w:hAnsi="Cambria"/>
          </w:rPr>
          <w:fldChar w:fldCharType="begin"/>
        </w:r>
        <w:r w:rsidR="008F1491">
          <w:instrText xml:space="preserve"> XE "</w:instrText>
        </w:r>
        <w:r w:rsidR="008F1491" w:rsidRPr="008D2759">
          <w:rPr>
            <w:rFonts w:ascii="Cambria" w:hAnsi="Cambria"/>
            <w:rPrChange w:id="1940" w:author="Microsoft account" w:date="2014-10-20T16:26:00Z">
              <w:rPr>
                <w:rFonts w:ascii="Cambria" w:hAnsi="Cambria"/>
              </w:rPr>
            </w:rPrChange>
          </w:rPr>
          <w:instrText>Chenoweth, Erica</w:instrText>
        </w:r>
        <w:r w:rsidR="008F1491">
          <w:instrText xml:space="preserve">" </w:instrText>
        </w:r>
        <w:r w:rsidR="008F1491">
          <w:rPr>
            <w:rFonts w:ascii="Cambria" w:hAnsi="Cambria"/>
          </w:rPr>
          <w:fldChar w:fldCharType="end"/>
        </w:r>
      </w:ins>
      <w:ins w:id="1941" w:author="karl@grindal.org" w:date="2014-10-18T15:46:00Z">
        <w:del w:id="1942" w:author="Microsoft account" w:date="2014-10-20T16:26:00Z">
          <w:r w:rsidR="006109EE" w:rsidDel="008F1491">
            <w:rPr>
              <w:rFonts w:ascii="Cambria" w:hAnsi="Cambria"/>
            </w:rPr>
            <w:fldChar w:fldCharType="begin"/>
          </w:r>
          <w:r w:rsidR="006109EE" w:rsidDel="008F1491">
            <w:delInstrText xml:space="preserve"> XE "</w:delInstrText>
          </w:r>
        </w:del>
      </w:ins>
      <w:del w:id="1943" w:author="Microsoft account" w:date="2014-10-20T16:26:00Z">
        <w:r w:rsidR="006109EE" w:rsidRPr="00057E1A" w:rsidDel="008F1491">
          <w:rPr>
            <w:rFonts w:ascii="Cambria" w:hAnsi="Cambria" w:cs="Times New Roman"/>
            <w:b/>
            <w:color w:val="000000" w:themeColor="text1"/>
          </w:rPr>
          <w:delInstrText>Erica Chenoweth</w:delInstrText>
        </w:r>
      </w:del>
      <w:ins w:id="1944" w:author="karl@grindal.org" w:date="2014-10-18T15:46:00Z">
        <w:del w:id="1945" w:author="Microsoft account" w:date="2014-10-20T16:26:00Z">
          <w:r w:rsidR="006109EE" w:rsidDel="008F1491">
            <w:delInstrText xml:space="preserve">" </w:delInstrText>
          </w:r>
          <w:r w:rsidR="006109EE" w:rsidDel="008F1491">
            <w:rPr>
              <w:rFonts w:ascii="Cambria" w:hAnsi="Cambria"/>
            </w:rPr>
            <w:fldChar w:fldCharType="end"/>
          </w:r>
        </w:del>
      </w:ins>
      <w:r w:rsidRPr="005514F4">
        <w:rPr>
          <w:rFonts w:ascii="Cambria" w:hAnsi="Cambria"/>
        </w:rPr>
        <w:t xml:space="preserve"> noted, the “authoritarian playbook” includes denigrating opposition movements for following foreign agendas no matter the level of external involvement.    </w:t>
      </w:r>
    </w:p>
    <w:p w14:paraId="5632D6EA" w14:textId="77777777" w:rsidR="005514F4" w:rsidRPr="005514F4" w:rsidRDefault="005514F4" w:rsidP="005514F4">
      <w:pPr>
        <w:spacing w:before="100" w:beforeAutospacing="1" w:after="100" w:afterAutospacing="1" w:line="360" w:lineRule="auto"/>
        <w:jc w:val="both"/>
        <w:rPr>
          <w:rFonts w:ascii="Cambria" w:hAnsi="Cambria"/>
          <w:b/>
        </w:rPr>
      </w:pPr>
    </w:p>
    <w:p w14:paraId="776BBB47" w14:textId="77777777" w:rsidR="005514F4" w:rsidRPr="005514F4" w:rsidRDefault="005514F4" w:rsidP="005514F4">
      <w:pPr>
        <w:spacing w:before="100" w:beforeAutospacing="1" w:after="100" w:afterAutospacing="1" w:line="360" w:lineRule="auto"/>
        <w:jc w:val="both"/>
        <w:rPr>
          <w:rFonts w:ascii="Cambria" w:hAnsi="Cambria"/>
          <w:b/>
        </w:rPr>
      </w:pPr>
      <w:r w:rsidRPr="005514F4">
        <w:rPr>
          <w:rFonts w:ascii="Cambria" w:hAnsi="Cambria"/>
          <w:b/>
        </w:rPr>
        <w:t>Core Values</w:t>
      </w:r>
    </w:p>
    <w:p w14:paraId="7AFC7EB0"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Interventions should be selected in accordance with core values shared by external actors and local activists.  A reasonable degree of transparency and accountability should accompany any support, though external actors should prioritize the safety of the local partner(s) when deciding how to engage.  To the extent possible, external support activities should be equitable and inclusive, such that the same small numbers of “famous” civic groups are not the exclusive beneficiaries of external support. Donors should have a movement mindset when providing support to civil society.  </w:t>
      </w:r>
    </w:p>
    <w:p w14:paraId="4395155B" w14:textId="77777777" w:rsidR="005514F4" w:rsidRPr="005514F4" w:rsidRDefault="005514F4" w:rsidP="005514F4">
      <w:pPr>
        <w:spacing w:before="100" w:beforeAutospacing="1" w:after="100" w:afterAutospacing="1" w:line="360" w:lineRule="auto"/>
        <w:jc w:val="both"/>
        <w:rPr>
          <w:rFonts w:ascii="Cambria" w:hAnsi="Cambria"/>
        </w:rPr>
      </w:pPr>
    </w:p>
    <w:p w14:paraId="496121CB" w14:textId="77777777" w:rsidR="005514F4" w:rsidRPr="005514F4" w:rsidRDefault="005514F4" w:rsidP="005514F4">
      <w:pPr>
        <w:spacing w:before="100" w:beforeAutospacing="1" w:after="100" w:afterAutospacing="1" w:line="360" w:lineRule="auto"/>
        <w:jc w:val="both"/>
        <w:rPr>
          <w:rFonts w:ascii="Cambria" w:hAnsi="Cambria"/>
          <w:b/>
        </w:rPr>
      </w:pPr>
      <w:r w:rsidRPr="005514F4">
        <w:rPr>
          <w:rFonts w:ascii="Cambria" w:hAnsi="Cambria"/>
          <w:b/>
        </w:rPr>
        <w:t xml:space="preserve">The Checklist and Toolkit </w:t>
      </w:r>
    </w:p>
    <w:p w14:paraId="2E5A4B81" w14:textId="4013B792"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Peter Ackerman</w:t>
      </w:r>
      <w:ins w:id="1946" w:author="karl@grindal.org" w:date="2014-10-18T15:46:00Z">
        <w:r w:rsidR="006109EE">
          <w:rPr>
            <w:rFonts w:ascii="Cambria" w:hAnsi="Cambria"/>
          </w:rPr>
          <w:fldChar w:fldCharType="begin"/>
        </w:r>
        <w:r w:rsidR="006109EE">
          <w:instrText xml:space="preserve"> XE "</w:instrText>
        </w:r>
      </w:ins>
      <w:r w:rsidR="006109EE" w:rsidRPr="00D06C3A">
        <w:rPr>
          <w:rFonts w:ascii="Cambria" w:hAnsi="Cambria" w:cs="Times New Roman"/>
          <w:b/>
          <w:color w:val="000000" w:themeColor="text1"/>
        </w:rPr>
        <w:instrText>Peter Ackerman</w:instrText>
      </w:r>
      <w:ins w:id="1947" w:author="karl@grindal.org" w:date="2014-10-18T15:46:00Z">
        <w:r w:rsidR="006109EE">
          <w:instrText xml:space="preserve">" </w:instrText>
        </w:r>
        <w:r w:rsidR="006109EE">
          <w:rPr>
            <w:rFonts w:ascii="Cambria" w:hAnsi="Cambria"/>
          </w:rPr>
          <w:fldChar w:fldCharType="end"/>
        </w:r>
      </w:ins>
      <w:r w:rsidRPr="005514F4">
        <w:rPr>
          <w:rFonts w:ascii="Cambria" w:hAnsi="Cambria"/>
        </w:rPr>
        <w:t xml:space="preserve"> and Hardy Merriman</w:t>
      </w:r>
      <w:ins w:id="1948" w:author="karl@grindal.org" w:date="2014-10-18T15:46:00Z">
        <w:r w:rsidR="006109EE">
          <w:rPr>
            <w:rFonts w:ascii="Cambria" w:hAnsi="Cambria"/>
          </w:rPr>
          <w:fldChar w:fldCharType="begin"/>
        </w:r>
        <w:r w:rsidR="006109EE">
          <w:instrText xml:space="preserve"> XE "</w:instrText>
        </w:r>
      </w:ins>
      <w:r w:rsidR="006109EE" w:rsidRPr="00914DD7">
        <w:rPr>
          <w:rFonts w:ascii="Cambria" w:hAnsi="Cambria" w:cs="Times New Roman"/>
          <w:b/>
          <w:color w:val="000000" w:themeColor="text1"/>
        </w:rPr>
        <w:instrText>Hardy Merriman</w:instrText>
      </w:r>
      <w:ins w:id="1949" w:author="karl@grindal.org" w:date="2014-10-18T15:46:00Z">
        <w:r w:rsidR="006109EE">
          <w:instrText xml:space="preserve">" </w:instrText>
        </w:r>
        <w:r w:rsidR="006109EE">
          <w:rPr>
            <w:rFonts w:ascii="Cambria" w:hAnsi="Cambria"/>
          </w:rPr>
          <w:fldChar w:fldCharType="end"/>
        </w:r>
      </w:ins>
      <w:r w:rsidRPr="005514F4">
        <w:rPr>
          <w:rFonts w:ascii="Cambria" w:hAnsi="Cambria"/>
        </w:rPr>
        <w:t xml:space="preserve">’s “checklist to end tyranny” offers a useful analytic starting point for considering how external actors can support the key variables associated with successful nonviolent campaigns. The “Outsider’s Guide to Supporting Nonviolent Resistance to Dictatorship”, meanwhile, provides a wide menu of options available to different categories of external actors.  This next section considers </w:t>
      </w:r>
      <w:r w:rsidRPr="005514F4">
        <w:rPr>
          <w:rFonts w:ascii="Cambria" w:hAnsi="Cambria"/>
          <w:i/>
        </w:rPr>
        <w:t xml:space="preserve">only a sampling of these tools </w:t>
      </w:r>
      <w:r w:rsidRPr="005514F4">
        <w:rPr>
          <w:rFonts w:ascii="Cambria" w:hAnsi="Cambria"/>
        </w:rPr>
        <w:t xml:space="preserve">in light of the checklist.  Further research and data collection will help to reveal the types and timing of effective external support to nonviolent campaigns and movements. </w:t>
      </w:r>
    </w:p>
    <w:p w14:paraId="590F56C6" w14:textId="77777777" w:rsidR="005514F4" w:rsidRPr="005514F4" w:rsidRDefault="005514F4" w:rsidP="005514F4">
      <w:pPr>
        <w:spacing w:before="100" w:beforeAutospacing="1" w:after="100" w:afterAutospacing="1" w:line="360" w:lineRule="auto"/>
        <w:jc w:val="both"/>
        <w:rPr>
          <w:rFonts w:ascii="Cambria" w:hAnsi="Cambria"/>
        </w:rPr>
      </w:pPr>
    </w:p>
    <w:p w14:paraId="3C80CBA3"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lastRenderedPageBreak/>
        <w:t xml:space="preserve">If achieving a </w:t>
      </w:r>
      <w:r w:rsidRPr="005514F4">
        <w:rPr>
          <w:rFonts w:ascii="Cambria" w:hAnsi="Cambria"/>
          <w:b/>
        </w:rPr>
        <w:t>unifying vision</w:t>
      </w:r>
      <w:r w:rsidRPr="005514F4">
        <w:rPr>
          <w:rFonts w:ascii="Cambria" w:hAnsi="Cambria"/>
        </w:rPr>
        <w:t xml:space="preserve"> based shared goals, methods, and leaders is a core attribute of successful civil resistance, there are many ways governmental and non-governmental actors can help opposition movements achieve greater unity.  </w:t>
      </w:r>
    </w:p>
    <w:p w14:paraId="341100A9" w14:textId="77777777" w:rsidR="005514F4" w:rsidRPr="005514F4" w:rsidRDefault="005514F4" w:rsidP="005514F4">
      <w:pPr>
        <w:spacing w:before="100" w:beforeAutospacing="1" w:after="100" w:afterAutospacing="1" w:line="360" w:lineRule="auto"/>
        <w:jc w:val="both"/>
        <w:rPr>
          <w:rFonts w:ascii="Cambria" w:hAnsi="Cambria"/>
        </w:rPr>
      </w:pPr>
    </w:p>
    <w:p w14:paraId="0B532213" w14:textId="77777777" w:rsidR="005514F4" w:rsidRPr="005514F4" w:rsidRDefault="005514F4" w:rsidP="005514F4">
      <w:pPr>
        <w:spacing w:before="100" w:beforeAutospacing="1" w:after="100" w:afterAutospacing="1" w:line="360" w:lineRule="auto"/>
        <w:jc w:val="both"/>
        <w:rPr>
          <w:rFonts w:ascii="Cambria" w:hAnsi="Cambria"/>
          <w:b/>
        </w:rPr>
      </w:pPr>
      <w:r w:rsidRPr="005514F4">
        <w:rPr>
          <w:rFonts w:ascii="Cambria" w:hAnsi="Cambria"/>
          <w:b/>
        </w:rPr>
        <w:t xml:space="preserve">Sample of tools: </w:t>
      </w:r>
    </w:p>
    <w:p w14:paraId="0F4EDBBE" w14:textId="7852526E" w:rsidR="005514F4" w:rsidRPr="005514F4" w:rsidRDefault="005514F4" w:rsidP="005514F4">
      <w:pPr>
        <w:numPr>
          <w:ilvl w:val="0"/>
          <w:numId w:val="31"/>
        </w:numPr>
        <w:spacing w:before="100" w:beforeAutospacing="1" w:after="100" w:afterAutospacing="1" w:line="360" w:lineRule="auto"/>
        <w:jc w:val="both"/>
        <w:rPr>
          <w:rFonts w:ascii="Cambria" w:hAnsi="Cambria"/>
        </w:rPr>
      </w:pPr>
      <w:r w:rsidRPr="005514F4">
        <w:rPr>
          <w:rFonts w:ascii="Cambria" w:hAnsi="Cambria"/>
          <w:b/>
        </w:rPr>
        <w:t>Diplomatic Convening:</w:t>
      </w:r>
      <w:r w:rsidRPr="005514F4">
        <w:rPr>
          <w:rFonts w:ascii="Cambria" w:hAnsi="Cambria"/>
        </w:rPr>
        <w:t xml:space="preserve">  As Jeremy Kinsman</w:t>
      </w:r>
      <w:ins w:id="1950" w:author="karl@grindal.org" w:date="2014-10-18T15:47:00Z">
        <w:r w:rsidR="006109EE">
          <w:rPr>
            <w:rFonts w:ascii="Cambria" w:hAnsi="Cambria"/>
          </w:rPr>
          <w:fldChar w:fldCharType="begin"/>
        </w:r>
        <w:r w:rsidR="006109EE">
          <w:instrText xml:space="preserve"> XE "</w:instrText>
        </w:r>
      </w:ins>
      <w:r w:rsidR="006109EE" w:rsidRPr="00B60E06">
        <w:rPr>
          <w:rFonts w:ascii="Cambria" w:hAnsi="Cambria" w:cs="Times New Roman"/>
          <w:b/>
          <w:color w:val="000000" w:themeColor="text1"/>
        </w:rPr>
        <w:instrText>Jeremy Kinsman</w:instrText>
      </w:r>
      <w:ins w:id="1951" w:author="karl@grindal.org" w:date="2014-10-18T15:47:00Z">
        <w:r w:rsidR="006109EE">
          <w:instrText xml:space="preserve">" </w:instrText>
        </w:r>
        <w:r w:rsidR="006109EE">
          <w:rPr>
            <w:rFonts w:ascii="Cambria" w:hAnsi="Cambria"/>
          </w:rPr>
          <w:fldChar w:fldCharType="end"/>
        </w:r>
      </w:ins>
      <w:r w:rsidRPr="005514F4">
        <w:rPr>
          <w:rFonts w:ascii="Cambria" w:hAnsi="Cambria"/>
        </w:rPr>
        <w:t xml:space="preserve"> and Kurt Basseuner described in the </w:t>
      </w:r>
      <w:r w:rsidRPr="005514F4">
        <w:rPr>
          <w:rFonts w:ascii="Cambria" w:hAnsi="Cambria"/>
          <w:i/>
        </w:rPr>
        <w:t>Diplomat’s Handbook</w:t>
      </w:r>
      <w:r w:rsidRPr="005514F4">
        <w:rPr>
          <w:rFonts w:ascii="Cambria" w:hAnsi="Cambria"/>
        </w:rPr>
        <w:t xml:space="preserve">, diplomats are in an excellent position to support civic movements.  They can convene various elements of the opposition to encourage unity and arrange meetings between opposition members and government officials.  This can be particularly useful when opposition elements are bickering or when mistrust is deep, as was the case in Serbia with the shaky Democratic Opposition of Serbia and most recently with the Syrian opposition.  Diplomat-facilitated meetings between regime loyalists and the opposition can provide a vehicle for the peaceful transfer of power as occurred between the ANC and South African authorities. </w:t>
      </w:r>
    </w:p>
    <w:p w14:paraId="5F50BB46" w14:textId="77777777" w:rsidR="005514F4" w:rsidRPr="005514F4" w:rsidRDefault="005514F4" w:rsidP="005514F4">
      <w:pPr>
        <w:spacing w:before="100" w:beforeAutospacing="1" w:after="100" w:afterAutospacing="1" w:line="360" w:lineRule="auto"/>
        <w:jc w:val="both"/>
        <w:rPr>
          <w:rFonts w:ascii="Cambria" w:hAnsi="Cambria"/>
        </w:rPr>
      </w:pPr>
    </w:p>
    <w:p w14:paraId="372D4F90" w14:textId="1CB989F4" w:rsidR="005514F4" w:rsidRPr="005514F4" w:rsidRDefault="005514F4" w:rsidP="005514F4">
      <w:pPr>
        <w:numPr>
          <w:ilvl w:val="0"/>
          <w:numId w:val="31"/>
        </w:numPr>
        <w:spacing w:before="100" w:beforeAutospacing="1" w:after="100" w:afterAutospacing="1" w:line="360" w:lineRule="auto"/>
        <w:jc w:val="both"/>
        <w:rPr>
          <w:rFonts w:ascii="Cambria" w:hAnsi="Cambria"/>
        </w:rPr>
      </w:pPr>
      <w:r w:rsidRPr="005514F4">
        <w:rPr>
          <w:rFonts w:ascii="Cambria" w:hAnsi="Cambria"/>
          <w:b/>
        </w:rPr>
        <w:t xml:space="preserve">Peer-to-Peer Learning:  </w:t>
      </w:r>
      <w:r w:rsidRPr="005514F4">
        <w:rPr>
          <w:rFonts w:ascii="Cambria" w:hAnsi="Cambria"/>
        </w:rPr>
        <w:t>Training and education in strategic nonviolent action and coalition building can help improve the skills and capacities of local activists.  The peer-to-peer learning between Serbian youth and Slovak civic leaders greatly improved the former’s understanding of dealing with donors and how to mobilize around fraudulent elections in the lead-up to the popular ouster of Milosevic in 2000.  As Shaazka Beyerle</w:t>
      </w:r>
      <w:ins w:id="1952" w:author="karl@grindal.org" w:date="2014-10-18T15:46:00Z">
        <w:r w:rsidR="006109EE">
          <w:rPr>
            <w:rFonts w:ascii="Cambria" w:hAnsi="Cambria"/>
          </w:rPr>
          <w:fldChar w:fldCharType="begin"/>
        </w:r>
        <w:r w:rsidR="006109EE">
          <w:instrText xml:space="preserve"> XE "</w:instrText>
        </w:r>
      </w:ins>
      <w:r w:rsidR="006109EE" w:rsidRPr="00C0695D">
        <w:rPr>
          <w:rFonts w:ascii="Cambria" w:hAnsi="Cambria" w:cs="Times New Roman"/>
          <w:b/>
          <w:color w:val="000000" w:themeColor="text1"/>
        </w:rPr>
        <w:instrText>Shaazka Beyerle</w:instrText>
      </w:r>
      <w:ins w:id="1953" w:author="karl@grindal.org" w:date="2014-10-18T15:46:00Z">
        <w:r w:rsidR="006109EE">
          <w:instrText xml:space="preserve">" </w:instrText>
        </w:r>
        <w:r w:rsidR="006109EE">
          <w:rPr>
            <w:rFonts w:ascii="Cambria" w:hAnsi="Cambria"/>
          </w:rPr>
          <w:fldChar w:fldCharType="end"/>
        </w:r>
      </w:ins>
      <w:r w:rsidRPr="005514F4">
        <w:rPr>
          <w:rFonts w:ascii="Cambria" w:hAnsi="Cambria"/>
        </w:rPr>
        <w:t xml:space="preserve"> noted, workshops involving anti-corruption activists from India, Kenya and Afghanistan, facilitated by the Open Society Institute</w:t>
      </w:r>
      <w:ins w:id="1954" w:author="karl@grindal.org" w:date="2014-10-19T20:00:00Z">
        <w:r w:rsidR="004308CB">
          <w:rPr>
            <w:rFonts w:ascii="Cambria" w:hAnsi="Cambria"/>
          </w:rPr>
          <w:fldChar w:fldCharType="begin"/>
        </w:r>
        <w:r w:rsidR="004308CB">
          <w:instrText xml:space="preserve"> XE "</w:instrText>
        </w:r>
      </w:ins>
      <w:r w:rsidR="004308CB" w:rsidRPr="00AD767E">
        <w:rPr>
          <w:rFonts w:ascii="Cambria" w:hAnsi="Cambria"/>
        </w:rPr>
        <w:instrText>Open Society Institute</w:instrText>
      </w:r>
      <w:ins w:id="1955" w:author="karl@grindal.org" w:date="2014-10-19T20:00:00Z">
        <w:r w:rsidR="004308CB">
          <w:instrText xml:space="preserve">" </w:instrText>
        </w:r>
        <w:r w:rsidR="004308CB">
          <w:rPr>
            <w:rFonts w:ascii="Cambria" w:hAnsi="Cambria"/>
          </w:rPr>
          <w:fldChar w:fldCharType="end"/>
        </w:r>
      </w:ins>
      <w:r w:rsidRPr="005514F4">
        <w:rPr>
          <w:rFonts w:ascii="Cambria" w:hAnsi="Cambria"/>
        </w:rPr>
        <w:t xml:space="preserve"> and International Budget Partnership, proved to be particularly useful to the colorful counter-corruption campaigns in those countries. Optimal trainings are led by activists and include strong mentoring components such that the learning and sharing of best practices can continue after the formal workshop(s) end. On-line courses in civil resistance, open to activists and civic leaders around the world, are now provided by such organizations as the International Center on Nonviolent Conflict and the U.S. Institute of Peace.</w:t>
      </w:r>
    </w:p>
    <w:p w14:paraId="605206B3" w14:textId="77777777" w:rsidR="005514F4" w:rsidRPr="005514F4" w:rsidRDefault="005514F4" w:rsidP="005514F4">
      <w:pPr>
        <w:spacing w:before="100" w:beforeAutospacing="1" w:after="100" w:afterAutospacing="1" w:line="360" w:lineRule="auto"/>
        <w:jc w:val="both"/>
        <w:rPr>
          <w:rFonts w:ascii="Cambria" w:hAnsi="Cambria"/>
        </w:rPr>
      </w:pPr>
    </w:p>
    <w:p w14:paraId="45D7F47E" w14:textId="77777777" w:rsidR="005514F4" w:rsidRPr="005514F4" w:rsidRDefault="005514F4" w:rsidP="005514F4">
      <w:pPr>
        <w:spacing w:before="100" w:beforeAutospacing="1" w:after="100" w:afterAutospacing="1" w:line="360" w:lineRule="auto"/>
        <w:jc w:val="both"/>
        <w:rPr>
          <w:rFonts w:ascii="Cambria" w:hAnsi="Cambria"/>
        </w:rPr>
      </w:pPr>
    </w:p>
    <w:p w14:paraId="08CB5C18" w14:textId="35D912A3" w:rsidR="005514F4" w:rsidRPr="005514F4" w:rsidRDefault="005514F4" w:rsidP="005514F4">
      <w:pPr>
        <w:numPr>
          <w:ilvl w:val="0"/>
          <w:numId w:val="31"/>
        </w:numPr>
        <w:spacing w:before="100" w:beforeAutospacing="1" w:after="100" w:afterAutospacing="1" w:line="360" w:lineRule="auto"/>
        <w:jc w:val="both"/>
        <w:rPr>
          <w:rFonts w:ascii="Cambria" w:hAnsi="Cambria"/>
        </w:rPr>
      </w:pPr>
      <w:r w:rsidRPr="005514F4">
        <w:rPr>
          <w:rFonts w:ascii="Cambria" w:hAnsi="Cambria"/>
          <w:b/>
        </w:rPr>
        <w:t xml:space="preserve">Alternative Media: </w:t>
      </w:r>
      <w:r w:rsidRPr="005514F4">
        <w:rPr>
          <w:rFonts w:ascii="Cambria" w:hAnsi="Cambria"/>
        </w:rPr>
        <w:t>Independent media are often the first targets of authoritarian regimes. Support for independent media outlets, both traditional and social media, can help highlight shared grievances, expose regime propaganda, and present governance alternatives.  Radio Free Europe</w:t>
      </w:r>
      <w:ins w:id="1956" w:author="karl@grindal.org" w:date="2014-10-19T20:00:00Z">
        <w:r w:rsidR="004308CB">
          <w:rPr>
            <w:rFonts w:ascii="Cambria" w:hAnsi="Cambria"/>
          </w:rPr>
          <w:fldChar w:fldCharType="begin"/>
        </w:r>
        <w:r w:rsidR="004308CB">
          <w:instrText xml:space="preserve"> XE "</w:instrText>
        </w:r>
      </w:ins>
      <w:r w:rsidR="004308CB" w:rsidRPr="007365FD">
        <w:rPr>
          <w:rFonts w:ascii="Cambria" w:hAnsi="Cambria"/>
        </w:rPr>
        <w:instrText>Radio Free Europe</w:instrText>
      </w:r>
      <w:ins w:id="1957" w:author="karl@grindal.org" w:date="2014-10-19T20:00:00Z">
        <w:r w:rsidR="004308CB">
          <w:instrText xml:space="preserve">" </w:instrText>
        </w:r>
        <w:r w:rsidR="004308CB">
          <w:rPr>
            <w:rFonts w:ascii="Cambria" w:hAnsi="Cambria"/>
          </w:rPr>
          <w:fldChar w:fldCharType="end"/>
        </w:r>
      </w:ins>
      <w:r w:rsidRPr="005514F4">
        <w:rPr>
          <w:rFonts w:ascii="Cambria" w:hAnsi="Cambria"/>
        </w:rPr>
        <w:t xml:space="preserve"> and Radio Liberty</w:t>
      </w:r>
      <w:ins w:id="1958" w:author="karl@grindal.org" w:date="2014-10-19T19:32:00Z">
        <w:r w:rsidR="005C3746">
          <w:rPr>
            <w:rFonts w:ascii="Cambria" w:hAnsi="Cambria"/>
          </w:rPr>
          <w:fldChar w:fldCharType="begin"/>
        </w:r>
        <w:r w:rsidR="005C3746">
          <w:instrText xml:space="preserve"> XE "</w:instrText>
        </w:r>
      </w:ins>
      <w:r w:rsidR="005C3746" w:rsidRPr="00535430">
        <w:rPr>
          <w:rFonts w:ascii="Cambria" w:eastAsia="Calibri" w:hAnsi="Cambria" w:cs="Times New Roman"/>
          <w:color w:val="000000" w:themeColor="text1"/>
        </w:rPr>
        <w:instrText>Radio Liberty</w:instrText>
      </w:r>
      <w:ins w:id="1959" w:author="karl@grindal.org" w:date="2014-10-19T19:32:00Z">
        <w:r w:rsidR="005C3746">
          <w:instrText xml:space="preserve">" </w:instrText>
        </w:r>
        <w:r w:rsidR="005C3746">
          <w:rPr>
            <w:rFonts w:ascii="Cambria" w:hAnsi="Cambria"/>
          </w:rPr>
          <w:fldChar w:fldCharType="end"/>
        </w:r>
      </w:ins>
      <w:r w:rsidRPr="005514F4">
        <w:rPr>
          <w:rFonts w:ascii="Cambria" w:hAnsi="Cambria"/>
        </w:rPr>
        <w:t xml:space="preserve"> are widely credited for having introduced alternative news to those living under communist dictatorships in Eastern Europe. The Polish Solidarity movement</w:t>
      </w:r>
      <w:ins w:id="1960" w:author="karl@grindal.org" w:date="2014-10-19T20:00:00Z">
        <w:r w:rsidR="004308CB">
          <w:rPr>
            <w:rFonts w:ascii="Cambria" w:hAnsi="Cambria"/>
          </w:rPr>
          <w:fldChar w:fldCharType="begin"/>
        </w:r>
        <w:r w:rsidR="004308CB">
          <w:instrText xml:space="preserve"> XE "</w:instrText>
        </w:r>
      </w:ins>
      <w:r w:rsidR="004308CB" w:rsidRPr="005F5AB0">
        <w:rPr>
          <w:rFonts w:ascii="Cambria" w:hAnsi="Cambria"/>
        </w:rPr>
        <w:instrText>Polish Solidarity movement</w:instrText>
      </w:r>
      <w:ins w:id="1961" w:author="karl@grindal.org" w:date="2014-10-19T20:00:00Z">
        <w:r w:rsidR="004308CB">
          <w:instrText xml:space="preserve">" </w:instrText>
        </w:r>
        <w:r w:rsidR="004308CB">
          <w:rPr>
            <w:rFonts w:ascii="Cambria" w:hAnsi="Cambria"/>
          </w:rPr>
          <w:fldChar w:fldCharType="end"/>
        </w:r>
      </w:ins>
      <w:r w:rsidRPr="005514F4">
        <w:rPr>
          <w:rFonts w:ascii="Cambria" w:hAnsi="Cambria"/>
        </w:rPr>
        <w:t xml:space="preserve"> (supported by the Solidarity Center and international trade and labor unions) relied extensively on the samizdat underground press, while B-92 radio in Serbia gave the opposition a live voice.  Colorful, unifying television ads inviting Chileans to vote “no” in the referendum of 1988 preceded Pinochet</w:t>
      </w:r>
      <w:ins w:id="1962" w:author="karl@grindal.org" w:date="2014-10-19T19:14:00Z">
        <w:r w:rsidR="001D601C">
          <w:rPr>
            <w:rFonts w:ascii="Cambria" w:hAnsi="Cambria"/>
          </w:rPr>
          <w:fldChar w:fldCharType="begin"/>
        </w:r>
        <w:r w:rsidR="001D601C">
          <w:instrText xml:space="preserve"> XE "</w:instrText>
        </w:r>
        <w:r w:rsidR="001D601C" w:rsidRPr="007C1BC7">
          <w:rPr>
            <w:rFonts w:ascii="Cambria" w:hAnsi="Cambria" w:cs="Times New Roman"/>
            <w:bCs/>
            <w:color w:val="000000" w:themeColor="text1"/>
          </w:rPr>
          <w:instrText>Augusto Pinochet</w:instrText>
        </w:r>
        <w:r w:rsidR="001D601C">
          <w:instrText xml:space="preserve">" </w:instrText>
        </w:r>
        <w:r w:rsidR="001D601C">
          <w:rPr>
            <w:rFonts w:ascii="Cambria" w:hAnsi="Cambria"/>
          </w:rPr>
          <w:fldChar w:fldCharType="end"/>
        </w:r>
      </w:ins>
      <w:r w:rsidRPr="005514F4">
        <w:rPr>
          <w:rFonts w:ascii="Cambria" w:hAnsi="Cambria"/>
        </w:rPr>
        <w:t xml:space="preserve">’s ouster. Graffiti featuring unifying symbols and slogans of the Arab spring were the most ubiquitous alternative media in the recent wave of popular uprisings.  </w:t>
      </w:r>
    </w:p>
    <w:p w14:paraId="7C98C1C8" w14:textId="77777777" w:rsidR="005514F4" w:rsidRPr="005514F4" w:rsidRDefault="005514F4" w:rsidP="005514F4">
      <w:pPr>
        <w:spacing w:before="100" w:beforeAutospacing="1" w:after="100" w:afterAutospacing="1" w:line="360" w:lineRule="auto"/>
        <w:jc w:val="both"/>
        <w:rPr>
          <w:rFonts w:ascii="Cambria" w:hAnsi="Cambria"/>
        </w:rPr>
      </w:pPr>
    </w:p>
    <w:p w14:paraId="0B4F1749" w14:textId="083A3719" w:rsidR="005514F4" w:rsidRPr="005514F4" w:rsidRDefault="005514F4" w:rsidP="005514F4">
      <w:pPr>
        <w:numPr>
          <w:ilvl w:val="0"/>
          <w:numId w:val="31"/>
        </w:numPr>
        <w:spacing w:before="100" w:beforeAutospacing="1" w:after="100" w:afterAutospacing="1" w:line="360" w:lineRule="auto"/>
        <w:jc w:val="both"/>
        <w:rPr>
          <w:rFonts w:ascii="Cambria" w:hAnsi="Cambria"/>
        </w:rPr>
      </w:pPr>
      <w:r w:rsidRPr="005514F4">
        <w:rPr>
          <w:rFonts w:ascii="Cambria" w:hAnsi="Cambria"/>
          <w:b/>
        </w:rPr>
        <w:t xml:space="preserve">Tools to facilitate communication:  </w:t>
      </w:r>
      <w:r w:rsidRPr="005514F4">
        <w:rPr>
          <w:rFonts w:ascii="Cambria" w:hAnsi="Cambria"/>
        </w:rPr>
        <w:t>Authoritarian regimes invest significant effort and resources to intercept communication between activists and between activists and the outside world.  The “Outsider’s Guide” lists a number of ways external actors can support low and high tech ways for local activists to communicate around repression, including support for color coded public spaces, cultural resistance, unconventional message carriers, and HAM radio.  External supporters can provide cyber-circumvention tools and organizations like Open Technology Institute</w:t>
      </w:r>
      <w:ins w:id="1963" w:author="karl@grindal.org" w:date="2014-10-19T20:00:00Z">
        <w:r w:rsidR="004308CB">
          <w:rPr>
            <w:rFonts w:ascii="Cambria" w:hAnsi="Cambria"/>
          </w:rPr>
          <w:fldChar w:fldCharType="begin"/>
        </w:r>
        <w:r w:rsidR="004308CB">
          <w:instrText xml:space="preserve"> XE "</w:instrText>
        </w:r>
      </w:ins>
      <w:r w:rsidR="004308CB" w:rsidRPr="007F77AE">
        <w:rPr>
          <w:rFonts w:ascii="Cambria" w:hAnsi="Cambria"/>
        </w:rPr>
        <w:instrText>Open Technology Institute</w:instrText>
      </w:r>
      <w:ins w:id="1964" w:author="karl@grindal.org" w:date="2014-10-19T20:00:00Z">
        <w:r w:rsidR="004308CB">
          <w:instrText xml:space="preserve">" </w:instrText>
        </w:r>
        <w:r w:rsidR="004308CB">
          <w:rPr>
            <w:rFonts w:ascii="Cambria" w:hAnsi="Cambria"/>
          </w:rPr>
          <w:fldChar w:fldCharType="end"/>
        </w:r>
      </w:ins>
      <w:r w:rsidRPr="005514F4">
        <w:rPr>
          <w:rFonts w:ascii="Cambria" w:hAnsi="Cambria"/>
        </w:rPr>
        <w:t xml:space="preserve"> have helped develop mesh network, a type of wireless communications network that connects laptops, cell phone, and other wireless devices to form a parallel communications network capable of operating outside of the Internet</w:t>
      </w:r>
      <w:ins w:id="1965" w:author="karl@grindal.org" w:date="2014-10-18T15:58:00Z">
        <w:r w:rsidR="007602D7">
          <w:rPr>
            <w:rFonts w:ascii="Cambria" w:hAnsi="Cambria"/>
          </w:rPr>
          <w:fldChar w:fldCharType="begin"/>
        </w:r>
        <w:r w:rsidR="007602D7">
          <w:instrText xml:space="preserve"> XE "</w:instrText>
        </w:r>
      </w:ins>
      <w:r w:rsidR="007602D7" w:rsidRPr="00B672A6">
        <w:rPr>
          <w:rFonts w:ascii="Cambria" w:hAnsi="Cambria"/>
        </w:rPr>
        <w:instrText>Internet</w:instrText>
      </w:r>
      <w:ins w:id="1966" w:author="karl@grindal.org" w:date="2014-10-18T15:58:00Z">
        <w:r w:rsidR="007602D7">
          <w:instrText xml:space="preserve">" </w:instrText>
        </w:r>
        <w:r w:rsidR="007602D7">
          <w:rPr>
            <w:rFonts w:ascii="Cambria" w:hAnsi="Cambria"/>
          </w:rPr>
          <w:fldChar w:fldCharType="end"/>
        </w:r>
      </w:ins>
      <w:r w:rsidRPr="005514F4">
        <w:rPr>
          <w:rFonts w:ascii="Cambria" w:hAnsi="Cambria"/>
        </w:rPr>
        <w:t xml:space="preserve">. </w:t>
      </w:r>
    </w:p>
    <w:p w14:paraId="743D0849"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   </w:t>
      </w:r>
    </w:p>
    <w:p w14:paraId="6473BE45"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To support an opposition movement’s </w:t>
      </w:r>
      <w:r w:rsidRPr="005514F4">
        <w:rPr>
          <w:rFonts w:ascii="Cambria" w:hAnsi="Cambria"/>
          <w:b/>
        </w:rPr>
        <w:t xml:space="preserve">operational planning </w:t>
      </w:r>
      <w:r w:rsidRPr="005514F4">
        <w:rPr>
          <w:rFonts w:ascii="Cambria" w:hAnsi="Cambria"/>
        </w:rPr>
        <w:t>efforts</w:t>
      </w:r>
      <w:r w:rsidRPr="005514F4">
        <w:rPr>
          <w:rFonts w:ascii="Cambria" w:hAnsi="Cambria"/>
          <w:b/>
        </w:rPr>
        <w:t xml:space="preserve">, </w:t>
      </w:r>
      <w:r w:rsidRPr="005514F4">
        <w:rPr>
          <w:rFonts w:ascii="Cambria" w:hAnsi="Cambria"/>
        </w:rPr>
        <w:t>a critical capacity-building tool,</w:t>
      </w:r>
      <w:r w:rsidRPr="005514F4">
        <w:rPr>
          <w:rFonts w:ascii="Cambria" w:hAnsi="Cambria"/>
          <w:b/>
        </w:rPr>
        <w:t xml:space="preserve"> </w:t>
      </w:r>
      <w:r w:rsidRPr="005514F4">
        <w:rPr>
          <w:rFonts w:ascii="Cambria" w:hAnsi="Cambria"/>
        </w:rPr>
        <w:t xml:space="preserve">external actors can encourage the movement to set a realistic timeline for achieving progress while providing timely information about regime capabilities and characteristics that could help </w:t>
      </w:r>
      <w:r w:rsidRPr="005514F4">
        <w:rPr>
          <w:rFonts w:ascii="Cambria" w:hAnsi="Cambria"/>
        </w:rPr>
        <w:lastRenderedPageBreak/>
        <w:t xml:space="preserve">movement planning. They can help connect activists to veterans of previous nonviolent struggles to share best practices and lessons learned.    </w:t>
      </w:r>
    </w:p>
    <w:p w14:paraId="475750AE" w14:textId="77777777" w:rsidR="005514F4" w:rsidRPr="005514F4" w:rsidRDefault="005514F4" w:rsidP="005514F4">
      <w:pPr>
        <w:spacing w:before="100" w:beforeAutospacing="1" w:after="100" w:afterAutospacing="1" w:line="360" w:lineRule="auto"/>
        <w:jc w:val="both"/>
        <w:rPr>
          <w:rFonts w:ascii="Cambria" w:hAnsi="Cambria"/>
        </w:rPr>
      </w:pPr>
    </w:p>
    <w:p w14:paraId="7BBF0776"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b/>
        </w:rPr>
        <w:t>Sample of Tools</w:t>
      </w:r>
      <w:r w:rsidRPr="005514F4">
        <w:rPr>
          <w:rFonts w:ascii="Cambria" w:hAnsi="Cambria"/>
        </w:rPr>
        <w:t xml:space="preserve">: </w:t>
      </w:r>
    </w:p>
    <w:p w14:paraId="6A8E3B6A" w14:textId="77777777" w:rsidR="005514F4" w:rsidRPr="005514F4" w:rsidRDefault="005514F4" w:rsidP="005514F4">
      <w:pPr>
        <w:numPr>
          <w:ilvl w:val="0"/>
          <w:numId w:val="32"/>
        </w:numPr>
        <w:spacing w:before="100" w:beforeAutospacing="1" w:after="100" w:afterAutospacing="1" w:line="360" w:lineRule="auto"/>
        <w:jc w:val="both"/>
        <w:rPr>
          <w:rFonts w:ascii="Cambria" w:hAnsi="Cambria"/>
        </w:rPr>
      </w:pPr>
      <w:r w:rsidRPr="005514F4">
        <w:rPr>
          <w:rFonts w:ascii="Cambria" w:hAnsi="Cambria"/>
          <w:b/>
        </w:rPr>
        <w:t>Diplomatic Advising:</w:t>
      </w:r>
      <w:r w:rsidRPr="005514F4">
        <w:rPr>
          <w:rFonts w:ascii="Cambria" w:hAnsi="Cambria"/>
        </w:rPr>
        <w:t xml:space="preserve"> In their consultations with activists and members of civil society, diplomats can communicate the need to establish a realistic time frame for their struggles and suggest where there are reformist allies in the government.  They can provide safe spaces (at diplomatic or other facilities) to support meetings and planning sessions for members of civil society. Diplomats from countries that have experienced transitions from authoritarianism, like Poland, the Czech Republic, and (more recently) Tunisia, may be useful sounding boards for civic leaders in the midst of a transition process.  </w:t>
      </w:r>
    </w:p>
    <w:p w14:paraId="6D8A53F5"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 </w:t>
      </w:r>
    </w:p>
    <w:p w14:paraId="6EC3C0E8" w14:textId="3443E3AE" w:rsidR="005514F4" w:rsidRPr="005514F4" w:rsidRDefault="005514F4" w:rsidP="005514F4">
      <w:pPr>
        <w:numPr>
          <w:ilvl w:val="0"/>
          <w:numId w:val="32"/>
        </w:numPr>
        <w:spacing w:before="100" w:beforeAutospacing="1" w:after="100" w:afterAutospacing="1" w:line="360" w:lineRule="auto"/>
        <w:jc w:val="both"/>
        <w:rPr>
          <w:rFonts w:ascii="Cambria" w:hAnsi="Cambria"/>
        </w:rPr>
      </w:pPr>
      <w:r w:rsidRPr="005514F4">
        <w:rPr>
          <w:rFonts w:ascii="Cambria" w:hAnsi="Cambria"/>
          <w:b/>
        </w:rPr>
        <w:t xml:space="preserve">Trainings by Activists:  </w:t>
      </w:r>
      <w:r w:rsidRPr="005514F4">
        <w:rPr>
          <w:rFonts w:ascii="Cambria" w:hAnsi="Cambria"/>
        </w:rPr>
        <w:t>Activists have cited learning from those who have led nonviolent campaigns and movements (notably from same geographic region) and mentoring as being helpful to planning their resistance.  Foreign experts financed by NGOs like NDI, IRI, Friedrich Ebert Stiftung</w:t>
      </w:r>
      <w:ins w:id="1967" w:author="karl@grindal.org" w:date="2014-10-19T20:01:00Z">
        <w:r w:rsidR="004308CB">
          <w:rPr>
            <w:rFonts w:ascii="Cambria" w:hAnsi="Cambria"/>
          </w:rPr>
          <w:fldChar w:fldCharType="begin"/>
        </w:r>
        <w:r w:rsidR="004308CB">
          <w:instrText xml:space="preserve"> XE "</w:instrText>
        </w:r>
      </w:ins>
      <w:r w:rsidR="004308CB" w:rsidRPr="00491B29">
        <w:rPr>
          <w:rFonts w:ascii="Cambria" w:hAnsi="Cambria"/>
        </w:rPr>
        <w:instrText>Friedrich Ebert Stiftung</w:instrText>
      </w:r>
      <w:ins w:id="1968" w:author="karl@grindal.org" w:date="2014-10-19T20:01:00Z">
        <w:r w:rsidR="004308CB">
          <w:instrText xml:space="preserve">" </w:instrText>
        </w:r>
        <w:r w:rsidR="004308CB">
          <w:rPr>
            <w:rFonts w:ascii="Cambria" w:hAnsi="Cambria"/>
          </w:rPr>
          <w:fldChar w:fldCharType="end"/>
        </w:r>
      </w:ins>
      <w:r w:rsidRPr="005514F4">
        <w:rPr>
          <w:rFonts w:ascii="Cambria" w:hAnsi="Cambria"/>
        </w:rPr>
        <w:t>, Konrad Adenauer Stiftung</w:t>
      </w:r>
      <w:ins w:id="1969" w:author="karl@grindal.org" w:date="2014-10-19T20:01:00Z">
        <w:r w:rsidR="004308CB">
          <w:rPr>
            <w:rFonts w:ascii="Cambria" w:hAnsi="Cambria"/>
          </w:rPr>
          <w:fldChar w:fldCharType="begin"/>
        </w:r>
        <w:r w:rsidR="004308CB">
          <w:instrText xml:space="preserve"> XE "</w:instrText>
        </w:r>
      </w:ins>
      <w:r w:rsidR="004308CB" w:rsidRPr="00BA283A">
        <w:rPr>
          <w:rFonts w:ascii="Cambria" w:hAnsi="Cambria"/>
        </w:rPr>
        <w:instrText>Konrad Adenauer Stiftung</w:instrText>
      </w:r>
      <w:ins w:id="1970" w:author="karl@grindal.org" w:date="2014-10-19T20:01:00Z">
        <w:r w:rsidR="004308CB">
          <w:instrText xml:space="preserve">" </w:instrText>
        </w:r>
        <w:r w:rsidR="004308CB">
          <w:rPr>
            <w:rFonts w:ascii="Cambria" w:hAnsi="Cambria"/>
          </w:rPr>
          <w:fldChar w:fldCharType="end"/>
        </w:r>
      </w:ins>
      <w:r w:rsidRPr="005514F4">
        <w:rPr>
          <w:rFonts w:ascii="Cambria" w:hAnsi="Cambria"/>
        </w:rPr>
        <w:t>, the Westminster Foundation for Democracy</w:t>
      </w:r>
      <w:ins w:id="1971" w:author="karl@grindal.org" w:date="2014-10-19T20:01:00Z">
        <w:r w:rsidR="004308CB">
          <w:rPr>
            <w:rFonts w:ascii="Cambria" w:hAnsi="Cambria"/>
          </w:rPr>
          <w:fldChar w:fldCharType="begin"/>
        </w:r>
        <w:r w:rsidR="004308CB">
          <w:instrText xml:space="preserve"> XE "</w:instrText>
        </w:r>
      </w:ins>
      <w:r w:rsidR="004308CB" w:rsidRPr="001248C3">
        <w:rPr>
          <w:rFonts w:ascii="Cambria" w:hAnsi="Cambria"/>
        </w:rPr>
        <w:instrText>Westminster Foundation for Democracy</w:instrText>
      </w:r>
      <w:ins w:id="1972" w:author="karl@grindal.org" w:date="2014-10-19T20:01:00Z">
        <w:r w:rsidR="004308CB">
          <w:instrText xml:space="preserve">" </w:instrText>
        </w:r>
        <w:r w:rsidR="004308CB">
          <w:rPr>
            <w:rFonts w:ascii="Cambria" w:hAnsi="Cambria"/>
          </w:rPr>
          <w:fldChar w:fldCharType="end"/>
        </w:r>
      </w:ins>
      <w:r w:rsidRPr="005514F4">
        <w:rPr>
          <w:rFonts w:ascii="Cambria" w:hAnsi="Cambria"/>
        </w:rPr>
        <w:t>, or Alfred Mozer Stichting</w:t>
      </w:r>
      <w:ins w:id="1973" w:author="Microsoft account" w:date="2014-10-20T11:37:00Z">
        <w:r w:rsidR="00CC5209">
          <w:rPr>
            <w:rFonts w:ascii="Cambria" w:hAnsi="Cambria"/>
          </w:rPr>
          <w:fldChar w:fldCharType="begin"/>
        </w:r>
        <w:r w:rsidR="00CC5209">
          <w:instrText xml:space="preserve"> XE "</w:instrText>
        </w:r>
      </w:ins>
      <w:r w:rsidR="00CC5209" w:rsidRPr="005217FD">
        <w:rPr>
          <w:rFonts w:ascii="Cambria" w:hAnsi="Cambria"/>
          <w:rPrChange w:id="1974" w:author="Microsoft account" w:date="2014-10-20T11:37:00Z">
            <w:rPr>
              <w:rFonts w:ascii="Cambria" w:hAnsi="Cambria"/>
            </w:rPr>
          </w:rPrChange>
        </w:rPr>
        <w:instrText>Stichting</w:instrText>
      </w:r>
      <w:ins w:id="1975" w:author="Microsoft account" w:date="2014-10-20T11:37:00Z">
        <w:r w:rsidR="00CC5209" w:rsidRPr="005217FD">
          <w:rPr>
            <w:rFonts w:ascii="Cambria" w:hAnsi="Cambria"/>
            <w:rPrChange w:id="1976" w:author="Microsoft account" w:date="2014-10-20T11:37:00Z">
              <w:rPr>
                <w:rFonts w:ascii="Cambria" w:hAnsi="Cambria"/>
              </w:rPr>
            </w:rPrChange>
          </w:rPr>
          <w:instrText>, Alfred Mozer</w:instrText>
        </w:r>
        <w:r w:rsidR="00CC5209">
          <w:instrText xml:space="preserve">" </w:instrText>
        </w:r>
        <w:r w:rsidR="00CC5209">
          <w:rPr>
            <w:rFonts w:ascii="Cambria" w:hAnsi="Cambria"/>
          </w:rPr>
          <w:fldChar w:fldCharType="end"/>
        </w:r>
      </w:ins>
      <w:ins w:id="1977" w:author="Microsoft account" w:date="2014-10-20T11:36:00Z">
        <w:r w:rsidR="00CC5209">
          <w:rPr>
            <w:rFonts w:ascii="Cambria" w:hAnsi="Cambria"/>
          </w:rPr>
          <w:t xml:space="preserve"> </w:t>
        </w:r>
      </w:ins>
      <w:ins w:id="1978" w:author="karl@grindal.org" w:date="2014-10-19T20:01:00Z">
        <w:del w:id="1979" w:author="Microsoft account" w:date="2014-10-20T11:36:00Z">
          <w:r w:rsidR="004308CB" w:rsidDel="00CC5209">
            <w:rPr>
              <w:rFonts w:ascii="Cambria" w:hAnsi="Cambria"/>
            </w:rPr>
            <w:fldChar w:fldCharType="begin"/>
          </w:r>
          <w:r w:rsidR="004308CB" w:rsidDel="00CC5209">
            <w:delInstrText xml:space="preserve"> XE "</w:delInstrText>
          </w:r>
        </w:del>
      </w:ins>
      <w:del w:id="1980" w:author="Microsoft account" w:date="2014-10-20T11:36:00Z">
        <w:r w:rsidR="004308CB" w:rsidRPr="00AC77E1" w:rsidDel="00CC5209">
          <w:rPr>
            <w:rFonts w:ascii="Cambria" w:hAnsi="Cambria"/>
          </w:rPr>
          <w:delInstrText>Alfred Mozer Stichting</w:delInstrText>
        </w:r>
      </w:del>
      <w:ins w:id="1981" w:author="karl@grindal.org" w:date="2014-10-19T20:01:00Z">
        <w:del w:id="1982" w:author="Microsoft account" w:date="2014-10-20T11:36:00Z">
          <w:r w:rsidR="004308CB" w:rsidDel="00CC5209">
            <w:delInstrText xml:space="preserve">" </w:delInstrText>
          </w:r>
          <w:r w:rsidR="004308CB" w:rsidDel="00CC5209">
            <w:rPr>
              <w:rFonts w:ascii="Cambria" w:hAnsi="Cambria"/>
            </w:rPr>
            <w:fldChar w:fldCharType="end"/>
          </w:r>
        </w:del>
      </w:ins>
      <w:del w:id="1983" w:author="Microsoft account" w:date="2014-10-20T11:36:00Z">
        <w:r w:rsidRPr="005514F4" w:rsidDel="00CC5209">
          <w:rPr>
            <w:rFonts w:ascii="Cambria" w:hAnsi="Cambria"/>
          </w:rPr>
          <w:delText xml:space="preserve"> </w:delText>
        </w:r>
      </w:del>
      <w:r w:rsidRPr="005514F4">
        <w:rPr>
          <w:rFonts w:ascii="Cambria" w:hAnsi="Cambria"/>
        </w:rPr>
        <w:t xml:space="preserve">may provide training for domestic activists in nonviolent resistance, political party building, mobilization methods, and electoral monitoring.  However, trainings are often criticized for being devoid of follow-on mentoring and being inadequately informed by context.  Investment in a small but reliable global cadre of “rapid reaction” trainers with different cultural and linguistic expertise could significantly improve the timely execution of trainings in strategic nonviolent action and transition-related topics.    </w:t>
      </w:r>
    </w:p>
    <w:p w14:paraId="66CC7B7D" w14:textId="77777777" w:rsidR="005514F4" w:rsidRPr="005514F4" w:rsidRDefault="005514F4" w:rsidP="005514F4">
      <w:pPr>
        <w:spacing w:before="100" w:beforeAutospacing="1" w:after="100" w:afterAutospacing="1" w:line="360" w:lineRule="auto"/>
        <w:jc w:val="both"/>
        <w:rPr>
          <w:rFonts w:ascii="Cambria" w:hAnsi="Cambria"/>
        </w:rPr>
      </w:pPr>
    </w:p>
    <w:p w14:paraId="4DAA6A50" w14:textId="77777777" w:rsidR="005514F4" w:rsidRPr="005514F4" w:rsidRDefault="005514F4" w:rsidP="005514F4">
      <w:pPr>
        <w:numPr>
          <w:ilvl w:val="0"/>
          <w:numId w:val="32"/>
        </w:numPr>
        <w:spacing w:before="100" w:beforeAutospacing="1" w:after="100" w:afterAutospacing="1" w:line="360" w:lineRule="auto"/>
        <w:jc w:val="both"/>
        <w:rPr>
          <w:rFonts w:ascii="Cambria" w:hAnsi="Cambria"/>
        </w:rPr>
      </w:pPr>
      <w:r w:rsidRPr="005514F4">
        <w:rPr>
          <w:rFonts w:ascii="Cambria" w:hAnsi="Cambria"/>
          <w:b/>
        </w:rPr>
        <w:t xml:space="preserve">Capacity building tools: </w:t>
      </w:r>
      <w:r w:rsidRPr="005514F4">
        <w:rPr>
          <w:rFonts w:ascii="Cambria" w:hAnsi="Cambria"/>
        </w:rPr>
        <w:t xml:space="preserve">Low-tech teaching tools that tap into popular culture, like cartoon books, songs, and public art are creative ways for outsiders to invest in the mass </w:t>
      </w:r>
      <w:r w:rsidRPr="005514F4">
        <w:rPr>
          <w:rFonts w:ascii="Cambria" w:hAnsi="Cambria"/>
        </w:rPr>
        <w:lastRenderedPageBreak/>
        <w:t xml:space="preserve">dissemination of civil resistance know-how. </w:t>
      </w:r>
      <w:r w:rsidRPr="005514F4">
        <w:rPr>
          <w:rFonts w:ascii="Cambria" w:hAnsi="Cambria"/>
          <w:i/>
        </w:rPr>
        <w:t>People Power: The Game of Civil Resistance</w:t>
      </w:r>
      <w:r w:rsidRPr="005514F4">
        <w:rPr>
          <w:rFonts w:ascii="Cambria" w:hAnsi="Cambria"/>
          <w:vertAlign w:val="superscript"/>
        </w:rPr>
        <w:footnoteReference w:id="305"/>
      </w:r>
      <w:r w:rsidRPr="005514F4">
        <w:rPr>
          <w:rFonts w:ascii="Cambria" w:hAnsi="Cambria"/>
        </w:rPr>
        <w:t xml:space="preserve"> is specifically designed as a computer simulation tool to enhance strategic and operational planning in civic campaigns and movements.  Players are exposed to analytic and planning tools as they lay down goals, sequence tactics, build coalitions, deal with repression and assess progress across a range of different scenarios.  </w:t>
      </w:r>
    </w:p>
    <w:p w14:paraId="1DBD5B3A" w14:textId="77777777" w:rsidR="005514F4" w:rsidRPr="005514F4" w:rsidRDefault="005514F4" w:rsidP="005514F4">
      <w:pPr>
        <w:spacing w:before="100" w:beforeAutospacing="1" w:after="100" w:afterAutospacing="1" w:line="360" w:lineRule="auto"/>
        <w:jc w:val="both"/>
        <w:rPr>
          <w:rFonts w:ascii="Cambria" w:hAnsi="Cambria"/>
        </w:rPr>
      </w:pPr>
    </w:p>
    <w:p w14:paraId="04618396"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Maintaining </w:t>
      </w:r>
      <w:r w:rsidRPr="005514F4">
        <w:rPr>
          <w:rFonts w:ascii="Cambria" w:hAnsi="Cambria"/>
          <w:b/>
        </w:rPr>
        <w:t xml:space="preserve">nonviolent discipline </w:t>
      </w:r>
      <w:r w:rsidRPr="005514F4">
        <w:rPr>
          <w:rFonts w:ascii="Cambria" w:hAnsi="Cambria"/>
        </w:rPr>
        <w:t xml:space="preserve">becomes more difficult the larger the size and diversity of popular participation in civil resistance and the greater the level of regime repression. External actors can support the organizational capacity of opposition movements and train in techniques for maintaining nonviolent discipline in the face of violence. They can engage in acts of solidarity with dissidents and nonviolent activists and provide material support to help movements stay resilient in the face of repression.     </w:t>
      </w:r>
    </w:p>
    <w:p w14:paraId="2C01B7DB" w14:textId="77777777" w:rsidR="005514F4" w:rsidRPr="005514F4" w:rsidRDefault="005514F4" w:rsidP="005514F4">
      <w:pPr>
        <w:spacing w:before="100" w:beforeAutospacing="1" w:after="100" w:afterAutospacing="1" w:line="360" w:lineRule="auto"/>
        <w:jc w:val="both"/>
        <w:rPr>
          <w:rFonts w:ascii="Cambria" w:hAnsi="Cambria"/>
        </w:rPr>
      </w:pPr>
    </w:p>
    <w:p w14:paraId="58F72665"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b/>
        </w:rPr>
        <w:t>Sample of Tools</w:t>
      </w:r>
      <w:r w:rsidRPr="005514F4">
        <w:rPr>
          <w:rFonts w:ascii="Cambria" w:hAnsi="Cambria"/>
        </w:rPr>
        <w:t xml:space="preserve">: </w:t>
      </w:r>
    </w:p>
    <w:p w14:paraId="1C88E8BB" w14:textId="77777777" w:rsidR="005514F4" w:rsidRPr="005514F4" w:rsidRDefault="005514F4" w:rsidP="005514F4">
      <w:pPr>
        <w:numPr>
          <w:ilvl w:val="0"/>
          <w:numId w:val="31"/>
        </w:numPr>
        <w:spacing w:before="100" w:beforeAutospacing="1" w:after="100" w:afterAutospacing="1" w:line="360" w:lineRule="auto"/>
        <w:jc w:val="both"/>
        <w:rPr>
          <w:rFonts w:ascii="Cambria" w:hAnsi="Cambria"/>
        </w:rPr>
      </w:pPr>
      <w:r w:rsidRPr="005514F4">
        <w:rPr>
          <w:rFonts w:ascii="Cambria" w:hAnsi="Cambria"/>
          <w:b/>
        </w:rPr>
        <w:t xml:space="preserve">Training in Nonviolent Discipline: </w:t>
      </w:r>
      <w:r w:rsidRPr="005514F4">
        <w:rPr>
          <w:rFonts w:ascii="Cambria" w:hAnsi="Cambria"/>
        </w:rPr>
        <w:t xml:space="preserve">Capacity-building trainings for activists and civil society should highlight practical ways to maintain nonviolent discipline and deal with </w:t>
      </w:r>
      <w:r w:rsidRPr="005514F4">
        <w:rPr>
          <w:rFonts w:ascii="Cambria" w:hAnsi="Cambria"/>
          <w:i/>
        </w:rPr>
        <w:t xml:space="preserve">agent provocateurs </w:t>
      </w:r>
      <w:r w:rsidRPr="005514F4">
        <w:rPr>
          <w:rFonts w:ascii="Cambria" w:hAnsi="Cambria"/>
        </w:rPr>
        <w:t xml:space="preserve">and radical flank elements in repressive environments.  Examples of codes of conduct, lessons in dealing with security forces, and diversifying tactics to maintain resiliency – translated into multiple languages - should be catalogued and widely disseminated through appropriate on and off-line channels.      </w:t>
      </w:r>
    </w:p>
    <w:p w14:paraId="4B5500F6" w14:textId="77777777" w:rsidR="005514F4" w:rsidRPr="005514F4" w:rsidRDefault="005514F4" w:rsidP="005514F4">
      <w:pPr>
        <w:spacing w:before="100" w:beforeAutospacing="1" w:after="100" w:afterAutospacing="1" w:line="360" w:lineRule="auto"/>
        <w:jc w:val="both"/>
        <w:rPr>
          <w:rFonts w:ascii="Cambria" w:hAnsi="Cambria"/>
        </w:rPr>
      </w:pPr>
    </w:p>
    <w:p w14:paraId="1712AB98" w14:textId="77777777" w:rsidR="005514F4" w:rsidRPr="005514F4" w:rsidRDefault="005514F4" w:rsidP="005514F4">
      <w:pPr>
        <w:numPr>
          <w:ilvl w:val="0"/>
          <w:numId w:val="31"/>
        </w:numPr>
        <w:spacing w:before="100" w:beforeAutospacing="1" w:after="100" w:afterAutospacing="1" w:line="360" w:lineRule="auto"/>
        <w:jc w:val="both"/>
        <w:rPr>
          <w:rFonts w:ascii="Cambria" w:hAnsi="Cambria"/>
        </w:rPr>
      </w:pPr>
      <w:r w:rsidRPr="005514F4">
        <w:rPr>
          <w:rFonts w:ascii="Cambria" w:hAnsi="Cambria"/>
          <w:b/>
        </w:rPr>
        <w:t xml:space="preserve">Engaging the Media: </w:t>
      </w:r>
      <w:r w:rsidRPr="005514F4">
        <w:rPr>
          <w:rFonts w:ascii="Cambria" w:hAnsi="Cambria"/>
        </w:rPr>
        <w:t xml:space="preserve">The oft-heard journalistic adage, “if it bleeds, it leads,” poses a challenge to nonviolent activists, particularly when they are engaged in tactics that don’t involve mass street protests or sit-ins. Not only do journalists need to be sensitized to the dynamics of civil resistance (and why, for example, an organized consumer boycott may be more consequential than an act of vandalism); nonviolent activists also need to be effective spokespeople, to target specific audiences effectively and counter inevitable regime </w:t>
      </w:r>
      <w:r w:rsidRPr="005514F4">
        <w:rPr>
          <w:rFonts w:ascii="Cambria" w:hAnsi="Cambria"/>
        </w:rPr>
        <w:lastRenderedPageBreak/>
        <w:t>propaganda.  “Pressing Your Case” is a helpful new media training module for nonviolent activists that addresses these challenges.</w:t>
      </w:r>
      <w:r w:rsidRPr="005514F4">
        <w:rPr>
          <w:rFonts w:ascii="Cambria" w:hAnsi="Cambria"/>
          <w:vertAlign w:val="superscript"/>
        </w:rPr>
        <w:footnoteReference w:id="306"/>
      </w:r>
    </w:p>
    <w:p w14:paraId="424DB1F9" w14:textId="77777777" w:rsidR="005514F4" w:rsidRPr="005514F4" w:rsidRDefault="005514F4" w:rsidP="005514F4">
      <w:pPr>
        <w:spacing w:before="100" w:beforeAutospacing="1" w:after="100" w:afterAutospacing="1" w:line="360" w:lineRule="auto"/>
        <w:jc w:val="both"/>
        <w:rPr>
          <w:rFonts w:ascii="Cambria" w:hAnsi="Cambria"/>
          <w:b/>
        </w:rPr>
      </w:pPr>
    </w:p>
    <w:p w14:paraId="39B1696F" w14:textId="77777777" w:rsidR="005514F4" w:rsidRPr="005514F4" w:rsidRDefault="005514F4" w:rsidP="005514F4">
      <w:pPr>
        <w:numPr>
          <w:ilvl w:val="0"/>
          <w:numId w:val="31"/>
        </w:numPr>
        <w:spacing w:before="100" w:beforeAutospacing="1" w:after="100" w:afterAutospacing="1" w:line="360" w:lineRule="auto"/>
        <w:jc w:val="both"/>
        <w:rPr>
          <w:rFonts w:ascii="Cambria" w:hAnsi="Cambria"/>
        </w:rPr>
      </w:pPr>
      <w:r w:rsidRPr="005514F4">
        <w:rPr>
          <w:rFonts w:ascii="Cambria" w:hAnsi="Cambria"/>
          <w:b/>
        </w:rPr>
        <w:t xml:space="preserve">Material support: </w:t>
      </w:r>
      <w:r w:rsidRPr="005514F4">
        <w:rPr>
          <w:rFonts w:ascii="Cambria" w:hAnsi="Cambria"/>
        </w:rPr>
        <w:t xml:space="preserve">Material aid from donors may include the provision of laptops and printers, power generators, portable fax machines, satellite phones, mobile phones, and campaign paraphernalia such as buttons, whistles, and bullhorns – key elements of movement infrastructure. Small, targeted grants that are flexible and able to respond in a timely fashion to the needs of campaigns and movements (vice professionalized NGOs) are generally the most impactful.   </w:t>
      </w:r>
    </w:p>
    <w:p w14:paraId="6626A834" w14:textId="77777777" w:rsidR="005514F4" w:rsidRPr="005514F4" w:rsidRDefault="005514F4" w:rsidP="005514F4">
      <w:pPr>
        <w:spacing w:before="100" w:beforeAutospacing="1" w:after="100" w:afterAutospacing="1" w:line="360" w:lineRule="auto"/>
        <w:jc w:val="both"/>
        <w:rPr>
          <w:rFonts w:ascii="Cambria" w:hAnsi="Cambria"/>
        </w:rPr>
      </w:pPr>
    </w:p>
    <w:p w14:paraId="740FCDC5" w14:textId="16E19511" w:rsidR="005514F4" w:rsidRPr="005514F4" w:rsidRDefault="005514F4" w:rsidP="005514F4">
      <w:pPr>
        <w:numPr>
          <w:ilvl w:val="0"/>
          <w:numId w:val="31"/>
        </w:numPr>
        <w:spacing w:before="100" w:beforeAutospacing="1" w:after="100" w:afterAutospacing="1" w:line="360" w:lineRule="auto"/>
        <w:jc w:val="both"/>
        <w:rPr>
          <w:rFonts w:ascii="Cambria" w:hAnsi="Cambria"/>
        </w:rPr>
      </w:pPr>
      <w:r w:rsidRPr="005514F4">
        <w:rPr>
          <w:rFonts w:ascii="Cambria" w:hAnsi="Cambria"/>
          <w:b/>
        </w:rPr>
        <w:t xml:space="preserve">Diplomatic Solidarity:  </w:t>
      </w:r>
      <w:r w:rsidRPr="005514F4">
        <w:rPr>
          <w:rFonts w:ascii="Cambria" w:hAnsi="Cambria"/>
        </w:rPr>
        <w:t>Diplomats can demonstrate solidarity with nonviolent protestors and encourage nonviolent discipline by monitoring trials of dissidents and attending nonviolent rallies.  Ambassadors Robert Ford and Eric Chevallier’s decision to defy the Assad</w:t>
      </w:r>
      <w:ins w:id="1984" w:author="karl@grindal.org" w:date="2014-10-18T16:07:00Z">
        <w:r w:rsidR="00E533E7">
          <w:rPr>
            <w:rFonts w:ascii="Cambria" w:hAnsi="Cambria"/>
          </w:rPr>
          <w:fldChar w:fldCharType="begin"/>
        </w:r>
        <w:r w:rsidR="00E533E7">
          <w:instrText xml:space="preserve"> XE "</w:instrText>
        </w:r>
        <w:r w:rsidR="00E533E7" w:rsidRPr="00CF1687">
          <w:rPr>
            <w:rFonts w:ascii="Cambria" w:hAnsi="Cambria" w:cs="Times New Roman"/>
            <w:color w:val="000000" w:themeColor="text1"/>
          </w:rPr>
          <w:instrText>Bashar al Assad</w:instrText>
        </w:r>
        <w:r w:rsidR="00E533E7">
          <w:instrText xml:space="preserve">" </w:instrText>
        </w:r>
        <w:r w:rsidR="00E533E7">
          <w:rPr>
            <w:rFonts w:ascii="Cambria" w:hAnsi="Cambria"/>
          </w:rPr>
          <w:fldChar w:fldCharType="end"/>
        </w:r>
      </w:ins>
      <w:r w:rsidRPr="005514F4">
        <w:rPr>
          <w:rFonts w:ascii="Cambria" w:hAnsi="Cambria"/>
        </w:rPr>
        <w:t xml:space="preserve"> regime and travel to Hama to show solidarity with the nonviolent protestors there was an example of diplomatic deployment that empowered the Syrian nonviolent movement, which, as Julia Taleb</w:t>
      </w:r>
      <w:ins w:id="1985" w:author="karl@grindal.org" w:date="2014-10-18T15:47:00Z">
        <w:r w:rsidR="006109EE">
          <w:rPr>
            <w:rFonts w:ascii="Cambria" w:hAnsi="Cambria"/>
          </w:rPr>
          <w:fldChar w:fldCharType="begin"/>
        </w:r>
        <w:r w:rsidR="006109EE">
          <w:instrText xml:space="preserve"> XE "</w:instrText>
        </w:r>
      </w:ins>
      <w:r w:rsidR="006109EE" w:rsidRPr="00CD5897">
        <w:rPr>
          <w:rFonts w:ascii="Cambria" w:hAnsi="Cambria" w:cs="Times New Roman"/>
          <w:b/>
          <w:color w:val="000000" w:themeColor="text1"/>
        </w:rPr>
        <w:instrText>Julia Taleb</w:instrText>
      </w:r>
      <w:ins w:id="1986" w:author="karl@grindal.org" w:date="2014-10-18T15:47:00Z">
        <w:r w:rsidR="006109EE">
          <w:instrText xml:space="preserve">" </w:instrText>
        </w:r>
        <w:r w:rsidR="006109EE">
          <w:rPr>
            <w:rFonts w:ascii="Cambria" w:hAnsi="Cambria"/>
          </w:rPr>
          <w:fldChar w:fldCharType="end"/>
        </w:r>
      </w:ins>
      <w:r w:rsidRPr="005514F4">
        <w:rPr>
          <w:rFonts w:ascii="Cambria" w:hAnsi="Cambria"/>
        </w:rPr>
        <w:t xml:space="preserve"> and Maciej Bartkowski</w:t>
      </w:r>
      <w:ins w:id="1987" w:author="karl@grindal.org" w:date="2014-10-18T15:47:00Z">
        <w:r w:rsidR="006109EE">
          <w:rPr>
            <w:rFonts w:ascii="Cambria" w:hAnsi="Cambria"/>
          </w:rPr>
          <w:fldChar w:fldCharType="begin"/>
        </w:r>
        <w:r w:rsidR="006109EE">
          <w:instrText xml:space="preserve"> XE "</w:instrText>
        </w:r>
      </w:ins>
      <w:r w:rsidR="006109EE" w:rsidRPr="00C31E80">
        <w:rPr>
          <w:rFonts w:ascii="Cambria" w:hAnsi="Cambria" w:cs="Times New Roman"/>
          <w:b/>
          <w:color w:val="000000" w:themeColor="text1"/>
        </w:rPr>
        <w:instrText>Maciej Bartkowski</w:instrText>
      </w:r>
      <w:ins w:id="1988" w:author="karl@grindal.org" w:date="2014-10-18T15:47:00Z">
        <w:r w:rsidR="006109EE">
          <w:instrText xml:space="preserve">" </w:instrText>
        </w:r>
        <w:r w:rsidR="006109EE">
          <w:rPr>
            <w:rFonts w:ascii="Cambria" w:hAnsi="Cambria"/>
          </w:rPr>
          <w:fldChar w:fldCharType="end"/>
        </w:r>
      </w:ins>
      <w:r w:rsidRPr="005514F4">
        <w:rPr>
          <w:rFonts w:ascii="Cambria" w:hAnsi="Cambria"/>
        </w:rPr>
        <w:t xml:space="preserve"> wrote, was understandably (but unfortunately) overshadowed by armed struggle.   </w:t>
      </w:r>
    </w:p>
    <w:p w14:paraId="1D55FA93" w14:textId="77777777" w:rsidR="005514F4" w:rsidRPr="005514F4" w:rsidRDefault="005514F4" w:rsidP="005514F4">
      <w:pPr>
        <w:spacing w:before="100" w:beforeAutospacing="1" w:after="100" w:afterAutospacing="1" w:line="360" w:lineRule="auto"/>
        <w:jc w:val="both"/>
        <w:rPr>
          <w:rFonts w:ascii="Cambria" w:hAnsi="Cambria"/>
        </w:rPr>
      </w:pPr>
    </w:p>
    <w:p w14:paraId="067AA48F"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To help enhance </w:t>
      </w:r>
      <w:r w:rsidRPr="005514F4">
        <w:rPr>
          <w:rFonts w:ascii="Cambria" w:hAnsi="Cambria"/>
          <w:b/>
        </w:rPr>
        <w:t xml:space="preserve">civilian participation </w:t>
      </w:r>
      <w:r w:rsidRPr="005514F4">
        <w:rPr>
          <w:rFonts w:ascii="Cambria" w:hAnsi="Cambria"/>
        </w:rPr>
        <w:t xml:space="preserve">outside actors can target resources to support the outreach and mobilization activities of nonviolent activists.  They can help convene representatives of diverse groups and support media and cultural productions that encourage civic mobilization.  </w:t>
      </w:r>
    </w:p>
    <w:p w14:paraId="2A07BC8B" w14:textId="77777777" w:rsidR="005514F4" w:rsidRPr="005514F4" w:rsidRDefault="005514F4" w:rsidP="005514F4">
      <w:pPr>
        <w:spacing w:before="100" w:beforeAutospacing="1" w:after="100" w:afterAutospacing="1" w:line="360" w:lineRule="auto"/>
        <w:jc w:val="both"/>
        <w:rPr>
          <w:rFonts w:ascii="Cambria" w:hAnsi="Cambria"/>
        </w:rPr>
      </w:pPr>
    </w:p>
    <w:p w14:paraId="05D8FBFD"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b/>
        </w:rPr>
        <w:t>Sample of Tools</w:t>
      </w:r>
      <w:r w:rsidRPr="005514F4">
        <w:rPr>
          <w:rFonts w:ascii="Cambria" w:hAnsi="Cambria"/>
        </w:rPr>
        <w:t xml:space="preserve">: </w:t>
      </w:r>
    </w:p>
    <w:p w14:paraId="7047C411" w14:textId="77777777" w:rsidR="005514F4" w:rsidRPr="005514F4" w:rsidRDefault="005514F4" w:rsidP="005514F4">
      <w:pPr>
        <w:numPr>
          <w:ilvl w:val="0"/>
          <w:numId w:val="30"/>
        </w:numPr>
        <w:spacing w:before="100" w:beforeAutospacing="1" w:after="100" w:afterAutospacing="1" w:line="360" w:lineRule="auto"/>
        <w:jc w:val="both"/>
        <w:rPr>
          <w:rFonts w:ascii="Cambria" w:hAnsi="Cambria"/>
        </w:rPr>
      </w:pPr>
      <w:r w:rsidRPr="005514F4">
        <w:rPr>
          <w:rFonts w:ascii="Cambria" w:hAnsi="Cambria"/>
          <w:b/>
        </w:rPr>
        <w:lastRenderedPageBreak/>
        <w:t xml:space="preserve">Diplomatic Shuttling:  </w:t>
      </w:r>
      <w:r w:rsidRPr="005514F4">
        <w:rPr>
          <w:rFonts w:ascii="Cambria" w:hAnsi="Cambria"/>
        </w:rPr>
        <w:t xml:space="preserve">Diplomats can diversify their own outreach to civil society, notably engaging civic groups outside of capitals, and perform shuttle diplomacy-of-sorts between civic actors when high levels of regime repression discourage mobility.  In 2008 in Zimbabwe, the ambassadors from the US, UK, EU and Japan drove in an 11-car convoy to the north of the capital to investigate allegations of government-led crackdowns on opposition supporters following the first round of elections.  </w:t>
      </w:r>
    </w:p>
    <w:p w14:paraId="0C39B1FF" w14:textId="77777777" w:rsidR="005514F4" w:rsidRPr="005514F4" w:rsidRDefault="005514F4" w:rsidP="005514F4">
      <w:pPr>
        <w:spacing w:before="100" w:beforeAutospacing="1" w:after="100" w:afterAutospacing="1" w:line="360" w:lineRule="auto"/>
        <w:jc w:val="both"/>
        <w:rPr>
          <w:rFonts w:ascii="Cambria" w:hAnsi="Cambria"/>
        </w:rPr>
      </w:pPr>
    </w:p>
    <w:p w14:paraId="1C6E33D1" w14:textId="0344B9D4" w:rsidR="005514F4" w:rsidRPr="005514F4" w:rsidRDefault="005514F4" w:rsidP="005514F4">
      <w:pPr>
        <w:numPr>
          <w:ilvl w:val="0"/>
          <w:numId w:val="30"/>
        </w:numPr>
        <w:spacing w:before="100" w:beforeAutospacing="1" w:after="100" w:afterAutospacing="1" w:line="360" w:lineRule="auto"/>
        <w:jc w:val="both"/>
        <w:rPr>
          <w:rFonts w:ascii="Cambria" w:hAnsi="Cambria"/>
        </w:rPr>
      </w:pPr>
      <w:r w:rsidRPr="005514F4">
        <w:rPr>
          <w:rFonts w:ascii="Cambria" w:hAnsi="Cambria"/>
          <w:b/>
        </w:rPr>
        <w:t xml:space="preserve">Labor solidarity: </w:t>
      </w:r>
      <w:r w:rsidRPr="005514F4">
        <w:rPr>
          <w:rFonts w:ascii="Cambria" w:hAnsi="Cambria"/>
        </w:rPr>
        <w:t>Labor and trade unions have been key organizational backbones of many nonviolent revolutions, including in Poland, South Africa, Egypt, and Tunisia.</w:t>
      </w:r>
      <w:r w:rsidRPr="005514F4">
        <w:rPr>
          <w:rFonts w:ascii="Cambria" w:hAnsi="Cambria"/>
          <w:b/>
        </w:rPr>
        <w:t xml:space="preserve"> </w:t>
      </w:r>
      <w:r w:rsidRPr="005514F4">
        <w:rPr>
          <w:rFonts w:ascii="Cambria" w:hAnsi="Cambria"/>
        </w:rPr>
        <w:t>International labor solidarity, backed by treaty law through the International Labor Organization (ILO</w:t>
      </w:r>
      <w:ins w:id="1989" w:author="karl@grindal.org" w:date="2014-10-19T19:50:00Z">
        <w:r w:rsidR="00E37BC3">
          <w:rPr>
            <w:rFonts w:ascii="Cambria" w:hAnsi="Cambria"/>
          </w:rPr>
          <w:fldChar w:fldCharType="begin"/>
        </w:r>
        <w:r w:rsidR="00E37BC3">
          <w:instrText xml:space="preserve"> XE "</w:instrText>
        </w:r>
        <w:r w:rsidR="00E37BC3" w:rsidRPr="002C61D8">
          <w:rPr>
            <w:rFonts w:ascii="Cambria" w:eastAsia="MS Mincho" w:hAnsi="Cambria" w:cs="Times New Roman"/>
            <w:color w:val="000000" w:themeColor="text1"/>
          </w:rPr>
          <w:instrText>International Labor Organization</w:instrText>
        </w:r>
        <w:r w:rsidR="00E37BC3">
          <w:instrText xml:space="preserve">" </w:instrText>
        </w:r>
        <w:r w:rsidR="00E37BC3">
          <w:rPr>
            <w:rFonts w:ascii="Cambria" w:hAnsi="Cambria"/>
          </w:rPr>
          <w:fldChar w:fldCharType="end"/>
        </w:r>
      </w:ins>
      <w:r w:rsidRPr="005514F4">
        <w:rPr>
          <w:rFonts w:ascii="Cambria" w:hAnsi="Cambria"/>
        </w:rPr>
        <w:t>) and provided by such organizations as AFL-CIO and the Solidarity Center (under the NED</w:t>
      </w:r>
      <w:ins w:id="1990" w:author="karl@grindal.org" w:date="2014-10-18T15:52:00Z">
        <w:r w:rsidR="007602D7">
          <w:rPr>
            <w:rFonts w:ascii="Cambria" w:hAnsi="Cambria"/>
          </w:rPr>
          <w:fldChar w:fldCharType="begin"/>
        </w:r>
        <w:r w:rsidR="007602D7">
          <w:instrText xml:space="preserve"> XE "</w:instrText>
        </w:r>
        <w:r w:rsidR="007602D7" w:rsidRPr="008A25CA">
          <w:rPr>
            <w:rFonts w:ascii="Cambria" w:eastAsia="Calibri" w:hAnsi="Cambria" w:cs="Times New Roman"/>
            <w:color w:val="000000" w:themeColor="text1"/>
          </w:rPr>
          <w:instrText>National Endowment for Democracy</w:instrText>
        </w:r>
        <w:r w:rsidR="007602D7">
          <w:instrText xml:space="preserve">" </w:instrText>
        </w:r>
        <w:r w:rsidR="007602D7">
          <w:rPr>
            <w:rFonts w:ascii="Cambria" w:hAnsi="Cambria"/>
          </w:rPr>
          <w:fldChar w:fldCharType="end"/>
        </w:r>
      </w:ins>
      <w:r w:rsidRPr="005514F4">
        <w:rPr>
          <w:rFonts w:ascii="Cambria" w:hAnsi="Cambria"/>
        </w:rPr>
        <w:t xml:space="preserve"> umbrella), has taken the form of financial assistance, advocacy and political support. In an era of shrinking space for traditional civil society groups, external assistance in support of labor and workers rights could become increasingly important.   </w:t>
      </w:r>
    </w:p>
    <w:p w14:paraId="4AC6AAE6" w14:textId="77777777" w:rsidR="005514F4" w:rsidRPr="005514F4" w:rsidRDefault="005514F4" w:rsidP="005514F4">
      <w:pPr>
        <w:spacing w:before="100" w:beforeAutospacing="1" w:after="100" w:afterAutospacing="1" w:line="360" w:lineRule="auto"/>
        <w:jc w:val="both"/>
        <w:rPr>
          <w:rFonts w:ascii="Cambria" w:hAnsi="Cambria"/>
        </w:rPr>
      </w:pPr>
    </w:p>
    <w:p w14:paraId="42970874" w14:textId="77777777" w:rsidR="005514F4" w:rsidRPr="005514F4" w:rsidRDefault="005514F4" w:rsidP="005514F4">
      <w:pPr>
        <w:numPr>
          <w:ilvl w:val="0"/>
          <w:numId w:val="30"/>
        </w:numPr>
        <w:spacing w:before="100" w:beforeAutospacing="1" w:after="100" w:afterAutospacing="1" w:line="360" w:lineRule="auto"/>
        <w:jc w:val="both"/>
        <w:rPr>
          <w:rFonts w:ascii="Cambria" w:hAnsi="Cambria"/>
        </w:rPr>
      </w:pPr>
      <w:r w:rsidRPr="005514F4">
        <w:rPr>
          <w:rFonts w:ascii="Cambria" w:hAnsi="Cambria"/>
          <w:b/>
        </w:rPr>
        <w:t xml:space="preserve">Flexible grants to non-traditional groups: </w:t>
      </w:r>
      <w:r w:rsidRPr="005514F4">
        <w:rPr>
          <w:rFonts w:ascii="Cambria" w:hAnsi="Cambria"/>
        </w:rPr>
        <w:t xml:space="preserve">The ideal civil society recipients of small grants designed to expand citizen participation in nonviolent movements may not be registered NGOs.  They are more likely to be artists’ groups, soccer fan networks, doctor’s unions, or blogger circles – groups with a volunteer base and mobilization potential. Developing donor infrastructure to provide small grants and maintain regular communication with non-traditional grantees in fluid conflict environments is a challenge that requires greater scrutiny.  </w:t>
      </w:r>
    </w:p>
    <w:p w14:paraId="372C2E3F" w14:textId="77777777" w:rsidR="005514F4" w:rsidRPr="005514F4" w:rsidRDefault="005514F4" w:rsidP="005514F4">
      <w:pPr>
        <w:spacing w:before="100" w:beforeAutospacing="1" w:after="100" w:afterAutospacing="1" w:line="360" w:lineRule="auto"/>
        <w:jc w:val="both"/>
        <w:rPr>
          <w:rFonts w:ascii="Cambria" w:hAnsi="Cambria"/>
        </w:rPr>
      </w:pPr>
    </w:p>
    <w:p w14:paraId="34F6F424" w14:textId="77777777" w:rsidR="005514F4" w:rsidRPr="005514F4" w:rsidRDefault="005514F4" w:rsidP="005514F4">
      <w:pPr>
        <w:numPr>
          <w:ilvl w:val="0"/>
          <w:numId w:val="30"/>
        </w:numPr>
        <w:spacing w:before="100" w:beforeAutospacing="1" w:after="100" w:afterAutospacing="1" w:line="360" w:lineRule="auto"/>
        <w:jc w:val="both"/>
        <w:rPr>
          <w:rFonts w:ascii="Cambria" w:hAnsi="Cambria"/>
        </w:rPr>
      </w:pPr>
      <w:r w:rsidRPr="005514F4">
        <w:rPr>
          <w:rFonts w:ascii="Cambria" w:hAnsi="Cambria"/>
          <w:b/>
        </w:rPr>
        <w:t xml:space="preserve">Political capacity-building:  </w:t>
      </w:r>
      <w:r w:rsidRPr="005514F4">
        <w:rPr>
          <w:rFonts w:ascii="Cambria" w:hAnsi="Cambria"/>
        </w:rPr>
        <w:t xml:space="preserve">Training in traditional political activities like political party development, voter mobilization and election monitoring, provided by European foundations and US democracy promotion organization in places where such support is allowed, can helpfully complement support for civil resistance activities. The failure of many popular movements against repressive regimes to consolidate democratic gains in the </w:t>
      </w:r>
      <w:r w:rsidRPr="005514F4">
        <w:rPr>
          <w:rFonts w:ascii="Cambria" w:hAnsi="Cambria"/>
        </w:rPr>
        <w:lastRenderedPageBreak/>
        <w:t xml:space="preserve">post-transition period, as we have seen in Thailand and Egypt, highlights the need to combine these perspectives in capacity-building training and education for civil society. </w:t>
      </w:r>
    </w:p>
    <w:p w14:paraId="0100C6F9" w14:textId="77777777" w:rsidR="005514F4" w:rsidRPr="005514F4" w:rsidRDefault="005514F4" w:rsidP="005514F4">
      <w:pPr>
        <w:spacing w:before="100" w:beforeAutospacing="1" w:after="100" w:afterAutospacing="1" w:line="360" w:lineRule="auto"/>
        <w:jc w:val="both"/>
        <w:rPr>
          <w:rFonts w:ascii="Cambria" w:hAnsi="Cambria"/>
        </w:rPr>
      </w:pPr>
    </w:p>
    <w:p w14:paraId="15DDF349"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To </w:t>
      </w:r>
      <w:r w:rsidRPr="005514F4">
        <w:rPr>
          <w:rFonts w:ascii="Cambria" w:hAnsi="Cambria"/>
          <w:b/>
        </w:rPr>
        <w:t>diminish the impact of repression</w:t>
      </w:r>
      <w:r w:rsidRPr="005514F4">
        <w:rPr>
          <w:rFonts w:ascii="Cambria" w:hAnsi="Cambria"/>
        </w:rPr>
        <w:t xml:space="preserve"> external actors can use various diplomatic, political, economic, and military tools to influence security force behavior. Diplomats can coordinate demarches, demonstrate diplomatic solidarity with nonviolent activists, and offer protection to oppositionists.  Governments and the private sector can impose targeted sanctions to weaken the regime’s repressive apparatus. </w:t>
      </w:r>
    </w:p>
    <w:p w14:paraId="7ECAED2A" w14:textId="77777777" w:rsidR="005514F4" w:rsidRPr="005514F4" w:rsidRDefault="005514F4" w:rsidP="005514F4">
      <w:pPr>
        <w:spacing w:before="100" w:beforeAutospacing="1" w:after="100" w:afterAutospacing="1" w:line="360" w:lineRule="auto"/>
        <w:jc w:val="both"/>
        <w:rPr>
          <w:rFonts w:ascii="Cambria" w:hAnsi="Cambria"/>
        </w:rPr>
      </w:pPr>
    </w:p>
    <w:p w14:paraId="49F9720F"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b/>
        </w:rPr>
        <w:t>Sample of Tools</w:t>
      </w:r>
      <w:r w:rsidRPr="005514F4">
        <w:rPr>
          <w:rFonts w:ascii="Cambria" w:hAnsi="Cambria"/>
        </w:rPr>
        <w:t xml:space="preserve">: </w:t>
      </w:r>
    </w:p>
    <w:p w14:paraId="01998D2F" w14:textId="6CC69CDC" w:rsidR="005514F4" w:rsidRPr="005514F4" w:rsidRDefault="005514F4" w:rsidP="005514F4">
      <w:pPr>
        <w:numPr>
          <w:ilvl w:val="0"/>
          <w:numId w:val="30"/>
        </w:numPr>
        <w:spacing w:before="100" w:beforeAutospacing="1" w:after="100" w:afterAutospacing="1" w:line="360" w:lineRule="auto"/>
        <w:jc w:val="both"/>
        <w:rPr>
          <w:rFonts w:ascii="Cambria" w:hAnsi="Cambria"/>
        </w:rPr>
      </w:pPr>
      <w:r w:rsidRPr="005514F4">
        <w:rPr>
          <w:rFonts w:ascii="Cambria" w:hAnsi="Cambria"/>
          <w:b/>
        </w:rPr>
        <w:t xml:space="preserve">Military Engagement:  </w:t>
      </w:r>
      <w:r w:rsidRPr="005514F4">
        <w:rPr>
          <w:rFonts w:ascii="Cambria" w:hAnsi="Cambria"/>
        </w:rPr>
        <w:t>As Dennis Blair</w:t>
      </w:r>
      <w:ins w:id="1991" w:author="Microsoft account" w:date="2014-10-20T16:19:00Z">
        <w:r w:rsidR="008F1491">
          <w:rPr>
            <w:rFonts w:ascii="Cambria" w:hAnsi="Cambria"/>
          </w:rPr>
          <w:fldChar w:fldCharType="begin"/>
        </w:r>
        <w:r w:rsidR="008F1491">
          <w:instrText xml:space="preserve"> XE "</w:instrText>
        </w:r>
        <w:r w:rsidR="008F1491" w:rsidRPr="00646A11">
          <w:rPr>
            <w:rFonts w:ascii="Cambria" w:hAnsi="Cambria"/>
            <w:rPrChange w:id="1992" w:author="Microsoft account" w:date="2014-10-20T16:19:00Z">
              <w:rPr>
                <w:rFonts w:ascii="Cambria" w:hAnsi="Cambria"/>
              </w:rPr>
            </w:rPrChange>
          </w:rPr>
          <w:instrText>Blair, Admiral Dennis</w:instrText>
        </w:r>
        <w:r w:rsidR="008F1491">
          <w:instrText xml:space="preserve">" </w:instrText>
        </w:r>
        <w:r w:rsidR="008F1491">
          <w:rPr>
            <w:rFonts w:ascii="Cambria" w:hAnsi="Cambria"/>
          </w:rPr>
          <w:fldChar w:fldCharType="end"/>
        </w:r>
      </w:ins>
      <w:ins w:id="1993" w:author="karl@grindal.org" w:date="2014-10-18T15:46:00Z">
        <w:del w:id="1994" w:author="Microsoft account" w:date="2014-10-20T16:19:00Z">
          <w:r w:rsidR="006109EE" w:rsidDel="008F1491">
            <w:rPr>
              <w:rFonts w:ascii="Cambria" w:hAnsi="Cambria"/>
            </w:rPr>
            <w:fldChar w:fldCharType="begin"/>
          </w:r>
          <w:r w:rsidR="006109EE" w:rsidDel="008F1491">
            <w:delInstrText xml:space="preserve"> XE "</w:delInstrText>
          </w:r>
        </w:del>
      </w:ins>
      <w:del w:id="1995" w:author="Microsoft account" w:date="2014-10-20T16:19:00Z">
        <w:r w:rsidR="006109EE" w:rsidRPr="00164593" w:rsidDel="008F1491">
          <w:rPr>
            <w:rFonts w:ascii="Cambria" w:hAnsi="Cambria" w:cs="Times New Roman"/>
            <w:b/>
            <w:color w:val="000000" w:themeColor="text1"/>
          </w:rPr>
          <w:delInstrText>Dennis Blair</w:delInstrText>
        </w:r>
      </w:del>
      <w:ins w:id="1996" w:author="karl@grindal.org" w:date="2014-10-18T15:46:00Z">
        <w:del w:id="1997" w:author="Microsoft account" w:date="2014-10-20T16:19:00Z">
          <w:r w:rsidR="006109EE" w:rsidDel="008F1491">
            <w:delInstrText xml:space="preserve">" </w:delInstrText>
          </w:r>
          <w:r w:rsidR="006109EE" w:rsidDel="008F1491">
            <w:rPr>
              <w:rFonts w:ascii="Cambria" w:hAnsi="Cambria"/>
            </w:rPr>
            <w:fldChar w:fldCharType="end"/>
          </w:r>
        </w:del>
      </w:ins>
      <w:r w:rsidRPr="005514F4">
        <w:rPr>
          <w:rFonts w:ascii="Cambria" w:hAnsi="Cambria"/>
        </w:rPr>
        <w:t xml:space="preserve"> noted in this volume, educational exchanges, joint military trainings, and informal communications are all opportunities to discuss a professional military code of ethics, rules of engagement vis-a-vis nonviolent protestors, and to inculcate the importance of civilian control. Enlightened military officers who refuse to obey illegitimate orders from their superiors, as happened most recently in the Tunisian revolution, are often the unsung heroes in democratic transitions.   </w:t>
      </w:r>
    </w:p>
    <w:p w14:paraId="7AC9EE7B" w14:textId="77777777" w:rsidR="005514F4" w:rsidRPr="005514F4" w:rsidRDefault="005514F4" w:rsidP="005514F4">
      <w:pPr>
        <w:spacing w:before="100" w:beforeAutospacing="1" w:after="100" w:afterAutospacing="1" w:line="360" w:lineRule="auto"/>
        <w:jc w:val="both"/>
        <w:rPr>
          <w:rFonts w:ascii="Cambria" w:hAnsi="Cambria"/>
        </w:rPr>
      </w:pPr>
    </w:p>
    <w:p w14:paraId="2FCEDD8C" w14:textId="09F8DF3C" w:rsidR="005514F4" w:rsidRPr="005514F4" w:rsidRDefault="005514F4" w:rsidP="005514F4">
      <w:pPr>
        <w:numPr>
          <w:ilvl w:val="0"/>
          <w:numId w:val="30"/>
        </w:numPr>
        <w:spacing w:before="100" w:beforeAutospacing="1" w:after="100" w:afterAutospacing="1" w:line="360" w:lineRule="auto"/>
        <w:jc w:val="both"/>
        <w:rPr>
          <w:rFonts w:ascii="Cambria" w:hAnsi="Cambria"/>
        </w:rPr>
      </w:pPr>
      <w:r w:rsidRPr="005514F4">
        <w:rPr>
          <w:rFonts w:ascii="Cambria" w:hAnsi="Cambria"/>
          <w:b/>
        </w:rPr>
        <w:t xml:space="preserve">Secure communications:  </w:t>
      </w:r>
      <w:r w:rsidRPr="005514F4">
        <w:rPr>
          <w:rFonts w:ascii="Cambria" w:hAnsi="Cambria"/>
        </w:rPr>
        <w:t>Training and tools to support secure communication can help mitigate efforts by regimes to monitor, intercept, and block opposition communications.  In Syria, the Assad</w:t>
      </w:r>
      <w:ins w:id="1998" w:author="karl@grindal.org" w:date="2014-10-18T16:07:00Z">
        <w:r w:rsidR="00E533E7">
          <w:rPr>
            <w:rFonts w:ascii="Cambria" w:hAnsi="Cambria"/>
          </w:rPr>
          <w:fldChar w:fldCharType="begin"/>
        </w:r>
        <w:r w:rsidR="00E533E7">
          <w:instrText xml:space="preserve"> XE "</w:instrText>
        </w:r>
        <w:r w:rsidR="00E533E7" w:rsidRPr="00CF1687">
          <w:rPr>
            <w:rFonts w:ascii="Cambria" w:hAnsi="Cambria" w:cs="Times New Roman"/>
            <w:color w:val="000000" w:themeColor="text1"/>
          </w:rPr>
          <w:instrText>Bashar al Assad</w:instrText>
        </w:r>
        <w:r w:rsidR="00E533E7">
          <w:instrText xml:space="preserve">" </w:instrText>
        </w:r>
        <w:r w:rsidR="00E533E7">
          <w:rPr>
            <w:rFonts w:ascii="Cambria" w:hAnsi="Cambria"/>
          </w:rPr>
          <w:fldChar w:fldCharType="end"/>
        </w:r>
      </w:ins>
      <w:r w:rsidRPr="005514F4">
        <w:rPr>
          <w:rFonts w:ascii="Cambria" w:hAnsi="Cambria"/>
        </w:rPr>
        <w:t xml:space="preserve"> regime’s Iranian-backed surveillance apparatus allowed it to identify and target for repression some of the most effective nonviolent organizers.  Front Line Defenders has produced useful on-line manuals for cyber-activists.</w:t>
      </w:r>
      <w:r w:rsidRPr="005514F4">
        <w:rPr>
          <w:rFonts w:ascii="Cambria" w:hAnsi="Cambria"/>
          <w:vertAlign w:val="superscript"/>
        </w:rPr>
        <w:footnoteReference w:id="307"/>
      </w:r>
      <w:r w:rsidRPr="005514F4">
        <w:rPr>
          <w:rFonts w:ascii="Cambria" w:hAnsi="Cambria"/>
        </w:rPr>
        <w:t xml:space="preserve">  Engaging security tools that combine digital and off-line security, translated into multiple languages and disseminated through proper activist channels, could be additionally helpful resources to protect civil resistors.</w:t>
      </w:r>
    </w:p>
    <w:p w14:paraId="2E16026D" w14:textId="77777777" w:rsidR="005514F4" w:rsidRPr="005514F4" w:rsidRDefault="005514F4" w:rsidP="005514F4">
      <w:pPr>
        <w:spacing w:before="100" w:beforeAutospacing="1" w:after="100" w:afterAutospacing="1" w:line="360" w:lineRule="auto"/>
        <w:jc w:val="both"/>
        <w:rPr>
          <w:rFonts w:ascii="Cambria" w:hAnsi="Cambria"/>
        </w:rPr>
      </w:pPr>
    </w:p>
    <w:p w14:paraId="1D67DCC7" w14:textId="3ECE17FF" w:rsidR="005514F4" w:rsidRPr="005514F4" w:rsidRDefault="005514F4" w:rsidP="005514F4">
      <w:pPr>
        <w:numPr>
          <w:ilvl w:val="0"/>
          <w:numId w:val="30"/>
        </w:numPr>
        <w:spacing w:before="100" w:beforeAutospacing="1" w:after="100" w:afterAutospacing="1" w:line="360" w:lineRule="auto"/>
        <w:jc w:val="both"/>
        <w:rPr>
          <w:rFonts w:ascii="Cambria" w:hAnsi="Cambria"/>
          <w:b/>
        </w:rPr>
      </w:pPr>
      <w:r w:rsidRPr="005514F4">
        <w:rPr>
          <w:rFonts w:ascii="Cambria" w:hAnsi="Cambria"/>
          <w:b/>
        </w:rPr>
        <w:t xml:space="preserve">Targeted sanctions: </w:t>
      </w:r>
      <w:r w:rsidRPr="005514F4">
        <w:rPr>
          <w:rFonts w:ascii="Cambria" w:hAnsi="Cambria"/>
        </w:rPr>
        <w:t>George Lopez</w:t>
      </w:r>
      <w:ins w:id="1999" w:author="karl@grindal.org" w:date="2014-10-19T20:02:00Z">
        <w:r w:rsidR="004308CB">
          <w:rPr>
            <w:rFonts w:ascii="Cambria" w:hAnsi="Cambria"/>
          </w:rPr>
          <w:fldChar w:fldCharType="begin"/>
        </w:r>
        <w:r w:rsidR="004308CB">
          <w:instrText xml:space="preserve"> XE "</w:instrText>
        </w:r>
      </w:ins>
      <w:r w:rsidR="004308CB" w:rsidRPr="00594DD0">
        <w:rPr>
          <w:rFonts w:ascii="Cambria" w:hAnsi="Cambria"/>
        </w:rPr>
        <w:instrText>George Lopez</w:instrText>
      </w:r>
      <w:ins w:id="2000" w:author="karl@grindal.org" w:date="2014-10-19T20:02:00Z">
        <w:r w:rsidR="004308CB">
          <w:instrText xml:space="preserve">" </w:instrText>
        </w:r>
        <w:r w:rsidR="004308CB">
          <w:rPr>
            <w:rFonts w:ascii="Cambria" w:hAnsi="Cambria"/>
          </w:rPr>
          <w:fldChar w:fldCharType="end"/>
        </w:r>
      </w:ins>
      <w:r w:rsidRPr="005514F4">
        <w:rPr>
          <w:rFonts w:ascii="Cambria" w:hAnsi="Cambria"/>
        </w:rPr>
        <w:t xml:space="preserve"> described how targeted, multilateral sanctions that freeze the bank accounts and other assets of regime officials (and their families) and shrink their international travel options help weaken their repressive apparatus.  The current US and EU sanctions regime targeting Russian elites for their role in destabilizing Ukraine is an example.  Unilateral sanctions or blanket sanctions that punish entire sections of a society tend to be less effective and allow regimes to project themselves as defenders of the people against outside punishment. </w:t>
      </w:r>
    </w:p>
    <w:p w14:paraId="348D7537" w14:textId="77777777" w:rsidR="005514F4" w:rsidRPr="005514F4" w:rsidRDefault="005514F4" w:rsidP="005514F4">
      <w:pPr>
        <w:spacing w:before="100" w:beforeAutospacing="1" w:after="100" w:afterAutospacing="1" w:line="360" w:lineRule="auto"/>
        <w:jc w:val="both"/>
        <w:rPr>
          <w:rFonts w:ascii="Cambria" w:hAnsi="Cambria"/>
          <w:b/>
        </w:rPr>
      </w:pPr>
    </w:p>
    <w:p w14:paraId="31D69E4A" w14:textId="69E61259" w:rsidR="005514F4" w:rsidRPr="005514F4" w:rsidRDefault="005514F4" w:rsidP="005514F4">
      <w:pPr>
        <w:numPr>
          <w:ilvl w:val="0"/>
          <w:numId w:val="30"/>
        </w:numPr>
        <w:spacing w:before="100" w:beforeAutospacing="1" w:after="100" w:afterAutospacing="1" w:line="360" w:lineRule="auto"/>
        <w:jc w:val="both"/>
        <w:rPr>
          <w:rFonts w:ascii="Cambria" w:hAnsi="Cambria"/>
          <w:b/>
        </w:rPr>
      </w:pPr>
      <w:r w:rsidRPr="005514F4">
        <w:rPr>
          <w:rFonts w:ascii="Cambria" w:hAnsi="Cambria"/>
          <w:b/>
        </w:rPr>
        <w:t xml:space="preserve">Solidarity and strike funds: </w:t>
      </w:r>
      <w:r w:rsidRPr="005514F4">
        <w:rPr>
          <w:rFonts w:ascii="Cambria" w:hAnsi="Cambria"/>
        </w:rPr>
        <w:t>Even small amounts of funding directed at activists, labor, and civic groups can help nonviolent movements maintain resiliency in the face of repression.  Human rights defenders’ funds and legal defense grants given by organizations like Freedom House</w:t>
      </w:r>
      <w:ins w:id="2001" w:author="karl@grindal.org" w:date="2014-10-18T15:54:00Z">
        <w:r w:rsidR="007602D7">
          <w:rPr>
            <w:rFonts w:ascii="Cambria" w:hAnsi="Cambria"/>
          </w:rPr>
          <w:fldChar w:fldCharType="begin"/>
        </w:r>
        <w:r w:rsidR="007602D7">
          <w:instrText xml:space="preserve"> XE "</w:instrText>
        </w:r>
      </w:ins>
      <w:r w:rsidR="007602D7" w:rsidRPr="00E20F17">
        <w:rPr>
          <w:rFonts w:ascii="Cambria" w:hAnsi="Cambria"/>
        </w:rPr>
        <w:instrText>Freedom House</w:instrText>
      </w:r>
      <w:ins w:id="2002" w:author="karl@grindal.org" w:date="2014-10-18T15:54:00Z">
        <w:r w:rsidR="007602D7">
          <w:instrText xml:space="preserve">" </w:instrText>
        </w:r>
        <w:r w:rsidR="007602D7">
          <w:rPr>
            <w:rFonts w:ascii="Cambria" w:hAnsi="Cambria"/>
          </w:rPr>
          <w:fldChar w:fldCharType="end"/>
        </w:r>
      </w:ins>
      <w:r w:rsidRPr="005514F4">
        <w:rPr>
          <w:rFonts w:ascii="Cambria" w:hAnsi="Cambria"/>
        </w:rPr>
        <w:t xml:space="preserve"> and PEN International</w:t>
      </w:r>
      <w:ins w:id="2003" w:author="karl@grindal.org" w:date="2014-10-19T20:02:00Z">
        <w:r w:rsidR="004308CB">
          <w:rPr>
            <w:rFonts w:ascii="Cambria" w:hAnsi="Cambria"/>
          </w:rPr>
          <w:fldChar w:fldCharType="begin"/>
        </w:r>
        <w:r w:rsidR="004308CB">
          <w:instrText xml:space="preserve"> XE "</w:instrText>
        </w:r>
      </w:ins>
      <w:r w:rsidR="004308CB" w:rsidRPr="007B3024">
        <w:rPr>
          <w:rFonts w:ascii="Cambria" w:hAnsi="Cambria"/>
        </w:rPr>
        <w:instrText>PEN International</w:instrText>
      </w:r>
      <w:ins w:id="2004" w:author="karl@grindal.org" w:date="2014-10-19T20:02:00Z">
        <w:r w:rsidR="004308CB">
          <w:instrText xml:space="preserve">" </w:instrText>
        </w:r>
        <w:r w:rsidR="004308CB">
          <w:rPr>
            <w:rFonts w:ascii="Cambria" w:hAnsi="Cambria"/>
          </w:rPr>
          <w:fldChar w:fldCharType="end"/>
        </w:r>
      </w:ins>
      <w:r w:rsidRPr="005514F4">
        <w:rPr>
          <w:rFonts w:ascii="Cambria" w:hAnsi="Cambria"/>
        </w:rPr>
        <w:t xml:space="preserve"> have provided a boost to imperiled civic leaders.  Strike funds from international labor groups allowed workers in places like Poland to weather martial law and a lengthy civil resistance struggle.  </w:t>
      </w:r>
    </w:p>
    <w:p w14:paraId="11835886" w14:textId="77777777" w:rsidR="005514F4" w:rsidRPr="005514F4" w:rsidRDefault="005514F4" w:rsidP="005514F4">
      <w:pPr>
        <w:spacing w:before="100" w:beforeAutospacing="1" w:after="100" w:afterAutospacing="1" w:line="360" w:lineRule="auto"/>
        <w:jc w:val="both"/>
        <w:rPr>
          <w:rFonts w:ascii="Cambria" w:hAnsi="Cambria"/>
        </w:rPr>
      </w:pPr>
    </w:p>
    <w:p w14:paraId="76E7C5C6"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t xml:space="preserve">To </w:t>
      </w:r>
      <w:r w:rsidRPr="005514F4">
        <w:rPr>
          <w:rFonts w:ascii="Cambria" w:hAnsi="Cambria"/>
          <w:b/>
        </w:rPr>
        <w:t xml:space="preserve">accelerate defections </w:t>
      </w:r>
      <w:r w:rsidRPr="005514F4">
        <w:rPr>
          <w:rFonts w:ascii="Cambria" w:hAnsi="Cambria"/>
        </w:rPr>
        <w:t xml:space="preserve">external actors can develop and execute a coordinated defections strategy that employs a wide range of tools such as targeted sanctions, golden parachutes, strategic communications, defection funds, technologies that support whistleblowers and the aggressive dissemination of information about how to defect safely.  </w:t>
      </w:r>
    </w:p>
    <w:p w14:paraId="349B2681" w14:textId="77777777" w:rsidR="005514F4" w:rsidRPr="005514F4" w:rsidRDefault="005514F4" w:rsidP="005514F4">
      <w:pPr>
        <w:spacing w:before="100" w:beforeAutospacing="1" w:after="100" w:afterAutospacing="1" w:line="360" w:lineRule="auto"/>
        <w:jc w:val="both"/>
        <w:rPr>
          <w:rFonts w:ascii="Cambria" w:hAnsi="Cambria"/>
          <w:b/>
        </w:rPr>
      </w:pPr>
    </w:p>
    <w:p w14:paraId="3F20FA28"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b/>
        </w:rPr>
        <w:t>Sample of Tools</w:t>
      </w:r>
      <w:r w:rsidRPr="005514F4">
        <w:rPr>
          <w:rFonts w:ascii="Cambria" w:hAnsi="Cambria"/>
        </w:rPr>
        <w:t xml:space="preserve">: </w:t>
      </w:r>
    </w:p>
    <w:p w14:paraId="6F299B75" w14:textId="05A703E6" w:rsidR="005514F4" w:rsidRPr="005514F4" w:rsidRDefault="005514F4" w:rsidP="005514F4">
      <w:pPr>
        <w:numPr>
          <w:ilvl w:val="0"/>
          <w:numId w:val="29"/>
        </w:numPr>
        <w:spacing w:before="100" w:beforeAutospacing="1" w:after="100" w:afterAutospacing="1" w:line="360" w:lineRule="auto"/>
        <w:jc w:val="both"/>
        <w:rPr>
          <w:rFonts w:ascii="Cambria" w:hAnsi="Cambria"/>
          <w:b/>
        </w:rPr>
      </w:pPr>
      <w:r w:rsidRPr="005514F4">
        <w:rPr>
          <w:rFonts w:ascii="Cambria" w:hAnsi="Cambria"/>
          <w:b/>
        </w:rPr>
        <w:t xml:space="preserve">Golden parachutes:  </w:t>
      </w:r>
      <w:r w:rsidRPr="005514F4">
        <w:rPr>
          <w:rFonts w:ascii="Cambria" w:hAnsi="Cambria"/>
        </w:rPr>
        <w:t>Incentivizing defection can take many forms.  Although paying regime elites to leave the scene and offering them some kind of amnesty can have serious implications for international justice, this could also accelerate a transition and prevent further bloodshed.  But for every Marcos and Ben Ali</w:t>
      </w:r>
      <w:ins w:id="2005" w:author="Microsoft account" w:date="2014-10-20T16:10:00Z">
        <w:r w:rsidR="008136A7">
          <w:rPr>
            <w:rFonts w:ascii="Cambria" w:hAnsi="Cambria"/>
          </w:rPr>
          <w:fldChar w:fldCharType="begin"/>
        </w:r>
        <w:r w:rsidR="008136A7">
          <w:instrText xml:space="preserve"> XE "</w:instrText>
        </w:r>
        <w:r w:rsidR="008136A7" w:rsidRPr="006F513A">
          <w:rPr>
            <w:rFonts w:ascii="Cambria" w:hAnsi="Cambria"/>
            <w:rPrChange w:id="2006" w:author="Microsoft account" w:date="2014-10-20T16:10:00Z">
              <w:rPr>
                <w:rFonts w:ascii="Cambria" w:hAnsi="Cambria"/>
              </w:rPr>
            </w:rPrChange>
          </w:rPr>
          <w:instrText>Ben Ali, Zine el-Abidine</w:instrText>
        </w:r>
        <w:r w:rsidR="008136A7">
          <w:instrText xml:space="preserve">" </w:instrText>
        </w:r>
        <w:r w:rsidR="008136A7">
          <w:rPr>
            <w:rFonts w:ascii="Cambria" w:hAnsi="Cambria"/>
          </w:rPr>
          <w:fldChar w:fldCharType="end"/>
        </w:r>
      </w:ins>
      <w:ins w:id="2007" w:author="karl@grindal.org" w:date="2014-10-18T15:57:00Z">
        <w:del w:id="2008" w:author="Microsoft account" w:date="2014-10-20T16:10:00Z">
          <w:r w:rsidR="007602D7" w:rsidDel="008136A7">
            <w:rPr>
              <w:rFonts w:ascii="Cambria" w:hAnsi="Cambria"/>
            </w:rPr>
            <w:fldChar w:fldCharType="begin"/>
          </w:r>
          <w:r w:rsidR="007602D7" w:rsidDel="008136A7">
            <w:delInstrText xml:space="preserve"> XE "</w:delInstrText>
          </w:r>
        </w:del>
      </w:ins>
      <w:del w:id="2009" w:author="Microsoft account" w:date="2014-10-20T16:10:00Z">
        <w:r w:rsidR="007602D7" w:rsidRPr="0075650A" w:rsidDel="008136A7">
          <w:rPr>
            <w:rFonts w:ascii="Cambria" w:hAnsi="Cambria"/>
          </w:rPr>
          <w:delInstrText>Ben Ali</w:delInstrText>
        </w:r>
      </w:del>
      <w:ins w:id="2010" w:author="karl@grindal.org" w:date="2014-10-18T15:57:00Z">
        <w:del w:id="2011" w:author="Microsoft account" w:date="2014-10-20T16:10:00Z">
          <w:r w:rsidR="007602D7" w:rsidDel="008136A7">
            <w:delInstrText xml:space="preserve">" </w:delInstrText>
          </w:r>
          <w:r w:rsidR="007602D7" w:rsidDel="008136A7">
            <w:rPr>
              <w:rFonts w:ascii="Cambria" w:hAnsi="Cambria"/>
            </w:rPr>
            <w:fldChar w:fldCharType="end"/>
          </w:r>
        </w:del>
      </w:ins>
      <w:r w:rsidRPr="005514F4">
        <w:rPr>
          <w:rFonts w:ascii="Cambria" w:hAnsi="Cambria"/>
        </w:rPr>
        <w:t xml:space="preserve"> who is </w:t>
      </w:r>
      <w:r w:rsidRPr="005514F4">
        <w:rPr>
          <w:rFonts w:ascii="Cambria" w:hAnsi="Cambria"/>
        </w:rPr>
        <w:lastRenderedPageBreak/>
        <w:t>willing to accept a paid vacation, there is the Bashar al Assad</w:t>
      </w:r>
      <w:ins w:id="2012" w:author="karl@grindal.org" w:date="2014-10-18T16:02:00Z">
        <w:r w:rsidR="00E533E7">
          <w:rPr>
            <w:rFonts w:ascii="Cambria" w:hAnsi="Cambria"/>
          </w:rPr>
          <w:fldChar w:fldCharType="begin"/>
        </w:r>
        <w:r w:rsidR="00E533E7">
          <w:instrText xml:space="preserve"> XE "</w:instrText>
        </w:r>
      </w:ins>
      <w:r w:rsidR="00E533E7" w:rsidRPr="00B720A0">
        <w:rPr>
          <w:rFonts w:ascii="Cambria" w:hAnsi="Cambria" w:cs="Times New Roman"/>
          <w:color w:val="000000" w:themeColor="text1"/>
        </w:rPr>
        <w:instrText>Bashar al Assad</w:instrText>
      </w:r>
      <w:ins w:id="2013" w:author="karl@grindal.org" w:date="2014-10-18T16:02:00Z">
        <w:r w:rsidR="00E533E7">
          <w:instrText xml:space="preserve">" </w:instrText>
        </w:r>
        <w:r w:rsidR="00E533E7">
          <w:rPr>
            <w:rFonts w:ascii="Cambria" w:hAnsi="Cambria"/>
          </w:rPr>
          <w:fldChar w:fldCharType="end"/>
        </w:r>
      </w:ins>
      <w:r w:rsidRPr="005514F4">
        <w:rPr>
          <w:rFonts w:ascii="Cambria" w:hAnsi="Cambria"/>
        </w:rPr>
        <w:t xml:space="preserve"> who will fight to the bitter end.  In certain highly repressive environments, defections-in-place, whereby regime functionaries remain in place while supporting the opposition using quiet, discreet means may be preferable to physically leaving the country.   </w:t>
      </w:r>
    </w:p>
    <w:p w14:paraId="2A3DC9EC" w14:textId="77777777" w:rsidR="005514F4" w:rsidRPr="005514F4" w:rsidRDefault="005514F4" w:rsidP="005514F4">
      <w:pPr>
        <w:spacing w:before="100" w:beforeAutospacing="1" w:after="100" w:afterAutospacing="1" w:line="360" w:lineRule="auto"/>
        <w:jc w:val="both"/>
        <w:rPr>
          <w:rFonts w:ascii="Cambria" w:hAnsi="Cambria"/>
        </w:rPr>
      </w:pPr>
    </w:p>
    <w:p w14:paraId="1F78244D" w14:textId="5AE4AACC" w:rsidR="005514F4" w:rsidRPr="005514F4" w:rsidRDefault="005514F4" w:rsidP="005514F4">
      <w:pPr>
        <w:numPr>
          <w:ilvl w:val="0"/>
          <w:numId w:val="29"/>
        </w:numPr>
        <w:spacing w:before="100" w:beforeAutospacing="1" w:after="100" w:afterAutospacing="1" w:line="360" w:lineRule="auto"/>
        <w:jc w:val="both"/>
        <w:rPr>
          <w:rFonts w:ascii="Cambria" w:hAnsi="Cambria"/>
        </w:rPr>
      </w:pPr>
      <w:r w:rsidRPr="005514F4">
        <w:rPr>
          <w:rFonts w:ascii="Cambria" w:hAnsi="Cambria"/>
          <w:b/>
        </w:rPr>
        <w:t xml:space="preserve">Financial incentives: </w:t>
      </w:r>
      <w:r w:rsidRPr="005514F4">
        <w:rPr>
          <w:rFonts w:ascii="Cambria" w:hAnsi="Cambria"/>
        </w:rPr>
        <w:t>A defections or whistle-blowers’ fund(s) could be established to help ease the financial burden for potential defectors and truth-tellers in authoritarian regime.  Such a fund could be modeled on the Mo Ibrahim Foundation</w:t>
      </w:r>
      <w:ins w:id="2014" w:author="karl@grindal.org" w:date="2014-10-19T20:02:00Z">
        <w:r w:rsidR="004308CB">
          <w:rPr>
            <w:rFonts w:ascii="Cambria" w:hAnsi="Cambria"/>
          </w:rPr>
          <w:fldChar w:fldCharType="begin"/>
        </w:r>
        <w:r w:rsidR="004308CB">
          <w:instrText xml:space="preserve"> XE "</w:instrText>
        </w:r>
      </w:ins>
      <w:r w:rsidR="004308CB" w:rsidRPr="005A4676">
        <w:rPr>
          <w:rFonts w:ascii="Cambria" w:hAnsi="Cambria"/>
        </w:rPr>
        <w:instrText>Mo Ibrahim Foundation</w:instrText>
      </w:r>
      <w:ins w:id="2015" w:author="karl@grindal.org" w:date="2014-10-19T20:02:00Z">
        <w:r w:rsidR="004308CB">
          <w:instrText xml:space="preserve">" </w:instrText>
        </w:r>
        <w:r w:rsidR="004308CB">
          <w:rPr>
            <w:rFonts w:ascii="Cambria" w:hAnsi="Cambria"/>
          </w:rPr>
          <w:fldChar w:fldCharType="end"/>
        </w:r>
      </w:ins>
      <w:r w:rsidRPr="005514F4">
        <w:rPr>
          <w:rFonts w:ascii="Cambria" w:hAnsi="Cambria"/>
        </w:rPr>
        <w:t xml:space="preserve"> monetary awards for former African heads of state who leave office within their term limit and show excellence in leadership. In addition, in cases where sanctions are in place, potential defectors could be assured that their names would be removed from the sanctions list were they to defect.  </w:t>
      </w:r>
    </w:p>
    <w:p w14:paraId="5F154EF9" w14:textId="77777777" w:rsidR="005514F4" w:rsidRPr="005514F4" w:rsidRDefault="005514F4" w:rsidP="005514F4">
      <w:pPr>
        <w:spacing w:before="100" w:beforeAutospacing="1" w:after="100" w:afterAutospacing="1" w:line="360" w:lineRule="auto"/>
        <w:jc w:val="both"/>
        <w:rPr>
          <w:rFonts w:ascii="Cambria" w:hAnsi="Cambria"/>
        </w:rPr>
      </w:pPr>
    </w:p>
    <w:p w14:paraId="4F839EB7" w14:textId="77777777" w:rsidR="005514F4" w:rsidRPr="005514F4" w:rsidRDefault="005514F4" w:rsidP="005514F4">
      <w:pPr>
        <w:numPr>
          <w:ilvl w:val="0"/>
          <w:numId w:val="29"/>
        </w:numPr>
        <w:spacing w:before="100" w:beforeAutospacing="1" w:after="100" w:afterAutospacing="1" w:line="360" w:lineRule="auto"/>
        <w:jc w:val="both"/>
        <w:rPr>
          <w:rFonts w:ascii="Cambria" w:hAnsi="Cambria"/>
        </w:rPr>
      </w:pPr>
      <w:r w:rsidRPr="005514F4">
        <w:rPr>
          <w:rFonts w:ascii="Cambria" w:hAnsi="Cambria"/>
          <w:b/>
        </w:rPr>
        <w:t xml:space="preserve">Targeted Sanctions: </w:t>
      </w:r>
      <w:r w:rsidRPr="005514F4">
        <w:rPr>
          <w:rFonts w:ascii="Cambria" w:hAnsi="Cambria"/>
        </w:rPr>
        <w:t xml:space="preserve">Asset freezes and restrictions on the ability of authoritarian elites to travel, purchase luxury goods, and send their children to private schools overseas are examples of targeted sanctions, most recently applied by the US and EU against Russian government and business elites for their role in supporting aggression against Ukraine.  Travel bans and asset freezes might be usefully expanded to include the spouses, families and supporters of regime elites responsible for mass human rights abuses.  </w:t>
      </w:r>
    </w:p>
    <w:p w14:paraId="076CC0C7" w14:textId="77777777" w:rsidR="005514F4" w:rsidRPr="005514F4" w:rsidRDefault="005514F4" w:rsidP="005514F4">
      <w:pPr>
        <w:spacing w:before="100" w:beforeAutospacing="1" w:after="100" w:afterAutospacing="1" w:line="360" w:lineRule="auto"/>
        <w:jc w:val="both"/>
        <w:rPr>
          <w:rFonts w:ascii="Cambria" w:hAnsi="Cambria"/>
        </w:rPr>
      </w:pPr>
    </w:p>
    <w:p w14:paraId="722C5427" w14:textId="1C1FA794" w:rsidR="005514F4" w:rsidRPr="005514F4" w:rsidRDefault="005514F4" w:rsidP="005514F4">
      <w:pPr>
        <w:numPr>
          <w:ilvl w:val="0"/>
          <w:numId w:val="29"/>
        </w:numPr>
        <w:spacing w:before="100" w:beforeAutospacing="1" w:after="100" w:afterAutospacing="1" w:line="360" w:lineRule="auto"/>
        <w:jc w:val="both"/>
        <w:rPr>
          <w:rFonts w:ascii="Cambria" w:hAnsi="Cambria"/>
        </w:rPr>
      </w:pPr>
      <w:r w:rsidRPr="005514F4">
        <w:rPr>
          <w:rFonts w:ascii="Cambria" w:hAnsi="Cambria"/>
          <w:b/>
        </w:rPr>
        <w:t xml:space="preserve">Defection communications toolkit:  </w:t>
      </w:r>
      <w:r w:rsidRPr="005514F4">
        <w:rPr>
          <w:rFonts w:ascii="Cambria" w:hAnsi="Cambria"/>
        </w:rPr>
        <w:t>Support for the development and dissemination of information about how to defect safely, targeting civil servants and security force members, might be helpful in certain authoritarian contexts.  Leaflets, billboards, graffiti, radio and social media spots and campaigns (possibly even mobile applications) that encourage truth-telling as a form of patriotism and warn of the consequences of engaging in rights abuses – as was used to lure soldiers away from the LRA</w:t>
      </w:r>
      <w:ins w:id="2016" w:author="karl@grindal.org" w:date="2014-10-19T20:03:00Z">
        <w:r w:rsidR="004308CB">
          <w:rPr>
            <w:rFonts w:ascii="Cambria" w:hAnsi="Cambria"/>
          </w:rPr>
          <w:fldChar w:fldCharType="begin"/>
        </w:r>
        <w:r w:rsidR="004308CB">
          <w:instrText xml:space="preserve"> XE "</w:instrText>
        </w:r>
        <w:r w:rsidR="004308CB" w:rsidRPr="00636F9B">
          <w:rPr>
            <w:rFonts w:ascii="Cambria" w:hAnsi="Cambria"/>
          </w:rPr>
          <w:instrText>Lord's Resistance Army</w:instrText>
        </w:r>
        <w:r w:rsidR="004308CB">
          <w:instrText xml:space="preserve">" </w:instrText>
        </w:r>
        <w:r w:rsidR="004308CB">
          <w:rPr>
            <w:rFonts w:ascii="Cambria" w:hAnsi="Cambria"/>
          </w:rPr>
          <w:fldChar w:fldCharType="end"/>
        </w:r>
      </w:ins>
      <w:r w:rsidRPr="005514F4">
        <w:rPr>
          <w:rFonts w:ascii="Cambria" w:hAnsi="Cambria"/>
        </w:rPr>
        <w:t xml:space="preserve"> in Uganda – are all defections tools.  </w:t>
      </w:r>
    </w:p>
    <w:p w14:paraId="29A54F69" w14:textId="77777777" w:rsidR="005514F4" w:rsidRPr="005514F4" w:rsidRDefault="005514F4" w:rsidP="005514F4">
      <w:pPr>
        <w:spacing w:before="100" w:beforeAutospacing="1" w:after="100" w:afterAutospacing="1" w:line="360" w:lineRule="auto"/>
        <w:jc w:val="both"/>
        <w:rPr>
          <w:rFonts w:ascii="Cambria" w:hAnsi="Cambria"/>
        </w:rPr>
      </w:pPr>
    </w:p>
    <w:p w14:paraId="45E430B5" w14:textId="77777777" w:rsidR="005514F4" w:rsidRPr="005514F4" w:rsidRDefault="005514F4" w:rsidP="005514F4">
      <w:pPr>
        <w:spacing w:before="100" w:beforeAutospacing="1" w:after="100" w:afterAutospacing="1" w:line="360" w:lineRule="auto"/>
        <w:jc w:val="both"/>
        <w:rPr>
          <w:rFonts w:ascii="Cambria" w:hAnsi="Cambria"/>
        </w:rPr>
      </w:pPr>
      <w:r w:rsidRPr="005514F4">
        <w:rPr>
          <w:rFonts w:ascii="Cambria" w:hAnsi="Cambria"/>
        </w:rPr>
        <w:lastRenderedPageBreak/>
        <w:t xml:space="preserve">This is only a sampling of the tools available to external actors to support nonviolent activism in the lead-up to and during political transitions from authoritarianism.  Further quantitative and qualitative research should yield insights into the factors, including timing and sequencing, that make external interventions helpful (or not) in different civil resistance contexts. </w:t>
      </w:r>
    </w:p>
    <w:p w14:paraId="5E2D671E" w14:textId="77777777" w:rsidR="005514F4" w:rsidRPr="005514F4" w:rsidRDefault="005514F4" w:rsidP="005514F4">
      <w:pPr>
        <w:spacing w:before="100" w:beforeAutospacing="1" w:after="100" w:afterAutospacing="1" w:line="360" w:lineRule="auto"/>
        <w:jc w:val="both"/>
        <w:rPr>
          <w:rFonts w:ascii="Cambria" w:hAnsi="Cambria"/>
        </w:rPr>
      </w:pPr>
    </w:p>
    <w:p w14:paraId="0ED9E229" w14:textId="77777777" w:rsidR="005514F4" w:rsidRDefault="005514F4" w:rsidP="005514F4">
      <w:pPr>
        <w:spacing w:before="100" w:beforeAutospacing="1" w:after="100" w:afterAutospacing="1" w:line="360" w:lineRule="auto"/>
        <w:jc w:val="both"/>
        <w:rPr>
          <w:ins w:id="2017" w:author="karl@grindal.org" w:date="2014-10-18T15:42:00Z"/>
          <w:rFonts w:ascii="Cambria" w:hAnsi="Cambria"/>
        </w:rPr>
      </w:pPr>
      <w:r w:rsidRPr="005514F4">
        <w:rPr>
          <w:rFonts w:ascii="Cambria" w:hAnsi="Cambria"/>
        </w:rPr>
        <w:t xml:space="preserve">In the post-transition period, sustained external support for political and economic development and institution building is crucial, as is technical support for reconciliation processes. Government and non-governmental actors have a key role to play in helping civil society move from confrontation to engagement with institutions and “normal” political pathways – whether as watchdogs, participants in constitutional and electoral reform processes, or as leaders in local and national reconciliation processes.  As in the pre-transition phase, peer-to-peer learning about democratic consolidation processes and participatory governance can help civic actors move from protest to politics.         </w:t>
      </w:r>
    </w:p>
    <w:p w14:paraId="2B818E14" w14:textId="77777777" w:rsidR="006109EE" w:rsidRDefault="006109EE" w:rsidP="005514F4">
      <w:pPr>
        <w:spacing w:before="100" w:beforeAutospacing="1" w:after="100" w:afterAutospacing="1" w:line="360" w:lineRule="auto"/>
        <w:jc w:val="both"/>
        <w:rPr>
          <w:ins w:id="2018" w:author="karl@grindal.org" w:date="2014-10-18T15:42:00Z"/>
          <w:rFonts w:ascii="Cambria" w:hAnsi="Cambria"/>
        </w:rPr>
      </w:pPr>
    </w:p>
    <w:p w14:paraId="2434660A" w14:textId="45E3AB4E" w:rsidR="006109EE" w:rsidRPr="006109EE" w:rsidRDefault="006109EE" w:rsidP="005514F4">
      <w:pPr>
        <w:spacing w:before="100" w:beforeAutospacing="1" w:after="100" w:afterAutospacing="1" w:line="360" w:lineRule="auto"/>
        <w:jc w:val="both"/>
        <w:rPr>
          <w:ins w:id="2019" w:author="karl@grindal.org" w:date="2014-10-18T15:42:00Z"/>
          <w:rFonts w:ascii="Cambria" w:hAnsi="Cambria"/>
          <w:b/>
          <w:rPrChange w:id="2020" w:author="karl@grindal.org" w:date="2014-10-18T15:43:00Z">
            <w:rPr>
              <w:ins w:id="2021" w:author="karl@grindal.org" w:date="2014-10-18T15:42:00Z"/>
              <w:rFonts w:ascii="Cambria" w:hAnsi="Cambria"/>
            </w:rPr>
          </w:rPrChange>
        </w:rPr>
      </w:pPr>
      <w:ins w:id="2022" w:author="karl@grindal.org" w:date="2014-10-18T15:43:00Z">
        <w:r>
          <w:rPr>
            <w:rFonts w:ascii="Cambria" w:hAnsi="Cambria"/>
            <w:b/>
          </w:rPr>
          <w:t>INDEX</w:t>
        </w:r>
      </w:ins>
    </w:p>
    <w:p w14:paraId="52FBD4C1" w14:textId="77777777" w:rsidR="008F1491" w:rsidRDefault="006109EE" w:rsidP="005514F4">
      <w:pPr>
        <w:spacing w:before="100" w:beforeAutospacing="1" w:after="100" w:afterAutospacing="1" w:line="360" w:lineRule="auto"/>
        <w:jc w:val="both"/>
        <w:rPr>
          <w:ins w:id="2023" w:author="Microsoft account" w:date="2014-10-20T16:37:00Z"/>
          <w:noProof/>
        </w:rPr>
        <w:sectPr w:rsidR="008F1491" w:rsidSect="004C1E2A">
          <w:footnotePr>
            <w:numRestart w:val="eachSect"/>
          </w:footnotePr>
          <w:type w:val="continuous"/>
          <w:pgSz w:w="12240" w:h="15840"/>
          <w:pgMar w:top="1440" w:right="1440" w:bottom="1440" w:left="1440" w:header="720" w:footer="720" w:gutter="0"/>
          <w:cols w:space="720"/>
          <w:docGrid w:linePitch="360"/>
        </w:sectPr>
      </w:pPr>
      <w:ins w:id="2024" w:author="karl@grindal.org" w:date="2014-10-18T15:43:00Z">
        <w:r w:rsidRPr="004C1E2A">
          <w:rPr>
            <w:rPrChange w:id="2025" w:author="karl@grindal.org" w:date="2014-10-19T20:57:00Z">
              <w:rPr>
                <w:rFonts w:ascii="Cambria" w:hAnsi="Cambria"/>
              </w:rPr>
            </w:rPrChange>
          </w:rPr>
          <w:fldChar w:fldCharType="begin"/>
        </w:r>
        <w:r w:rsidRPr="004C1E2A">
          <w:rPr>
            <w:rPrChange w:id="2026" w:author="karl@grindal.org" w:date="2014-10-19T20:57:00Z">
              <w:rPr>
                <w:rFonts w:ascii="Cambria" w:hAnsi="Cambria"/>
              </w:rPr>
            </w:rPrChange>
          </w:rPr>
          <w:instrText xml:space="preserve"> INDEX \c "2" \z "1033" </w:instrText>
        </w:r>
      </w:ins>
      <w:r w:rsidRPr="004C1E2A">
        <w:rPr>
          <w:rPrChange w:id="2027" w:author="karl@grindal.org" w:date="2014-10-19T20:57:00Z">
            <w:rPr>
              <w:rFonts w:ascii="Cambria" w:hAnsi="Cambria"/>
            </w:rPr>
          </w:rPrChange>
        </w:rPr>
        <w:fldChar w:fldCharType="separate"/>
      </w:r>
    </w:p>
    <w:p w14:paraId="221DC2B0" w14:textId="77777777" w:rsidR="008F1491" w:rsidRDefault="008F1491">
      <w:pPr>
        <w:pStyle w:val="Index1"/>
        <w:tabs>
          <w:tab w:val="right" w:leader="dot" w:pos="4310"/>
        </w:tabs>
        <w:rPr>
          <w:ins w:id="2028" w:author="Microsoft account" w:date="2014-10-20T16:37:00Z"/>
          <w:noProof/>
        </w:rPr>
      </w:pPr>
      <w:ins w:id="2029" w:author="Microsoft account" w:date="2014-10-20T16:37:00Z">
        <w:r w:rsidRPr="00100176">
          <w:rPr>
            <w:rFonts w:ascii="Cambria" w:hAnsi="Cambria" w:cs="Times New Roman"/>
            <w:noProof/>
            <w:color w:val="000000" w:themeColor="text1"/>
            <w:lang w:val="en"/>
          </w:rPr>
          <w:lastRenderedPageBreak/>
          <w:t>1832 Reform Act</w:t>
        </w:r>
        <w:r>
          <w:rPr>
            <w:noProof/>
          </w:rPr>
          <w:t>, 15</w:t>
        </w:r>
      </w:ins>
    </w:p>
    <w:p w14:paraId="6AC293DB" w14:textId="77777777" w:rsidR="008F1491" w:rsidRDefault="008F1491">
      <w:pPr>
        <w:pStyle w:val="Index1"/>
        <w:tabs>
          <w:tab w:val="right" w:leader="dot" w:pos="4310"/>
        </w:tabs>
        <w:rPr>
          <w:ins w:id="2030" w:author="Microsoft account" w:date="2014-10-20T16:37:00Z"/>
          <w:noProof/>
        </w:rPr>
      </w:pPr>
      <w:ins w:id="2031" w:author="Microsoft account" w:date="2014-10-20T16:37:00Z">
        <w:r w:rsidRPr="00100176">
          <w:rPr>
            <w:rFonts w:ascii="Cambria" w:eastAsia="MS Mincho" w:hAnsi="Cambria" w:cs="Times New Roman"/>
            <w:noProof/>
            <w:color w:val="000000" w:themeColor="text1"/>
          </w:rPr>
          <w:t>African Charter on Human and People’s Rights</w:t>
        </w:r>
        <w:r>
          <w:rPr>
            <w:noProof/>
          </w:rPr>
          <w:t>, 149, 150, 152, 162</w:t>
        </w:r>
      </w:ins>
    </w:p>
    <w:p w14:paraId="45AF220F" w14:textId="77777777" w:rsidR="008F1491" w:rsidRDefault="008F1491">
      <w:pPr>
        <w:pStyle w:val="Index1"/>
        <w:tabs>
          <w:tab w:val="right" w:leader="dot" w:pos="4310"/>
        </w:tabs>
        <w:rPr>
          <w:ins w:id="2032" w:author="Microsoft account" w:date="2014-10-20T16:37:00Z"/>
          <w:noProof/>
        </w:rPr>
      </w:pPr>
      <w:ins w:id="2033" w:author="Microsoft account" w:date="2014-10-20T16:37:00Z">
        <w:r w:rsidRPr="00100176">
          <w:rPr>
            <w:rFonts w:ascii="Cambria" w:eastAsia="MS Mincho" w:hAnsi="Cambria" w:cs="Times New Roman"/>
            <w:noProof/>
            <w:color w:val="000000" w:themeColor="text1"/>
          </w:rPr>
          <w:t>African National Congress</w:t>
        </w:r>
        <w:r>
          <w:rPr>
            <w:noProof/>
          </w:rPr>
          <w:t>, 125, 128, 138</w:t>
        </w:r>
      </w:ins>
    </w:p>
    <w:p w14:paraId="6ABA69B2" w14:textId="77777777" w:rsidR="008F1491" w:rsidRDefault="008F1491">
      <w:pPr>
        <w:pStyle w:val="Index1"/>
        <w:tabs>
          <w:tab w:val="right" w:leader="dot" w:pos="4310"/>
        </w:tabs>
        <w:rPr>
          <w:ins w:id="2034" w:author="Microsoft account" w:date="2014-10-20T16:37:00Z"/>
          <w:noProof/>
        </w:rPr>
      </w:pPr>
      <w:ins w:id="2035" w:author="Microsoft account" w:date="2014-10-20T16:37:00Z">
        <w:r w:rsidRPr="00100176">
          <w:rPr>
            <w:rFonts w:ascii="Cambria" w:eastAsia="Calibri" w:hAnsi="Cambria" w:cs="Times New Roman"/>
            <w:noProof/>
            <w:color w:val="000000" w:themeColor="text1"/>
          </w:rPr>
          <w:t>Akaev regime</w:t>
        </w:r>
        <w:r>
          <w:rPr>
            <w:noProof/>
          </w:rPr>
          <w:t>, 19</w:t>
        </w:r>
      </w:ins>
    </w:p>
    <w:p w14:paraId="0C75C01D" w14:textId="77777777" w:rsidR="008F1491" w:rsidRDefault="008F1491">
      <w:pPr>
        <w:pStyle w:val="Index1"/>
        <w:tabs>
          <w:tab w:val="right" w:leader="dot" w:pos="4310"/>
        </w:tabs>
        <w:rPr>
          <w:ins w:id="2036" w:author="Microsoft account" w:date="2014-10-20T16:37:00Z"/>
          <w:noProof/>
        </w:rPr>
      </w:pPr>
      <w:ins w:id="2037" w:author="Microsoft account" w:date="2014-10-20T16:37:00Z">
        <w:r w:rsidRPr="00100176">
          <w:rPr>
            <w:rFonts w:ascii="Cambria" w:eastAsia="Times New Roman" w:hAnsi="Cambria" w:cs="Times New Roman"/>
            <w:bCs/>
            <w:noProof/>
            <w:color w:val="000000" w:themeColor="text1"/>
            <w:spacing w:val="-8"/>
            <w:kern w:val="36"/>
          </w:rPr>
          <w:t>AKP</w:t>
        </w:r>
        <w:r>
          <w:rPr>
            <w:noProof/>
          </w:rPr>
          <w:t>, 44, 50</w:t>
        </w:r>
      </w:ins>
    </w:p>
    <w:p w14:paraId="1C57C1F9" w14:textId="77777777" w:rsidR="008F1491" w:rsidRDefault="008F1491">
      <w:pPr>
        <w:pStyle w:val="Index1"/>
        <w:tabs>
          <w:tab w:val="right" w:leader="dot" w:pos="4310"/>
        </w:tabs>
        <w:rPr>
          <w:ins w:id="2038" w:author="Microsoft account" w:date="2014-10-20T16:37:00Z"/>
          <w:noProof/>
        </w:rPr>
      </w:pPr>
      <w:ins w:id="2039" w:author="Microsoft account" w:date="2014-10-20T16:37:00Z">
        <w:r w:rsidRPr="00100176">
          <w:rPr>
            <w:rFonts w:ascii="Cambria" w:eastAsia="Times New Roman" w:hAnsi="Cambria" w:cs="Times New Roman"/>
            <w:bCs/>
            <w:noProof/>
            <w:color w:val="000000" w:themeColor="text1"/>
            <w:spacing w:val="-8"/>
            <w:kern w:val="36"/>
          </w:rPr>
          <w:t>Al Jazeera</w:t>
        </w:r>
        <w:r>
          <w:rPr>
            <w:noProof/>
          </w:rPr>
          <w:t>, 47</w:t>
        </w:r>
      </w:ins>
    </w:p>
    <w:p w14:paraId="6DB93217" w14:textId="77777777" w:rsidR="008F1491" w:rsidRDefault="008F1491">
      <w:pPr>
        <w:pStyle w:val="Index1"/>
        <w:tabs>
          <w:tab w:val="right" w:leader="dot" w:pos="4310"/>
        </w:tabs>
        <w:rPr>
          <w:ins w:id="2040" w:author="Microsoft account" w:date="2014-10-20T16:37:00Z"/>
          <w:noProof/>
        </w:rPr>
      </w:pPr>
      <w:ins w:id="2041" w:author="Microsoft account" w:date="2014-10-20T16:37:00Z">
        <w:r w:rsidRPr="00100176">
          <w:rPr>
            <w:rFonts w:eastAsia="Times New Roman" w:cs="Times New Roman"/>
            <w:noProof/>
            <w:color w:val="000000" w:themeColor="text1"/>
          </w:rPr>
          <w:t>Alawite</w:t>
        </w:r>
        <w:r>
          <w:rPr>
            <w:noProof/>
          </w:rPr>
          <w:t>, 85, 133, 134, 137, 138, 142</w:t>
        </w:r>
      </w:ins>
    </w:p>
    <w:p w14:paraId="74C384E1" w14:textId="77777777" w:rsidR="008F1491" w:rsidRDefault="008F1491">
      <w:pPr>
        <w:pStyle w:val="Index1"/>
        <w:tabs>
          <w:tab w:val="right" w:leader="dot" w:pos="4310"/>
        </w:tabs>
        <w:rPr>
          <w:ins w:id="2042" w:author="Microsoft account" w:date="2014-10-20T16:37:00Z"/>
          <w:noProof/>
        </w:rPr>
      </w:pPr>
      <w:ins w:id="2043" w:author="Microsoft account" w:date="2014-10-20T16:37:00Z">
        <w:r w:rsidRPr="00100176">
          <w:rPr>
            <w:rFonts w:ascii="Cambria" w:hAnsi="Cambria" w:cs="Times New Roman"/>
            <w:noProof/>
            <w:color w:val="000000" w:themeColor="text1"/>
            <w:lang w:bidi="ar-BH"/>
          </w:rPr>
          <w:t>Alkhawaja, Abdulhadi</w:t>
        </w:r>
        <w:r>
          <w:rPr>
            <w:noProof/>
          </w:rPr>
          <w:t>, 121</w:t>
        </w:r>
      </w:ins>
    </w:p>
    <w:p w14:paraId="0BCD9491" w14:textId="77777777" w:rsidR="008F1491" w:rsidRDefault="008F1491">
      <w:pPr>
        <w:pStyle w:val="Index1"/>
        <w:tabs>
          <w:tab w:val="right" w:leader="dot" w:pos="4310"/>
        </w:tabs>
        <w:rPr>
          <w:ins w:id="2044" w:author="Microsoft account" w:date="2014-10-20T16:37:00Z"/>
          <w:noProof/>
        </w:rPr>
      </w:pPr>
      <w:ins w:id="2045" w:author="Microsoft account" w:date="2014-10-20T16:37:00Z">
        <w:r w:rsidRPr="00100176">
          <w:rPr>
            <w:rFonts w:ascii="Cambria" w:hAnsi="Cambria" w:cs="Times New Roman"/>
            <w:noProof/>
            <w:color w:val="000000" w:themeColor="text1"/>
          </w:rPr>
          <w:t>Alwadi, Nada</w:t>
        </w:r>
        <w:r>
          <w:rPr>
            <w:noProof/>
          </w:rPr>
          <w:t>, 5, 115</w:t>
        </w:r>
      </w:ins>
    </w:p>
    <w:p w14:paraId="68C936A5" w14:textId="77777777" w:rsidR="008F1491" w:rsidRDefault="008F1491">
      <w:pPr>
        <w:pStyle w:val="Index1"/>
        <w:tabs>
          <w:tab w:val="right" w:leader="dot" w:pos="4310"/>
        </w:tabs>
        <w:rPr>
          <w:ins w:id="2046" w:author="Microsoft account" w:date="2014-10-20T16:37:00Z"/>
          <w:noProof/>
        </w:rPr>
      </w:pPr>
      <w:ins w:id="2047" w:author="Microsoft account" w:date="2014-10-20T16:37:00Z">
        <w:r w:rsidRPr="00100176">
          <w:rPr>
            <w:rFonts w:ascii="Cambria" w:eastAsia="MS Mincho" w:hAnsi="Cambria" w:cs="Times New Roman"/>
            <w:noProof/>
            <w:color w:val="000000" w:themeColor="text1"/>
          </w:rPr>
          <w:t>American Convention on Human Rights</w:t>
        </w:r>
        <w:r>
          <w:rPr>
            <w:noProof/>
          </w:rPr>
          <w:t>, 148, 149, 150, 152</w:t>
        </w:r>
      </w:ins>
    </w:p>
    <w:p w14:paraId="0A424C15" w14:textId="77777777" w:rsidR="008F1491" w:rsidRDefault="008F1491">
      <w:pPr>
        <w:pStyle w:val="Index1"/>
        <w:tabs>
          <w:tab w:val="right" w:leader="dot" w:pos="4310"/>
        </w:tabs>
        <w:rPr>
          <w:ins w:id="2048" w:author="Microsoft account" w:date="2014-10-20T16:37:00Z"/>
          <w:noProof/>
        </w:rPr>
      </w:pPr>
      <w:ins w:id="2049" w:author="Microsoft account" w:date="2014-10-20T16:37:00Z">
        <w:r w:rsidRPr="00100176">
          <w:rPr>
            <w:rFonts w:ascii="Cambria" w:eastAsia="Calibri" w:hAnsi="Cambria" w:cs="Times New Roman"/>
            <w:noProof/>
            <w:color w:val="000000" w:themeColor="text1"/>
          </w:rPr>
          <w:t>Andijon massacre</w:t>
        </w:r>
        <w:r>
          <w:rPr>
            <w:noProof/>
          </w:rPr>
          <w:t>, 20, 21, 22, 23</w:t>
        </w:r>
      </w:ins>
    </w:p>
    <w:p w14:paraId="2C6D89F0" w14:textId="77777777" w:rsidR="008F1491" w:rsidRDefault="008F1491">
      <w:pPr>
        <w:pStyle w:val="Index1"/>
        <w:tabs>
          <w:tab w:val="right" w:leader="dot" w:pos="4310"/>
        </w:tabs>
        <w:rPr>
          <w:ins w:id="2050" w:author="Microsoft account" w:date="2014-10-20T16:37:00Z"/>
          <w:noProof/>
        </w:rPr>
      </w:pPr>
      <w:ins w:id="2051" w:author="Microsoft account" w:date="2014-10-20T16:37:00Z">
        <w:r w:rsidRPr="00100176">
          <w:rPr>
            <w:rFonts w:ascii="Cambria" w:hAnsi="Cambria" w:cs="Times New Roman"/>
            <w:noProof/>
            <w:color w:val="000000" w:themeColor="text1"/>
          </w:rPr>
          <w:t>apartheid</w:t>
        </w:r>
        <w:r>
          <w:rPr>
            <w:noProof/>
          </w:rPr>
          <w:t>, 71, 73, 78, 125, 129, 131, 167, 168</w:t>
        </w:r>
      </w:ins>
    </w:p>
    <w:p w14:paraId="01517A88" w14:textId="77777777" w:rsidR="008F1491" w:rsidRDefault="008F1491">
      <w:pPr>
        <w:pStyle w:val="Index1"/>
        <w:tabs>
          <w:tab w:val="right" w:leader="dot" w:pos="4310"/>
        </w:tabs>
        <w:rPr>
          <w:ins w:id="2052" w:author="Microsoft account" w:date="2014-10-20T16:37:00Z"/>
          <w:noProof/>
        </w:rPr>
      </w:pPr>
      <w:ins w:id="2053" w:author="Microsoft account" w:date="2014-10-20T16:37:00Z">
        <w:r w:rsidRPr="00100176">
          <w:rPr>
            <w:rFonts w:ascii="Cambria" w:hAnsi="Cambria" w:cs="Times New Roman"/>
            <w:noProof/>
            <w:color w:val="000000" w:themeColor="text1"/>
          </w:rPr>
          <w:t>Arab Awakening</w:t>
        </w:r>
        <w:r>
          <w:rPr>
            <w:noProof/>
          </w:rPr>
          <w:t>, 53, 115</w:t>
        </w:r>
      </w:ins>
    </w:p>
    <w:p w14:paraId="2DD66BAE" w14:textId="77777777" w:rsidR="008F1491" w:rsidRDefault="008F1491">
      <w:pPr>
        <w:pStyle w:val="Index1"/>
        <w:tabs>
          <w:tab w:val="right" w:leader="dot" w:pos="4310"/>
        </w:tabs>
        <w:rPr>
          <w:ins w:id="2054" w:author="Microsoft account" w:date="2014-10-20T16:37:00Z"/>
          <w:noProof/>
        </w:rPr>
      </w:pPr>
      <w:ins w:id="2055" w:author="Microsoft account" w:date="2014-10-20T16:37:00Z">
        <w:r w:rsidRPr="00100176">
          <w:rPr>
            <w:rFonts w:ascii="Cambria" w:eastAsia="Times New Roman" w:hAnsi="Cambria" w:cs="Times New Roman"/>
            <w:noProof/>
            <w:color w:val="000000" w:themeColor="text1"/>
            <w:lang w:bidi="ar-BH"/>
          </w:rPr>
          <w:t>Arab Awakening</w:t>
        </w:r>
        <w:r>
          <w:rPr>
            <w:noProof/>
          </w:rPr>
          <w:t>, 115, 120</w:t>
        </w:r>
      </w:ins>
    </w:p>
    <w:p w14:paraId="15EDB580" w14:textId="77777777" w:rsidR="008F1491" w:rsidRDefault="008F1491">
      <w:pPr>
        <w:pStyle w:val="Index1"/>
        <w:tabs>
          <w:tab w:val="right" w:leader="dot" w:pos="4310"/>
        </w:tabs>
        <w:rPr>
          <w:ins w:id="2056" w:author="Microsoft account" w:date="2014-10-20T16:37:00Z"/>
          <w:noProof/>
        </w:rPr>
      </w:pPr>
      <w:ins w:id="2057" w:author="Microsoft account" w:date="2014-10-20T16:37:00Z">
        <w:r w:rsidRPr="00100176">
          <w:rPr>
            <w:rFonts w:ascii="Cambria" w:hAnsi="Cambria" w:cs="Times New Roman"/>
            <w:noProof/>
            <w:color w:val="000000" w:themeColor="text1"/>
            <w:lang w:val="en"/>
          </w:rPr>
          <w:t>Arab Spring</w:t>
        </w:r>
        <w:r>
          <w:rPr>
            <w:noProof/>
          </w:rPr>
          <w:t>, 10, 32, 33, 38, 117, 185, 192</w:t>
        </w:r>
      </w:ins>
    </w:p>
    <w:p w14:paraId="5B58B2D2" w14:textId="77777777" w:rsidR="008F1491" w:rsidRDefault="008F1491">
      <w:pPr>
        <w:pStyle w:val="Index1"/>
        <w:tabs>
          <w:tab w:val="right" w:leader="dot" w:pos="4310"/>
        </w:tabs>
        <w:rPr>
          <w:ins w:id="2058" w:author="Microsoft account" w:date="2014-10-20T16:37:00Z"/>
          <w:noProof/>
        </w:rPr>
      </w:pPr>
      <w:ins w:id="2059" w:author="Microsoft account" w:date="2014-10-20T16:37:00Z">
        <w:r w:rsidRPr="00100176">
          <w:rPr>
            <w:rFonts w:ascii="Cambria" w:hAnsi="Cambria" w:cs="Times New Roman"/>
            <w:noProof/>
            <w:color w:val="000000" w:themeColor="text1"/>
          </w:rPr>
          <w:t>Arkady Rotenberg</w:t>
        </w:r>
        <w:r>
          <w:rPr>
            <w:noProof/>
          </w:rPr>
          <w:t>, 99</w:t>
        </w:r>
      </w:ins>
    </w:p>
    <w:p w14:paraId="74D11723" w14:textId="77777777" w:rsidR="008F1491" w:rsidRDefault="008F1491">
      <w:pPr>
        <w:pStyle w:val="Index1"/>
        <w:tabs>
          <w:tab w:val="right" w:leader="dot" w:pos="4310"/>
        </w:tabs>
        <w:rPr>
          <w:ins w:id="2060" w:author="Microsoft account" w:date="2014-10-20T16:37:00Z"/>
          <w:noProof/>
        </w:rPr>
      </w:pPr>
      <w:ins w:id="2061" w:author="Microsoft account" w:date="2014-10-20T16:37:00Z">
        <w:r w:rsidRPr="00100176">
          <w:rPr>
            <w:rFonts w:ascii="Cambria" w:hAnsi="Cambria" w:cs="Times New Roman"/>
            <w:noProof/>
            <w:color w:val="000000" w:themeColor="text1"/>
          </w:rPr>
          <w:t>Army War College</w:t>
        </w:r>
        <w:r>
          <w:rPr>
            <w:noProof/>
          </w:rPr>
          <w:t>, 68</w:t>
        </w:r>
      </w:ins>
    </w:p>
    <w:p w14:paraId="14719101" w14:textId="77777777" w:rsidR="008F1491" w:rsidRDefault="008F1491">
      <w:pPr>
        <w:pStyle w:val="Index1"/>
        <w:tabs>
          <w:tab w:val="right" w:leader="dot" w:pos="4310"/>
        </w:tabs>
        <w:rPr>
          <w:ins w:id="2062" w:author="Microsoft account" w:date="2014-10-20T16:37:00Z"/>
          <w:noProof/>
        </w:rPr>
      </w:pPr>
      <w:ins w:id="2063" w:author="Microsoft account" w:date="2014-10-20T16:37:00Z">
        <w:r w:rsidRPr="00100176">
          <w:rPr>
            <w:rFonts w:ascii="Cambria" w:hAnsi="Cambria" w:cs="Times New Roman"/>
            <w:noProof/>
            <w:color w:val="000000" w:themeColor="text1"/>
          </w:rPr>
          <w:t>Atlantic Council</w:t>
        </w:r>
        <w:r>
          <w:rPr>
            <w:noProof/>
          </w:rPr>
          <w:t>, 4, 10, 75, 119</w:t>
        </w:r>
      </w:ins>
    </w:p>
    <w:p w14:paraId="63D48D6E" w14:textId="77777777" w:rsidR="008F1491" w:rsidRDefault="008F1491">
      <w:pPr>
        <w:pStyle w:val="Index1"/>
        <w:tabs>
          <w:tab w:val="right" w:leader="dot" w:pos="4310"/>
        </w:tabs>
        <w:rPr>
          <w:ins w:id="2064" w:author="Microsoft account" w:date="2014-10-20T16:37:00Z"/>
          <w:noProof/>
        </w:rPr>
      </w:pPr>
      <w:ins w:id="2065" w:author="Microsoft account" w:date="2014-10-20T16:37:00Z">
        <w:r w:rsidRPr="00100176">
          <w:rPr>
            <w:rFonts w:ascii="Cambria" w:hAnsi="Cambria" w:cs="Times New Roman"/>
            <w:noProof/>
            <w:color w:val="000000" w:themeColor="text1"/>
          </w:rPr>
          <w:t>Augusto Pinochet</w:t>
        </w:r>
        <w:r>
          <w:rPr>
            <w:noProof/>
          </w:rPr>
          <w:t>, 36, 71, 73, 82, 197</w:t>
        </w:r>
      </w:ins>
    </w:p>
    <w:p w14:paraId="6C42AC65" w14:textId="77777777" w:rsidR="008F1491" w:rsidRDefault="008F1491">
      <w:pPr>
        <w:pStyle w:val="Index1"/>
        <w:tabs>
          <w:tab w:val="right" w:leader="dot" w:pos="4310"/>
        </w:tabs>
        <w:rPr>
          <w:ins w:id="2066" w:author="Microsoft account" w:date="2014-10-20T16:37:00Z"/>
          <w:noProof/>
        </w:rPr>
      </w:pPr>
      <w:ins w:id="2067" w:author="Microsoft account" w:date="2014-10-20T16:37:00Z">
        <w:r w:rsidRPr="00100176">
          <w:rPr>
            <w:rFonts w:eastAsia="Times New Roman" w:cs="Times New Roman"/>
            <w:noProof/>
            <w:color w:val="000000" w:themeColor="text1"/>
          </w:rPr>
          <w:lastRenderedPageBreak/>
          <w:t>B.H. Lidell-Hart</w:t>
        </w:r>
        <w:r>
          <w:rPr>
            <w:noProof/>
          </w:rPr>
          <w:t>, 138</w:t>
        </w:r>
      </w:ins>
    </w:p>
    <w:p w14:paraId="54DC8D0F" w14:textId="77777777" w:rsidR="008F1491" w:rsidRDefault="008F1491">
      <w:pPr>
        <w:pStyle w:val="Index1"/>
        <w:tabs>
          <w:tab w:val="right" w:leader="dot" w:pos="4310"/>
        </w:tabs>
        <w:rPr>
          <w:ins w:id="2068" w:author="Microsoft account" w:date="2014-10-20T16:37:00Z"/>
          <w:noProof/>
        </w:rPr>
      </w:pPr>
      <w:ins w:id="2069" w:author="Microsoft account" w:date="2014-10-20T16:37:00Z">
        <w:r w:rsidRPr="00100176">
          <w:rPr>
            <w:rFonts w:ascii="Cambria" w:hAnsi="Cambria" w:cs="Times New Roman"/>
            <w:noProof/>
            <w:color w:val="000000" w:themeColor="text1"/>
            <w:lang w:val="en"/>
          </w:rPr>
          <w:t>Barry Hughes</w:t>
        </w:r>
        <w:r>
          <w:rPr>
            <w:noProof/>
          </w:rPr>
          <w:t>, 11, 15</w:t>
        </w:r>
      </w:ins>
    </w:p>
    <w:p w14:paraId="2C1C67B8" w14:textId="77777777" w:rsidR="008F1491" w:rsidRDefault="008F1491">
      <w:pPr>
        <w:pStyle w:val="Index1"/>
        <w:tabs>
          <w:tab w:val="right" w:leader="dot" w:pos="4310"/>
        </w:tabs>
        <w:rPr>
          <w:ins w:id="2070" w:author="Microsoft account" w:date="2014-10-20T16:37:00Z"/>
          <w:noProof/>
        </w:rPr>
      </w:pPr>
      <w:ins w:id="2071" w:author="Microsoft account" w:date="2014-10-20T16:37:00Z">
        <w:r w:rsidRPr="00100176">
          <w:rPr>
            <w:rFonts w:ascii="Cambria" w:hAnsi="Cambria" w:cs="Times New Roman"/>
            <w:noProof/>
            <w:color w:val="000000" w:themeColor="text1"/>
          </w:rPr>
          <w:t>Bashar al Assad</w:t>
        </w:r>
        <w:r>
          <w:rPr>
            <w:noProof/>
          </w:rPr>
          <w:t>, 56, 57, 58, 65, 85, 132, 133, 135, 136, 137, 138, 140, 141, 176, 179, 200, 202, 204</w:t>
        </w:r>
      </w:ins>
    </w:p>
    <w:p w14:paraId="58C3CD91" w14:textId="77777777" w:rsidR="008F1491" w:rsidRDefault="008F1491">
      <w:pPr>
        <w:pStyle w:val="Index1"/>
        <w:tabs>
          <w:tab w:val="right" w:leader="dot" w:pos="4310"/>
        </w:tabs>
        <w:rPr>
          <w:ins w:id="2072" w:author="Microsoft account" w:date="2014-10-20T16:37:00Z"/>
          <w:noProof/>
        </w:rPr>
      </w:pPr>
      <w:ins w:id="2073" w:author="Microsoft account" w:date="2014-10-20T16:37:00Z">
        <w:r w:rsidRPr="00100176">
          <w:rPr>
            <w:rFonts w:ascii="Cambria" w:hAnsi="Cambria"/>
            <w:noProof/>
          </w:rPr>
          <w:t>Ben Ali, Zine el-Abidine</w:t>
        </w:r>
        <w:r>
          <w:rPr>
            <w:noProof/>
          </w:rPr>
          <w:t>, 38, 65, 67, 73, 203</w:t>
        </w:r>
      </w:ins>
    </w:p>
    <w:p w14:paraId="6AB217B4" w14:textId="77777777" w:rsidR="008F1491" w:rsidRDefault="008F1491">
      <w:pPr>
        <w:pStyle w:val="Index1"/>
        <w:tabs>
          <w:tab w:val="right" w:leader="dot" w:pos="4310"/>
        </w:tabs>
        <w:rPr>
          <w:ins w:id="2074" w:author="Microsoft account" w:date="2014-10-20T16:37:00Z"/>
          <w:noProof/>
        </w:rPr>
      </w:pPr>
      <w:ins w:id="2075" w:author="Microsoft account" w:date="2014-10-20T16:37:00Z">
        <w:r w:rsidRPr="00100176">
          <w:rPr>
            <w:rFonts w:ascii="Cambria" w:eastAsia="Calibri" w:hAnsi="Cambria" w:cs="Times New Roman"/>
            <w:noProof/>
            <w:color w:val="000000" w:themeColor="text1"/>
          </w:rPr>
          <w:t>Berlin Wall</w:t>
        </w:r>
        <w:r>
          <w:rPr>
            <w:noProof/>
          </w:rPr>
          <w:t>, 11, 188</w:t>
        </w:r>
      </w:ins>
    </w:p>
    <w:p w14:paraId="4D444109" w14:textId="77777777" w:rsidR="008F1491" w:rsidRDefault="008F1491">
      <w:pPr>
        <w:pStyle w:val="Index1"/>
        <w:tabs>
          <w:tab w:val="right" w:leader="dot" w:pos="4310"/>
        </w:tabs>
        <w:rPr>
          <w:ins w:id="2076" w:author="Microsoft account" w:date="2014-10-20T16:37:00Z"/>
          <w:noProof/>
        </w:rPr>
      </w:pPr>
      <w:ins w:id="2077" w:author="Microsoft account" w:date="2014-10-20T16:37:00Z">
        <w:r w:rsidRPr="00100176">
          <w:rPr>
            <w:rFonts w:ascii="Cambria" w:hAnsi="Cambria" w:cs="Times New Roman"/>
            <w:noProof/>
            <w:color w:val="000000" w:themeColor="text1"/>
          </w:rPr>
          <w:t>Blair, Admiral Dennis</w:t>
        </w:r>
        <w:r>
          <w:rPr>
            <w:noProof/>
          </w:rPr>
          <w:t>, 4, 64, 202</w:t>
        </w:r>
      </w:ins>
    </w:p>
    <w:p w14:paraId="4E7FDEA5" w14:textId="77777777" w:rsidR="008F1491" w:rsidRDefault="008F1491">
      <w:pPr>
        <w:pStyle w:val="Index1"/>
        <w:tabs>
          <w:tab w:val="right" w:leader="dot" w:pos="4310"/>
        </w:tabs>
        <w:rPr>
          <w:ins w:id="2078" w:author="Microsoft account" w:date="2014-10-20T16:37:00Z"/>
          <w:noProof/>
        </w:rPr>
      </w:pPr>
      <w:ins w:id="2079" w:author="Microsoft account" w:date="2014-10-20T16:37:00Z">
        <w:r w:rsidRPr="00100176">
          <w:rPr>
            <w:rFonts w:ascii="Cambria" w:hAnsi="Cambria" w:cs="Times New Roman"/>
            <w:noProof/>
            <w:color w:val="000000" w:themeColor="text1"/>
          </w:rPr>
          <w:t>Bolivarian</w:t>
        </w:r>
        <w:r>
          <w:rPr>
            <w:noProof/>
          </w:rPr>
          <w:t>, 37, 58</w:t>
        </w:r>
      </w:ins>
    </w:p>
    <w:p w14:paraId="1A8D3AC2" w14:textId="77777777" w:rsidR="008F1491" w:rsidRDefault="008F1491">
      <w:pPr>
        <w:pStyle w:val="Index1"/>
        <w:tabs>
          <w:tab w:val="right" w:leader="dot" w:pos="4310"/>
        </w:tabs>
        <w:rPr>
          <w:ins w:id="2080" w:author="Microsoft account" w:date="2014-10-20T16:37:00Z"/>
          <w:noProof/>
        </w:rPr>
      </w:pPr>
      <w:ins w:id="2081" w:author="Microsoft account" w:date="2014-10-20T16:37:00Z">
        <w:r w:rsidRPr="00100176">
          <w:rPr>
            <w:rFonts w:ascii="Cambria" w:eastAsia="MS Mincho" w:hAnsi="Cambria" w:cs="Times New Roman"/>
            <w:noProof/>
            <w:color w:val="000000" w:themeColor="text1"/>
          </w:rPr>
          <w:t>Bolshevik</w:t>
        </w:r>
        <w:r>
          <w:rPr>
            <w:noProof/>
          </w:rPr>
          <w:t>, 125, 126</w:t>
        </w:r>
      </w:ins>
    </w:p>
    <w:p w14:paraId="3713DDA6" w14:textId="77777777" w:rsidR="008F1491" w:rsidRDefault="008F1491">
      <w:pPr>
        <w:pStyle w:val="Index1"/>
        <w:tabs>
          <w:tab w:val="right" w:leader="dot" w:pos="4310"/>
        </w:tabs>
        <w:rPr>
          <w:ins w:id="2082" w:author="Microsoft account" w:date="2014-10-20T16:37:00Z"/>
          <w:noProof/>
        </w:rPr>
      </w:pPr>
      <w:ins w:id="2083" w:author="Microsoft account" w:date="2014-10-20T16:37:00Z">
        <w:r w:rsidRPr="00100176">
          <w:rPr>
            <w:rFonts w:ascii="Cambria" w:eastAsia="MS Mincho" w:hAnsi="Cambria" w:cs="Times New Roman"/>
            <w:noProof/>
            <w:color w:val="000000" w:themeColor="text1"/>
          </w:rPr>
          <w:t>Bolshevik Revolution</w:t>
        </w:r>
        <w:r>
          <w:rPr>
            <w:noProof/>
          </w:rPr>
          <w:t>, 125</w:t>
        </w:r>
      </w:ins>
    </w:p>
    <w:p w14:paraId="102AF37D" w14:textId="77777777" w:rsidR="008F1491" w:rsidRDefault="008F1491">
      <w:pPr>
        <w:pStyle w:val="Index1"/>
        <w:tabs>
          <w:tab w:val="right" w:leader="dot" w:pos="4310"/>
        </w:tabs>
        <w:rPr>
          <w:ins w:id="2084" w:author="Microsoft account" w:date="2014-10-20T16:37:00Z"/>
          <w:noProof/>
        </w:rPr>
      </w:pPr>
      <w:ins w:id="2085" w:author="Microsoft account" w:date="2014-10-20T16:37:00Z">
        <w:r w:rsidRPr="00100176">
          <w:rPr>
            <w:rFonts w:ascii="Cambria" w:hAnsi="Cambria" w:cs="Times New Roman"/>
            <w:noProof/>
            <w:color w:val="000000" w:themeColor="text1"/>
          </w:rPr>
          <w:t>Carnegie Endowment for International Peace</w:t>
        </w:r>
        <w:r>
          <w:rPr>
            <w:noProof/>
          </w:rPr>
          <w:t>, 57, 118, 160, 192</w:t>
        </w:r>
      </w:ins>
    </w:p>
    <w:p w14:paraId="5ACBAF24" w14:textId="77777777" w:rsidR="008F1491" w:rsidRDefault="008F1491">
      <w:pPr>
        <w:pStyle w:val="Index1"/>
        <w:tabs>
          <w:tab w:val="right" w:leader="dot" w:pos="4310"/>
        </w:tabs>
        <w:rPr>
          <w:ins w:id="2086" w:author="Microsoft account" w:date="2014-10-20T16:37:00Z"/>
          <w:noProof/>
        </w:rPr>
      </w:pPr>
      <w:ins w:id="2087" w:author="Microsoft account" w:date="2014-10-20T16:37:00Z">
        <w:r w:rsidRPr="00100176">
          <w:rPr>
            <w:rFonts w:ascii="Cambria" w:eastAsia="MS Mincho" w:hAnsi="Cambria" w:cs="Times New Roman"/>
            <w:noProof/>
            <w:color w:val="000000" w:themeColor="text1"/>
          </w:rPr>
          <w:t>Che Guevara</w:t>
        </w:r>
        <w:r>
          <w:rPr>
            <w:noProof/>
          </w:rPr>
          <w:t>, 127, 128</w:t>
        </w:r>
      </w:ins>
    </w:p>
    <w:p w14:paraId="530AE2C6" w14:textId="77777777" w:rsidR="008F1491" w:rsidRDefault="008F1491">
      <w:pPr>
        <w:pStyle w:val="Index1"/>
        <w:tabs>
          <w:tab w:val="right" w:leader="dot" w:pos="4310"/>
        </w:tabs>
        <w:rPr>
          <w:ins w:id="2088" w:author="Microsoft account" w:date="2014-10-20T16:37:00Z"/>
          <w:noProof/>
        </w:rPr>
      </w:pPr>
      <w:ins w:id="2089" w:author="Microsoft account" w:date="2014-10-20T16:37:00Z">
        <w:r w:rsidRPr="00100176">
          <w:rPr>
            <w:rFonts w:ascii="Cambria" w:hAnsi="Cambria" w:cs="Times New Roman"/>
            <w:noProof/>
            <w:color w:val="000000" w:themeColor="text1"/>
          </w:rPr>
          <w:t>Chenoweth, Erica</w:t>
        </w:r>
        <w:r>
          <w:rPr>
            <w:noProof/>
          </w:rPr>
          <w:t>, 4, 53, 74, 75, 79, 124, 129, 130, 189, 195</w:t>
        </w:r>
      </w:ins>
    </w:p>
    <w:p w14:paraId="63AAB8F1" w14:textId="77777777" w:rsidR="008F1491" w:rsidRDefault="008F1491">
      <w:pPr>
        <w:pStyle w:val="Index1"/>
        <w:tabs>
          <w:tab w:val="right" w:leader="dot" w:pos="4310"/>
        </w:tabs>
        <w:rPr>
          <w:ins w:id="2090" w:author="Microsoft account" w:date="2014-10-20T16:37:00Z"/>
          <w:noProof/>
        </w:rPr>
      </w:pPr>
      <w:ins w:id="2091" w:author="Microsoft account" w:date="2014-10-20T16:37:00Z">
        <w:r w:rsidRPr="00100176">
          <w:rPr>
            <w:rFonts w:ascii="Cambria" w:hAnsi="Cambria"/>
            <w:noProof/>
          </w:rPr>
          <w:t>Chiang Ching-kuo</w:t>
        </w:r>
        <w:r>
          <w:rPr>
            <w:noProof/>
          </w:rPr>
          <w:t>, 34</w:t>
        </w:r>
      </w:ins>
    </w:p>
    <w:p w14:paraId="2785EEC9" w14:textId="77777777" w:rsidR="008F1491" w:rsidRDefault="008F1491">
      <w:pPr>
        <w:pStyle w:val="Index1"/>
        <w:tabs>
          <w:tab w:val="right" w:leader="dot" w:pos="4310"/>
        </w:tabs>
        <w:rPr>
          <w:ins w:id="2092" w:author="Microsoft account" w:date="2014-10-20T16:37:00Z"/>
          <w:noProof/>
        </w:rPr>
      </w:pPr>
      <w:ins w:id="2093" w:author="Microsoft account" w:date="2014-10-20T16:37:00Z">
        <w:r w:rsidRPr="00100176">
          <w:rPr>
            <w:rFonts w:ascii="Cambria" w:eastAsia="Calibri" w:hAnsi="Cambria" w:cs="Times New Roman"/>
            <w:noProof/>
            <w:color w:val="000000" w:themeColor="text1"/>
          </w:rPr>
          <w:t>Civil Action for the General Election 2000</w:t>
        </w:r>
        <w:r>
          <w:rPr>
            <w:noProof/>
          </w:rPr>
          <w:t>, 112</w:t>
        </w:r>
      </w:ins>
    </w:p>
    <w:p w14:paraId="58266AD0" w14:textId="77777777" w:rsidR="008F1491" w:rsidRDefault="008F1491">
      <w:pPr>
        <w:pStyle w:val="Index1"/>
        <w:tabs>
          <w:tab w:val="right" w:leader="dot" w:pos="4310"/>
        </w:tabs>
        <w:rPr>
          <w:ins w:id="2094" w:author="Microsoft account" w:date="2014-10-20T16:37:00Z"/>
          <w:noProof/>
        </w:rPr>
      </w:pPr>
      <w:ins w:id="2095" w:author="Microsoft account" w:date="2014-10-20T16:37:00Z">
        <w:r w:rsidRPr="00100176">
          <w:rPr>
            <w:rFonts w:ascii="Cambria" w:hAnsi="Cambria"/>
            <w:noProof/>
          </w:rPr>
          <w:t>Clausewitz</w:t>
        </w:r>
        <w:r>
          <w:rPr>
            <w:noProof/>
          </w:rPr>
          <w:t>, 38</w:t>
        </w:r>
      </w:ins>
    </w:p>
    <w:p w14:paraId="54DC8694" w14:textId="77777777" w:rsidR="008F1491" w:rsidRDefault="008F1491">
      <w:pPr>
        <w:pStyle w:val="Index1"/>
        <w:tabs>
          <w:tab w:val="right" w:leader="dot" w:pos="4310"/>
        </w:tabs>
        <w:rPr>
          <w:ins w:id="2096" w:author="Microsoft account" w:date="2014-10-20T16:37:00Z"/>
          <w:noProof/>
        </w:rPr>
      </w:pPr>
      <w:ins w:id="2097" w:author="Microsoft account" w:date="2014-10-20T16:37:00Z">
        <w:r w:rsidRPr="00100176">
          <w:rPr>
            <w:rFonts w:ascii="Cambria" w:hAnsi="Cambria" w:cs="Times New Roman"/>
            <w:noProof/>
            <w:color w:val="000000" w:themeColor="text1"/>
          </w:rPr>
          <w:t>Cold War</w:t>
        </w:r>
        <w:r>
          <w:rPr>
            <w:noProof/>
          </w:rPr>
          <w:t>, 3</w:t>
        </w:r>
      </w:ins>
    </w:p>
    <w:p w14:paraId="2B23AD84" w14:textId="77777777" w:rsidR="008F1491" w:rsidRDefault="008F1491">
      <w:pPr>
        <w:pStyle w:val="Index1"/>
        <w:tabs>
          <w:tab w:val="right" w:leader="dot" w:pos="4310"/>
        </w:tabs>
        <w:rPr>
          <w:ins w:id="2098" w:author="Microsoft account" w:date="2014-10-20T16:37:00Z"/>
          <w:noProof/>
        </w:rPr>
      </w:pPr>
      <w:ins w:id="2099" w:author="Microsoft account" w:date="2014-10-20T16:37:00Z">
        <w:r w:rsidRPr="00100176">
          <w:rPr>
            <w:rFonts w:ascii="Cambria" w:eastAsia="MS Mincho" w:hAnsi="Cambria" w:cs="Times New Roman"/>
            <w:noProof/>
            <w:color w:val="000000" w:themeColor="text1"/>
          </w:rPr>
          <w:t>Comintern</w:t>
        </w:r>
        <w:r>
          <w:rPr>
            <w:noProof/>
          </w:rPr>
          <w:t>, 126</w:t>
        </w:r>
      </w:ins>
    </w:p>
    <w:p w14:paraId="12C45AF3" w14:textId="77777777" w:rsidR="008F1491" w:rsidRDefault="008F1491">
      <w:pPr>
        <w:pStyle w:val="Index1"/>
        <w:tabs>
          <w:tab w:val="right" w:leader="dot" w:pos="4310"/>
        </w:tabs>
        <w:rPr>
          <w:ins w:id="2100" w:author="Microsoft account" w:date="2014-10-20T16:37:00Z"/>
          <w:noProof/>
        </w:rPr>
      </w:pPr>
      <w:ins w:id="2101" w:author="Microsoft account" w:date="2014-10-20T16:37:00Z">
        <w:r w:rsidRPr="00100176">
          <w:rPr>
            <w:rFonts w:ascii="Cambria" w:eastAsia="MS Mincho" w:hAnsi="Cambria" w:cs="Times New Roman"/>
            <w:noProof/>
            <w:color w:val="000000" w:themeColor="text1"/>
          </w:rPr>
          <w:lastRenderedPageBreak/>
          <w:t>Committee Against Torture</w:t>
        </w:r>
        <w:r>
          <w:rPr>
            <w:noProof/>
          </w:rPr>
          <w:t>, 159</w:t>
        </w:r>
      </w:ins>
    </w:p>
    <w:p w14:paraId="11E1E662" w14:textId="77777777" w:rsidR="008F1491" w:rsidRDefault="008F1491">
      <w:pPr>
        <w:pStyle w:val="Index1"/>
        <w:tabs>
          <w:tab w:val="right" w:leader="dot" w:pos="4310"/>
        </w:tabs>
        <w:rPr>
          <w:ins w:id="2102" w:author="Microsoft account" w:date="2014-10-20T16:37:00Z"/>
          <w:noProof/>
        </w:rPr>
      </w:pPr>
      <w:ins w:id="2103" w:author="Microsoft account" w:date="2014-10-20T16:37:00Z">
        <w:r w:rsidRPr="00100176">
          <w:rPr>
            <w:rFonts w:ascii="Cambria" w:hAnsi="Cambria" w:cs="Times New Roman"/>
            <w:noProof/>
            <w:color w:val="000000" w:themeColor="text1"/>
          </w:rPr>
          <w:t>Commonwealth of Independent States</w:t>
        </w:r>
        <w:r>
          <w:rPr>
            <w:noProof/>
          </w:rPr>
          <w:t>, 60</w:t>
        </w:r>
      </w:ins>
    </w:p>
    <w:p w14:paraId="225009BB" w14:textId="77777777" w:rsidR="008F1491" w:rsidRDefault="008F1491">
      <w:pPr>
        <w:pStyle w:val="Index1"/>
        <w:tabs>
          <w:tab w:val="right" w:leader="dot" w:pos="4310"/>
        </w:tabs>
        <w:rPr>
          <w:ins w:id="2104" w:author="Microsoft account" w:date="2014-10-20T16:37:00Z"/>
          <w:noProof/>
        </w:rPr>
      </w:pPr>
      <w:ins w:id="2105" w:author="Microsoft account" w:date="2014-10-20T16:37:00Z">
        <w:r w:rsidRPr="00100176">
          <w:rPr>
            <w:rFonts w:ascii="Cambria" w:hAnsi="Cambria" w:cs="Times New Roman"/>
            <w:noProof/>
            <w:color w:val="000000" w:themeColor="text1"/>
          </w:rPr>
          <w:t>Communist</w:t>
        </w:r>
        <w:r>
          <w:rPr>
            <w:noProof/>
          </w:rPr>
          <w:t>, 79, 83, 126, 189</w:t>
        </w:r>
      </w:ins>
    </w:p>
    <w:p w14:paraId="73921363" w14:textId="77777777" w:rsidR="008F1491" w:rsidRDefault="008F1491">
      <w:pPr>
        <w:pStyle w:val="Index1"/>
        <w:tabs>
          <w:tab w:val="right" w:leader="dot" w:pos="4310"/>
        </w:tabs>
        <w:rPr>
          <w:ins w:id="2106" w:author="Microsoft account" w:date="2014-10-20T16:37:00Z"/>
          <w:noProof/>
        </w:rPr>
      </w:pPr>
      <w:ins w:id="2107" w:author="Microsoft account" w:date="2014-10-20T16:37:00Z">
        <w:r w:rsidRPr="00100176">
          <w:rPr>
            <w:rFonts w:ascii="Cambria" w:hAnsi="Cambria"/>
            <w:noProof/>
          </w:rPr>
          <w:t>Concertacion alliance</w:t>
        </w:r>
        <w:r>
          <w:rPr>
            <w:noProof/>
          </w:rPr>
          <w:t>, 36</w:t>
        </w:r>
      </w:ins>
    </w:p>
    <w:p w14:paraId="45FEAF9B" w14:textId="77777777" w:rsidR="008F1491" w:rsidRDefault="008F1491">
      <w:pPr>
        <w:pStyle w:val="Index1"/>
        <w:tabs>
          <w:tab w:val="right" w:leader="dot" w:pos="4310"/>
        </w:tabs>
        <w:rPr>
          <w:ins w:id="2108" w:author="Microsoft account" w:date="2014-10-20T16:37:00Z"/>
          <w:noProof/>
        </w:rPr>
      </w:pPr>
      <w:ins w:id="2109" w:author="Microsoft account" w:date="2014-10-20T16:37:00Z">
        <w:r w:rsidRPr="00100176">
          <w:rPr>
            <w:rFonts w:ascii="Cambria" w:eastAsia="MS Mincho" w:hAnsi="Cambria" w:cs="Times New Roman"/>
            <w:i/>
            <w:noProof/>
            <w:color w:val="000000" w:themeColor="text1"/>
          </w:rPr>
          <w:t>contras</w:t>
        </w:r>
        <w:r>
          <w:rPr>
            <w:noProof/>
          </w:rPr>
          <w:t>, 166</w:t>
        </w:r>
      </w:ins>
    </w:p>
    <w:p w14:paraId="56A3A3DA" w14:textId="77777777" w:rsidR="008F1491" w:rsidRDefault="008F1491">
      <w:pPr>
        <w:pStyle w:val="Index1"/>
        <w:tabs>
          <w:tab w:val="right" w:leader="dot" w:pos="4310"/>
        </w:tabs>
        <w:rPr>
          <w:ins w:id="2110" w:author="Microsoft account" w:date="2014-10-20T16:37:00Z"/>
          <w:noProof/>
        </w:rPr>
      </w:pPr>
      <w:ins w:id="2111" w:author="Microsoft account" w:date="2014-10-20T16:37:00Z">
        <w:r w:rsidRPr="00100176">
          <w:rPr>
            <w:rFonts w:ascii="Cambria" w:hAnsi="Cambria"/>
            <w:noProof/>
          </w:rPr>
          <w:t>Corazon Aquino</w:t>
        </w:r>
        <w:r>
          <w:rPr>
            <w:noProof/>
          </w:rPr>
          <w:t>, 32</w:t>
        </w:r>
      </w:ins>
    </w:p>
    <w:p w14:paraId="5ED1B42A" w14:textId="77777777" w:rsidR="008F1491" w:rsidRDefault="008F1491">
      <w:pPr>
        <w:pStyle w:val="Index1"/>
        <w:tabs>
          <w:tab w:val="right" w:leader="dot" w:pos="4310"/>
        </w:tabs>
        <w:rPr>
          <w:ins w:id="2112" w:author="Microsoft account" w:date="2014-10-20T16:37:00Z"/>
          <w:noProof/>
        </w:rPr>
      </w:pPr>
      <w:ins w:id="2113" w:author="Microsoft account" w:date="2014-10-20T16:37:00Z">
        <w:r w:rsidRPr="00100176">
          <w:rPr>
            <w:rFonts w:ascii="Cambria" w:eastAsia="Calibri" w:hAnsi="Cambria" w:cs="Times New Roman"/>
            <w:noProof/>
            <w:color w:val="000000" w:themeColor="text1"/>
          </w:rPr>
          <w:t>Cosa Nostra</w:t>
        </w:r>
        <w:r>
          <w:rPr>
            <w:noProof/>
          </w:rPr>
          <w:t>, 107, 111</w:t>
        </w:r>
      </w:ins>
    </w:p>
    <w:p w14:paraId="2DF9A486" w14:textId="77777777" w:rsidR="008F1491" w:rsidRDefault="008F1491">
      <w:pPr>
        <w:pStyle w:val="Index1"/>
        <w:tabs>
          <w:tab w:val="right" w:leader="dot" w:pos="4310"/>
        </w:tabs>
        <w:rPr>
          <w:ins w:id="2114" w:author="Microsoft account" w:date="2014-10-20T16:37:00Z"/>
          <w:noProof/>
        </w:rPr>
      </w:pPr>
      <w:ins w:id="2115" w:author="Microsoft account" w:date="2014-10-20T16:37:00Z">
        <w:r w:rsidRPr="00100176">
          <w:rPr>
            <w:rFonts w:ascii="Cambria" w:eastAsia="MS Mincho" w:hAnsi="Cambria" w:cs="Times New Roman"/>
            <w:noProof/>
            <w:color w:val="000000" w:themeColor="text1"/>
          </w:rPr>
          <w:t>Cuban revolution</w:t>
        </w:r>
        <w:r>
          <w:rPr>
            <w:noProof/>
          </w:rPr>
          <w:t>, 125, 127</w:t>
        </w:r>
      </w:ins>
    </w:p>
    <w:p w14:paraId="5D29666B" w14:textId="77777777" w:rsidR="008F1491" w:rsidRDefault="008F1491">
      <w:pPr>
        <w:pStyle w:val="Index1"/>
        <w:tabs>
          <w:tab w:val="right" w:leader="dot" w:pos="4310"/>
        </w:tabs>
        <w:rPr>
          <w:ins w:id="2116" w:author="Microsoft account" w:date="2014-10-20T16:37:00Z"/>
          <w:noProof/>
        </w:rPr>
      </w:pPr>
      <w:ins w:id="2117" w:author="Microsoft account" w:date="2014-10-20T16:37:00Z">
        <w:r w:rsidRPr="00100176">
          <w:rPr>
            <w:rFonts w:eastAsia="Times New Roman" w:cs="Times New Roman"/>
            <w:noProof/>
            <w:color w:val="000000" w:themeColor="text1"/>
          </w:rPr>
          <w:t>Damascus Spring</w:t>
        </w:r>
        <w:r>
          <w:rPr>
            <w:noProof/>
          </w:rPr>
          <w:t>, 133</w:t>
        </w:r>
      </w:ins>
    </w:p>
    <w:p w14:paraId="184B0A7D" w14:textId="77777777" w:rsidR="008F1491" w:rsidRDefault="008F1491">
      <w:pPr>
        <w:pStyle w:val="Index1"/>
        <w:tabs>
          <w:tab w:val="right" w:leader="dot" w:pos="4310"/>
        </w:tabs>
        <w:rPr>
          <w:ins w:id="2118" w:author="Microsoft account" w:date="2014-10-20T16:37:00Z"/>
          <w:noProof/>
        </w:rPr>
      </w:pPr>
      <w:ins w:id="2119" w:author="Microsoft account" w:date="2014-10-20T16:37:00Z">
        <w:r w:rsidRPr="00100176">
          <w:rPr>
            <w:rFonts w:ascii="Cambria" w:hAnsi="Cambria"/>
            <w:noProof/>
          </w:rPr>
          <w:t>Daniel Ortega</w:t>
        </w:r>
        <w:r>
          <w:rPr>
            <w:noProof/>
          </w:rPr>
          <w:t>, 36</w:t>
        </w:r>
      </w:ins>
    </w:p>
    <w:p w14:paraId="11DE1B4E" w14:textId="77777777" w:rsidR="008F1491" w:rsidRDefault="008F1491">
      <w:pPr>
        <w:pStyle w:val="Index1"/>
        <w:tabs>
          <w:tab w:val="right" w:leader="dot" w:pos="4310"/>
        </w:tabs>
        <w:rPr>
          <w:ins w:id="2120" w:author="Microsoft account" w:date="2014-10-20T16:37:00Z"/>
          <w:noProof/>
        </w:rPr>
      </w:pPr>
      <w:ins w:id="2121" w:author="Microsoft account" w:date="2014-10-20T16:37:00Z">
        <w:r w:rsidRPr="00100176">
          <w:rPr>
            <w:rFonts w:ascii="Cambria" w:hAnsi="Cambria"/>
            <w:noProof/>
          </w:rPr>
          <w:t>Darfur</w:t>
        </w:r>
        <w:r>
          <w:rPr>
            <w:noProof/>
          </w:rPr>
          <w:t>, 174, 178, 179, 180, 181</w:t>
        </w:r>
      </w:ins>
    </w:p>
    <w:p w14:paraId="10CA342A" w14:textId="77777777" w:rsidR="008F1491" w:rsidRDefault="008F1491">
      <w:pPr>
        <w:pStyle w:val="Index1"/>
        <w:tabs>
          <w:tab w:val="right" w:leader="dot" w:pos="4310"/>
        </w:tabs>
        <w:rPr>
          <w:ins w:id="2122" w:author="Microsoft account" w:date="2014-10-20T16:37:00Z"/>
          <w:noProof/>
        </w:rPr>
      </w:pPr>
      <w:ins w:id="2123" w:author="Microsoft account" w:date="2014-10-20T16:37:00Z">
        <w:r w:rsidRPr="00100176">
          <w:rPr>
            <w:rFonts w:ascii="Cambria" w:eastAsia="MS Mincho" w:hAnsi="Cambria" w:cs="Times New Roman"/>
            <w:noProof/>
            <w:color w:val="000000" w:themeColor="text1"/>
            <w:lang w:val="en-GB"/>
          </w:rPr>
          <w:t>Declaration on Human Rights Defenders</w:t>
        </w:r>
        <w:r>
          <w:rPr>
            <w:noProof/>
          </w:rPr>
          <w:t>, 153, 154</w:t>
        </w:r>
      </w:ins>
    </w:p>
    <w:p w14:paraId="383FE4E8" w14:textId="77777777" w:rsidR="008F1491" w:rsidRDefault="008F1491">
      <w:pPr>
        <w:pStyle w:val="Index1"/>
        <w:tabs>
          <w:tab w:val="right" w:leader="dot" w:pos="4310"/>
        </w:tabs>
        <w:rPr>
          <w:ins w:id="2124" w:author="Microsoft account" w:date="2014-10-20T16:37:00Z"/>
          <w:noProof/>
        </w:rPr>
      </w:pPr>
      <w:ins w:id="2125" w:author="Microsoft account" w:date="2014-10-20T16:37:00Z">
        <w:r>
          <w:rPr>
            <w:noProof/>
          </w:rPr>
          <w:t>Diamond, Larry, 4, 32</w:t>
        </w:r>
      </w:ins>
    </w:p>
    <w:p w14:paraId="063D7439" w14:textId="77777777" w:rsidR="008F1491" w:rsidRDefault="008F1491">
      <w:pPr>
        <w:pStyle w:val="Index1"/>
        <w:tabs>
          <w:tab w:val="right" w:leader="dot" w:pos="4310"/>
        </w:tabs>
        <w:rPr>
          <w:ins w:id="2126" w:author="Microsoft account" w:date="2014-10-20T16:37:00Z"/>
          <w:noProof/>
        </w:rPr>
      </w:pPr>
      <w:ins w:id="2127" w:author="Microsoft account" w:date="2014-10-20T16:37:00Z">
        <w:r w:rsidRPr="00100176">
          <w:rPr>
            <w:rFonts w:ascii="Cambria" w:eastAsia="Calibri" w:hAnsi="Cambria" w:cs="Times New Roman"/>
            <w:i/>
            <w:noProof/>
            <w:color w:val="000000" w:themeColor="text1"/>
          </w:rPr>
          <w:t>DOSTA!</w:t>
        </w:r>
        <w:r>
          <w:rPr>
            <w:noProof/>
          </w:rPr>
          <w:t>, 107, 109</w:t>
        </w:r>
      </w:ins>
    </w:p>
    <w:p w14:paraId="7EA05D4F" w14:textId="77777777" w:rsidR="008F1491" w:rsidRDefault="008F1491">
      <w:pPr>
        <w:pStyle w:val="Index1"/>
        <w:tabs>
          <w:tab w:val="right" w:leader="dot" w:pos="4310"/>
        </w:tabs>
        <w:rPr>
          <w:ins w:id="2128" w:author="Microsoft account" w:date="2014-10-20T16:37:00Z"/>
          <w:noProof/>
        </w:rPr>
      </w:pPr>
      <w:ins w:id="2129" w:author="Microsoft account" w:date="2014-10-20T16:37:00Z">
        <w:r w:rsidRPr="00100176">
          <w:rPr>
            <w:rFonts w:ascii="Cambria" w:eastAsia="MS Mincho" w:hAnsi="Cambria" w:cs="Times New Roman"/>
            <w:noProof/>
            <w:color w:val="000000" w:themeColor="text1"/>
          </w:rPr>
          <w:t>Draft Articles on State Responsibility</w:t>
        </w:r>
        <w:r>
          <w:rPr>
            <w:noProof/>
          </w:rPr>
          <w:t>, 161, 162, 163, 164, 166, 167, 168</w:t>
        </w:r>
      </w:ins>
    </w:p>
    <w:p w14:paraId="69289F26" w14:textId="77777777" w:rsidR="008F1491" w:rsidRDefault="008F1491">
      <w:pPr>
        <w:pStyle w:val="Index1"/>
        <w:tabs>
          <w:tab w:val="right" w:leader="dot" w:pos="4310"/>
        </w:tabs>
        <w:rPr>
          <w:ins w:id="2130" w:author="Microsoft account" w:date="2014-10-20T16:37:00Z"/>
          <w:noProof/>
        </w:rPr>
      </w:pPr>
      <w:ins w:id="2131" w:author="Microsoft account" w:date="2014-10-20T16:37:00Z">
        <w:r w:rsidRPr="00100176">
          <w:rPr>
            <w:rFonts w:eastAsia="Times New Roman" w:cs="Times New Roman"/>
            <w:noProof/>
            <w:color w:val="000000" w:themeColor="text1"/>
          </w:rPr>
          <w:t>Druzes</w:t>
        </w:r>
        <w:r>
          <w:rPr>
            <w:noProof/>
          </w:rPr>
          <w:t>, 133</w:t>
        </w:r>
      </w:ins>
    </w:p>
    <w:p w14:paraId="566E73F5" w14:textId="77777777" w:rsidR="008F1491" w:rsidRDefault="008F1491">
      <w:pPr>
        <w:pStyle w:val="Index1"/>
        <w:tabs>
          <w:tab w:val="right" w:leader="dot" w:pos="4310"/>
        </w:tabs>
        <w:rPr>
          <w:ins w:id="2132" w:author="Microsoft account" w:date="2014-10-20T16:37:00Z"/>
          <w:noProof/>
        </w:rPr>
      </w:pPr>
      <w:ins w:id="2133" w:author="Microsoft account" w:date="2014-10-20T16:37:00Z">
        <w:r w:rsidRPr="00100176">
          <w:rPr>
            <w:rFonts w:ascii="Cambria" w:hAnsi="Cambria" w:cs="Times New Roman"/>
            <w:b/>
            <w:noProof/>
            <w:color w:val="000000" w:themeColor="text1"/>
          </w:rPr>
          <w:t>Elizabeth A. Wilson</w:t>
        </w:r>
        <w:r>
          <w:rPr>
            <w:noProof/>
          </w:rPr>
          <w:t>, 5, 147</w:t>
        </w:r>
      </w:ins>
    </w:p>
    <w:p w14:paraId="66636135" w14:textId="77777777" w:rsidR="008F1491" w:rsidRDefault="008F1491">
      <w:pPr>
        <w:pStyle w:val="Index1"/>
        <w:tabs>
          <w:tab w:val="right" w:leader="dot" w:pos="4310"/>
        </w:tabs>
        <w:rPr>
          <w:ins w:id="2134" w:author="Microsoft account" w:date="2014-10-20T16:37:00Z"/>
          <w:noProof/>
        </w:rPr>
      </w:pPr>
      <w:ins w:id="2135" w:author="Microsoft account" w:date="2014-10-20T16:37:00Z">
        <w:r w:rsidRPr="00100176">
          <w:rPr>
            <w:rFonts w:ascii="Cambria" w:hAnsi="Cambria"/>
            <w:noProof/>
          </w:rPr>
          <w:t>Ernesto Zedillo</w:t>
        </w:r>
        <w:r>
          <w:rPr>
            <w:noProof/>
          </w:rPr>
          <w:t>, 34</w:t>
        </w:r>
      </w:ins>
    </w:p>
    <w:p w14:paraId="0D951AFA" w14:textId="77777777" w:rsidR="008F1491" w:rsidRDefault="008F1491">
      <w:pPr>
        <w:pStyle w:val="Index1"/>
        <w:tabs>
          <w:tab w:val="right" w:leader="dot" w:pos="4310"/>
        </w:tabs>
        <w:rPr>
          <w:ins w:id="2136" w:author="Microsoft account" w:date="2014-10-20T16:37:00Z"/>
          <w:noProof/>
        </w:rPr>
      </w:pPr>
      <w:ins w:id="2137" w:author="Microsoft account" w:date="2014-10-20T16:37:00Z">
        <w:r w:rsidRPr="00100176">
          <w:rPr>
            <w:rFonts w:ascii="Cambria" w:eastAsia="Calibri" w:hAnsi="Cambria" w:cs="Times New Roman"/>
            <w:noProof/>
            <w:color w:val="000000" w:themeColor="text1"/>
          </w:rPr>
          <w:t>Ersin Salman</w:t>
        </w:r>
        <w:r>
          <w:rPr>
            <w:noProof/>
          </w:rPr>
          <w:t>, 105</w:t>
        </w:r>
      </w:ins>
    </w:p>
    <w:p w14:paraId="2C38B1CD" w14:textId="77777777" w:rsidR="008F1491" w:rsidRDefault="008F1491">
      <w:pPr>
        <w:pStyle w:val="Index1"/>
        <w:tabs>
          <w:tab w:val="right" w:leader="dot" w:pos="4310"/>
        </w:tabs>
        <w:rPr>
          <w:ins w:id="2138" w:author="Microsoft account" w:date="2014-10-20T16:37:00Z"/>
          <w:noProof/>
        </w:rPr>
      </w:pPr>
      <w:ins w:id="2139" w:author="Microsoft account" w:date="2014-10-20T16:37:00Z">
        <w:r w:rsidRPr="00100176">
          <w:rPr>
            <w:rFonts w:ascii="Cambria" w:eastAsia="MS Mincho" w:hAnsi="Cambria" w:cs="Times New Roman"/>
            <w:noProof/>
            <w:color w:val="000000" w:themeColor="text1"/>
          </w:rPr>
          <w:t>European Convention on Human Rights and Fundamental Freedoms</w:t>
        </w:r>
        <w:r>
          <w:rPr>
            <w:noProof/>
          </w:rPr>
          <w:t>, 148, 152</w:t>
        </w:r>
      </w:ins>
    </w:p>
    <w:p w14:paraId="1609DC2B" w14:textId="77777777" w:rsidR="008F1491" w:rsidRDefault="008F1491">
      <w:pPr>
        <w:pStyle w:val="Index1"/>
        <w:tabs>
          <w:tab w:val="right" w:leader="dot" w:pos="4310"/>
        </w:tabs>
        <w:rPr>
          <w:ins w:id="2140" w:author="Microsoft account" w:date="2014-10-20T16:37:00Z"/>
          <w:noProof/>
        </w:rPr>
      </w:pPr>
      <w:ins w:id="2141" w:author="Microsoft account" w:date="2014-10-20T16:37:00Z">
        <w:r w:rsidRPr="00100176">
          <w:rPr>
            <w:rFonts w:ascii="Cambria" w:eastAsia="MS Mincho" w:hAnsi="Cambria" w:cs="Times New Roman"/>
            <w:noProof/>
            <w:color w:val="000000" w:themeColor="text1"/>
          </w:rPr>
          <w:t>European Court of Human Rights</w:t>
        </w:r>
        <w:r>
          <w:rPr>
            <w:noProof/>
          </w:rPr>
          <w:t>, 150</w:t>
        </w:r>
      </w:ins>
    </w:p>
    <w:p w14:paraId="1350172B" w14:textId="77777777" w:rsidR="008F1491" w:rsidRDefault="008F1491">
      <w:pPr>
        <w:pStyle w:val="Index1"/>
        <w:tabs>
          <w:tab w:val="right" w:leader="dot" w:pos="4310"/>
        </w:tabs>
        <w:rPr>
          <w:ins w:id="2142" w:author="Microsoft account" w:date="2014-10-20T16:37:00Z"/>
          <w:noProof/>
        </w:rPr>
      </w:pPr>
      <w:ins w:id="2143" w:author="Microsoft account" w:date="2014-10-20T16:37:00Z">
        <w:r w:rsidRPr="00100176">
          <w:rPr>
            <w:rFonts w:ascii="Cambria" w:hAnsi="Cambria" w:cs="Times New Roman"/>
            <w:noProof/>
            <w:color w:val="000000" w:themeColor="text1"/>
            <w:spacing w:val="1"/>
          </w:rPr>
          <w:t>Evgeni Vitishko</w:t>
        </w:r>
        <w:r>
          <w:rPr>
            <w:noProof/>
          </w:rPr>
          <w:t>, 101</w:t>
        </w:r>
      </w:ins>
    </w:p>
    <w:p w14:paraId="02959348" w14:textId="77777777" w:rsidR="008F1491" w:rsidRDefault="008F1491">
      <w:pPr>
        <w:pStyle w:val="Index1"/>
        <w:tabs>
          <w:tab w:val="right" w:leader="dot" w:pos="4310"/>
        </w:tabs>
        <w:rPr>
          <w:ins w:id="2144" w:author="Microsoft account" w:date="2014-10-20T16:37:00Z"/>
          <w:noProof/>
        </w:rPr>
      </w:pPr>
      <w:ins w:id="2145" w:author="Microsoft account" w:date="2014-10-20T16:37:00Z">
        <w:r w:rsidRPr="00100176">
          <w:rPr>
            <w:rFonts w:ascii="Cambria" w:hAnsi="Cambria" w:cs="Times New Roman"/>
            <w:iCs/>
            <w:noProof/>
            <w:color w:val="000000" w:themeColor="text1"/>
          </w:rPr>
          <w:t>Evgenia Chirikova</w:t>
        </w:r>
        <w:r>
          <w:rPr>
            <w:noProof/>
          </w:rPr>
          <w:t>, 99, 100</w:t>
        </w:r>
      </w:ins>
    </w:p>
    <w:p w14:paraId="3F3FEFA6" w14:textId="77777777" w:rsidR="008F1491" w:rsidRDefault="008F1491">
      <w:pPr>
        <w:pStyle w:val="Index1"/>
        <w:tabs>
          <w:tab w:val="right" w:leader="dot" w:pos="4310"/>
        </w:tabs>
        <w:rPr>
          <w:ins w:id="2146" w:author="Microsoft account" w:date="2014-10-20T16:37:00Z"/>
          <w:noProof/>
        </w:rPr>
      </w:pPr>
      <w:ins w:id="2147" w:author="Microsoft account" w:date="2014-10-20T16:37:00Z">
        <w:r w:rsidRPr="00100176">
          <w:rPr>
            <w:rFonts w:ascii="Cambria" w:eastAsia="Times New Roman" w:hAnsi="Cambria" w:cs="Times New Roman"/>
            <w:bCs/>
            <w:noProof/>
            <w:color w:val="000000" w:themeColor="text1"/>
            <w:spacing w:val="-8"/>
            <w:kern w:val="36"/>
          </w:rPr>
          <w:t>Facebook</w:t>
        </w:r>
        <w:r>
          <w:rPr>
            <w:noProof/>
          </w:rPr>
          <w:t>, 38, 43, 45, 83</w:t>
        </w:r>
      </w:ins>
    </w:p>
    <w:p w14:paraId="12D97985" w14:textId="77777777" w:rsidR="008F1491" w:rsidRDefault="008F1491">
      <w:pPr>
        <w:pStyle w:val="Index1"/>
        <w:tabs>
          <w:tab w:val="right" w:leader="dot" w:pos="4310"/>
        </w:tabs>
        <w:rPr>
          <w:ins w:id="2148" w:author="Microsoft account" w:date="2014-10-20T16:37:00Z"/>
          <w:noProof/>
        </w:rPr>
      </w:pPr>
      <w:ins w:id="2149" w:author="Microsoft account" w:date="2014-10-20T16:37:00Z">
        <w:r w:rsidRPr="00100176">
          <w:rPr>
            <w:rFonts w:eastAsia="Times New Roman" w:cs="Times New Roman"/>
            <w:noProof/>
            <w:color w:val="000000" w:themeColor="text1"/>
          </w:rPr>
          <w:t>Fadwa Soliman</w:t>
        </w:r>
        <w:r>
          <w:rPr>
            <w:noProof/>
          </w:rPr>
          <w:t>, 134</w:t>
        </w:r>
      </w:ins>
    </w:p>
    <w:p w14:paraId="3C178F00" w14:textId="77777777" w:rsidR="008F1491" w:rsidRDefault="008F1491">
      <w:pPr>
        <w:pStyle w:val="Index1"/>
        <w:tabs>
          <w:tab w:val="right" w:leader="dot" w:pos="4310"/>
        </w:tabs>
        <w:rPr>
          <w:ins w:id="2150" w:author="Microsoft account" w:date="2014-10-20T16:37:00Z"/>
          <w:noProof/>
        </w:rPr>
      </w:pPr>
      <w:ins w:id="2151" w:author="Microsoft account" w:date="2014-10-20T16:37:00Z">
        <w:r w:rsidRPr="00100176">
          <w:rPr>
            <w:rFonts w:ascii="Cambria" w:eastAsia="Times New Roman" w:hAnsi="Cambria" w:cs="Times New Roman"/>
            <w:bCs/>
            <w:noProof/>
            <w:color w:val="000000" w:themeColor="text1"/>
            <w:spacing w:val="-8"/>
            <w:kern w:val="36"/>
          </w:rPr>
          <w:t>Fattah, Alaa Abd-al</w:t>
        </w:r>
        <w:r>
          <w:rPr>
            <w:noProof/>
          </w:rPr>
          <w:t>, 47</w:t>
        </w:r>
      </w:ins>
    </w:p>
    <w:p w14:paraId="6ED5C8DE" w14:textId="77777777" w:rsidR="008F1491" w:rsidRDefault="008F1491">
      <w:pPr>
        <w:pStyle w:val="Index1"/>
        <w:tabs>
          <w:tab w:val="right" w:leader="dot" w:pos="4310"/>
        </w:tabs>
        <w:rPr>
          <w:ins w:id="2152" w:author="Microsoft account" w:date="2014-10-20T16:37:00Z"/>
          <w:noProof/>
        </w:rPr>
      </w:pPr>
      <w:ins w:id="2153" w:author="Microsoft account" w:date="2014-10-20T16:37:00Z">
        <w:r w:rsidRPr="00100176">
          <w:rPr>
            <w:rFonts w:ascii="Cambria" w:hAnsi="Cambria"/>
            <w:noProof/>
          </w:rPr>
          <w:t>Ferdinand Marcos</w:t>
        </w:r>
        <w:r>
          <w:rPr>
            <w:noProof/>
          </w:rPr>
          <w:t>, 32, 71, 73</w:t>
        </w:r>
      </w:ins>
    </w:p>
    <w:p w14:paraId="1A87CCA2" w14:textId="77777777" w:rsidR="008F1491" w:rsidRDefault="008F1491">
      <w:pPr>
        <w:pStyle w:val="Index1"/>
        <w:tabs>
          <w:tab w:val="right" w:leader="dot" w:pos="4310"/>
        </w:tabs>
        <w:rPr>
          <w:ins w:id="2154" w:author="Microsoft account" w:date="2014-10-20T16:37:00Z"/>
          <w:noProof/>
        </w:rPr>
      </w:pPr>
      <w:ins w:id="2155" w:author="Microsoft account" w:date="2014-10-20T16:37:00Z">
        <w:r w:rsidRPr="00100176">
          <w:rPr>
            <w:rFonts w:ascii="Cambria" w:eastAsia="MS Mincho" w:hAnsi="Cambria" w:cs="Times New Roman"/>
            <w:noProof/>
            <w:color w:val="000000" w:themeColor="text1"/>
          </w:rPr>
          <w:t>Fidel Castro</w:t>
        </w:r>
        <w:r>
          <w:rPr>
            <w:noProof/>
          </w:rPr>
          <w:t>, 127</w:t>
        </w:r>
      </w:ins>
    </w:p>
    <w:p w14:paraId="66C2308D" w14:textId="77777777" w:rsidR="008F1491" w:rsidRDefault="008F1491">
      <w:pPr>
        <w:pStyle w:val="Index1"/>
        <w:tabs>
          <w:tab w:val="right" w:leader="dot" w:pos="4310"/>
        </w:tabs>
        <w:rPr>
          <w:ins w:id="2156" w:author="Microsoft account" w:date="2014-10-20T16:37:00Z"/>
          <w:noProof/>
        </w:rPr>
      </w:pPr>
      <w:ins w:id="2157" w:author="Microsoft account" w:date="2014-10-20T16:37:00Z">
        <w:r w:rsidRPr="00100176">
          <w:rPr>
            <w:rFonts w:ascii="Cambria" w:hAnsi="Cambria"/>
            <w:noProof/>
          </w:rPr>
          <w:t>Francisco Franco</w:t>
        </w:r>
        <w:r>
          <w:rPr>
            <w:noProof/>
          </w:rPr>
          <w:t>, 34, 67</w:t>
        </w:r>
      </w:ins>
    </w:p>
    <w:p w14:paraId="42CD78EC" w14:textId="77777777" w:rsidR="008F1491" w:rsidRDefault="008F1491">
      <w:pPr>
        <w:pStyle w:val="Index1"/>
        <w:tabs>
          <w:tab w:val="right" w:leader="dot" w:pos="4310"/>
        </w:tabs>
        <w:rPr>
          <w:ins w:id="2158" w:author="Microsoft account" w:date="2014-10-20T16:37:00Z"/>
          <w:noProof/>
        </w:rPr>
      </w:pPr>
      <w:ins w:id="2159" w:author="Microsoft account" w:date="2014-10-20T16:37:00Z">
        <w:r w:rsidRPr="00100176">
          <w:rPr>
            <w:rFonts w:ascii="Cambria" w:hAnsi="Cambria" w:cs="Times New Roman"/>
            <w:noProof/>
            <w:color w:val="000000" w:themeColor="text1"/>
          </w:rPr>
          <w:t>Frederic Wehrey</w:t>
        </w:r>
        <w:r>
          <w:rPr>
            <w:noProof/>
          </w:rPr>
          <w:t>, 118</w:t>
        </w:r>
      </w:ins>
    </w:p>
    <w:p w14:paraId="5FA4DE8F" w14:textId="77777777" w:rsidR="008F1491" w:rsidRDefault="008F1491">
      <w:pPr>
        <w:pStyle w:val="Index1"/>
        <w:tabs>
          <w:tab w:val="right" w:leader="dot" w:pos="4310"/>
        </w:tabs>
        <w:rPr>
          <w:ins w:id="2160" w:author="Microsoft account" w:date="2014-10-20T16:37:00Z"/>
          <w:noProof/>
        </w:rPr>
      </w:pPr>
      <w:ins w:id="2161" w:author="Microsoft account" w:date="2014-10-20T16:37:00Z">
        <w:r w:rsidRPr="00100176">
          <w:rPr>
            <w:rFonts w:ascii="Cambria" w:hAnsi="Cambria" w:cs="Times New Roman"/>
            <w:noProof/>
            <w:color w:val="000000" w:themeColor="text1"/>
          </w:rPr>
          <w:t>Free Syrian Army</w:t>
        </w:r>
        <w:r>
          <w:rPr>
            <w:noProof/>
          </w:rPr>
          <w:t>, 85, 134, 135, 136, 138</w:t>
        </w:r>
      </w:ins>
    </w:p>
    <w:p w14:paraId="52FAF235" w14:textId="77777777" w:rsidR="008F1491" w:rsidRDefault="008F1491">
      <w:pPr>
        <w:pStyle w:val="Index1"/>
        <w:tabs>
          <w:tab w:val="right" w:leader="dot" w:pos="4310"/>
        </w:tabs>
        <w:rPr>
          <w:ins w:id="2162" w:author="Microsoft account" w:date="2014-10-20T16:37:00Z"/>
          <w:noProof/>
        </w:rPr>
      </w:pPr>
      <w:ins w:id="2163" w:author="Microsoft account" w:date="2014-10-20T16:37:00Z">
        <w:r w:rsidRPr="00100176">
          <w:rPr>
            <w:rFonts w:ascii="Cambria" w:hAnsi="Cambria" w:cs="Times New Roman"/>
            <w:noProof/>
            <w:color w:val="000000" w:themeColor="text1"/>
          </w:rPr>
          <w:t>Freedom House</w:t>
        </w:r>
        <w:r>
          <w:rPr>
            <w:noProof/>
          </w:rPr>
          <w:t>, 3, 10, 11, 28, 33, 71, 74, 89, 97, 98, 203</w:t>
        </w:r>
      </w:ins>
    </w:p>
    <w:p w14:paraId="002AC86E" w14:textId="77777777" w:rsidR="008F1491" w:rsidRDefault="008F1491">
      <w:pPr>
        <w:pStyle w:val="Index1"/>
        <w:tabs>
          <w:tab w:val="right" w:leader="dot" w:pos="4310"/>
        </w:tabs>
        <w:rPr>
          <w:ins w:id="2164" w:author="Microsoft account" w:date="2014-10-20T16:37:00Z"/>
          <w:noProof/>
        </w:rPr>
      </w:pPr>
      <w:ins w:id="2165" w:author="Microsoft account" w:date="2014-10-20T16:37:00Z">
        <w:r w:rsidRPr="00100176">
          <w:rPr>
            <w:rFonts w:ascii="Cambria" w:hAnsi="Cambria"/>
            <w:noProof/>
          </w:rPr>
          <w:t>Friedrich Ebert Stiftung</w:t>
        </w:r>
        <w:r>
          <w:rPr>
            <w:noProof/>
          </w:rPr>
          <w:t>, 198</w:t>
        </w:r>
      </w:ins>
    </w:p>
    <w:p w14:paraId="0457CA07" w14:textId="77777777" w:rsidR="008F1491" w:rsidRDefault="008F1491">
      <w:pPr>
        <w:pStyle w:val="Index1"/>
        <w:tabs>
          <w:tab w:val="right" w:leader="dot" w:pos="4310"/>
        </w:tabs>
        <w:rPr>
          <w:ins w:id="2166" w:author="Microsoft account" w:date="2014-10-20T16:37:00Z"/>
          <w:noProof/>
        </w:rPr>
      </w:pPr>
      <w:ins w:id="2167" w:author="Microsoft account" w:date="2014-10-20T16:37:00Z">
        <w:r w:rsidRPr="00100176">
          <w:rPr>
            <w:rFonts w:ascii="Cambria" w:hAnsi="Cambria"/>
            <w:noProof/>
          </w:rPr>
          <w:t>Gaddafi</w:t>
        </w:r>
        <w:r>
          <w:rPr>
            <w:noProof/>
          </w:rPr>
          <w:t>, 174, 175</w:t>
        </w:r>
      </w:ins>
    </w:p>
    <w:p w14:paraId="36EE2C83" w14:textId="77777777" w:rsidR="008F1491" w:rsidRDefault="008F1491">
      <w:pPr>
        <w:pStyle w:val="Index1"/>
        <w:tabs>
          <w:tab w:val="right" w:leader="dot" w:pos="4310"/>
        </w:tabs>
        <w:rPr>
          <w:ins w:id="2168" w:author="Microsoft account" w:date="2014-10-20T16:37:00Z"/>
          <w:noProof/>
        </w:rPr>
      </w:pPr>
      <w:ins w:id="2169" w:author="Microsoft account" w:date="2014-10-20T16:37:00Z">
        <w:r w:rsidRPr="00100176">
          <w:rPr>
            <w:rFonts w:ascii="Cambria" w:hAnsi="Cambria" w:cs="Times New Roman"/>
            <w:noProof/>
            <w:color w:val="000000" w:themeColor="text1"/>
          </w:rPr>
          <w:t>Gawande, Atul</w:t>
        </w:r>
        <w:r>
          <w:rPr>
            <w:noProof/>
          </w:rPr>
          <w:t>, 85</w:t>
        </w:r>
      </w:ins>
    </w:p>
    <w:p w14:paraId="6A2E67C1" w14:textId="77777777" w:rsidR="008F1491" w:rsidRDefault="008F1491">
      <w:pPr>
        <w:pStyle w:val="Index1"/>
        <w:tabs>
          <w:tab w:val="right" w:leader="dot" w:pos="4310"/>
        </w:tabs>
        <w:rPr>
          <w:ins w:id="2170" w:author="Microsoft account" w:date="2014-10-20T16:37:00Z"/>
          <w:noProof/>
        </w:rPr>
      </w:pPr>
      <w:ins w:id="2171" w:author="Microsoft account" w:date="2014-10-20T16:37:00Z">
        <w:r w:rsidRPr="00100176">
          <w:rPr>
            <w:rFonts w:ascii="Cambria" w:hAnsi="Cambria" w:cs="Times New Roman"/>
            <w:noProof/>
            <w:color w:val="000000" w:themeColor="text1"/>
          </w:rPr>
          <w:t>Gene Sharp</w:t>
        </w:r>
        <w:r>
          <w:rPr>
            <w:noProof/>
          </w:rPr>
          <w:t>, 91</w:t>
        </w:r>
      </w:ins>
    </w:p>
    <w:p w14:paraId="114F39B9" w14:textId="77777777" w:rsidR="008F1491" w:rsidRDefault="008F1491">
      <w:pPr>
        <w:pStyle w:val="Index1"/>
        <w:tabs>
          <w:tab w:val="right" w:leader="dot" w:pos="4310"/>
        </w:tabs>
        <w:rPr>
          <w:ins w:id="2172" w:author="Microsoft account" w:date="2014-10-20T16:37:00Z"/>
          <w:noProof/>
        </w:rPr>
      </w:pPr>
      <w:ins w:id="2173" w:author="Microsoft account" w:date="2014-10-20T16:37:00Z">
        <w:r w:rsidRPr="00100176">
          <w:rPr>
            <w:rFonts w:ascii="Cambria" w:hAnsi="Cambria" w:cs="Times New Roman"/>
            <w:noProof/>
            <w:color w:val="000000" w:themeColor="text1"/>
          </w:rPr>
          <w:t>General Fidel Ramos</w:t>
        </w:r>
        <w:r>
          <w:rPr>
            <w:noProof/>
          </w:rPr>
          <w:t>, 67</w:t>
        </w:r>
      </w:ins>
    </w:p>
    <w:p w14:paraId="2766232F" w14:textId="77777777" w:rsidR="008F1491" w:rsidRDefault="008F1491">
      <w:pPr>
        <w:pStyle w:val="Index1"/>
        <w:tabs>
          <w:tab w:val="right" w:leader="dot" w:pos="4310"/>
        </w:tabs>
        <w:rPr>
          <w:ins w:id="2174" w:author="Microsoft account" w:date="2014-10-20T16:37:00Z"/>
          <w:noProof/>
        </w:rPr>
      </w:pPr>
      <w:ins w:id="2175" w:author="Microsoft account" w:date="2014-10-20T16:37:00Z">
        <w:r w:rsidRPr="00100176">
          <w:rPr>
            <w:rFonts w:ascii="Cambria" w:hAnsi="Cambria" w:cs="Times New Roman"/>
            <w:noProof/>
            <w:color w:val="000000" w:themeColor="text1"/>
          </w:rPr>
          <w:t>General Gutierrez Mellado</w:t>
        </w:r>
        <w:r>
          <w:rPr>
            <w:noProof/>
          </w:rPr>
          <w:t>, 67</w:t>
        </w:r>
      </w:ins>
    </w:p>
    <w:p w14:paraId="146085AA" w14:textId="77777777" w:rsidR="008F1491" w:rsidRDefault="008F1491">
      <w:pPr>
        <w:pStyle w:val="Index1"/>
        <w:tabs>
          <w:tab w:val="right" w:leader="dot" w:pos="4310"/>
        </w:tabs>
        <w:rPr>
          <w:ins w:id="2176" w:author="Microsoft account" w:date="2014-10-20T16:37:00Z"/>
          <w:noProof/>
        </w:rPr>
      </w:pPr>
      <w:ins w:id="2177" w:author="Microsoft account" w:date="2014-10-20T16:37:00Z">
        <w:r w:rsidRPr="00100176">
          <w:rPr>
            <w:rFonts w:ascii="Cambria" w:hAnsi="Cambria" w:cs="Times New Roman"/>
            <w:noProof/>
            <w:color w:val="000000" w:themeColor="text1"/>
          </w:rPr>
          <w:t>General Jean Alfred Diallo</w:t>
        </w:r>
        <w:r>
          <w:rPr>
            <w:noProof/>
          </w:rPr>
          <w:t>, 67</w:t>
        </w:r>
      </w:ins>
    </w:p>
    <w:p w14:paraId="55F47817" w14:textId="77777777" w:rsidR="008F1491" w:rsidRDefault="008F1491">
      <w:pPr>
        <w:pStyle w:val="Index1"/>
        <w:tabs>
          <w:tab w:val="right" w:leader="dot" w:pos="4310"/>
        </w:tabs>
        <w:rPr>
          <w:ins w:id="2178" w:author="Microsoft account" w:date="2014-10-20T16:37:00Z"/>
          <w:noProof/>
        </w:rPr>
      </w:pPr>
      <w:ins w:id="2179" w:author="Microsoft account" w:date="2014-10-20T16:37:00Z">
        <w:r w:rsidRPr="00100176">
          <w:rPr>
            <w:rFonts w:ascii="Cambria" w:hAnsi="Cambria" w:cs="Times New Roman"/>
            <w:noProof/>
            <w:color w:val="000000" w:themeColor="text1"/>
          </w:rPr>
          <w:t>General Prem Tinsulanonda</w:t>
        </w:r>
        <w:r>
          <w:rPr>
            <w:noProof/>
          </w:rPr>
          <w:t>, 67</w:t>
        </w:r>
      </w:ins>
    </w:p>
    <w:p w14:paraId="1EAFE013" w14:textId="77777777" w:rsidR="008F1491" w:rsidRDefault="008F1491">
      <w:pPr>
        <w:pStyle w:val="Index1"/>
        <w:tabs>
          <w:tab w:val="right" w:leader="dot" w:pos="4310"/>
        </w:tabs>
        <w:rPr>
          <w:ins w:id="2180" w:author="Microsoft account" w:date="2014-10-20T16:37:00Z"/>
          <w:noProof/>
        </w:rPr>
      </w:pPr>
      <w:ins w:id="2181" w:author="Microsoft account" w:date="2014-10-20T16:37:00Z">
        <w:r w:rsidRPr="00100176">
          <w:rPr>
            <w:rFonts w:ascii="Cambria" w:hAnsi="Cambria" w:cs="Times New Roman"/>
            <w:noProof/>
            <w:color w:val="000000" w:themeColor="text1"/>
          </w:rPr>
          <w:t>General Rachid Ammar</w:t>
        </w:r>
        <w:r>
          <w:rPr>
            <w:noProof/>
          </w:rPr>
          <w:t>, 67</w:t>
        </w:r>
      </w:ins>
    </w:p>
    <w:p w14:paraId="5C340AF3" w14:textId="77777777" w:rsidR="008F1491" w:rsidRDefault="008F1491">
      <w:pPr>
        <w:pStyle w:val="Index1"/>
        <w:tabs>
          <w:tab w:val="right" w:leader="dot" w:pos="4310"/>
        </w:tabs>
        <w:rPr>
          <w:ins w:id="2182" w:author="Microsoft account" w:date="2014-10-20T16:37:00Z"/>
          <w:noProof/>
        </w:rPr>
      </w:pPr>
      <w:ins w:id="2183" w:author="Microsoft account" w:date="2014-10-20T16:37:00Z">
        <w:r w:rsidRPr="00100176">
          <w:rPr>
            <w:rFonts w:ascii="Cambria" w:hAnsi="Cambria" w:cs="Times New Roman"/>
            <w:b/>
            <w:noProof/>
            <w:color w:val="000000" w:themeColor="text1"/>
          </w:rPr>
          <w:t>George A. Lopez</w:t>
        </w:r>
        <w:r>
          <w:rPr>
            <w:noProof/>
          </w:rPr>
          <w:t>, 5, 170, 171, 173, 174</w:t>
        </w:r>
      </w:ins>
    </w:p>
    <w:p w14:paraId="5394E225" w14:textId="77777777" w:rsidR="008F1491" w:rsidRDefault="008F1491">
      <w:pPr>
        <w:pStyle w:val="Index1"/>
        <w:tabs>
          <w:tab w:val="right" w:leader="dot" w:pos="4310"/>
        </w:tabs>
        <w:rPr>
          <w:ins w:id="2184" w:author="Microsoft account" w:date="2014-10-20T16:37:00Z"/>
          <w:noProof/>
        </w:rPr>
      </w:pPr>
      <w:ins w:id="2185" w:author="Microsoft account" w:date="2014-10-20T16:37:00Z">
        <w:r w:rsidRPr="00100176">
          <w:rPr>
            <w:rFonts w:ascii="Cambria" w:hAnsi="Cambria"/>
            <w:noProof/>
          </w:rPr>
          <w:t>George Lopez</w:t>
        </w:r>
        <w:r>
          <w:rPr>
            <w:noProof/>
          </w:rPr>
          <w:t>, 203</w:t>
        </w:r>
      </w:ins>
    </w:p>
    <w:p w14:paraId="11B4856D" w14:textId="77777777" w:rsidR="008F1491" w:rsidRDefault="008F1491">
      <w:pPr>
        <w:pStyle w:val="Index1"/>
        <w:tabs>
          <w:tab w:val="right" w:leader="dot" w:pos="4310"/>
        </w:tabs>
        <w:rPr>
          <w:ins w:id="2186" w:author="Microsoft account" w:date="2014-10-20T16:37:00Z"/>
          <w:noProof/>
        </w:rPr>
      </w:pPr>
      <w:ins w:id="2187" w:author="Microsoft account" w:date="2014-10-20T16:37:00Z">
        <w:r w:rsidRPr="00100176">
          <w:rPr>
            <w:rFonts w:ascii="Cambria" w:eastAsia="Times New Roman" w:hAnsi="Cambria" w:cs="Times New Roman"/>
            <w:bCs/>
            <w:noProof/>
            <w:color w:val="000000" w:themeColor="text1"/>
            <w:spacing w:val="-8"/>
            <w:kern w:val="36"/>
          </w:rPr>
          <w:t>Gezi Park</w:t>
        </w:r>
        <w:r>
          <w:rPr>
            <w:noProof/>
          </w:rPr>
          <w:t>, 44, 50, 56</w:t>
        </w:r>
      </w:ins>
    </w:p>
    <w:p w14:paraId="556F7439" w14:textId="77777777" w:rsidR="008F1491" w:rsidRDefault="008F1491">
      <w:pPr>
        <w:pStyle w:val="Index1"/>
        <w:tabs>
          <w:tab w:val="right" w:leader="dot" w:pos="4310"/>
        </w:tabs>
        <w:rPr>
          <w:ins w:id="2188" w:author="Microsoft account" w:date="2014-10-20T16:37:00Z"/>
          <w:noProof/>
        </w:rPr>
      </w:pPr>
      <w:ins w:id="2189" w:author="Microsoft account" w:date="2014-10-20T16:37:00Z">
        <w:r w:rsidRPr="00100176">
          <w:rPr>
            <w:rFonts w:ascii="Cambria" w:eastAsia="Times New Roman" w:hAnsi="Cambria" w:cs="Times New Roman"/>
            <w:bCs/>
            <w:noProof/>
            <w:color w:val="000000" w:themeColor="text1"/>
            <w:spacing w:val="-8"/>
            <w:kern w:val="36"/>
          </w:rPr>
          <w:lastRenderedPageBreak/>
          <w:t>Google</w:t>
        </w:r>
        <w:r>
          <w:rPr>
            <w:noProof/>
          </w:rPr>
          <w:t>, 48</w:t>
        </w:r>
      </w:ins>
    </w:p>
    <w:p w14:paraId="2FCA8F71" w14:textId="77777777" w:rsidR="008F1491" w:rsidRDefault="008F1491">
      <w:pPr>
        <w:pStyle w:val="Index1"/>
        <w:tabs>
          <w:tab w:val="right" w:leader="dot" w:pos="4310"/>
        </w:tabs>
        <w:rPr>
          <w:ins w:id="2190" w:author="Microsoft account" w:date="2014-10-20T16:37:00Z"/>
          <w:noProof/>
        </w:rPr>
      </w:pPr>
      <w:ins w:id="2191" w:author="Microsoft account" w:date="2014-10-20T16:37:00Z">
        <w:r w:rsidRPr="00100176">
          <w:rPr>
            <w:rFonts w:ascii="Cambria" w:hAnsi="Cambria"/>
            <w:noProof/>
          </w:rPr>
          <w:t>Green Movement</w:t>
        </w:r>
        <w:r>
          <w:rPr>
            <w:noProof/>
          </w:rPr>
          <w:t>, 33, 36, 38, 81</w:t>
        </w:r>
      </w:ins>
    </w:p>
    <w:p w14:paraId="08EDA8A3" w14:textId="77777777" w:rsidR="008F1491" w:rsidRDefault="008F1491">
      <w:pPr>
        <w:pStyle w:val="Index1"/>
        <w:tabs>
          <w:tab w:val="right" w:leader="dot" w:pos="4310"/>
        </w:tabs>
        <w:rPr>
          <w:ins w:id="2192" w:author="Microsoft account" w:date="2014-10-20T16:37:00Z"/>
          <w:noProof/>
        </w:rPr>
      </w:pPr>
      <w:ins w:id="2193" w:author="Microsoft account" w:date="2014-10-20T16:37:00Z">
        <w:r w:rsidRPr="00100176">
          <w:rPr>
            <w:rFonts w:ascii="Cambria" w:hAnsi="Cambria" w:cs="Times New Roman"/>
            <w:b/>
            <w:noProof/>
            <w:color w:val="000000" w:themeColor="text1"/>
          </w:rPr>
          <w:t>Hardy Merriman</w:t>
        </w:r>
        <w:r>
          <w:rPr>
            <w:noProof/>
          </w:rPr>
          <w:t>, 4, 70, 103, 195</w:t>
        </w:r>
      </w:ins>
    </w:p>
    <w:p w14:paraId="206B2CBD" w14:textId="77777777" w:rsidR="008F1491" w:rsidRDefault="008F1491">
      <w:pPr>
        <w:pStyle w:val="Index1"/>
        <w:tabs>
          <w:tab w:val="right" w:leader="dot" w:pos="4310"/>
        </w:tabs>
        <w:rPr>
          <w:ins w:id="2194" w:author="Microsoft account" w:date="2014-10-20T16:37:00Z"/>
          <w:noProof/>
        </w:rPr>
      </w:pPr>
      <w:ins w:id="2195" w:author="Microsoft account" w:date="2014-10-20T16:37:00Z">
        <w:r w:rsidRPr="00100176">
          <w:rPr>
            <w:rFonts w:ascii="Cambria" w:hAnsi="Cambria"/>
            <w:noProof/>
          </w:rPr>
          <w:t>Henrique Capriles</w:t>
        </w:r>
        <w:r>
          <w:rPr>
            <w:noProof/>
          </w:rPr>
          <w:t>, 37</w:t>
        </w:r>
      </w:ins>
    </w:p>
    <w:p w14:paraId="4AA018FD" w14:textId="77777777" w:rsidR="008F1491" w:rsidRDefault="008F1491">
      <w:pPr>
        <w:pStyle w:val="Index1"/>
        <w:tabs>
          <w:tab w:val="right" w:leader="dot" w:pos="4310"/>
        </w:tabs>
        <w:rPr>
          <w:ins w:id="2196" w:author="Microsoft account" w:date="2014-10-20T16:37:00Z"/>
          <w:noProof/>
        </w:rPr>
      </w:pPr>
      <w:ins w:id="2197" w:author="Microsoft account" w:date="2014-10-20T16:37:00Z">
        <w:r w:rsidRPr="00100176">
          <w:rPr>
            <w:rFonts w:ascii="Cambria" w:hAnsi="Cambria" w:cs="Times New Roman"/>
            <w:noProof/>
            <w:color w:val="000000" w:themeColor="text1"/>
          </w:rPr>
          <w:t>Hezbollah</w:t>
        </w:r>
        <w:r>
          <w:rPr>
            <w:noProof/>
          </w:rPr>
          <w:t>, 120</w:t>
        </w:r>
      </w:ins>
    </w:p>
    <w:p w14:paraId="7AEB82F0" w14:textId="77777777" w:rsidR="008F1491" w:rsidRDefault="008F1491">
      <w:pPr>
        <w:pStyle w:val="Index1"/>
        <w:tabs>
          <w:tab w:val="right" w:leader="dot" w:pos="4310"/>
        </w:tabs>
        <w:rPr>
          <w:ins w:id="2198" w:author="Microsoft account" w:date="2014-10-20T16:37:00Z"/>
          <w:noProof/>
        </w:rPr>
      </w:pPr>
      <w:ins w:id="2199" w:author="Microsoft account" w:date="2014-10-20T16:37:00Z">
        <w:r w:rsidRPr="00100176">
          <w:rPr>
            <w:rFonts w:ascii="Cambria" w:hAnsi="Cambria"/>
            <w:noProof/>
          </w:rPr>
          <w:t>Hossein Mousavi</w:t>
        </w:r>
        <w:r>
          <w:rPr>
            <w:noProof/>
          </w:rPr>
          <w:t>, 36</w:t>
        </w:r>
      </w:ins>
    </w:p>
    <w:p w14:paraId="380B3A02" w14:textId="77777777" w:rsidR="008F1491" w:rsidRDefault="008F1491">
      <w:pPr>
        <w:pStyle w:val="Index1"/>
        <w:tabs>
          <w:tab w:val="right" w:leader="dot" w:pos="4310"/>
        </w:tabs>
        <w:rPr>
          <w:ins w:id="2200" w:author="Microsoft account" w:date="2014-10-20T16:37:00Z"/>
          <w:noProof/>
        </w:rPr>
      </w:pPr>
      <w:ins w:id="2201" w:author="Microsoft account" w:date="2014-10-20T16:37:00Z">
        <w:r w:rsidRPr="00100176">
          <w:rPr>
            <w:rFonts w:ascii="Cambria" w:hAnsi="Cambria" w:cs="Times New Roman"/>
            <w:b/>
            <w:noProof/>
            <w:color w:val="000000" w:themeColor="text1"/>
          </w:rPr>
          <w:t>Howard Barrell</w:t>
        </w:r>
        <w:r>
          <w:rPr>
            <w:noProof/>
          </w:rPr>
          <w:t>, 5, 124, 128</w:t>
        </w:r>
      </w:ins>
    </w:p>
    <w:p w14:paraId="21BD2C48" w14:textId="77777777" w:rsidR="008F1491" w:rsidRDefault="008F1491">
      <w:pPr>
        <w:pStyle w:val="Index1"/>
        <w:tabs>
          <w:tab w:val="right" w:leader="dot" w:pos="4310"/>
        </w:tabs>
        <w:rPr>
          <w:ins w:id="2202" w:author="Microsoft account" w:date="2014-10-20T16:37:00Z"/>
          <w:noProof/>
        </w:rPr>
      </w:pPr>
      <w:ins w:id="2203" w:author="Microsoft account" w:date="2014-10-20T16:37:00Z">
        <w:r w:rsidRPr="00100176">
          <w:rPr>
            <w:rFonts w:ascii="Cambria" w:hAnsi="Cambria" w:cs="Times New Roman"/>
            <w:noProof/>
            <w:color w:val="000000" w:themeColor="text1"/>
          </w:rPr>
          <w:t>Hugo Chavez</w:t>
        </w:r>
        <w:r>
          <w:rPr>
            <w:noProof/>
          </w:rPr>
          <w:t>, 33, 57</w:t>
        </w:r>
      </w:ins>
    </w:p>
    <w:p w14:paraId="7158798E" w14:textId="77777777" w:rsidR="008F1491" w:rsidRDefault="008F1491">
      <w:pPr>
        <w:pStyle w:val="Index1"/>
        <w:tabs>
          <w:tab w:val="right" w:leader="dot" w:pos="4310"/>
        </w:tabs>
        <w:rPr>
          <w:ins w:id="2204" w:author="Microsoft account" w:date="2014-10-20T16:37:00Z"/>
          <w:noProof/>
        </w:rPr>
      </w:pPr>
      <w:ins w:id="2205" w:author="Microsoft account" w:date="2014-10-20T16:37:00Z">
        <w:r w:rsidRPr="00100176">
          <w:rPr>
            <w:rFonts w:ascii="Cambria" w:eastAsia="MS Mincho" w:hAnsi="Cambria" w:cs="Times New Roman"/>
            <w:noProof/>
            <w:color w:val="000000" w:themeColor="text1"/>
          </w:rPr>
          <w:t>Human Rights Committee</w:t>
        </w:r>
        <w:r>
          <w:rPr>
            <w:noProof/>
          </w:rPr>
          <w:t>, 148, 149, 150, 151, 155, 156, 158, 159, 160, 165, 168</w:t>
        </w:r>
      </w:ins>
    </w:p>
    <w:p w14:paraId="6A3C2DA7" w14:textId="77777777" w:rsidR="008F1491" w:rsidRDefault="008F1491">
      <w:pPr>
        <w:pStyle w:val="Index1"/>
        <w:tabs>
          <w:tab w:val="right" w:leader="dot" w:pos="4310"/>
        </w:tabs>
        <w:rPr>
          <w:ins w:id="2206" w:author="Microsoft account" w:date="2014-10-20T16:37:00Z"/>
          <w:noProof/>
        </w:rPr>
      </w:pPr>
      <w:ins w:id="2207" w:author="Microsoft account" w:date="2014-10-20T16:37:00Z">
        <w:r w:rsidRPr="00100176">
          <w:rPr>
            <w:rFonts w:ascii="Cambria" w:hAnsi="Cambria" w:cs="Times New Roman"/>
            <w:noProof/>
            <w:color w:val="000000" w:themeColor="text1"/>
          </w:rPr>
          <w:t>Human Rights Watch</w:t>
        </w:r>
        <w:r>
          <w:rPr>
            <w:noProof/>
          </w:rPr>
          <w:t>, 29, 97</w:t>
        </w:r>
      </w:ins>
    </w:p>
    <w:p w14:paraId="21B03D41" w14:textId="77777777" w:rsidR="008F1491" w:rsidRDefault="008F1491">
      <w:pPr>
        <w:pStyle w:val="Index1"/>
        <w:tabs>
          <w:tab w:val="right" w:leader="dot" w:pos="4310"/>
        </w:tabs>
        <w:rPr>
          <w:ins w:id="2208" w:author="Microsoft account" w:date="2014-10-20T16:37:00Z"/>
          <w:noProof/>
        </w:rPr>
      </w:pPr>
      <w:ins w:id="2209" w:author="Microsoft account" w:date="2014-10-20T16:37:00Z">
        <w:r w:rsidRPr="00100176">
          <w:rPr>
            <w:rFonts w:ascii="Cambria" w:hAnsi="Cambria" w:cs="Times New Roman"/>
            <w:noProof/>
            <w:color w:val="000000" w:themeColor="text1"/>
          </w:rPr>
          <w:t>Hussein Khalid</w:t>
        </w:r>
        <w:r>
          <w:rPr>
            <w:noProof/>
          </w:rPr>
          <w:t>, 97</w:t>
        </w:r>
      </w:ins>
    </w:p>
    <w:p w14:paraId="012ABB70" w14:textId="77777777" w:rsidR="008F1491" w:rsidRDefault="008F1491">
      <w:pPr>
        <w:pStyle w:val="Index1"/>
        <w:tabs>
          <w:tab w:val="right" w:leader="dot" w:pos="4310"/>
        </w:tabs>
        <w:rPr>
          <w:ins w:id="2210" w:author="Microsoft account" w:date="2014-10-20T16:37:00Z"/>
          <w:noProof/>
        </w:rPr>
      </w:pPr>
      <w:ins w:id="2211" w:author="Microsoft account" w:date="2014-10-20T16:37:00Z">
        <w:r w:rsidRPr="00100176">
          <w:rPr>
            <w:rFonts w:ascii="Cambria" w:hAnsi="Cambria" w:cs="Times New Roman"/>
            <w:noProof/>
            <w:color w:val="000000" w:themeColor="text1"/>
            <w:lang w:val="en"/>
          </w:rPr>
          <w:t>IMF</w:t>
        </w:r>
        <w:r>
          <w:rPr>
            <w:noProof/>
          </w:rPr>
          <w:t>, 15</w:t>
        </w:r>
      </w:ins>
    </w:p>
    <w:p w14:paraId="5F655C7A" w14:textId="77777777" w:rsidR="008F1491" w:rsidRDefault="008F1491">
      <w:pPr>
        <w:pStyle w:val="Index1"/>
        <w:tabs>
          <w:tab w:val="right" w:leader="dot" w:pos="4310"/>
        </w:tabs>
        <w:rPr>
          <w:ins w:id="2212" w:author="Microsoft account" w:date="2014-10-20T16:37:00Z"/>
          <w:noProof/>
        </w:rPr>
      </w:pPr>
      <w:ins w:id="2213" w:author="Microsoft account" w:date="2014-10-20T16:37:00Z">
        <w:r w:rsidRPr="00100176">
          <w:rPr>
            <w:rFonts w:ascii="Cambria" w:hAnsi="Cambria" w:cs="Times New Roman"/>
            <w:noProof/>
            <w:color w:val="000000" w:themeColor="text1"/>
          </w:rPr>
          <w:t>International Anti-Corruption Day</w:t>
        </w:r>
        <w:r>
          <w:rPr>
            <w:noProof/>
          </w:rPr>
          <w:t>, 95</w:t>
        </w:r>
      </w:ins>
    </w:p>
    <w:p w14:paraId="4E999547" w14:textId="77777777" w:rsidR="008F1491" w:rsidRDefault="008F1491">
      <w:pPr>
        <w:pStyle w:val="Index1"/>
        <w:tabs>
          <w:tab w:val="right" w:leader="dot" w:pos="4310"/>
        </w:tabs>
        <w:rPr>
          <w:ins w:id="2214" w:author="Microsoft account" w:date="2014-10-20T16:37:00Z"/>
          <w:noProof/>
        </w:rPr>
      </w:pPr>
      <w:ins w:id="2215" w:author="Microsoft account" w:date="2014-10-20T16:37:00Z">
        <w:r w:rsidRPr="00100176">
          <w:rPr>
            <w:rFonts w:ascii="Cambria" w:eastAsia="MS Mincho" w:hAnsi="Cambria" w:cs="Times New Roman"/>
            <w:noProof/>
            <w:color w:val="000000" w:themeColor="text1"/>
          </w:rPr>
          <w:t>International Convention on Civil and Political Rights</w:t>
        </w:r>
        <w:r>
          <w:rPr>
            <w:noProof/>
          </w:rPr>
          <w:t>, 148, 149, 150, 151, 152, 153, 159, 160, 161, 165</w:t>
        </w:r>
      </w:ins>
    </w:p>
    <w:p w14:paraId="7500ABBE" w14:textId="77777777" w:rsidR="008F1491" w:rsidRDefault="008F1491">
      <w:pPr>
        <w:pStyle w:val="Index1"/>
        <w:tabs>
          <w:tab w:val="right" w:leader="dot" w:pos="4310"/>
        </w:tabs>
        <w:rPr>
          <w:ins w:id="2216" w:author="Microsoft account" w:date="2014-10-20T16:37:00Z"/>
          <w:noProof/>
        </w:rPr>
      </w:pPr>
      <w:ins w:id="2217" w:author="Microsoft account" w:date="2014-10-20T16:37:00Z">
        <w:r w:rsidRPr="00100176">
          <w:rPr>
            <w:rFonts w:ascii="Cambria" w:eastAsia="MS Mincho" w:hAnsi="Cambria" w:cs="Times New Roman"/>
            <w:noProof/>
            <w:color w:val="000000" w:themeColor="text1"/>
          </w:rPr>
          <w:t>International Labor Organization</w:t>
        </w:r>
        <w:r>
          <w:rPr>
            <w:noProof/>
          </w:rPr>
          <w:t>, 149, 156, 157, 201</w:t>
        </w:r>
      </w:ins>
    </w:p>
    <w:p w14:paraId="35C987E4" w14:textId="77777777" w:rsidR="008F1491" w:rsidRDefault="008F1491">
      <w:pPr>
        <w:pStyle w:val="Index1"/>
        <w:tabs>
          <w:tab w:val="right" w:leader="dot" w:pos="4310"/>
        </w:tabs>
        <w:rPr>
          <w:ins w:id="2218" w:author="Microsoft account" w:date="2014-10-20T16:37:00Z"/>
          <w:noProof/>
        </w:rPr>
      </w:pPr>
      <w:ins w:id="2219" w:author="Microsoft account" w:date="2014-10-20T16:37:00Z">
        <w:r w:rsidRPr="00100176">
          <w:rPr>
            <w:rFonts w:ascii="Cambria" w:hAnsi="Cambria"/>
            <w:noProof/>
          </w:rPr>
          <w:t>Internet</w:t>
        </w:r>
        <w:r>
          <w:rPr>
            <w:noProof/>
          </w:rPr>
          <w:t>, 41, 43, 44, 45, 46, 47, 59, 147, 150, 151, 197</w:t>
        </w:r>
      </w:ins>
    </w:p>
    <w:p w14:paraId="0F6F1703" w14:textId="77777777" w:rsidR="008F1491" w:rsidRDefault="008F1491">
      <w:pPr>
        <w:pStyle w:val="Index1"/>
        <w:tabs>
          <w:tab w:val="right" w:leader="dot" w:pos="4310"/>
        </w:tabs>
        <w:rPr>
          <w:ins w:id="2220" w:author="Microsoft account" w:date="2014-10-20T16:37:00Z"/>
          <w:noProof/>
        </w:rPr>
      </w:pPr>
      <w:ins w:id="2221" w:author="Microsoft account" w:date="2014-10-20T16:37:00Z">
        <w:r w:rsidRPr="00100176">
          <w:rPr>
            <w:rFonts w:eastAsia="Times New Roman" w:cs="Times New Roman"/>
            <w:noProof/>
            <w:color w:val="000000" w:themeColor="text1"/>
          </w:rPr>
          <w:t>Islamic State in Iraq and Syria</w:t>
        </w:r>
        <w:r>
          <w:rPr>
            <w:noProof/>
          </w:rPr>
          <w:t>, 137, 143</w:t>
        </w:r>
      </w:ins>
    </w:p>
    <w:p w14:paraId="33D2981F" w14:textId="77777777" w:rsidR="008F1491" w:rsidRDefault="008F1491">
      <w:pPr>
        <w:pStyle w:val="Index1"/>
        <w:tabs>
          <w:tab w:val="right" w:leader="dot" w:pos="4310"/>
        </w:tabs>
        <w:rPr>
          <w:ins w:id="2222" w:author="Microsoft account" w:date="2014-10-20T16:37:00Z"/>
          <w:noProof/>
        </w:rPr>
      </w:pPr>
      <w:ins w:id="2223" w:author="Microsoft account" w:date="2014-10-20T16:37:00Z">
        <w:r w:rsidRPr="00100176">
          <w:rPr>
            <w:rFonts w:eastAsia="Times New Roman" w:cs="Times New Roman"/>
            <w:noProof/>
            <w:color w:val="000000" w:themeColor="text1"/>
          </w:rPr>
          <w:t>Jamal Suleiman</w:t>
        </w:r>
        <w:r>
          <w:rPr>
            <w:noProof/>
          </w:rPr>
          <w:t>, 134</w:t>
        </w:r>
      </w:ins>
    </w:p>
    <w:p w14:paraId="3122A26C" w14:textId="77777777" w:rsidR="008F1491" w:rsidRDefault="008F1491">
      <w:pPr>
        <w:pStyle w:val="Index1"/>
        <w:tabs>
          <w:tab w:val="right" w:leader="dot" w:pos="4310"/>
        </w:tabs>
        <w:rPr>
          <w:ins w:id="2224" w:author="Microsoft account" w:date="2014-10-20T16:37:00Z"/>
          <w:noProof/>
        </w:rPr>
      </w:pPr>
      <w:ins w:id="2225" w:author="Microsoft account" w:date="2014-10-20T16:37:00Z">
        <w:r w:rsidRPr="00100176">
          <w:rPr>
            <w:rFonts w:ascii="Cambria" w:hAnsi="Cambria" w:cs="Times New Roman"/>
            <w:noProof/>
            <w:color w:val="000000" w:themeColor="text1"/>
          </w:rPr>
          <w:t>January 25 Revolution</w:t>
        </w:r>
        <w:r>
          <w:rPr>
            <w:noProof/>
          </w:rPr>
          <w:t>, 94, 95</w:t>
        </w:r>
      </w:ins>
    </w:p>
    <w:p w14:paraId="18BDD5D0" w14:textId="77777777" w:rsidR="008F1491" w:rsidRDefault="008F1491">
      <w:pPr>
        <w:pStyle w:val="Index1"/>
        <w:tabs>
          <w:tab w:val="right" w:leader="dot" w:pos="4310"/>
        </w:tabs>
        <w:rPr>
          <w:ins w:id="2226" w:author="Microsoft account" w:date="2014-10-20T16:37:00Z"/>
          <w:noProof/>
        </w:rPr>
      </w:pPr>
      <w:ins w:id="2227" w:author="Microsoft account" w:date="2014-10-20T16:37:00Z">
        <w:r w:rsidRPr="00100176">
          <w:rPr>
            <w:rFonts w:ascii="Cambria" w:hAnsi="Cambria" w:cs="Times New Roman"/>
            <w:noProof/>
            <w:color w:val="000000" w:themeColor="text1"/>
          </w:rPr>
          <w:t>Jay Ulfelder</w:t>
        </w:r>
        <w:r>
          <w:rPr>
            <w:noProof/>
          </w:rPr>
          <w:t>, 3</w:t>
        </w:r>
      </w:ins>
    </w:p>
    <w:p w14:paraId="45C05877" w14:textId="77777777" w:rsidR="008F1491" w:rsidRDefault="008F1491">
      <w:pPr>
        <w:pStyle w:val="Index1"/>
        <w:tabs>
          <w:tab w:val="right" w:leader="dot" w:pos="4310"/>
        </w:tabs>
        <w:rPr>
          <w:ins w:id="2228" w:author="Microsoft account" w:date="2014-10-20T16:37:00Z"/>
          <w:noProof/>
        </w:rPr>
      </w:pPr>
      <w:ins w:id="2229" w:author="Microsoft account" w:date="2014-10-20T16:37:00Z">
        <w:r w:rsidRPr="00100176">
          <w:rPr>
            <w:rFonts w:ascii="Cambria" w:hAnsi="Cambria" w:cs="Times New Roman"/>
            <w:b/>
            <w:noProof/>
            <w:color w:val="000000" w:themeColor="text1"/>
          </w:rPr>
          <w:t>Jeremy Kinsman</w:t>
        </w:r>
        <w:r>
          <w:rPr>
            <w:noProof/>
          </w:rPr>
          <w:t>, 5, 184, 196</w:t>
        </w:r>
      </w:ins>
    </w:p>
    <w:p w14:paraId="7F0EA724" w14:textId="77777777" w:rsidR="008F1491" w:rsidRDefault="008F1491">
      <w:pPr>
        <w:pStyle w:val="Index1"/>
        <w:tabs>
          <w:tab w:val="right" w:leader="dot" w:pos="4310"/>
        </w:tabs>
        <w:rPr>
          <w:ins w:id="2230" w:author="Microsoft account" w:date="2014-10-20T16:37:00Z"/>
          <w:noProof/>
        </w:rPr>
      </w:pPr>
      <w:ins w:id="2231" w:author="Microsoft account" w:date="2014-10-20T16:37:00Z">
        <w:r w:rsidRPr="00100176">
          <w:rPr>
            <w:rFonts w:ascii="Cambria" w:hAnsi="Cambria"/>
            <w:noProof/>
          </w:rPr>
          <w:t>Jerry Rawlings</w:t>
        </w:r>
        <w:r>
          <w:rPr>
            <w:noProof/>
          </w:rPr>
          <w:t>, 34</w:t>
        </w:r>
      </w:ins>
    </w:p>
    <w:p w14:paraId="702F0F14" w14:textId="77777777" w:rsidR="008F1491" w:rsidRDefault="008F1491">
      <w:pPr>
        <w:pStyle w:val="Index1"/>
        <w:tabs>
          <w:tab w:val="right" w:leader="dot" w:pos="4310"/>
        </w:tabs>
        <w:rPr>
          <w:ins w:id="2232" w:author="Microsoft account" w:date="2014-10-20T16:37:00Z"/>
          <w:noProof/>
        </w:rPr>
      </w:pPr>
      <w:ins w:id="2233" w:author="Microsoft account" w:date="2014-10-20T16:37:00Z">
        <w:r w:rsidRPr="00100176">
          <w:rPr>
            <w:rFonts w:ascii="Cambria" w:hAnsi="Cambria" w:cs="Times New Roman"/>
            <w:noProof/>
            <w:color w:val="000000" w:themeColor="text1"/>
            <w:lang w:val="en"/>
          </w:rPr>
          <w:t>John Hobbes</w:t>
        </w:r>
        <w:r>
          <w:rPr>
            <w:noProof/>
          </w:rPr>
          <w:t>, 12</w:t>
        </w:r>
      </w:ins>
    </w:p>
    <w:p w14:paraId="58626DF9" w14:textId="77777777" w:rsidR="008F1491" w:rsidRDefault="008F1491">
      <w:pPr>
        <w:pStyle w:val="Index1"/>
        <w:tabs>
          <w:tab w:val="right" w:leader="dot" w:pos="4310"/>
        </w:tabs>
        <w:rPr>
          <w:ins w:id="2234" w:author="Microsoft account" w:date="2014-10-20T16:37:00Z"/>
          <w:noProof/>
        </w:rPr>
      </w:pPr>
      <w:ins w:id="2235" w:author="Microsoft account" w:date="2014-10-20T16:37:00Z">
        <w:r w:rsidRPr="00100176">
          <w:rPr>
            <w:rFonts w:ascii="Cambria" w:hAnsi="Cambria" w:cs="Times New Roman"/>
            <w:b/>
            <w:noProof/>
            <w:color w:val="000000" w:themeColor="text1"/>
          </w:rPr>
          <w:t>Julia Taleb</w:t>
        </w:r>
        <w:r>
          <w:rPr>
            <w:noProof/>
          </w:rPr>
          <w:t>, 5, 132, 200</w:t>
        </w:r>
      </w:ins>
    </w:p>
    <w:p w14:paraId="5321BF19" w14:textId="77777777" w:rsidR="008F1491" w:rsidRDefault="008F1491">
      <w:pPr>
        <w:pStyle w:val="Index1"/>
        <w:tabs>
          <w:tab w:val="right" w:leader="dot" w:pos="4310"/>
        </w:tabs>
        <w:rPr>
          <w:ins w:id="2236" w:author="Microsoft account" w:date="2014-10-20T16:37:00Z"/>
          <w:noProof/>
        </w:rPr>
      </w:pPr>
      <w:ins w:id="2237" w:author="Microsoft account" w:date="2014-10-20T16:37:00Z">
        <w:r w:rsidRPr="00100176">
          <w:rPr>
            <w:rFonts w:ascii="Cambria" w:hAnsi="Cambria" w:cs="Times New Roman"/>
            <w:noProof/>
            <w:color w:val="000000" w:themeColor="text1"/>
          </w:rPr>
          <w:t>Kamel, Bothaina</w:t>
        </w:r>
        <w:r>
          <w:rPr>
            <w:noProof/>
          </w:rPr>
          <w:t>, 94, 101, 105</w:t>
        </w:r>
      </w:ins>
    </w:p>
    <w:p w14:paraId="50AD1386" w14:textId="77777777" w:rsidR="008F1491" w:rsidRDefault="008F1491">
      <w:pPr>
        <w:pStyle w:val="Index1"/>
        <w:tabs>
          <w:tab w:val="right" w:leader="dot" w:pos="4310"/>
        </w:tabs>
        <w:rPr>
          <w:ins w:id="2238" w:author="Microsoft account" w:date="2014-10-20T16:37:00Z"/>
          <w:noProof/>
        </w:rPr>
      </w:pPr>
      <w:ins w:id="2239" w:author="Microsoft account" w:date="2014-10-20T16:37:00Z">
        <w:r w:rsidRPr="00100176">
          <w:rPr>
            <w:rFonts w:ascii="Cambria" w:eastAsia="Times New Roman" w:hAnsi="Cambria" w:cs="Times New Roman"/>
            <w:bCs/>
            <w:noProof/>
            <w:color w:val="000000" w:themeColor="text1"/>
            <w:spacing w:val="-8"/>
            <w:kern w:val="36"/>
          </w:rPr>
          <w:t>Khaled Saed</w:t>
        </w:r>
        <w:r>
          <w:rPr>
            <w:noProof/>
          </w:rPr>
          <w:t>, 49</w:t>
        </w:r>
      </w:ins>
    </w:p>
    <w:p w14:paraId="1AD2D5AC" w14:textId="77777777" w:rsidR="008F1491" w:rsidRDefault="008F1491">
      <w:pPr>
        <w:pStyle w:val="Index1"/>
        <w:tabs>
          <w:tab w:val="right" w:leader="dot" w:pos="4310"/>
        </w:tabs>
        <w:rPr>
          <w:ins w:id="2240" w:author="Microsoft account" w:date="2014-10-20T16:37:00Z"/>
          <w:noProof/>
        </w:rPr>
      </w:pPr>
      <w:ins w:id="2241" w:author="Microsoft account" w:date="2014-10-20T16:37:00Z">
        <w:r w:rsidRPr="00100176">
          <w:rPr>
            <w:rFonts w:ascii="Cambria" w:hAnsi="Cambria" w:cs="Times New Roman"/>
            <w:noProof/>
            <w:color w:val="000000" w:themeColor="text1"/>
          </w:rPr>
          <w:t>Khaled Said</w:t>
        </w:r>
        <w:r>
          <w:rPr>
            <w:noProof/>
          </w:rPr>
          <w:t>, 60, 83, 95</w:t>
        </w:r>
      </w:ins>
    </w:p>
    <w:p w14:paraId="255BE0BB" w14:textId="77777777" w:rsidR="008F1491" w:rsidRDefault="008F1491">
      <w:pPr>
        <w:pStyle w:val="Index1"/>
        <w:tabs>
          <w:tab w:val="right" w:leader="dot" w:pos="4310"/>
        </w:tabs>
        <w:rPr>
          <w:ins w:id="2242" w:author="Microsoft account" w:date="2014-10-20T16:37:00Z"/>
          <w:noProof/>
        </w:rPr>
      </w:pPr>
      <w:ins w:id="2243" w:author="Microsoft account" w:date="2014-10-20T16:37:00Z">
        <w:r w:rsidRPr="00100176">
          <w:rPr>
            <w:rFonts w:ascii="Cambria" w:eastAsia="Calibri" w:hAnsi="Cambria"/>
            <w:noProof/>
            <w:color w:val="000000" w:themeColor="text1"/>
          </w:rPr>
          <w:t>Khimki</w:t>
        </w:r>
        <w:r w:rsidRPr="00100176">
          <w:rPr>
            <w:rFonts w:ascii="Cambria" w:eastAsia="Calibri" w:hAnsi="Cambria"/>
            <w:noProof/>
            <w:color w:val="000000" w:themeColor="text1"/>
            <w:spacing w:val="1"/>
          </w:rPr>
          <w:t xml:space="preserve"> </w:t>
        </w:r>
        <w:r w:rsidRPr="00100176">
          <w:rPr>
            <w:rFonts w:ascii="Cambria" w:eastAsia="Calibri" w:hAnsi="Cambria"/>
            <w:noProof/>
            <w:color w:val="000000" w:themeColor="text1"/>
            <w:spacing w:val="-1"/>
          </w:rPr>
          <w:t>F</w:t>
        </w:r>
        <w:r w:rsidRPr="00100176">
          <w:rPr>
            <w:rFonts w:ascii="Cambria" w:eastAsia="Calibri" w:hAnsi="Cambria"/>
            <w:noProof/>
            <w:color w:val="000000" w:themeColor="text1"/>
          </w:rPr>
          <w:t>or</w:t>
        </w:r>
        <w:r w:rsidRPr="00100176">
          <w:rPr>
            <w:rFonts w:ascii="Cambria" w:eastAsia="Calibri" w:hAnsi="Cambria"/>
            <w:noProof/>
            <w:color w:val="000000" w:themeColor="text1"/>
            <w:spacing w:val="-2"/>
          </w:rPr>
          <w:t>e</w:t>
        </w:r>
        <w:r w:rsidRPr="00100176">
          <w:rPr>
            <w:rFonts w:ascii="Cambria" w:eastAsia="Calibri" w:hAnsi="Cambria"/>
            <w:noProof/>
            <w:color w:val="000000" w:themeColor="text1"/>
          </w:rPr>
          <w:t>st</w:t>
        </w:r>
        <w:r>
          <w:rPr>
            <w:noProof/>
          </w:rPr>
          <w:t>, 96, 97, 99, 102, 104, 108, 112</w:t>
        </w:r>
      </w:ins>
    </w:p>
    <w:p w14:paraId="50C93715" w14:textId="77777777" w:rsidR="008F1491" w:rsidRDefault="008F1491">
      <w:pPr>
        <w:pStyle w:val="Index1"/>
        <w:tabs>
          <w:tab w:val="right" w:leader="dot" w:pos="4310"/>
        </w:tabs>
        <w:rPr>
          <w:ins w:id="2244" w:author="Microsoft account" w:date="2014-10-20T16:37:00Z"/>
          <w:noProof/>
        </w:rPr>
      </w:pPr>
      <w:ins w:id="2245" w:author="Microsoft account" w:date="2014-10-20T16:37:00Z">
        <w:r w:rsidRPr="00100176">
          <w:rPr>
            <w:rFonts w:ascii="Cambria" w:hAnsi="Cambria"/>
            <w:noProof/>
          </w:rPr>
          <w:t>Kimberley Process</w:t>
        </w:r>
        <w:r>
          <w:rPr>
            <w:noProof/>
          </w:rPr>
          <w:t>, 181</w:t>
        </w:r>
      </w:ins>
    </w:p>
    <w:p w14:paraId="5252EF9A" w14:textId="77777777" w:rsidR="008F1491" w:rsidRDefault="008F1491">
      <w:pPr>
        <w:pStyle w:val="Index1"/>
        <w:tabs>
          <w:tab w:val="right" w:leader="dot" w:pos="4310"/>
        </w:tabs>
        <w:rPr>
          <w:ins w:id="2246" w:author="Microsoft account" w:date="2014-10-20T16:37:00Z"/>
          <w:noProof/>
        </w:rPr>
      </w:pPr>
      <w:ins w:id="2247" w:author="Microsoft account" w:date="2014-10-20T16:37:00Z">
        <w:r w:rsidRPr="00100176">
          <w:rPr>
            <w:rFonts w:ascii="Cambria" w:hAnsi="Cambria"/>
            <w:noProof/>
          </w:rPr>
          <w:t>Konrad Adenauer Stiftung</w:t>
        </w:r>
        <w:r>
          <w:rPr>
            <w:noProof/>
          </w:rPr>
          <w:t>, 198</w:t>
        </w:r>
      </w:ins>
    </w:p>
    <w:p w14:paraId="52BED204" w14:textId="77777777" w:rsidR="008F1491" w:rsidRDefault="008F1491">
      <w:pPr>
        <w:pStyle w:val="Index1"/>
        <w:tabs>
          <w:tab w:val="right" w:leader="dot" w:pos="4310"/>
        </w:tabs>
        <w:rPr>
          <w:ins w:id="2248" w:author="Microsoft account" w:date="2014-10-20T16:37:00Z"/>
          <w:noProof/>
        </w:rPr>
      </w:pPr>
      <w:ins w:id="2249" w:author="Microsoft account" w:date="2014-10-20T16:37:00Z">
        <w:r w:rsidRPr="00100176">
          <w:rPr>
            <w:rFonts w:ascii="Cambria" w:hAnsi="Cambria" w:cs="Times New Roman"/>
            <w:noProof/>
            <w:color w:val="000000" w:themeColor="text1"/>
          </w:rPr>
          <w:t>Ksenia Sobchak</w:t>
        </w:r>
        <w:r>
          <w:rPr>
            <w:noProof/>
          </w:rPr>
          <w:t>, 100</w:t>
        </w:r>
      </w:ins>
    </w:p>
    <w:p w14:paraId="7D8BD2F1" w14:textId="77777777" w:rsidR="008F1491" w:rsidRDefault="008F1491">
      <w:pPr>
        <w:pStyle w:val="Index1"/>
        <w:tabs>
          <w:tab w:val="right" w:leader="dot" w:pos="4310"/>
        </w:tabs>
        <w:rPr>
          <w:ins w:id="2250" w:author="Microsoft account" w:date="2014-10-20T16:37:00Z"/>
          <w:noProof/>
        </w:rPr>
      </w:pPr>
      <w:ins w:id="2251" w:author="Microsoft account" w:date="2014-10-20T16:37:00Z">
        <w:r w:rsidRPr="00100176">
          <w:rPr>
            <w:rFonts w:ascii="Cambria" w:hAnsi="Cambria" w:cs="Times New Roman"/>
            <w:b/>
            <w:noProof/>
            <w:color w:val="000000" w:themeColor="text1"/>
          </w:rPr>
          <w:t>Kurt Bassuener</w:t>
        </w:r>
        <w:r>
          <w:rPr>
            <w:noProof/>
          </w:rPr>
          <w:t>, 5, 184</w:t>
        </w:r>
      </w:ins>
    </w:p>
    <w:p w14:paraId="7828728A" w14:textId="77777777" w:rsidR="008F1491" w:rsidRDefault="008F1491">
      <w:pPr>
        <w:pStyle w:val="Index1"/>
        <w:tabs>
          <w:tab w:val="right" w:leader="dot" w:pos="4310"/>
        </w:tabs>
        <w:rPr>
          <w:ins w:id="2252" w:author="Microsoft account" w:date="2014-10-20T16:37:00Z"/>
          <w:noProof/>
        </w:rPr>
      </w:pPr>
      <w:ins w:id="2253" w:author="Microsoft account" w:date="2014-10-20T16:37:00Z">
        <w:r w:rsidRPr="00100176">
          <w:rPr>
            <w:rFonts w:ascii="Cambria" w:hAnsi="Cambria"/>
            <w:noProof/>
          </w:rPr>
          <w:t>Lord's Resistance Army</w:t>
        </w:r>
        <w:r>
          <w:rPr>
            <w:noProof/>
          </w:rPr>
          <w:t>, 204</w:t>
        </w:r>
      </w:ins>
    </w:p>
    <w:p w14:paraId="42BF163D" w14:textId="77777777" w:rsidR="008F1491" w:rsidRDefault="008F1491">
      <w:pPr>
        <w:pStyle w:val="Index1"/>
        <w:tabs>
          <w:tab w:val="right" w:leader="dot" w:pos="4310"/>
        </w:tabs>
        <w:rPr>
          <w:ins w:id="2254" w:author="Microsoft account" w:date="2014-10-20T16:37:00Z"/>
          <w:noProof/>
        </w:rPr>
      </w:pPr>
      <w:ins w:id="2255" w:author="Microsoft account" w:date="2014-10-20T16:37:00Z">
        <w:r w:rsidRPr="00100176">
          <w:rPr>
            <w:rFonts w:ascii="Cambria" w:hAnsi="Cambria" w:cs="Times New Roman"/>
            <w:b/>
            <w:noProof/>
            <w:color w:val="000000" w:themeColor="text1"/>
          </w:rPr>
          <w:t>Maciej Bartkowski</w:t>
        </w:r>
        <w:r>
          <w:rPr>
            <w:noProof/>
          </w:rPr>
          <w:t>, 5, 132, 133, 139, 200</w:t>
        </w:r>
      </w:ins>
    </w:p>
    <w:p w14:paraId="37C4F09C" w14:textId="77777777" w:rsidR="008F1491" w:rsidRDefault="008F1491">
      <w:pPr>
        <w:pStyle w:val="Index1"/>
        <w:tabs>
          <w:tab w:val="right" w:leader="dot" w:pos="4310"/>
        </w:tabs>
        <w:rPr>
          <w:ins w:id="2256" w:author="Microsoft account" w:date="2014-10-20T16:37:00Z"/>
          <w:noProof/>
        </w:rPr>
      </w:pPr>
      <w:ins w:id="2257" w:author="Microsoft account" w:date="2014-10-20T16:37:00Z">
        <w:r w:rsidRPr="00100176">
          <w:rPr>
            <w:rFonts w:ascii="Cambria" w:hAnsi="Cambria"/>
            <w:noProof/>
          </w:rPr>
          <w:t>Maduro, President Nicholas</w:t>
        </w:r>
        <w:r>
          <w:rPr>
            <w:noProof/>
          </w:rPr>
          <w:t>, 33, 37, 56, 61</w:t>
        </w:r>
      </w:ins>
    </w:p>
    <w:p w14:paraId="194F7155" w14:textId="77777777" w:rsidR="008F1491" w:rsidRDefault="008F1491">
      <w:pPr>
        <w:pStyle w:val="Index1"/>
        <w:tabs>
          <w:tab w:val="right" w:leader="dot" w:pos="4310"/>
        </w:tabs>
        <w:rPr>
          <w:ins w:id="2258" w:author="Microsoft account" w:date="2014-10-20T16:37:00Z"/>
          <w:noProof/>
        </w:rPr>
      </w:pPr>
      <w:ins w:id="2259" w:author="Microsoft account" w:date="2014-10-20T16:37:00Z">
        <w:r w:rsidRPr="00100176">
          <w:rPr>
            <w:rFonts w:ascii="Cambria" w:eastAsia="Calibri" w:hAnsi="Cambria" w:cs="Times New Roman"/>
            <w:noProof/>
            <w:color w:val="000000" w:themeColor="text1"/>
          </w:rPr>
          <w:t>mafia</w:t>
        </w:r>
        <w:r>
          <w:rPr>
            <w:noProof/>
          </w:rPr>
          <w:t>, 21, 96, 107, 111, 112</w:t>
        </w:r>
      </w:ins>
    </w:p>
    <w:p w14:paraId="17BB897F" w14:textId="77777777" w:rsidR="008F1491" w:rsidRDefault="008F1491">
      <w:pPr>
        <w:pStyle w:val="Index1"/>
        <w:tabs>
          <w:tab w:val="right" w:leader="dot" w:pos="4310"/>
        </w:tabs>
        <w:rPr>
          <w:ins w:id="2260" w:author="Microsoft account" w:date="2014-10-20T16:37:00Z"/>
          <w:noProof/>
        </w:rPr>
      </w:pPr>
      <w:ins w:id="2261" w:author="Microsoft account" w:date="2014-10-20T16:37:00Z">
        <w:r w:rsidRPr="00100176">
          <w:rPr>
            <w:rFonts w:ascii="Cambria" w:eastAsia="Calibri" w:hAnsi="Cambria" w:cs="Times New Roman"/>
            <w:i/>
            <w:noProof/>
            <w:color w:val="000000" w:themeColor="text1"/>
          </w:rPr>
          <w:t>mahallahs</w:t>
        </w:r>
        <w:r>
          <w:rPr>
            <w:noProof/>
          </w:rPr>
          <w:t>, 24</w:t>
        </w:r>
      </w:ins>
    </w:p>
    <w:p w14:paraId="109688C8" w14:textId="77777777" w:rsidR="008F1491" w:rsidRDefault="008F1491">
      <w:pPr>
        <w:pStyle w:val="Index1"/>
        <w:tabs>
          <w:tab w:val="right" w:leader="dot" w:pos="4310"/>
        </w:tabs>
        <w:rPr>
          <w:ins w:id="2262" w:author="Microsoft account" w:date="2014-10-20T16:37:00Z"/>
          <w:noProof/>
        </w:rPr>
      </w:pPr>
      <w:ins w:id="2263" w:author="Microsoft account" w:date="2014-10-20T16:37:00Z">
        <w:r w:rsidRPr="00100176">
          <w:rPr>
            <w:rFonts w:ascii="Cambria" w:eastAsia="MS Mincho" w:hAnsi="Cambria" w:cs="Times New Roman"/>
            <w:noProof/>
            <w:color w:val="000000" w:themeColor="text1"/>
          </w:rPr>
          <w:t>Maina Kiai</w:t>
        </w:r>
        <w:r>
          <w:rPr>
            <w:noProof/>
          </w:rPr>
          <w:t>, 156, 165</w:t>
        </w:r>
      </w:ins>
    </w:p>
    <w:p w14:paraId="7A0A2A9B" w14:textId="77777777" w:rsidR="008F1491" w:rsidRDefault="008F1491">
      <w:pPr>
        <w:pStyle w:val="Index1"/>
        <w:tabs>
          <w:tab w:val="right" w:leader="dot" w:pos="4310"/>
        </w:tabs>
        <w:rPr>
          <w:ins w:id="2264" w:author="Microsoft account" w:date="2014-10-20T16:37:00Z"/>
          <w:noProof/>
        </w:rPr>
      </w:pPr>
      <w:ins w:id="2265" w:author="Microsoft account" w:date="2014-10-20T16:37:00Z">
        <w:r w:rsidRPr="00100176">
          <w:rPr>
            <w:rFonts w:ascii="Cambria" w:eastAsia="MS Mincho" w:hAnsi="Cambria" w:cs="Times New Roman"/>
            <w:noProof/>
            <w:color w:val="000000" w:themeColor="text1"/>
          </w:rPr>
          <w:t>Mao Tse-Tung</w:t>
        </w:r>
        <w:r>
          <w:rPr>
            <w:noProof/>
          </w:rPr>
          <w:t>, 126</w:t>
        </w:r>
      </w:ins>
    </w:p>
    <w:p w14:paraId="73118739" w14:textId="77777777" w:rsidR="008F1491" w:rsidRDefault="008F1491">
      <w:pPr>
        <w:pStyle w:val="Index1"/>
        <w:tabs>
          <w:tab w:val="right" w:leader="dot" w:pos="4310"/>
        </w:tabs>
        <w:rPr>
          <w:ins w:id="2266" w:author="Microsoft account" w:date="2014-10-20T16:37:00Z"/>
          <w:noProof/>
        </w:rPr>
      </w:pPr>
      <w:ins w:id="2267" w:author="Microsoft account" w:date="2014-10-20T16:37:00Z">
        <w:r w:rsidRPr="00100176">
          <w:rPr>
            <w:rFonts w:ascii="Cambria" w:eastAsia="MS Mincho" w:hAnsi="Cambria" w:cs="Times New Roman"/>
            <w:noProof/>
            <w:color w:val="000000" w:themeColor="text1"/>
          </w:rPr>
          <w:t>Mao Zedong</w:t>
        </w:r>
        <w:r>
          <w:rPr>
            <w:noProof/>
          </w:rPr>
          <w:t>, 125, 126</w:t>
        </w:r>
      </w:ins>
    </w:p>
    <w:p w14:paraId="027D8CEC" w14:textId="77777777" w:rsidR="008F1491" w:rsidRDefault="008F1491">
      <w:pPr>
        <w:pStyle w:val="Index1"/>
        <w:tabs>
          <w:tab w:val="right" w:leader="dot" w:pos="4310"/>
        </w:tabs>
        <w:rPr>
          <w:ins w:id="2268" w:author="Microsoft account" w:date="2014-10-20T16:37:00Z"/>
          <w:noProof/>
        </w:rPr>
      </w:pPr>
      <w:ins w:id="2269" w:author="Microsoft account" w:date="2014-10-20T16:37:00Z">
        <w:r w:rsidRPr="00100176">
          <w:rPr>
            <w:rFonts w:ascii="Cambria" w:hAnsi="Cambria" w:cs="Times New Roman"/>
            <w:b/>
            <w:noProof/>
            <w:color w:val="000000" w:themeColor="text1"/>
          </w:rPr>
          <w:t>Maria J.  Stephan</w:t>
        </w:r>
        <w:r>
          <w:rPr>
            <w:noProof/>
          </w:rPr>
          <w:t>, 5</w:t>
        </w:r>
      </w:ins>
    </w:p>
    <w:p w14:paraId="2593ECEA" w14:textId="77777777" w:rsidR="008F1491" w:rsidRDefault="008F1491">
      <w:pPr>
        <w:pStyle w:val="Index1"/>
        <w:tabs>
          <w:tab w:val="right" w:leader="dot" w:pos="4310"/>
        </w:tabs>
        <w:rPr>
          <w:ins w:id="2270" w:author="Microsoft account" w:date="2014-10-20T16:37:00Z"/>
          <w:noProof/>
        </w:rPr>
      </w:pPr>
      <w:ins w:id="2271" w:author="Microsoft account" w:date="2014-10-20T16:37:00Z">
        <w:r w:rsidRPr="00100176">
          <w:rPr>
            <w:rFonts w:ascii="Cambria" w:hAnsi="Cambria" w:cs="Times New Roman"/>
            <w:bCs/>
            <w:noProof/>
            <w:color w:val="000000" w:themeColor="text1"/>
          </w:rPr>
          <w:t>Maria Stephan</w:t>
        </w:r>
        <w:r>
          <w:rPr>
            <w:noProof/>
          </w:rPr>
          <w:t>, 75, 124</w:t>
        </w:r>
      </w:ins>
    </w:p>
    <w:p w14:paraId="36F482CF" w14:textId="77777777" w:rsidR="008F1491" w:rsidRDefault="008F1491">
      <w:pPr>
        <w:pStyle w:val="Index1"/>
        <w:tabs>
          <w:tab w:val="right" w:leader="dot" w:pos="4310"/>
        </w:tabs>
        <w:rPr>
          <w:ins w:id="2272" w:author="Microsoft account" w:date="2014-10-20T16:37:00Z"/>
          <w:noProof/>
        </w:rPr>
      </w:pPr>
      <w:ins w:id="2273" w:author="Microsoft account" w:date="2014-10-20T16:37:00Z">
        <w:r w:rsidRPr="00100176">
          <w:rPr>
            <w:rFonts w:ascii="Cambria" w:eastAsia="MS Mincho" w:hAnsi="Cambria" w:cs="Times New Roman"/>
            <w:noProof/>
            <w:color w:val="000000" w:themeColor="text1"/>
            <w:lang w:val="en-GB"/>
          </w:rPr>
          <w:t>Mark Irving Lichbach</w:t>
        </w:r>
        <w:r>
          <w:rPr>
            <w:noProof/>
          </w:rPr>
          <w:t>, 130</w:t>
        </w:r>
      </w:ins>
    </w:p>
    <w:p w14:paraId="5D4B19B6" w14:textId="77777777" w:rsidR="008F1491" w:rsidRDefault="008F1491">
      <w:pPr>
        <w:pStyle w:val="Index1"/>
        <w:tabs>
          <w:tab w:val="right" w:leader="dot" w:pos="4310"/>
        </w:tabs>
        <w:rPr>
          <w:ins w:id="2274" w:author="Microsoft account" w:date="2014-10-20T16:37:00Z"/>
          <w:noProof/>
        </w:rPr>
      </w:pPr>
      <w:ins w:id="2275" w:author="Microsoft account" w:date="2014-10-20T16:37:00Z">
        <w:r w:rsidRPr="00100176">
          <w:rPr>
            <w:rFonts w:ascii="Cambria" w:hAnsi="Cambria" w:cs="Times New Roman"/>
            <w:b/>
            <w:noProof/>
            <w:color w:val="000000" w:themeColor="text1"/>
          </w:rPr>
          <w:lastRenderedPageBreak/>
          <w:t>Mat Burrows</w:t>
        </w:r>
        <w:r>
          <w:rPr>
            <w:noProof/>
          </w:rPr>
          <w:t>, 4</w:t>
        </w:r>
      </w:ins>
    </w:p>
    <w:p w14:paraId="25264525" w14:textId="77777777" w:rsidR="008F1491" w:rsidRDefault="008F1491">
      <w:pPr>
        <w:pStyle w:val="Index1"/>
        <w:tabs>
          <w:tab w:val="right" w:leader="dot" w:pos="4310"/>
        </w:tabs>
        <w:rPr>
          <w:ins w:id="2276" w:author="Microsoft account" w:date="2014-10-20T16:37:00Z"/>
          <w:noProof/>
        </w:rPr>
      </w:pPr>
      <w:ins w:id="2277" w:author="Microsoft account" w:date="2014-10-20T16:37:00Z">
        <w:r w:rsidRPr="00100176">
          <w:rPr>
            <w:rFonts w:ascii="Cambria" w:hAnsi="Cambria" w:cs="Times New Roman"/>
            <w:noProof/>
            <w:color w:val="000000" w:themeColor="text1"/>
          </w:rPr>
          <w:t>Minxin Pei</w:t>
        </w:r>
        <w:r>
          <w:rPr>
            <w:noProof/>
          </w:rPr>
          <w:t>, 89</w:t>
        </w:r>
      </w:ins>
    </w:p>
    <w:p w14:paraId="483750BE" w14:textId="77777777" w:rsidR="008F1491" w:rsidRDefault="008F1491">
      <w:pPr>
        <w:pStyle w:val="Index1"/>
        <w:tabs>
          <w:tab w:val="right" w:leader="dot" w:pos="4310"/>
        </w:tabs>
        <w:rPr>
          <w:ins w:id="2278" w:author="Microsoft account" w:date="2014-10-20T16:37:00Z"/>
          <w:noProof/>
        </w:rPr>
      </w:pPr>
      <w:ins w:id="2279" w:author="Microsoft account" w:date="2014-10-20T16:37:00Z">
        <w:r w:rsidRPr="00100176">
          <w:rPr>
            <w:rFonts w:ascii="Cambria" w:hAnsi="Cambria"/>
            <w:noProof/>
          </w:rPr>
          <w:t>Mo Ibrahim Foundation</w:t>
        </w:r>
        <w:r>
          <w:rPr>
            <w:noProof/>
          </w:rPr>
          <w:t>, 204</w:t>
        </w:r>
      </w:ins>
    </w:p>
    <w:p w14:paraId="0D215AA0" w14:textId="77777777" w:rsidR="008F1491" w:rsidRDefault="008F1491">
      <w:pPr>
        <w:pStyle w:val="Index1"/>
        <w:tabs>
          <w:tab w:val="right" w:leader="dot" w:pos="4310"/>
        </w:tabs>
        <w:rPr>
          <w:ins w:id="2280" w:author="Microsoft account" w:date="2014-10-20T16:37:00Z"/>
          <w:noProof/>
        </w:rPr>
      </w:pPr>
      <w:ins w:id="2281" w:author="Microsoft account" w:date="2014-10-20T16:37:00Z">
        <w:r w:rsidRPr="00100176">
          <w:rPr>
            <w:rFonts w:ascii="Cambria" w:hAnsi="Cambria"/>
            <w:noProof/>
          </w:rPr>
          <w:t>Mohammed Shalgham</w:t>
        </w:r>
        <w:r>
          <w:rPr>
            <w:noProof/>
          </w:rPr>
          <w:t>, 175</w:t>
        </w:r>
      </w:ins>
    </w:p>
    <w:p w14:paraId="539E582F" w14:textId="77777777" w:rsidR="008F1491" w:rsidRDefault="008F1491">
      <w:pPr>
        <w:pStyle w:val="Index1"/>
        <w:tabs>
          <w:tab w:val="right" w:leader="dot" w:pos="4310"/>
        </w:tabs>
        <w:rPr>
          <w:ins w:id="2282" w:author="Microsoft account" w:date="2014-10-20T16:37:00Z"/>
          <w:noProof/>
        </w:rPr>
      </w:pPr>
      <w:ins w:id="2283" w:author="Microsoft account" w:date="2014-10-20T16:37:00Z">
        <w:r w:rsidRPr="00100176">
          <w:rPr>
            <w:rFonts w:ascii="Cambria" w:hAnsi="Cambria"/>
            <w:noProof/>
          </w:rPr>
          <w:t>Morgan Tsvangirai</w:t>
        </w:r>
        <w:r>
          <w:rPr>
            <w:noProof/>
          </w:rPr>
          <w:t>, 36</w:t>
        </w:r>
      </w:ins>
    </w:p>
    <w:p w14:paraId="7CA9D56B" w14:textId="77777777" w:rsidR="008F1491" w:rsidRDefault="008F1491">
      <w:pPr>
        <w:pStyle w:val="Index1"/>
        <w:tabs>
          <w:tab w:val="right" w:leader="dot" w:pos="4310"/>
        </w:tabs>
        <w:rPr>
          <w:ins w:id="2284" w:author="Microsoft account" w:date="2014-10-20T16:37:00Z"/>
          <w:noProof/>
        </w:rPr>
      </w:pPr>
      <w:ins w:id="2285" w:author="Microsoft account" w:date="2014-10-20T16:37:00Z">
        <w:r w:rsidRPr="00100176">
          <w:rPr>
            <w:rFonts w:ascii="Cambria" w:eastAsia="Calibri" w:hAnsi="Cambria" w:cs="Times New Roman"/>
            <w:noProof/>
            <w:color w:val="000000" w:themeColor="text1"/>
          </w:rPr>
          <w:t>Movement against Electoral Corruption coalition</w:t>
        </w:r>
        <w:r>
          <w:rPr>
            <w:noProof/>
          </w:rPr>
          <w:t>, 107, 109</w:t>
        </w:r>
      </w:ins>
    </w:p>
    <w:p w14:paraId="1A6D5B9D" w14:textId="77777777" w:rsidR="008F1491" w:rsidRDefault="008F1491">
      <w:pPr>
        <w:pStyle w:val="Index1"/>
        <w:tabs>
          <w:tab w:val="right" w:leader="dot" w:pos="4310"/>
        </w:tabs>
        <w:rPr>
          <w:ins w:id="2286" w:author="Microsoft account" w:date="2014-10-20T16:37:00Z"/>
          <w:noProof/>
        </w:rPr>
      </w:pPr>
      <w:ins w:id="2287" w:author="Microsoft account" w:date="2014-10-20T16:37:00Z">
        <w:r w:rsidRPr="00100176">
          <w:rPr>
            <w:rFonts w:ascii="Cambria" w:hAnsi="Cambria"/>
            <w:noProof/>
          </w:rPr>
          <w:t>Movement for Democratic Change</w:t>
        </w:r>
        <w:r>
          <w:rPr>
            <w:noProof/>
          </w:rPr>
          <w:t>, 36</w:t>
        </w:r>
      </w:ins>
    </w:p>
    <w:p w14:paraId="706065AE" w14:textId="77777777" w:rsidR="008F1491" w:rsidRDefault="008F1491">
      <w:pPr>
        <w:pStyle w:val="Index1"/>
        <w:tabs>
          <w:tab w:val="right" w:leader="dot" w:pos="4310"/>
        </w:tabs>
        <w:rPr>
          <w:ins w:id="2288" w:author="Microsoft account" w:date="2014-10-20T16:37:00Z"/>
          <w:noProof/>
        </w:rPr>
      </w:pPr>
      <w:ins w:id="2289" w:author="Microsoft account" w:date="2014-10-20T16:37:00Z">
        <w:r w:rsidRPr="00100176">
          <w:rPr>
            <w:rFonts w:ascii="Cambria" w:hAnsi="Cambria" w:cs="Times New Roman"/>
            <w:noProof/>
            <w:color w:val="000000" w:themeColor="text1"/>
            <w:lang w:val="en"/>
          </w:rPr>
          <w:t>Mubarak</w:t>
        </w:r>
        <w:r>
          <w:rPr>
            <w:noProof/>
          </w:rPr>
          <w:t>, 14, 42, 47, 48, 58, 60, 65, 73, 94, 105, 110</w:t>
        </w:r>
      </w:ins>
    </w:p>
    <w:p w14:paraId="3D29C7A3" w14:textId="77777777" w:rsidR="008F1491" w:rsidRDefault="008F1491">
      <w:pPr>
        <w:pStyle w:val="Index1"/>
        <w:tabs>
          <w:tab w:val="right" w:leader="dot" w:pos="4310"/>
        </w:tabs>
        <w:rPr>
          <w:ins w:id="2290" w:author="Microsoft account" w:date="2014-10-20T16:37:00Z"/>
          <w:noProof/>
        </w:rPr>
      </w:pPr>
      <w:ins w:id="2291" w:author="Microsoft account" w:date="2014-10-20T16:37:00Z">
        <w:r w:rsidRPr="00100176">
          <w:rPr>
            <w:rFonts w:eastAsia="Times New Roman" w:cs="Times New Roman"/>
            <w:noProof/>
            <w:color w:val="000000" w:themeColor="text1"/>
          </w:rPr>
          <w:t>Muslim Brotherhood</w:t>
        </w:r>
        <w:r>
          <w:rPr>
            <w:noProof/>
          </w:rPr>
          <w:t>, 133</w:t>
        </w:r>
      </w:ins>
    </w:p>
    <w:p w14:paraId="06DC82C6" w14:textId="77777777" w:rsidR="008F1491" w:rsidRDefault="008F1491">
      <w:pPr>
        <w:pStyle w:val="Index1"/>
        <w:tabs>
          <w:tab w:val="right" w:leader="dot" w:pos="4310"/>
        </w:tabs>
        <w:rPr>
          <w:ins w:id="2292" w:author="Microsoft account" w:date="2014-10-20T16:37:00Z"/>
          <w:noProof/>
        </w:rPr>
      </w:pPr>
      <w:ins w:id="2293" w:author="Microsoft account" w:date="2014-10-20T16:37:00Z">
        <w:r w:rsidRPr="00100176">
          <w:rPr>
            <w:rFonts w:ascii="Cambria" w:hAnsi="Cambria" w:cs="Times New Roman"/>
            <w:noProof/>
            <w:color w:val="000000" w:themeColor="text1"/>
          </w:rPr>
          <w:t>Muslims for Human Rights</w:t>
        </w:r>
        <w:r>
          <w:rPr>
            <w:noProof/>
          </w:rPr>
          <w:t>, 97, 98, 102, 104, 105, 107, 111</w:t>
        </w:r>
      </w:ins>
    </w:p>
    <w:p w14:paraId="54918F24" w14:textId="77777777" w:rsidR="008F1491" w:rsidRDefault="008F1491">
      <w:pPr>
        <w:pStyle w:val="Index1"/>
        <w:tabs>
          <w:tab w:val="right" w:leader="dot" w:pos="4310"/>
        </w:tabs>
        <w:rPr>
          <w:ins w:id="2294" w:author="Microsoft account" w:date="2014-10-20T16:37:00Z"/>
          <w:noProof/>
        </w:rPr>
      </w:pPr>
      <w:ins w:id="2295" w:author="Microsoft account" w:date="2014-10-20T16:37:00Z">
        <w:r w:rsidRPr="00100176">
          <w:rPr>
            <w:rFonts w:ascii="Cambria" w:hAnsi="Cambria" w:cs="Times New Roman"/>
            <w:noProof/>
            <w:color w:val="000000" w:themeColor="text1"/>
          </w:rPr>
          <w:t>Mustafa Kemal Ataturk</w:t>
        </w:r>
        <w:r>
          <w:rPr>
            <w:noProof/>
          </w:rPr>
          <w:t>, 67</w:t>
        </w:r>
      </w:ins>
    </w:p>
    <w:p w14:paraId="6F2D2E2B" w14:textId="77777777" w:rsidR="008F1491" w:rsidRDefault="008F1491">
      <w:pPr>
        <w:pStyle w:val="Index1"/>
        <w:tabs>
          <w:tab w:val="right" w:leader="dot" w:pos="4310"/>
        </w:tabs>
        <w:rPr>
          <w:ins w:id="2296" w:author="Microsoft account" w:date="2014-10-20T16:37:00Z"/>
          <w:noProof/>
        </w:rPr>
      </w:pPr>
      <w:ins w:id="2297" w:author="Microsoft account" w:date="2014-10-20T16:37:00Z">
        <w:r w:rsidRPr="00100176">
          <w:rPr>
            <w:rFonts w:ascii="Cambria" w:eastAsia="Times New Roman" w:hAnsi="Cambria" w:cs="Times New Roman"/>
            <w:bCs/>
            <w:noProof/>
            <w:color w:val="000000" w:themeColor="text1"/>
            <w:spacing w:val="-8"/>
            <w:kern w:val="36"/>
          </w:rPr>
          <w:t>Mustafa Kemal Atatürk</w:t>
        </w:r>
        <w:r>
          <w:rPr>
            <w:noProof/>
          </w:rPr>
          <w:t>, 46</w:t>
        </w:r>
      </w:ins>
    </w:p>
    <w:p w14:paraId="33511C83" w14:textId="77777777" w:rsidR="008F1491" w:rsidRDefault="008F1491">
      <w:pPr>
        <w:pStyle w:val="Index1"/>
        <w:tabs>
          <w:tab w:val="right" w:leader="dot" w:pos="4310"/>
        </w:tabs>
        <w:rPr>
          <w:ins w:id="2298" w:author="Microsoft account" w:date="2014-10-20T16:37:00Z"/>
          <w:noProof/>
        </w:rPr>
      </w:pPr>
      <w:ins w:id="2299" w:author="Microsoft account" w:date="2014-10-20T16:37:00Z">
        <w:r w:rsidRPr="00100176">
          <w:rPr>
            <w:rFonts w:ascii="Cambria" w:hAnsi="Cambria" w:cs="Times New Roman"/>
            <w:noProof/>
            <w:color w:val="000000" w:themeColor="text1"/>
            <w:lang w:bidi="ar-BH"/>
          </w:rPr>
          <w:t>Nabeel Rajab</w:t>
        </w:r>
        <w:r>
          <w:rPr>
            <w:noProof/>
          </w:rPr>
          <w:t>, 121</w:t>
        </w:r>
      </w:ins>
    </w:p>
    <w:p w14:paraId="49BF8EDA" w14:textId="77777777" w:rsidR="008F1491" w:rsidRDefault="008F1491">
      <w:pPr>
        <w:pStyle w:val="Index1"/>
        <w:tabs>
          <w:tab w:val="right" w:leader="dot" w:pos="4310"/>
        </w:tabs>
        <w:rPr>
          <w:ins w:id="2300" w:author="Microsoft account" w:date="2014-10-20T16:37:00Z"/>
          <w:noProof/>
        </w:rPr>
      </w:pPr>
      <w:ins w:id="2301" w:author="Microsoft account" w:date="2014-10-20T16:37:00Z">
        <w:r w:rsidRPr="00100176">
          <w:rPr>
            <w:rFonts w:ascii="Cambria" w:hAnsi="Cambria" w:cs="Times New Roman"/>
            <w:noProof/>
            <w:color w:val="000000" w:themeColor="text1"/>
          </w:rPr>
          <w:t>Nashi</w:t>
        </w:r>
        <w:r>
          <w:rPr>
            <w:noProof/>
          </w:rPr>
          <w:t>, 57</w:t>
        </w:r>
      </w:ins>
    </w:p>
    <w:p w14:paraId="54D8230D" w14:textId="77777777" w:rsidR="008F1491" w:rsidRDefault="008F1491">
      <w:pPr>
        <w:pStyle w:val="Index1"/>
        <w:tabs>
          <w:tab w:val="right" w:leader="dot" w:pos="4310"/>
        </w:tabs>
        <w:rPr>
          <w:ins w:id="2302" w:author="Microsoft account" w:date="2014-10-20T16:37:00Z"/>
          <w:noProof/>
        </w:rPr>
      </w:pPr>
      <w:ins w:id="2303" w:author="Microsoft account" w:date="2014-10-20T16:37:00Z">
        <w:r w:rsidRPr="00100176">
          <w:rPr>
            <w:rFonts w:ascii="Cambria" w:eastAsia="Calibri" w:hAnsi="Cambria" w:cs="Times New Roman"/>
            <w:noProof/>
            <w:color w:val="000000" w:themeColor="text1"/>
          </w:rPr>
          <w:t>National Endowment for Democracy</w:t>
        </w:r>
        <w:r>
          <w:rPr>
            <w:noProof/>
          </w:rPr>
          <w:t>, 28, 160, 201</w:t>
        </w:r>
      </w:ins>
    </w:p>
    <w:p w14:paraId="02C58C1C" w14:textId="77777777" w:rsidR="008F1491" w:rsidRDefault="008F1491">
      <w:pPr>
        <w:pStyle w:val="Index1"/>
        <w:tabs>
          <w:tab w:val="right" w:leader="dot" w:pos="4310"/>
        </w:tabs>
        <w:rPr>
          <w:ins w:id="2304" w:author="Microsoft account" w:date="2014-10-20T16:37:00Z"/>
          <w:noProof/>
        </w:rPr>
      </w:pPr>
      <w:ins w:id="2305" w:author="Microsoft account" w:date="2014-10-20T16:37:00Z">
        <w:r w:rsidRPr="00100176">
          <w:rPr>
            <w:rFonts w:ascii="Cambria" w:eastAsia="Calibri" w:hAnsi="Cambria" w:cs="Times New Roman"/>
            <w:noProof/>
            <w:color w:val="000000" w:themeColor="text1"/>
          </w:rPr>
          <w:t>National Foundation for Democracy and Human Rights in Uganda</w:t>
        </w:r>
        <w:r>
          <w:rPr>
            <w:noProof/>
          </w:rPr>
          <w:t>, 108, 113</w:t>
        </w:r>
      </w:ins>
    </w:p>
    <w:p w14:paraId="6F9CAE3D" w14:textId="77777777" w:rsidR="008F1491" w:rsidRDefault="008F1491">
      <w:pPr>
        <w:pStyle w:val="Index1"/>
        <w:tabs>
          <w:tab w:val="right" w:leader="dot" w:pos="4310"/>
        </w:tabs>
        <w:rPr>
          <w:ins w:id="2306" w:author="Microsoft account" w:date="2014-10-20T16:37:00Z"/>
          <w:noProof/>
        </w:rPr>
      </w:pPr>
      <w:ins w:id="2307" w:author="Microsoft account" w:date="2014-10-20T16:37:00Z">
        <w:r w:rsidRPr="00100176">
          <w:rPr>
            <w:rFonts w:ascii="Cambria" w:hAnsi="Cambria" w:cs="Times New Roman"/>
            <w:noProof/>
            <w:color w:val="000000" w:themeColor="text1"/>
          </w:rPr>
          <w:t>National Intelligence Council</w:t>
        </w:r>
        <w:r>
          <w:rPr>
            <w:noProof/>
          </w:rPr>
          <w:t>, 4, 11</w:t>
        </w:r>
      </w:ins>
    </w:p>
    <w:p w14:paraId="68D55079" w14:textId="77777777" w:rsidR="008F1491" w:rsidRDefault="008F1491">
      <w:pPr>
        <w:pStyle w:val="Index1"/>
        <w:tabs>
          <w:tab w:val="right" w:leader="dot" w:pos="4310"/>
        </w:tabs>
        <w:rPr>
          <w:ins w:id="2308" w:author="Microsoft account" w:date="2014-10-20T16:37:00Z"/>
          <w:noProof/>
        </w:rPr>
      </w:pPr>
      <w:ins w:id="2309" w:author="Microsoft account" w:date="2014-10-20T16:37:00Z">
        <w:r w:rsidRPr="00100176">
          <w:rPr>
            <w:rFonts w:ascii="Cambria" w:hAnsi="Cambria"/>
            <w:noProof/>
          </w:rPr>
          <w:t>NATO</w:t>
        </w:r>
        <w:r>
          <w:rPr>
            <w:noProof/>
          </w:rPr>
          <w:t>, 141, 175, 176</w:t>
        </w:r>
      </w:ins>
    </w:p>
    <w:p w14:paraId="5A7D1B88" w14:textId="77777777" w:rsidR="008F1491" w:rsidRDefault="008F1491">
      <w:pPr>
        <w:pStyle w:val="Index1"/>
        <w:tabs>
          <w:tab w:val="right" w:leader="dot" w:pos="4310"/>
        </w:tabs>
        <w:rPr>
          <w:ins w:id="2310" w:author="Microsoft account" w:date="2014-10-20T16:37:00Z"/>
          <w:noProof/>
        </w:rPr>
      </w:pPr>
      <w:ins w:id="2311" w:author="Microsoft account" w:date="2014-10-20T16:37:00Z">
        <w:r w:rsidRPr="00100176">
          <w:rPr>
            <w:rFonts w:ascii="Cambria" w:eastAsia="Times New Roman" w:hAnsi="Cambria" w:cs="Times New Roman"/>
            <w:bCs/>
            <w:noProof/>
            <w:color w:val="000000" w:themeColor="text1"/>
            <w:spacing w:val="-8"/>
            <w:kern w:val="36"/>
          </w:rPr>
          <w:t>Navalny, Alexei</w:t>
        </w:r>
        <w:r>
          <w:rPr>
            <w:noProof/>
          </w:rPr>
          <w:t>, 49, 100</w:t>
        </w:r>
      </w:ins>
    </w:p>
    <w:p w14:paraId="0C9607A0" w14:textId="77777777" w:rsidR="008F1491" w:rsidRDefault="008F1491">
      <w:pPr>
        <w:pStyle w:val="Index1"/>
        <w:tabs>
          <w:tab w:val="right" w:leader="dot" w:pos="4310"/>
        </w:tabs>
        <w:rPr>
          <w:ins w:id="2312" w:author="Microsoft account" w:date="2014-10-20T16:37:00Z"/>
          <w:noProof/>
        </w:rPr>
      </w:pPr>
      <w:ins w:id="2313" w:author="Microsoft account" w:date="2014-10-20T16:37:00Z">
        <w:r w:rsidRPr="00100176">
          <w:rPr>
            <w:rFonts w:ascii="Cambria" w:hAnsi="Cambria" w:cs="Times New Roman"/>
            <w:noProof/>
            <w:color w:val="000000" w:themeColor="text1"/>
          </w:rPr>
          <w:t>Navy War College</w:t>
        </w:r>
        <w:r>
          <w:rPr>
            <w:noProof/>
          </w:rPr>
          <w:t>, 68</w:t>
        </w:r>
      </w:ins>
    </w:p>
    <w:p w14:paraId="72AF4915" w14:textId="77777777" w:rsidR="008F1491" w:rsidRDefault="008F1491">
      <w:pPr>
        <w:pStyle w:val="Index1"/>
        <w:tabs>
          <w:tab w:val="right" w:leader="dot" w:pos="4310"/>
        </w:tabs>
        <w:rPr>
          <w:ins w:id="2314" w:author="Microsoft account" w:date="2014-10-20T16:37:00Z"/>
          <w:noProof/>
        </w:rPr>
      </w:pPr>
      <w:ins w:id="2315" w:author="Microsoft account" w:date="2014-10-20T16:37:00Z">
        <w:r w:rsidRPr="00100176">
          <w:rPr>
            <w:rFonts w:ascii="Cambria" w:hAnsi="Cambria" w:cs="Times New Roman"/>
            <w:noProof/>
            <w:color w:val="000000" w:themeColor="text1"/>
          </w:rPr>
          <w:t>Nonviolent and Violent Campaigns and Outcomes</w:t>
        </w:r>
        <w:r>
          <w:rPr>
            <w:noProof/>
          </w:rPr>
          <w:t>, 53, 70</w:t>
        </w:r>
      </w:ins>
    </w:p>
    <w:p w14:paraId="4993A12A" w14:textId="77777777" w:rsidR="008F1491" w:rsidRDefault="008F1491">
      <w:pPr>
        <w:pStyle w:val="Index1"/>
        <w:tabs>
          <w:tab w:val="right" w:leader="dot" w:pos="4310"/>
        </w:tabs>
        <w:rPr>
          <w:ins w:id="2316" w:author="Microsoft account" w:date="2014-10-20T16:37:00Z"/>
          <w:noProof/>
        </w:rPr>
      </w:pPr>
      <w:ins w:id="2317" w:author="Microsoft account" w:date="2014-10-20T16:37:00Z">
        <w:r w:rsidRPr="00100176">
          <w:rPr>
            <w:rFonts w:ascii="Cambria" w:hAnsi="Cambria" w:cs="Times New Roman"/>
            <w:noProof/>
            <w:color w:val="000000" w:themeColor="text1"/>
            <w:lang w:val="en"/>
          </w:rPr>
          <w:t>OECD</w:t>
        </w:r>
        <w:r>
          <w:rPr>
            <w:noProof/>
          </w:rPr>
          <w:t>, 15, 181</w:t>
        </w:r>
      </w:ins>
    </w:p>
    <w:p w14:paraId="3F9AAFE2" w14:textId="77777777" w:rsidR="008F1491" w:rsidRDefault="008F1491">
      <w:pPr>
        <w:pStyle w:val="Index1"/>
        <w:tabs>
          <w:tab w:val="right" w:leader="dot" w:pos="4310"/>
        </w:tabs>
        <w:rPr>
          <w:ins w:id="2318" w:author="Microsoft account" w:date="2014-10-20T16:37:00Z"/>
          <w:noProof/>
        </w:rPr>
      </w:pPr>
      <w:ins w:id="2319" w:author="Microsoft account" w:date="2014-10-20T16:37:00Z">
        <w:r w:rsidRPr="00100176">
          <w:rPr>
            <w:rFonts w:ascii="Cambria" w:hAnsi="Cambria"/>
            <w:noProof/>
          </w:rPr>
          <w:t>Open Society Institute</w:t>
        </w:r>
        <w:r>
          <w:rPr>
            <w:noProof/>
          </w:rPr>
          <w:t>, 28, 196</w:t>
        </w:r>
      </w:ins>
    </w:p>
    <w:p w14:paraId="2C5A52F6" w14:textId="77777777" w:rsidR="008F1491" w:rsidRDefault="008F1491">
      <w:pPr>
        <w:pStyle w:val="Index1"/>
        <w:tabs>
          <w:tab w:val="right" w:leader="dot" w:pos="4310"/>
        </w:tabs>
        <w:rPr>
          <w:ins w:id="2320" w:author="Microsoft account" w:date="2014-10-20T16:37:00Z"/>
          <w:noProof/>
        </w:rPr>
      </w:pPr>
      <w:ins w:id="2321" w:author="Microsoft account" w:date="2014-10-20T16:37:00Z">
        <w:r w:rsidRPr="00100176">
          <w:rPr>
            <w:rFonts w:ascii="Cambria" w:hAnsi="Cambria"/>
            <w:noProof/>
          </w:rPr>
          <w:t>Open Technology Institute</w:t>
        </w:r>
        <w:r>
          <w:rPr>
            <w:noProof/>
          </w:rPr>
          <w:t>, 197</w:t>
        </w:r>
      </w:ins>
    </w:p>
    <w:p w14:paraId="202D6363" w14:textId="77777777" w:rsidR="008F1491" w:rsidRDefault="008F1491">
      <w:pPr>
        <w:pStyle w:val="Index1"/>
        <w:tabs>
          <w:tab w:val="right" w:leader="dot" w:pos="4310"/>
        </w:tabs>
        <w:rPr>
          <w:ins w:id="2322" w:author="Microsoft account" w:date="2014-10-20T16:37:00Z"/>
          <w:noProof/>
        </w:rPr>
      </w:pPr>
      <w:ins w:id="2323" w:author="Microsoft account" w:date="2014-10-20T16:37:00Z">
        <w:r w:rsidRPr="00100176">
          <w:rPr>
            <w:rFonts w:ascii="Cambria" w:hAnsi="Cambria"/>
            <w:noProof/>
          </w:rPr>
          <w:t>Orange Revolution</w:t>
        </w:r>
        <w:r>
          <w:rPr>
            <w:noProof/>
          </w:rPr>
          <w:t>, 32, 37, 83, 89</w:t>
        </w:r>
      </w:ins>
    </w:p>
    <w:p w14:paraId="084A9367" w14:textId="77777777" w:rsidR="008F1491" w:rsidRDefault="008F1491">
      <w:pPr>
        <w:pStyle w:val="Index1"/>
        <w:tabs>
          <w:tab w:val="right" w:leader="dot" w:pos="4310"/>
        </w:tabs>
        <w:rPr>
          <w:ins w:id="2324" w:author="Microsoft account" w:date="2014-10-20T16:37:00Z"/>
          <w:noProof/>
        </w:rPr>
      </w:pPr>
      <w:ins w:id="2325" w:author="Microsoft account" w:date="2014-10-20T16:37:00Z">
        <w:r w:rsidRPr="00100176">
          <w:rPr>
            <w:rFonts w:ascii="Cambria" w:hAnsi="Cambria" w:cs="Times New Roman"/>
            <w:noProof/>
            <w:color w:val="000000" w:themeColor="text1"/>
          </w:rPr>
          <w:t>Organization of African Unity</w:t>
        </w:r>
        <w:r>
          <w:rPr>
            <w:noProof/>
          </w:rPr>
          <w:t>, 60</w:t>
        </w:r>
      </w:ins>
    </w:p>
    <w:p w14:paraId="30058001" w14:textId="77777777" w:rsidR="008F1491" w:rsidRDefault="008F1491">
      <w:pPr>
        <w:pStyle w:val="Index1"/>
        <w:tabs>
          <w:tab w:val="right" w:leader="dot" w:pos="4310"/>
        </w:tabs>
        <w:rPr>
          <w:ins w:id="2326" w:author="Microsoft account" w:date="2014-10-20T16:37:00Z"/>
          <w:noProof/>
        </w:rPr>
      </w:pPr>
      <w:ins w:id="2327" w:author="Microsoft account" w:date="2014-10-20T16:37:00Z">
        <w:r w:rsidRPr="00100176">
          <w:rPr>
            <w:rFonts w:ascii="Cambria" w:hAnsi="Cambria" w:cs="Times New Roman"/>
            <w:noProof/>
            <w:color w:val="000000" w:themeColor="text1"/>
          </w:rPr>
          <w:t>Otpor movement</w:t>
        </w:r>
        <w:r>
          <w:rPr>
            <w:noProof/>
          </w:rPr>
          <w:t>, 79, 83</w:t>
        </w:r>
      </w:ins>
    </w:p>
    <w:p w14:paraId="5E0C78EF" w14:textId="77777777" w:rsidR="008F1491" w:rsidRDefault="008F1491">
      <w:pPr>
        <w:pStyle w:val="Index1"/>
        <w:tabs>
          <w:tab w:val="right" w:leader="dot" w:pos="4310"/>
        </w:tabs>
        <w:rPr>
          <w:ins w:id="2328" w:author="Microsoft account" w:date="2014-10-20T16:37:00Z"/>
          <w:noProof/>
        </w:rPr>
      </w:pPr>
      <w:ins w:id="2329" w:author="Microsoft account" w:date="2014-10-20T16:37:00Z">
        <w:r w:rsidRPr="00100176">
          <w:rPr>
            <w:rFonts w:ascii="Cambria" w:eastAsia="Calibri" w:hAnsi="Cambria" w:cs="Times New Roman"/>
            <w:noProof/>
            <w:color w:val="000000" w:themeColor="text1"/>
          </w:rPr>
          <w:t>Palmer, Ambassador Mark</w:t>
        </w:r>
        <w:r>
          <w:rPr>
            <w:noProof/>
          </w:rPr>
          <w:t>, 184</w:t>
        </w:r>
      </w:ins>
    </w:p>
    <w:p w14:paraId="1F88491C" w14:textId="77777777" w:rsidR="008F1491" w:rsidRDefault="008F1491">
      <w:pPr>
        <w:pStyle w:val="Index1"/>
        <w:tabs>
          <w:tab w:val="right" w:leader="dot" w:pos="4310"/>
        </w:tabs>
        <w:rPr>
          <w:ins w:id="2330" w:author="Microsoft account" w:date="2014-10-20T16:37:00Z"/>
          <w:noProof/>
        </w:rPr>
      </w:pPr>
      <w:ins w:id="2331" w:author="Microsoft account" w:date="2014-10-20T16:37:00Z">
        <w:r w:rsidRPr="00100176">
          <w:rPr>
            <w:rFonts w:ascii="Cambria" w:hAnsi="Cambria"/>
            <w:noProof/>
          </w:rPr>
          <w:t>PEN International</w:t>
        </w:r>
        <w:r>
          <w:rPr>
            <w:noProof/>
          </w:rPr>
          <w:t>, 203</w:t>
        </w:r>
      </w:ins>
    </w:p>
    <w:p w14:paraId="4A697A4F" w14:textId="77777777" w:rsidR="008F1491" w:rsidRDefault="008F1491">
      <w:pPr>
        <w:pStyle w:val="Index1"/>
        <w:tabs>
          <w:tab w:val="right" w:leader="dot" w:pos="4310"/>
        </w:tabs>
        <w:rPr>
          <w:ins w:id="2332" w:author="Microsoft account" w:date="2014-10-20T16:37:00Z"/>
          <w:noProof/>
        </w:rPr>
      </w:pPr>
      <w:ins w:id="2333" w:author="Microsoft account" w:date="2014-10-20T16:37:00Z">
        <w:r w:rsidRPr="00100176">
          <w:rPr>
            <w:rFonts w:ascii="Cambria" w:hAnsi="Cambria" w:cs="Times New Roman"/>
            <w:noProof/>
            <w:color w:val="000000" w:themeColor="text1"/>
          </w:rPr>
          <w:t>People’s Liberation Army</w:t>
        </w:r>
        <w:r>
          <w:rPr>
            <w:noProof/>
          </w:rPr>
          <w:t>, 65</w:t>
        </w:r>
      </w:ins>
    </w:p>
    <w:p w14:paraId="4B85F8F2" w14:textId="77777777" w:rsidR="008F1491" w:rsidRDefault="008F1491">
      <w:pPr>
        <w:pStyle w:val="Index1"/>
        <w:tabs>
          <w:tab w:val="right" w:leader="dot" w:pos="4310"/>
        </w:tabs>
        <w:rPr>
          <w:ins w:id="2334" w:author="Microsoft account" w:date="2014-10-20T16:37:00Z"/>
          <w:noProof/>
        </w:rPr>
      </w:pPr>
      <w:ins w:id="2335" w:author="Microsoft account" w:date="2014-10-20T16:37:00Z">
        <w:r w:rsidRPr="00100176">
          <w:rPr>
            <w:rFonts w:ascii="Cambria" w:hAnsi="Cambria" w:cs="Times New Roman"/>
            <w:b/>
            <w:noProof/>
            <w:color w:val="000000" w:themeColor="text1"/>
          </w:rPr>
          <w:t>Peter Ackerman</w:t>
        </w:r>
        <w:r>
          <w:rPr>
            <w:noProof/>
          </w:rPr>
          <w:t>, 4, 70, 89, 132, 195</w:t>
        </w:r>
      </w:ins>
    </w:p>
    <w:p w14:paraId="6DAC4A5B" w14:textId="77777777" w:rsidR="008F1491" w:rsidRDefault="008F1491">
      <w:pPr>
        <w:pStyle w:val="Index1"/>
        <w:tabs>
          <w:tab w:val="right" w:leader="dot" w:pos="4310"/>
        </w:tabs>
        <w:rPr>
          <w:ins w:id="2336" w:author="Microsoft account" w:date="2014-10-20T16:37:00Z"/>
          <w:noProof/>
        </w:rPr>
      </w:pPr>
      <w:ins w:id="2337" w:author="Microsoft account" w:date="2014-10-20T16:37:00Z">
        <w:r w:rsidRPr="00100176">
          <w:rPr>
            <w:rFonts w:ascii="Cambria" w:hAnsi="Cambria"/>
            <w:noProof/>
          </w:rPr>
          <w:t>Polish Solidarity movement</w:t>
        </w:r>
        <w:r>
          <w:rPr>
            <w:noProof/>
          </w:rPr>
          <w:t>, 197</w:t>
        </w:r>
      </w:ins>
    </w:p>
    <w:p w14:paraId="05AD7B39" w14:textId="77777777" w:rsidR="008F1491" w:rsidRDefault="008F1491">
      <w:pPr>
        <w:pStyle w:val="Index1"/>
        <w:tabs>
          <w:tab w:val="right" w:leader="dot" w:pos="4310"/>
        </w:tabs>
        <w:rPr>
          <w:ins w:id="2338" w:author="Microsoft account" w:date="2014-10-20T16:37:00Z"/>
          <w:noProof/>
        </w:rPr>
      </w:pPr>
      <w:ins w:id="2339" w:author="Microsoft account" w:date="2014-10-20T16:37:00Z">
        <w:r w:rsidRPr="00100176">
          <w:rPr>
            <w:rFonts w:ascii="Cambria" w:eastAsia="Calibri" w:hAnsi="Cambria" w:cs="Times New Roman"/>
            <w:noProof/>
            <w:color w:val="000000" w:themeColor="text1"/>
          </w:rPr>
          <w:t>President Akaev</w:t>
        </w:r>
        <w:r>
          <w:rPr>
            <w:noProof/>
          </w:rPr>
          <w:t>, 19, 20, 27</w:t>
        </w:r>
      </w:ins>
    </w:p>
    <w:p w14:paraId="6B5CFE6A" w14:textId="77777777" w:rsidR="008F1491" w:rsidRDefault="008F1491">
      <w:pPr>
        <w:pStyle w:val="Index1"/>
        <w:tabs>
          <w:tab w:val="right" w:leader="dot" w:pos="4310"/>
        </w:tabs>
        <w:rPr>
          <w:ins w:id="2340" w:author="Microsoft account" w:date="2014-10-20T16:37:00Z"/>
          <w:noProof/>
        </w:rPr>
      </w:pPr>
      <w:ins w:id="2341" w:author="Microsoft account" w:date="2014-10-20T16:37:00Z">
        <w:r w:rsidRPr="00100176">
          <w:rPr>
            <w:rFonts w:ascii="Cambria" w:hAnsi="Cambria" w:cs="Times New Roman"/>
            <w:noProof/>
            <w:color w:val="000000" w:themeColor="text1"/>
            <w:lang w:bidi="ar-BH"/>
          </w:rPr>
          <w:t>President Barack Obama</w:t>
        </w:r>
        <w:r>
          <w:rPr>
            <w:noProof/>
          </w:rPr>
          <w:t>, 122, 193</w:t>
        </w:r>
      </w:ins>
    </w:p>
    <w:p w14:paraId="69991800" w14:textId="77777777" w:rsidR="008F1491" w:rsidRDefault="008F1491">
      <w:pPr>
        <w:pStyle w:val="Index1"/>
        <w:tabs>
          <w:tab w:val="right" w:leader="dot" w:pos="4310"/>
        </w:tabs>
        <w:rPr>
          <w:ins w:id="2342" w:author="Microsoft account" w:date="2014-10-20T16:37:00Z"/>
          <w:noProof/>
        </w:rPr>
      </w:pPr>
      <w:ins w:id="2343" w:author="Microsoft account" w:date="2014-10-20T16:37:00Z">
        <w:r w:rsidRPr="00100176">
          <w:rPr>
            <w:rFonts w:ascii="Cambria" w:hAnsi="Cambria" w:cs="Times New Roman"/>
            <w:noProof/>
            <w:color w:val="000000" w:themeColor="text1"/>
            <w:spacing w:val="2"/>
          </w:rPr>
          <w:t>President François Hollande</w:t>
        </w:r>
        <w:r>
          <w:rPr>
            <w:noProof/>
          </w:rPr>
          <w:t>, 100</w:t>
        </w:r>
      </w:ins>
    </w:p>
    <w:p w14:paraId="313A9CA1" w14:textId="77777777" w:rsidR="008F1491" w:rsidRDefault="008F1491">
      <w:pPr>
        <w:pStyle w:val="Index1"/>
        <w:tabs>
          <w:tab w:val="right" w:leader="dot" w:pos="4310"/>
        </w:tabs>
        <w:rPr>
          <w:ins w:id="2344" w:author="Microsoft account" w:date="2014-10-20T16:37:00Z"/>
          <w:noProof/>
        </w:rPr>
      </w:pPr>
      <w:ins w:id="2345" w:author="Microsoft account" w:date="2014-10-20T16:37:00Z">
        <w:r w:rsidRPr="00100176">
          <w:rPr>
            <w:rFonts w:ascii="Cambria" w:eastAsia="Calibri" w:hAnsi="Cambria" w:cs="Times New Roman"/>
            <w:noProof/>
            <w:color w:val="000000" w:themeColor="text1"/>
          </w:rPr>
          <w:t>President Nazarbaev</w:t>
        </w:r>
        <w:r>
          <w:rPr>
            <w:noProof/>
          </w:rPr>
          <w:t>, 24, 29</w:t>
        </w:r>
      </w:ins>
    </w:p>
    <w:p w14:paraId="3097A428" w14:textId="77777777" w:rsidR="008F1491" w:rsidRDefault="008F1491">
      <w:pPr>
        <w:pStyle w:val="Index1"/>
        <w:tabs>
          <w:tab w:val="right" w:leader="dot" w:pos="4310"/>
        </w:tabs>
        <w:rPr>
          <w:ins w:id="2346" w:author="Microsoft account" w:date="2014-10-20T16:37:00Z"/>
          <w:noProof/>
        </w:rPr>
      </w:pPr>
      <w:ins w:id="2347" w:author="Microsoft account" w:date="2014-10-20T16:37:00Z">
        <w:r w:rsidRPr="00100176">
          <w:rPr>
            <w:rFonts w:ascii="Cambria" w:eastAsia="Calibri" w:hAnsi="Cambria" w:cs="Times New Roman"/>
            <w:noProof/>
            <w:color w:val="000000" w:themeColor="text1"/>
          </w:rPr>
          <w:t>President Rahmon</w:t>
        </w:r>
        <w:r>
          <w:rPr>
            <w:noProof/>
          </w:rPr>
          <w:t>, 21, 22, 25, 27</w:t>
        </w:r>
      </w:ins>
    </w:p>
    <w:p w14:paraId="448159F0" w14:textId="77777777" w:rsidR="008F1491" w:rsidRDefault="008F1491">
      <w:pPr>
        <w:pStyle w:val="Index1"/>
        <w:tabs>
          <w:tab w:val="right" w:leader="dot" w:pos="4310"/>
        </w:tabs>
        <w:rPr>
          <w:ins w:id="2348" w:author="Microsoft account" w:date="2014-10-20T16:37:00Z"/>
          <w:noProof/>
        </w:rPr>
      </w:pPr>
      <w:ins w:id="2349" w:author="Microsoft account" w:date="2014-10-20T16:37:00Z">
        <w:r w:rsidRPr="00100176">
          <w:rPr>
            <w:rFonts w:ascii="Cambria" w:eastAsia="Calibri" w:hAnsi="Cambria" w:cs="Times New Roman"/>
            <w:noProof/>
            <w:color w:val="000000" w:themeColor="text1"/>
          </w:rPr>
          <w:t>President Susilo Bambang Yudhoyono</w:t>
        </w:r>
        <w:r>
          <w:rPr>
            <w:noProof/>
          </w:rPr>
          <w:t>, 111</w:t>
        </w:r>
      </w:ins>
    </w:p>
    <w:p w14:paraId="31642A00" w14:textId="77777777" w:rsidR="008F1491" w:rsidRDefault="008F1491">
      <w:pPr>
        <w:pStyle w:val="Index1"/>
        <w:tabs>
          <w:tab w:val="right" w:leader="dot" w:pos="4310"/>
        </w:tabs>
        <w:rPr>
          <w:ins w:id="2350" w:author="Microsoft account" w:date="2014-10-20T16:37:00Z"/>
          <w:noProof/>
        </w:rPr>
      </w:pPr>
      <w:ins w:id="2351" w:author="Microsoft account" w:date="2014-10-20T16:37:00Z">
        <w:r w:rsidRPr="00100176">
          <w:rPr>
            <w:rFonts w:ascii="Cambria" w:hAnsi="Cambria" w:cs="Times New Roman"/>
            <w:noProof/>
            <w:color w:val="000000" w:themeColor="text1"/>
          </w:rPr>
          <w:t>President Yanukovych</w:t>
        </w:r>
        <w:r>
          <w:rPr>
            <w:noProof/>
          </w:rPr>
          <w:t>, 84, 188</w:t>
        </w:r>
      </w:ins>
    </w:p>
    <w:p w14:paraId="6AAC055C" w14:textId="77777777" w:rsidR="008F1491" w:rsidRDefault="008F1491">
      <w:pPr>
        <w:pStyle w:val="Index1"/>
        <w:tabs>
          <w:tab w:val="right" w:leader="dot" w:pos="4310"/>
        </w:tabs>
        <w:rPr>
          <w:ins w:id="2352" w:author="Microsoft account" w:date="2014-10-20T16:37:00Z"/>
          <w:noProof/>
        </w:rPr>
      </w:pPr>
      <w:ins w:id="2353" w:author="Microsoft account" w:date="2014-10-20T16:37:00Z">
        <w:r w:rsidRPr="00100176">
          <w:rPr>
            <w:rFonts w:ascii="Cambria" w:eastAsia="Times New Roman" w:hAnsi="Cambria" w:cs="Times New Roman"/>
            <w:bCs/>
            <w:noProof/>
            <w:color w:val="000000" w:themeColor="text1"/>
            <w:spacing w:val="-8"/>
            <w:kern w:val="36"/>
          </w:rPr>
          <w:t>Prime Minister Erdogan</w:t>
        </w:r>
        <w:r>
          <w:rPr>
            <w:noProof/>
          </w:rPr>
          <w:t>, 44, 46, 47</w:t>
        </w:r>
      </w:ins>
    </w:p>
    <w:p w14:paraId="64567F93" w14:textId="77777777" w:rsidR="008F1491" w:rsidRDefault="008F1491">
      <w:pPr>
        <w:pStyle w:val="Index1"/>
        <w:tabs>
          <w:tab w:val="right" w:leader="dot" w:pos="4310"/>
        </w:tabs>
        <w:rPr>
          <w:ins w:id="2354" w:author="Microsoft account" w:date="2014-10-20T16:37:00Z"/>
          <w:noProof/>
        </w:rPr>
      </w:pPr>
      <w:ins w:id="2355" w:author="Microsoft account" w:date="2014-10-20T16:37:00Z">
        <w:r w:rsidRPr="00100176">
          <w:rPr>
            <w:rFonts w:ascii="Cambria" w:hAnsi="Cambria" w:cs="Times New Roman"/>
            <w:noProof/>
            <w:color w:val="000000" w:themeColor="text1"/>
          </w:rPr>
          <w:t>Prime Minister Necmettin Erbakan</w:t>
        </w:r>
        <w:r>
          <w:rPr>
            <w:noProof/>
          </w:rPr>
          <w:t>, 96</w:t>
        </w:r>
      </w:ins>
    </w:p>
    <w:p w14:paraId="65690C7B" w14:textId="77777777" w:rsidR="008F1491" w:rsidRDefault="008F1491">
      <w:pPr>
        <w:pStyle w:val="Index1"/>
        <w:tabs>
          <w:tab w:val="right" w:leader="dot" w:pos="4310"/>
        </w:tabs>
        <w:rPr>
          <w:ins w:id="2356" w:author="Microsoft account" w:date="2014-10-20T16:37:00Z"/>
          <w:noProof/>
        </w:rPr>
      </w:pPr>
      <w:ins w:id="2357" w:author="Microsoft account" w:date="2014-10-20T16:37:00Z">
        <w:r w:rsidRPr="00100176">
          <w:rPr>
            <w:rFonts w:ascii="Cambria" w:eastAsia="Times New Roman" w:hAnsi="Cambria" w:cs="Times New Roman"/>
            <w:bCs/>
            <w:noProof/>
            <w:color w:val="000000" w:themeColor="text1"/>
            <w:spacing w:val="-8"/>
            <w:kern w:val="36"/>
          </w:rPr>
          <w:t>Primte Minister Erdogan</w:t>
        </w:r>
        <w:r>
          <w:rPr>
            <w:noProof/>
          </w:rPr>
          <w:t>, 46, 47, 56</w:t>
        </w:r>
      </w:ins>
    </w:p>
    <w:p w14:paraId="0A10C1F9" w14:textId="77777777" w:rsidR="008F1491" w:rsidRDefault="008F1491">
      <w:pPr>
        <w:pStyle w:val="Index1"/>
        <w:tabs>
          <w:tab w:val="right" w:leader="dot" w:pos="4310"/>
        </w:tabs>
        <w:rPr>
          <w:ins w:id="2358" w:author="Microsoft account" w:date="2014-10-20T16:37:00Z"/>
          <w:noProof/>
        </w:rPr>
      </w:pPr>
      <w:ins w:id="2359" w:author="Microsoft account" w:date="2014-10-20T16:37:00Z">
        <w:r w:rsidRPr="00100176">
          <w:rPr>
            <w:rFonts w:ascii="Cambria" w:hAnsi="Cambria" w:cs="Times New Roman"/>
            <w:noProof/>
            <w:color w:val="000000" w:themeColor="text1"/>
            <w:lang w:bidi="ar-BH"/>
          </w:rPr>
          <w:lastRenderedPageBreak/>
          <w:t>Professor Abdulhadi Khalaf</w:t>
        </w:r>
        <w:r>
          <w:rPr>
            <w:noProof/>
          </w:rPr>
          <w:t>, 120</w:t>
        </w:r>
      </w:ins>
    </w:p>
    <w:p w14:paraId="3FEE2787" w14:textId="77777777" w:rsidR="008F1491" w:rsidRDefault="008F1491">
      <w:pPr>
        <w:pStyle w:val="Index1"/>
        <w:tabs>
          <w:tab w:val="right" w:leader="dot" w:pos="4310"/>
        </w:tabs>
        <w:rPr>
          <w:ins w:id="2360" w:author="Microsoft account" w:date="2014-10-20T16:37:00Z"/>
          <w:noProof/>
        </w:rPr>
      </w:pPr>
      <w:ins w:id="2361" w:author="Microsoft account" w:date="2014-10-20T16:37:00Z">
        <w:r w:rsidRPr="00100176">
          <w:rPr>
            <w:rFonts w:ascii="Cambria" w:eastAsia="Times New Roman" w:hAnsi="Cambria" w:cs="Times New Roman"/>
            <w:bCs/>
            <w:noProof/>
            <w:color w:val="000000" w:themeColor="text1"/>
            <w:spacing w:val="-8"/>
            <w:kern w:val="36"/>
          </w:rPr>
          <w:t>Putin, President Vladimir</w:t>
        </w:r>
        <w:r>
          <w:rPr>
            <w:noProof/>
          </w:rPr>
          <w:t>, 44, 47, 49, 56, 61, 99, 189</w:t>
        </w:r>
      </w:ins>
    </w:p>
    <w:p w14:paraId="2E6F371E" w14:textId="77777777" w:rsidR="008F1491" w:rsidRDefault="008F1491">
      <w:pPr>
        <w:pStyle w:val="Index1"/>
        <w:tabs>
          <w:tab w:val="right" w:leader="dot" w:pos="4310"/>
        </w:tabs>
        <w:rPr>
          <w:ins w:id="2362" w:author="Microsoft account" w:date="2014-10-20T16:37:00Z"/>
          <w:noProof/>
        </w:rPr>
      </w:pPr>
      <w:ins w:id="2363" w:author="Microsoft account" w:date="2014-10-20T16:37:00Z">
        <w:r w:rsidRPr="00100176">
          <w:rPr>
            <w:rFonts w:ascii="Cambria" w:hAnsi="Cambria"/>
            <w:noProof/>
          </w:rPr>
          <w:t>Radio Free Europe</w:t>
        </w:r>
        <w:r>
          <w:rPr>
            <w:noProof/>
          </w:rPr>
          <w:t>, 197</w:t>
        </w:r>
      </w:ins>
    </w:p>
    <w:p w14:paraId="7BA241E7" w14:textId="77777777" w:rsidR="008F1491" w:rsidRDefault="008F1491">
      <w:pPr>
        <w:pStyle w:val="Index1"/>
        <w:tabs>
          <w:tab w:val="right" w:leader="dot" w:pos="4310"/>
        </w:tabs>
        <w:rPr>
          <w:ins w:id="2364" w:author="Microsoft account" w:date="2014-10-20T16:37:00Z"/>
          <w:noProof/>
        </w:rPr>
      </w:pPr>
      <w:ins w:id="2365" w:author="Microsoft account" w:date="2014-10-20T16:37:00Z">
        <w:r w:rsidRPr="00100176">
          <w:rPr>
            <w:rFonts w:ascii="Cambria" w:eastAsia="Calibri" w:hAnsi="Cambria" w:cs="Times New Roman"/>
            <w:noProof/>
            <w:color w:val="000000" w:themeColor="text1"/>
          </w:rPr>
          <w:t>Radio Liberty</w:t>
        </w:r>
        <w:r>
          <w:rPr>
            <w:noProof/>
          </w:rPr>
          <w:t>, 105, 197</w:t>
        </w:r>
      </w:ins>
    </w:p>
    <w:p w14:paraId="1AC72A1D" w14:textId="77777777" w:rsidR="008F1491" w:rsidRDefault="008F1491">
      <w:pPr>
        <w:pStyle w:val="Index1"/>
        <w:tabs>
          <w:tab w:val="right" w:leader="dot" w:pos="4310"/>
        </w:tabs>
        <w:rPr>
          <w:ins w:id="2366" w:author="Microsoft account" w:date="2014-10-20T16:37:00Z"/>
          <w:noProof/>
        </w:rPr>
      </w:pPr>
      <w:ins w:id="2367" w:author="Microsoft account" w:date="2014-10-20T16:37:00Z">
        <w:r w:rsidRPr="00100176">
          <w:rPr>
            <w:rFonts w:ascii="Cambria" w:hAnsi="Cambria"/>
            <w:noProof/>
          </w:rPr>
          <w:t>Responsibility to Protect</w:t>
        </w:r>
        <w:r>
          <w:rPr>
            <w:noProof/>
          </w:rPr>
          <w:t>, 173, 193</w:t>
        </w:r>
      </w:ins>
    </w:p>
    <w:p w14:paraId="65A7634A" w14:textId="77777777" w:rsidR="008F1491" w:rsidRDefault="008F1491">
      <w:pPr>
        <w:pStyle w:val="Index1"/>
        <w:tabs>
          <w:tab w:val="right" w:leader="dot" w:pos="4310"/>
        </w:tabs>
        <w:rPr>
          <w:ins w:id="2368" w:author="Microsoft account" w:date="2014-10-20T16:37:00Z"/>
          <w:noProof/>
        </w:rPr>
      </w:pPr>
      <w:ins w:id="2369" w:author="Microsoft account" w:date="2014-10-20T16:37:00Z">
        <w:r w:rsidRPr="00100176">
          <w:rPr>
            <w:rFonts w:ascii="Cambria" w:hAnsi="Cambria" w:cs="Times New Roman"/>
            <w:noProof/>
            <w:color w:val="000000" w:themeColor="text1"/>
          </w:rPr>
          <w:t>Right-to-Information</w:t>
        </w:r>
        <w:r>
          <w:rPr>
            <w:noProof/>
          </w:rPr>
          <w:t>, 92, 110</w:t>
        </w:r>
      </w:ins>
    </w:p>
    <w:p w14:paraId="6198F608" w14:textId="77777777" w:rsidR="008F1491" w:rsidRDefault="008F1491">
      <w:pPr>
        <w:pStyle w:val="Index1"/>
        <w:tabs>
          <w:tab w:val="right" w:leader="dot" w:pos="4310"/>
        </w:tabs>
        <w:rPr>
          <w:ins w:id="2370" w:author="Microsoft account" w:date="2014-10-20T16:37:00Z"/>
          <w:noProof/>
        </w:rPr>
      </w:pPr>
      <w:ins w:id="2371" w:author="Microsoft account" w:date="2014-10-20T16:37:00Z">
        <w:r w:rsidRPr="00100176">
          <w:rPr>
            <w:rFonts w:ascii="Cambria" w:hAnsi="Cambria" w:cs="Times New Roman"/>
            <w:noProof/>
            <w:color w:val="000000" w:themeColor="text1"/>
          </w:rPr>
          <w:t>Right-to-Information</w:t>
        </w:r>
        <w:r>
          <w:rPr>
            <w:noProof/>
          </w:rPr>
          <w:t>, 92, 97</w:t>
        </w:r>
      </w:ins>
    </w:p>
    <w:p w14:paraId="44237D2D" w14:textId="77777777" w:rsidR="008F1491" w:rsidRDefault="008F1491">
      <w:pPr>
        <w:pStyle w:val="Index1"/>
        <w:tabs>
          <w:tab w:val="right" w:leader="dot" w:pos="4310"/>
        </w:tabs>
        <w:rPr>
          <w:ins w:id="2372" w:author="Microsoft account" w:date="2014-10-20T16:37:00Z"/>
          <w:noProof/>
        </w:rPr>
      </w:pPr>
      <w:ins w:id="2373" w:author="Microsoft account" w:date="2014-10-20T16:37:00Z">
        <w:r w:rsidRPr="00100176">
          <w:rPr>
            <w:rFonts w:ascii="Cambria" w:hAnsi="Cambria"/>
            <w:noProof/>
          </w:rPr>
          <w:t>Robert Mugabe</w:t>
        </w:r>
        <w:r>
          <w:rPr>
            <w:noProof/>
          </w:rPr>
          <w:t>, 36</w:t>
        </w:r>
      </w:ins>
    </w:p>
    <w:p w14:paraId="2086133F" w14:textId="77777777" w:rsidR="008F1491" w:rsidRDefault="008F1491">
      <w:pPr>
        <w:pStyle w:val="Index1"/>
        <w:tabs>
          <w:tab w:val="right" w:leader="dot" w:pos="4310"/>
        </w:tabs>
        <w:rPr>
          <w:ins w:id="2374" w:author="Microsoft account" w:date="2014-10-20T16:37:00Z"/>
          <w:noProof/>
        </w:rPr>
      </w:pPr>
      <w:ins w:id="2375" w:author="Microsoft account" w:date="2014-10-20T16:37:00Z">
        <w:r w:rsidRPr="00100176">
          <w:rPr>
            <w:rFonts w:ascii="Cambria" w:hAnsi="Cambria" w:cs="Times New Roman"/>
            <w:noProof/>
            <w:color w:val="000000" w:themeColor="text1"/>
          </w:rPr>
          <w:t>Rose Revolution</w:t>
        </w:r>
        <w:r>
          <w:rPr>
            <w:noProof/>
          </w:rPr>
          <w:t>, 89</w:t>
        </w:r>
      </w:ins>
    </w:p>
    <w:p w14:paraId="529D20F1" w14:textId="77777777" w:rsidR="008F1491" w:rsidRDefault="008F1491">
      <w:pPr>
        <w:pStyle w:val="Index1"/>
        <w:tabs>
          <w:tab w:val="right" w:leader="dot" w:pos="4310"/>
        </w:tabs>
        <w:rPr>
          <w:ins w:id="2376" w:author="Microsoft account" w:date="2014-10-20T16:37:00Z"/>
          <w:noProof/>
        </w:rPr>
      </w:pPr>
      <w:ins w:id="2377" w:author="Microsoft account" w:date="2014-10-20T16:37:00Z">
        <w:r w:rsidRPr="00100176">
          <w:rPr>
            <w:rFonts w:ascii="Cambria" w:hAnsi="Cambria" w:cs="Times New Roman"/>
            <w:noProof/>
            <w:color w:val="000000" w:themeColor="text1"/>
          </w:rPr>
          <w:t>Roy, Aruna</w:t>
        </w:r>
        <w:r>
          <w:rPr>
            <w:noProof/>
          </w:rPr>
          <w:t>, 92</w:t>
        </w:r>
      </w:ins>
    </w:p>
    <w:p w14:paraId="71059B35" w14:textId="77777777" w:rsidR="008F1491" w:rsidRDefault="008F1491">
      <w:pPr>
        <w:pStyle w:val="Index1"/>
        <w:tabs>
          <w:tab w:val="right" w:leader="dot" w:pos="4310"/>
        </w:tabs>
        <w:rPr>
          <w:ins w:id="2378" w:author="Microsoft account" w:date="2014-10-20T16:37:00Z"/>
          <w:noProof/>
        </w:rPr>
      </w:pPr>
      <w:ins w:id="2379" w:author="Microsoft account" w:date="2014-10-20T16:37:00Z">
        <w:r w:rsidRPr="00100176">
          <w:rPr>
            <w:rFonts w:ascii="Cambria" w:eastAsia="Calibri" w:hAnsi="Cambria" w:cs="Times New Roman"/>
            <w:noProof/>
            <w:color w:val="000000" w:themeColor="text1"/>
          </w:rPr>
          <w:t>Roza Otunbaeva</w:t>
        </w:r>
        <w:r>
          <w:rPr>
            <w:noProof/>
          </w:rPr>
          <w:t>, 20</w:t>
        </w:r>
      </w:ins>
    </w:p>
    <w:p w14:paraId="7F204267" w14:textId="77777777" w:rsidR="008F1491" w:rsidRDefault="008F1491">
      <w:pPr>
        <w:pStyle w:val="Index1"/>
        <w:tabs>
          <w:tab w:val="right" w:leader="dot" w:pos="4310"/>
        </w:tabs>
        <w:rPr>
          <w:ins w:id="2380" w:author="Microsoft account" w:date="2014-10-20T16:37:00Z"/>
          <w:noProof/>
        </w:rPr>
      </w:pPr>
      <w:ins w:id="2381" w:author="Microsoft account" w:date="2014-10-20T16:37:00Z">
        <w:r w:rsidRPr="00100176">
          <w:rPr>
            <w:rFonts w:ascii="Cambria" w:hAnsi="Cambria"/>
            <w:noProof/>
          </w:rPr>
          <w:t>Saddam Hussein</w:t>
        </w:r>
        <w:r>
          <w:rPr>
            <w:noProof/>
          </w:rPr>
          <w:t>, 179</w:t>
        </w:r>
      </w:ins>
    </w:p>
    <w:p w14:paraId="13A056E4" w14:textId="77777777" w:rsidR="008F1491" w:rsidRDefault="008F1491">
      <w:pPr>
        <w:pStyle w:val="Index1"/>
        <w:tabs>
          <w:tab w:val="right" w:leader="dot" w:pos="4310"/>
        </w:tabs>
        <w:rPr>
          <w:ins w:id="2382" w:author="Microsoft account" w:date="2014-10-20T16:37:00Z"/>
          <w:noProof/>
        </w:rPr>
      </w:pPr>
      <w:ins w:id="2383" w:author="Microsoft account" w:date="2014-10-20T16:37:00Z">
        <w:r w:rsidRPr="00100176">
          <w:rPr>
            <w:rFonts w:ascii="Cambria" w:hAnsi="Cambria" w:cs="Times New Roman"/>
            <w:noProof/>
            <w:color w:val="000000" w:themeColor="text1"/>
          </w:rPr>
          <w:t>Saffron Revolution</w:t>
        </w:r>
        <w:r>
          <w:rPr>
            <w:noProof/>
          </w:rPr>
          <w:t>, 60</w:t>
        </w:r>
      </w:ins>
    </w:p>
    <w:p w14:paraId="09322AD8" w14:textId="77777777" w:rsidR="008F1491" w:rsidRDefault="008F1491">
      <w:pPr>
        <w:pStyle w:val="Index1"/>
        <w:tabs>
          <w:tab w:val="right" w:leader="dot" w:pos="4310"/>
        </w:tabs>
        <w:rPr>
          <w:ins w:id="2384" w:author="Microsoft account" w:date="2014-10-20T16:37:00Z"/>
          <w:noProof/>
        </w:rPr>
      </w:pPr>
      <w:ins w:id="2385" w:author="Microsoft account" w:date="2014-10-20T16:37:00Z">
        <w:r w:rsidRPr="00100176">
          <w:rPr>
            <w:rFonts w:ascii="Cambria" w:hAnsi="Cambria" w:cs="Times New Roman"/>
            <w:noProof/>
            <w:color w:val="000000" w:themeColor="text1"/>
          </w:rPr>
          <w:t>Samuel Huntington</w:t>
        </w:r>
        <w:r>
          <w:rPr>
            <w:noProof/>
          </w:rPr>
          <w:t>, 3</w:t>
        </w:r>
      </w:ins>
    </w:p>
    <w:p w14:paraId="64A254EB" w14:textId="77777777" w:rsidR="008F1491" w:rsidRDefault="008F1491">
      <w:pPr>
        <w:pStyle w:val="Index1"/>
        <w:tabs>
          <w:tab w:val="right" w:leader="dot" w:pos="4310"/>
        </w:tabs>
        <w:rPr>
          <w:ins w:id="2386" w:author="Microsoft account" w:date="2014-10-20T16:37:00Z"/>
          <w:noProof/>
        </w:rPr>
      </w:pPr>
      <w:ins w:id="2387" w:author="Microsoft account" w:date="2014-10-20T16:37:00Z">
        <w:r w:rsidRPr="00100176">
          <w:rPr>
            <w:rFonts w:ascii="Cambria" w:eastAsia="MS Mincho" w:hAnsi="Cambria" w:cs="Times New Roman"/>
            <w:noProof/>
            <w:color w:val="000000" w:themeColor="text1"/>
            <w:lang w:val="en-GB"/>
          </w:rPr>
          <w:t>Scott Boorman</w:t>
        </w:r>
        <w:r>
          <w:rPr>
            <w:noProof/>
          </w:rPr>
          <w:t>, 127</w:t>
        </w:r>
      </w:ins>
    </w:p>
    <w:p w14:paraId="42A09AE8" w14:textId="77777777" w:rsidR="008F1491" w:rsidRDefault="008F1491">
      <w:pPr>
        <w:pStyle w:val="Index1"/>
        <w:tabs>
          <w:tab w:val="right" w:leader="dot" w:pos="4310"/>
        </w:tabs>
        <w:rPr>
          <w:ins w:id="2388" w:author="Microsoft account" w:date="2014-10-20T16:37:00Z"/>
          <w:noProof/>
        </w:rPr>
      </w:pPr>
      <w:ins w:id="2389" w:author="Microsoft account" w:date="2014-10-20T16:37:00Z">
        <w:r w:rsidRPr="00100176">
          <w:rPr>
            <w:rFonts w:ascii="Cambria" w:hAnsi="Cambria" w:cs="Times New Roman"/>
            <w:b/>
            <w:noProof/>
            <w:color w:val="000000" w:themeColor="text1"/>
          </w:rPr>
          <w:t>Shaazka Beyerle</w:t>
        </w:r>
        <w:r>
          <w:rPr>
            <w:noProof/>
          </w:rPr>
          <w:t>, 5, 88, 95, 96, 97, 196</w:t>
        </w:r>
      </w:ins>
    </w:p>
    <w:p w14:paraId="26638076" w14:textId="77777777" w:rsidR="008F1491" w:rsidRDefault="008F1491">
      <w:pPr>
        <w:pStyle w:val="Index1"/>
        <w:tabs>
          <w:tab w:val="right" w:leader="dot" w:pos="4310"/>
        </w:tabs>
        <w:rPr>
          <w:ins w:id="2390" w:author="Microsoft account" w:date="2014-10-20T16:37:00Z"/>
          <w:noProof/>
        </w:rPr>
      </w:pPr>
      <w:ins w:id="2391" w:author="Microsoft account" w:date="2014-10-20T16:37:00Z">
        <w:r w:rsidRPr="00100176">
          <w:rPr>
            <w:rFonts w:ascii="Cambria" w:hAnsi="Cambria"/>
            <w:noProof/>
          </w:rPr>
          <w:t>Shah</w:t>
        </w:r>
        <w:r>
          <w:rPr>
            <w:noProof/>
          </w:rPr>
          <w:t>, 42</w:t>
        </w:r>
      </w:ins>
    </w:p>
    <w:p w14:paraId="524401F6" w14:textId="77777777" w:rsidR="008F1491" w:rsidRDefault="008F1491">
      <w:pPr>
        <w:pStyle w:val="Index1"/>
        <w:tabs>
          <w:tab w:val="right" w:leader="dot" w:pos="4310"/>
        </w:tabs>
        <w:rPr>
          <w:ins w:id="2392" w:author="Microsoft account" w:date="2014-10-20T16:37:00Z"/>
          <w:noProof/>
        </w:rPr>
      </w:pPr>
      <w:ins w:id="2393" w:author="Microsoft account" w:date="2014-10-20T16:37:00Z">
        <w:r w:rsidRPr="00100176">
          <w:rPr>
            <w:rFonts w:ascii="Cambria" w:hAnsi="Cambria" w:cs="Times New Roman"/>
            <w:noProof/>
            <w:color w:val="000000" w:themeColor="text1"/>
          </w:rPr>
          <w:t>Shanghai Cooperation Organization</w:t>
        </w:r>
        <w:r>
          <w:rPr>
            <w:noProof/>
          </w:rPr>
          <w:t>, 60</w:t>
        </w:r>
      </w:ins>
    </w:p>
    <w:p w14:paraId="160C2511" w14:textId="77777777" w:rsidR="008F1491" w:rsidRDefault="008F1491">
      <w:pPr>
        <w:pStyle w:val="Index1"/>
        <w:tabs>
          <w:tab w:val="right" w:leader="dot" w:pos="4310"/>
        </w:tabs>
        <w:rPr>
          <w:ins w:id="2394" w:author="Microsoft account" w:date="2014-10-20T16:37:00Z"/>
          <w:noProof/>
        </w:rPr>
      </w:pPr>
      <w:ins w:id="2395" w:author="Microsoft account" w:date="2014-10-20T16:37:00Z">
        <w:r w:rsidRPr="00100176">
          <w:rPr>
            <w:rFonts w:eastAsia="Times New Roman" w:cs="Times New Roman"/>
            <w:noProof/>
            <w:color w:val="000000" w:themeColor="text1"/>
          </w:rPr>
          <w:t>Sharia</w:t>
        </w:r>
        <w:r>
          <w:rPr>
            <w:noProof/>
          </w:rPr>
          <w:t>, 143</w:t>
        </w:r>
      </w:ins>
    </w:p>
    <w:p w14:paraId="6AF6C9D3" w14:textId="77777777" w:rsidR="008F1491" w:rsidRDefault="008F1491">
      <w:pPr>
        <w:pStyle w:val="Index1"/>
        <w:tabs>
          <w:tab w:val="right" w:leader="dot" w:pos="4310"/>
        </w:tabs>
        <w:rPr>
          <w:ins w:id="2396" w:author="Microsoft account" w:date="2014-10-20T16:37:00Z"/>
          <w:noProof/>
        </w:rPr>
      </w:pPr>
      <w:ins w:id="2397" w:author="Microsoft account" w:date="2014-10-20T16:37:00Z">
        <w:r w:rsidRPr="00100176">
          <w:rPr>
            <w:rFonts w:ascii="Cambria" w:hAnsi="Cambria" w:cs="Times New Roman"/>
            <w:noProof/>
            <w:color w:val="000000" w:themeColor="text1"/>
            <w:lang w:bidi="ar-BH"/>
          </w:rPr>
          <w:t>Sheikh Maytham Al Salman</w:t>
        </w:r>
        <w:r>
          <w:rPr>
            <w:noProof/>
          </w:rPr>
          <w:t>, 122</w:t>
        </w:r>
      </w:ins>
    </w:p>
    <w:p w14:paraId="18A99CE4" w14:textId="77777777" w:rsidR="008F1491" w:rsidRDefault="008F1491">
      <w:pPr>
        <w:pStyle w:val="Index1"/>
        <w:tabs>
          <w:tab w:val="right" w:leader="dot" w:pos="4310"/>
        </w:tabs>
        <w:rPr>
          <w:ins w:id="2398" w:author="Microsoft account" w:date="2014-10-20T16:37:00Z"/>
          <w:noProof/>
        </w:rPr>
      </w:pPr>
      <w:ins w:id="2399" w:author="Microsoft account" w:date="2014-10-20T16:37:00Z">
        <w:r w:rsidRPr="00100176">
          <w:rPr>
            <w:rFonts w:ascii="Cambria" w:hAnsi="Cambria" w:cs="Times New Roman"/>
            <w:noProof/>
            <w:color w:val="000000" w:themeColor="text1"/>
            <w:spacing w:val="2"/>
          </w:rPr>
          <w:t>Sherpa</w:t>
        </w:r>
        <w:r>
          <w:rPr>
            <w:noProof/>
          </w:rPr>
          <w:t>, 100, 112</w:t>
        </w:r>
      </w:ins>
    </w:p>
    <w:p w14:paraId="3DF48668" w14:textId="77777777" w:rsidR="008F1491" w:rsidRDefault="008F1491">
      <w:pPr>
        <w:pStyle w:val="Index1"/>
        <w:tabs>
          <w:tab w:val="right" w:leader="dot" w:pos="4310"/>
        </w:tabs>
        <w:rPr>
          <w:ins w:id="2400" w:author="Microsoft account" w:date="2014-10-20T16:37:00Z"/>
          <w:noProof/>
        </w:rPr>
      </w:pPr>
      <w:ins w:id="2401" w:author="Microsoft account" w:date="2014-10-20T16:37:00Z">
        <w:r w:rsidRPr="00100176">
          <w:rPr>
            <w:rFonts w:ascii="Cambria" w:hAnsi="Cambria" w:cs="Times New Roman"/>
            <w:noProof/>
            <w:color w:val="000000" w:themeColor="text1"/>
          </w:rPr>
          <w:t>Slobodan Milosevic</w:t>
        </w:r>
        <w:r>
          <w:rPr>
            <w:noProof/>
          </w:rPr>
          <w:t>, 79, 89</w:t>
        </w:r>
      </w:ins>
    </w:p>
    <w:p w14:paraId="68D52ABB" w14:textId="77777777" w:rsidR="008F1491" w:rsidRDefault="008F1491">
      <w:pPr>
        <w:pStyle w:val="Index1"/>
        <w:tabs>
          <w:tab w:val="right" w:leader="dot" w:pos="4310"/>
        </w:tabs>
        <w:rPr>
          <w:ins w:id="2402" w:author="Microsoft account" w:date="2014-10-20T16:37:00Z"/>
          <w:noProof/>
        </w:rPr>
      </w:pPr>
      <w:ins w:id="2403" w:author="Microsoft account" w:date="2014-10-20T16:37:00Z">
        <w:r w:rsidRPr="00100176">
          <w:rPr>
            <w:rFonts w:ascii="Cambria" w:eastAsia="Times New Roman" w:hAnsi="Cambria" w:cs="Times New Roman"/>
            <w:noProof/>
            <w:color w:val="000000" w:themeColor="text1"/>
          </w:rPr>
          <w:t>Somood</w:t>
        </w:r>
        <w:r>
          <w:rPr>
            <w:noProof/>
          </w:rPr>
          <w:t>, 119</w:t>
        </w:r>
      </w:ins>
    </w:p>
    <w:p w14:paraId="54D537CD" w14:textId="77777777" w:rsidR="008F1491" w:rsidRDefault="008F1491">
      <w:pPr>
        <w:pStyle w:val="Index1"/>
        <w:tabs>
          <w:tab w:val="right" w:leader="dot" w:pos="4310"/>
        </w:tabs>
        <w:rPr>
          <w:ins w:id="2404" w:author="Microsoft account" w:date="2014-10-20T16:37:00Z"/>
          <w:noProof/>
        </w:rPr>
      </w:pPr>
      <w:ins w:id="2405" w:author="Microsoft account" w:date="2014-10-20T16:37:00Z">
        <w:r w:rsidRPr="00100176">
          <w:rPr>
            <w:rFonts w:ascii="Cambria" w:hAnsi="Cambria" w:cs="Times New Roman"/>
            <w:noProof/>
            <w:color w:val="000000" w:themeColor="text1"/>
          </w:rPr>
          <w:t>Soviet</w:t>
        </w:r>
        <w:r>
          <w:rPr>
            <w:noProof/>
          </w:rPr>
          <w:t>, 10, 18, 23, 24, 29, 30, 65, 71, 170</w:t>
        </w:r>
      </w:ins>
    </w:p>
    <w:p w14:paraId="12CA9495" w14:textId="77777777" w:rsidR="008F1491" w:rsidRDefault="008F1491">
      <w:pPr>
        <w:pStyle w:val="Index1"/>
        <w:tabs>
          <w:tab w:val="right" w:leader="dot" w:pos="4310"/>
        </w:tabs>
        <w:rPr>
          <w:ins w:id="2406" w:author="Microsoft account" w:date="2014-10-20T16:37:00Z"/>
          <w:noProof/>
        </w:rPr>
      </w:pPr>
      <w:ins w:id="2407" w:author="Microsoft account" w:date="2014-10-20T16:37:00Z">
        <w:r w:rsidRPr="00100176">
          <w:rPr>
            <w:rFonts w:ascii="Cambria" w:eastAsia="Calibri" w:hAnsi="Cambria" w:cs="Times New Roman"/>
            <w:noProof/>
            <w:color w:val="000000" w:themeColor="text1"/>
          </w:rPr>
          <w:t>Soviet Union</w:t>
        </w:r>
        <w:r>
          <w:rPr>
            <w:noProof/>
          </w:rPr>
          <w:t>, 10, 18, 23, 24, 65</w:t>
        </w:r>
      </w:ins>
    </w:p>
    <w:p w14:paraId="00B2DB32" w14:textId="77777777" w:rsidR="008F1491" w:rsidRDefault="008F1491">
      <w:pPr>
        <w:pStyle w:val="Index1"/>
        <w:tabs>
          <w:tab w:val="right" w:leader="dot" w:pos="4310"/>
        </w:tabs>
        <w:rPr>
          <w:ins w:id="2408" w:author="Microsoft account" w:date="2014-10-20T16:37:00Z"/>
          <w:noProof/>
        </w:rPr>
      </w:pPr>
      <w:ins w:id="2409" w:author="Microsoft account" w:date="2014-10-20T16:37:00Z">
        <w:r w:rsidRPr="00100176">
          <w:rPr>
            <w:rFonts w:ascii="Cambria" w:eastAsia="Calibri" w:hAnsi="Cambria" w:cs="Times New Roman"/>
            <w:noProof/>
            <w:color w:val="000000" w:themeColor="text1"/>
          </w:rPr>
          <w:t>Soviet Union’s</w:t>
        </w:r>
        <w:r>
          <w:rPr>
            <w:noProof/>
          </w:rPr>
          <w:t>, 18, 23</w:t>
        </w:r>
      </w:ins>
    </w:p>
    <w:p w14:paraId="688FB014" w14:textId="77777777" w:rsidR="008F1491" w:rsidRDefault="008F1491">
      <w:pPr>
        <w:pStyle w:val="Index1"/>
        <w:tabs>
          <w:tab w:val="right" w:leader="dot" w:pos="4310"/>
        </w:tabs>
        <w:rPr>
          <w:ins w:id="2410" w:author="Microsoft account" w:date="2014-10-20T16:37:00Z"/>
          <w:noProof/>
        </w:rPr>
      </w:pPr>
      <w:ins w:id="2411" w:author="Microsoft account" w:date="2014-10-20T16:37:00Z">
        <w:r>
          <w:rPr>
            <w:noProof/>
          </w:rPr>
          <w:t>Spector, Regine A., 4, 18</w:t>
        </w:r>
      </w:ins>
    </w:p>
    <w:p w14:paraId="6B62E1D4" w14:textId="77777777" w:rsidR="008F1491" w:rsidRDefault="008F1491">
      <w:pPr>
        <w:pStyle w:val="Index1"/>
        <w:tabs>
          <w:tab w:val="right" w:leader="dot" w:pos="4310"/>
        </w:tabs>
        <w:rPr>
          <w:ins w:id="2412" w:author="Microsoft account" w:date="2014-10-20T16:37:00Z"/>
          <w:noProof/>
        </w:rPr>
      </w:pPr>
      <w:ins w:id="2413" w:author="Microsoft account" w:date="2014-10-20T16:37:00Z">
        <w:r w:rsidRPr="00100176">
          <w:rPr>
            <w:rFonts w:ascii="Cambria" w:hAnsi="Cambria" w:cs="Times New Roman"/>
            <w:noProof/>
            <w:color w:val="000000" w:themeColor="text1"/>
          </w:rPr>
          <w:t>Staff General Ferenc Vegh</w:t>
        </w:r>
        <w:r>
          <w:rPr>
            <w:noProof/>
          </w:rPr>
          <w:t>, 67</w:t>
        </w:r>
      </w:ins>
    </w:p>
    <w:p w14:paraId="4B7E8344" w14:textId="77777777" w:rsidR="008F1491" w:rsidRDefault="008F1491">
      <w:pPr>
        <w:pStyle w:val="Index1"/>
        <w:tabs>
          <w:tab w:val="right" w:leader="dot" w:pos="4310"/>
        </w:tabs>
        <w:rPr>
          <w:ins w:id="2414" w:author="Microsoft account" w:date="2014-10-20T16:37:00Z"/>
          <w:noProof/>
        </w:rPr>
      </w:pPr>
      <w:ins w:id="2415" w:author="Microsoft account" w:date="2014-10-20T16:37:00Z">
        <w:r w:rsidRPr="00100176">
          <w:rPr>
            <w:rFonts w:ascii="Cambria" w:hAnsi="Cambria"/>
            <w:noProof/>
          </w:rPr>
          <w:t>Stichting, Alfred Mozer</w:t>
        </w:r>
        <w:r>
          <w:rPr>
            <w:noProof/>
          </w:rPr>
          <w:t>, 198</w:t>
        </w:r>
      </w:ins>
    </w:p>
    <w:p w14:paraId="4F7EAE48" w14:textId="77777777" w:rsidR="008F1491" w:rsidRDefault="008F1491">
      <w:pPr>
        <w:pStyle w:val="Index1"/>
        <w:tabs>
          <w:tab w:val="right" w:leader="dot" w:pos="4310"/>
        </w:tabs>
        <w:rPr>
          <w:ins w:id="2416" w:author="Microsoft account" w:date="2014-10-20T16:37:00Z"/>
          <w:noProof/>
        </w:rPr>
      </w:pPr>
      <w:ins w:id="2417" w:author="Microsoft account" w:date="2014-10-20T16:37:00Z">
        <w:r w:rsidRPr="00100176">
          <w:rPr>
            <w:rFonts w:ascii="Cambria" w:hAnsi="Cambria"/>
            <w:noProof/>
          </w:rPr>
          <w:t>Suarez, Adolfo</w:t>
        </w:r>
        <w:r>
          <w:rPr>
            <w:noProof/>
          </w:rPr>
          <w:t>, 34</w:t>
        </w:r>
      </w:ins>
    </w:p>
    <w:p w14:paraId="49F0CD2F" w14:textId="77777777" w:rsidR="008F1491" w:rsidRDefault="008F1491">
      <w:pPr>
        <w:pStyle w:val="Index1"/>
        <w:tabs>
          <w:tab w:val="right" w:leader="dot" w:pos="4310"/>
        </w:tabs>
        <w:rPr>
          <w:ins w:id="2418" w:author="Microsoft account" w:date="2014-10-20T16:37:00Z"/>
          <w:noProof/>
        </w:rPr>
      </w:pPr>
      <w:ins w:id="2419" w:author="Microsoft account" w:date="2014-10-20T16:37:00Z">
        <w:r w:rsidRPr="00100176">
          <w:rPr>
            <w:rFonts w:eastAsia="Times New Roman" w:cs="Times New Roman"/>
            <w:noProof/>
            <w:color w:val="000000" w:themeColor="text1"/>
          </w:rPr>
          <w:t>Sultan Pasha al-Atrash</w:t>
        </w:r>
        <w:r>
          <w:rPr>
            <w:noProof/>
          </w:rPr>
          <w:t>, 134</w:t>
        </w:r>
      </w:ins>
    </w:p>
    <w:p w14:paraId="35FC536D" w14:textId="77777777" w:rsidR="008F1491" w:rsidRDefault="008F1491">
      <w:pPr>
        <w:pStyle w:val="Index1"/>
        <w:tabs>
          <w:tab w:val="right" w:leader="dot" w:pos="4310"/>
        </w:tabs>
        <w:rPr>
          <w:ins w:id="2420" w:author="Microsoft account" w:date="2014-10-20T16:37:00Z"/>
          <w:noProof/>
        </w:rPr>
      </w:pPr>
      <w:ins w:id="2421" w:author="Microsoft account" w:date="2014-10-20T16:37:00Z">
        <w:r w:rsidRPr="00100176">
          <w:rPr>
            <w:rFonts w:ascii="Cambria" w:eastAsia="Times New Roman" w:hAnsi="Cambria" w:cs="Times New Roman"/>
            <w:bCs/>
            <w:noProof/>
            <w:color w:val="000000" w:themeColor="text1"/>
            <w:spacing w:val="-8"/>
            <w:kern w:val="36"/>
          </w:rPr>
          <w:t>Tahrir</w:t>
        </w:r>
        <w:r>
          <w:rPr>
            <w:noProof/>
          </w:rPr>
          <w:t>, 27, 43, 49, 58</w:t>
        </w:r>
      </w:ins>
    </w:p>
    <w:p w14:paraId="2C193DC9" w14:textId="77777777" w:rsidR="008F1491" w:rsidRDefault="008F1491">
      <w:pPr>
        <w:pStyle w:val="Index1"/>
        <w:tabs>
          <w:tab w:val="right" w:leader="dot" w:pos="4310"/>
        </w:tabs>
        <w:rPr>
          <w:ins w:id="2422" w:author="Microsoft account" w:date="2014-10-20T16:37:00Z"/>
          <w:noProof/>
        </w:rPr>
      </w:pPr>
      <w:ins w:id="2423" w:author="Microsoft account" w:date="2014-10-20T16:37:00Z">
        <w:r w:rsidRPr="00100176">
          <w:rPr>
            <w:rFonts w:ascii="Cambria" w:hAnsi="Cambria" w:cs="Times New Roman"/>
            <w:noProof/>
            <w:color w:val="000000" w:themeColor="text1"/>
          </w:rPr>
          <w:t>Third Wave</w:t>
        </w:r>
        <w:r>
          <w:rPr>
            <w:noProof/>
          </w:rPr>
          <w:t>, 3</w:t>
        </w:r>
      </w:ins>
    </w:p>
    <w:p w14:paraId="5F6422E8" w14:textId="77777777" w:rsidR="008F1491" w:rsidRDefault="008F1491">
      <w:pPr>
        <w:pStyle w:val="Index1"/>
        <w:tabs>
          <w:tab w:val="right" w:leader="dot" w:pos="4310"/>
        </w:tabs>
        <w:rPr>
          <w:ins w:id="2424" w:author="Microsoft account" w:date="2014-10-20T16:37:00Z"/>
          <w:noProof/>
        </w:rPr>
      </w:pPr>
      <w:ins w:id="2425" w:author="Microsoft account" w:date="2014-10-20T16:37:00Z">
        <w:r w:rsidRPr="00100176">
          <w:rPr>
            <w:rFonts w:ascii="Cambria" w:hAnsi="Cambria"/>
            <w:noProof/>
          </w:rPr>
          <w:t>Third Wave</w:t>
        </w:r>
        <w:r>
          <w:rPr>
            <w:noProof/>
          </w:rPr>
          <w:t>, 32, 33</w:t>
        </w:r>
      </w:ins>
    </w:p>
    <w:p w14:paraId="1F9C04C9" w14:textId="77777777" w:rsidR="008F1491" w:rsidRDefault="008F1491">
      <w:pPr>
        <w:pStyle w:val="Index1"/>
        <w:tabs>
          <w:tab w:val="right" w:leader="dot" w:pos="4310"/>
        </w:tabs>
        <w:rPr>
          <w:ins w:id="2426" w:author="Microsoft account" w:date="2014-10-20T16:37:00Z"/>
          <w:noProof/>
        </w:rPr>
      </w:pPr>
      <w:ins w:id="2427" w:author="Microsoft account" w:date="2014-10-20T16:37:00Z">
        <w:r w:rsidRPr="00100176">
          <w:rPr>
            <w:rFonts w:ascii="Cambria" w:hAnsi="Cambria" w:cs="Times New Roman"/>
            <w:bCs/>
            <w:noProof/>
            <w:color w:val="000000" w:themeColor="text1"/>
          </w:rPr>
          <w:t>Thomas Schelling</w:t>
        </w:r>
        <w:r>
          <w:rPr>
            <w:noProof/>
          </w:rPr>
          <w:t>, 75, 76</w:t>
        </w:r>
      </w:ins>
    </w:p>
    <w:p w14:paraId="3F705914" w14:textId="77777777" w:rsidR="008F1491" w:rsidRDefault="008F1491">
      <w:pPr>
        <w:pStyle w:val="Index1"/>
        <w:tabs>
          <w:tab w:val="right" w:leader="dot" w:pos="4310"/>
        </w:tabs>
        <w:rPr>
          <w:ins w:id="2428" w:author="Microsoft account" w:date="2014-10-20T16:37:00Z"/>
          <w:noProof/>
        </w:rPr>
      </w:pPr>
      <w:ins w:id="2429" w:author="Microsoft account" w:date="2014-10-20T16:37:00Z">
        <w:r w:rsidRPr="00100176">
          <w:rPr>
            <w:rFonts w:ascii="Cambria" w:hAnsi="Cambria"/>
            <w:noProof/>
          </w:rPr>
          <w:t>Tiananmen protests</w:t>
        </w:r>
        <w:r>
          <w:rPr>
            <w:noProof/>
          </w:rPr>
          <w:t>, 33</w:t>
        </w:r>
      </w:ins>
    </w:p>
    <w:p w14:paraId="541627BC" w14:textId="77777777" w:rsidR="008F1491" w:rsidRDefault="008F1491">
      <w:pPr>
        <w:pStyle w:val="Index1"/>
        <w:tabs>
          <w:tab w:val="right" w:leader="dot" w:pos="4310"/>
        </w:tabs>
        <w:rPr>
          <w:ins w:id="2430" w:author="Microsoft account" w:date="2014-10-20T16:37:00Z"/>
          <w:noProof/>
        </w:rPr>
      </w:pPr>
      <w:ins w:id="2431" w:author="Microsoft account" w:date="2014-10-20T16:37:00Z">
        <w:r w:rsidRPr="00100176">
          <w:rPr>
            <w:rFonts w:ascii="Cambria" w:hAnsi="Cambria" w:cs="Times New Roman"/>
            <w:noProof/>
            <w:color w:val="000000" w:themeColor="text1"/>
          </w:rPr>
          <w:t>Tiananmen Square</w:t>
        </w:r>
        <w:r>
          <w:rPr>
            <w:noProof/>
          </w:rPr>
          <w:t>, 65</w:t>
        </w:r>
      </w:ins>
    </w:p>
    <w:p w14:paraId="70FF3E78" w14:textId="77777777" w:rsidR="008F1491" w:rsidRDefault="008F1491">
      <w:pPr>
        <w:pStyle w:val="Index1"/>
        <w:tabs>
          <w:tab w:val="right" w:leader="dot" w:pos="4310"/>
        </w:tabs>
        <w:rPr>
          <w:ins w:id="2432" w:author="Microsoft account" w:date="2014-10-20T16:37:00Z"/>
          <w:noProof/>
        </w:rPr>
      </w:pPr>
      <w:ins w:id="2433" w:author="Microsoft account" w:date="2014-10-20T16:37:00Z">
        <w:r w:rsidRPr="00100176">
          <w:rPr>
            <w:rFonts w:ascii="Cambria" w:eastAsia="MS Mincho" w:hAnsi="Cambria" w:cs="Times New Roman"/>
            <w:noProof/>
            <w:color w:val="000000" w:themeColor="text1"/>
          </w:rPr>
          <w:t>Timur Kuran</w:t>
        </w:r>
        <w:r>
          <w:rPr>
            <w:noProof/>
          </w:rPr>
          <w:t>, 130</w:t>
        </w:r>
      </w:ins>
    </w:p>
    <w:p w14:paraId="0B0C865F" w14:textId="77777777" w:rsidR="008F1491" w:rsidRDefault="008F1491">
      <w:pPr>
        <w:pStyle w:val="Index1"/>
        <w:tabs>
          <w:tab w:val="right" w:leader="dot" w:pos="4310"/>
        </w:tabs>
        <w:rPr>
          <w:ins w:id="2434" w:author="Microsoft account" w:date="2014-10-20T16:37:00Z"/>
          <w:noProof/>
        </w:rPr>
      </w:pPr>
      <w:ins w:id="2435" w:author="Microsoft account" w:date="2014-10-20T16:37:00Z">
        <w:r w:rsidRPr="00100176">
          <w:rPr>
            <w:rFonts w:ascii="Cambria" w:hAnsi="Cambria" w:cs="Times New Roman"/>
            <w:noProof/>
            <w:color w:val="000000" w:themeColor="text1"/>
            <w:spacing w:val="1"/>
          </w:rPr>
          <w:t>Tkachev, Alexander</w:t>
        </w:r>
        <w:r>
          <w:rPr>
            <w:noProof/>
          </w:rPr>
          <w:t>, 101</w:t>
        </w:r>
      </w:ins>
    </w:p>
    <w:p w14:paraId="7A8B98E4" w14:textId="77777777" w:rsidR="008F1491" w:rsidRDefault="008F1491">
      <w:pPr>
        <w:pStyle w:val="Index1"/>
        <w:tabs>
          <w:tab w:val="right" w:leader="dot" w:pos="4310"/>
        </w:tabs>
        <w:rPr>
          <w:ins w:id="2436" w:author="Microsoft account" w:date="2014-10-20T16:37:00Z"/>
          <w:noProof/>
        </w:rPr>
      </w:pPr>
      <w:ins w:id="2437" w:author="Microsoft account" w:date="2014-10-20T16:37:00Z">
        <w:r w:rsidRPr="00100176">
          <w:rPr>
            <w:rFonts w:ascii="Cambria" w:eastAsia="Times New Roman" w:hAnsi="Cambria" w:cs="Times New Roman"/>
            <w:noProof/>
            <w:color w:val="000000" w:themeColor="text1"/>
            <w:lang w:bidi="ar-BH"/>
          </w:rPr>
          <w:t>Toby Matthiesen</w:t>
        </w:r>
        <w:r>
          <w:rPr>
            <w:noProof/>
          </w:rPr>
          <w:t>, 117</w:t>
        </w:r>
      </w:ins>
    </w:p>
    <w:p w14:paraId="58754D60" w14:textId="77777777" w:rsidR="008F1491" w:rsidRDefault="008F1491">
      <w:pPr>
        <w:pStyle w:val="Index1"/>
        <w:tabs>
          <w:tab w:val="right" w:leader="dot" w:pos="4310"/>
        </w:tabs>
        <w:rPr>
          <w:ins w:id="2438" w:author="Microsoft account" w:date="2014-10-20T16:37:00Z"/>
          <w:noProof/>
        </w:rPr>
      </w:pPr>
      <w:ins w:id="2439" w:author="Microsoft account" w:date="2014-10-20T16:37:00Z">
        <w:r w:rsidRPr="00100176">
          <w:rPr>
            <w:rFonts w:ascii="Cambria" w:hAnsi="Cambria"/>
            <w:noProof/>
          </w:rPr>
          <w:t>Tor</w:t>
        </w:r>
        <w:r>
          <w:rPr>
            <w:noProof/>
          </w:rPr>
          <w:t>, 41</w:t>
        </w:r>
      </w:ins>
    </w:p>
    <w:p w14:paraId="2726411B" w14:textId="77777777" w:rsidR="008F1491" w:rsidRDefault="008F1491">
      <w:pPr>
        <w:pStyle w:val="Index1"/>
        <w:tabs>
          <w:tab w:val="right" w:leader="dot" w:pos="4310"/>
        </w:tabs>
        <w:rPr>
          <w:ins w:id="2440" w:author="Microsoft account" w:date="2014-10-20T16:37:00Z"/>
          <w:noProof/>
        </w:rPr>
      </w:pPr>
      <w:ins w:id="2441" w:author="Microsoft account" w:date="2014-10-20T16:37:00Z">
        <w:r w:rsidRPr="00100176">
          <w:rPr>
            <w:rFonts w:ascii="Cambria" w:eastAsia="Calibri" w:hAnsi="Cambria" w:cs="Times New Roman"/>
            <w:noProof/>
            <w:color w:val="000000" w:themeColor="text1"/>
          </w:rPr>
          <w:t>T</w:t>
        </w:r>
        <w:r w:rsidRPr="00100176">
          <w:rPr>
            <w:rFonts w:ascii="Cambria" w:eastAsia="Calibri" w:hAnsi="Cambria" w:cs="Times New Roman"/>
            <w:noProof/>
            <w:color w:val="000000" w:themeColor="text1"/>
            <w:spacing w:val="1"/>
          </w:rPr>
          <w:t>r</w:t>
        </w:r>
        <w:r w:rsidRPr="00100176">
          <w:rPr>
            <w:rFonts w:ascii="Cambria" w:eastAsia="Calibri" w:hAnsi="Cambria" w:cs="Times New Roman"/>
            <w:noProof/>
            <w:color w:val="000000" w:themeColor="text1"/>
            <w:spacing w:val="-1"/>
          </w:rPr>
          <w:t>a</w:t>
        </w:r>
        <w:r w:rsidRPr="00100176">
          <w:rPr>
            <w:rFonts w:ascii="Cambria" w:eastAsia="Calibri" w:hAnsi="Cambria" w:cs="Times New Roman"/>
            <w:noProof/>
            <w:color w:val="000000" w:themeColor="text1"/>
            <w:spacing w:val="2"/>
          </w:rPr>
          <w:t>n</w:t>
        </w:r>
        <w:r w:rsidRPr="00100176">
          <w:rPr>
            <w:rFonts w:ascii="Cambria" w:eastAsia="Calibri" w:hAnsi="Cambria" w:cs="Times New Roman"/>
            <w:noProof/>
            <w:color w:val="000000" w:themeColor="text1"/>
          </w:rPr>
          <w:t>sp</w:t>
        </w:r>
        <w:r w:rsidRPr="00100176">
          <w:rPr>
            <w:rFonts w:ascii="Cambria" w:eastAsia="Calibri" w:hAnsi="Cambria" w:cs="Times New Roman"/>
            <w:noProof/>
            <w:color w:val="000000" w:themeColor="text1"/>
            <w:spacing w:val="-1"/>
          </w:rPr>
          <w:t>a</w:t>
        </w:r>
        <w:r w:rsidRPr="00100176">
          <w:rPr>
            <w:rFonts w:ascii="Cambria" w:eastAsia="Calibri" w:hAnsi="Cambria" w:cs="Times New Roman"/>
            <w:noProof/>
            <w:color w:val="000000" w:themeColor="text1"/>
          </w:rPr>
          <w:t>r</w:t>
        </w:r>
        <w:r w:rsidRPr="00100176">
          <w:rPr>
            <w:rFonts w:ascii="Cambria" w:eastAsia="Calibri" w:hAnsi="Cambria" w:cs="Times New Roman"/>
            <w:noProof/>
            <w:color w:val="000000" w:themeColor="text1"/>
            <w:spacing w:val="-2"/>
          </w:rPr>
          <w:t>e</w:t>
        </w:r>
        <w:r w:rsidRPr="00100176">
          <w:rPr>
            <w:rFonts w:ascii="Cambria" w:eastAsia="Calibri" w:hAnsi="Cambria" w:cs="Times New Roman"/>
            <w:noProof/>
            <w:color w:val="000000" w:themeColor="text1"/>
          </w:rPr>
          <w:t>n</w:t>
        </w:r>
        <w:r w:rsidRPr="00100176">
          <w:rPr>
            <w:rFonts w:ascii="Cambria" w:eastAsia="Calibri" w:hAnsi="Cambria" w:cs="Times New Roman"/>
            <w:noProof/>
            <w:color w:val="000000" w:themeColor="text1"/>
            <w:spacing w:val="4"/>
          </w:rPr>
          <w:t>c</w:t>
        </w:r>
        <w:r w:rsidRPr="00100176">
          <w:rPr>
            <w:rFonts w:ascii="Cambria" w:eastAsia="Calibri" w:hAnsi="Cambria" w:cs="Times New Roman"/>
            <w:noProof/>
            <w:color w:val="000000" w:themeColor="text1"/>
          </w:rPr>
          <w:t xml:space="preserve">y </w:t>
        </w:r>
        <w:r w:rsidRPr="00100176">
          <w:rPr>
            <w:rFonts w:ascii="Cambria" w:eastAsia="Calibri" w:hAnsi="Cambria" w:cs="Times New Roman"/>
            <w:noProof/>
            <w:color w:val="000000" w:themeColor="text1"/>
            <w:spacing w:val="-3"/>
          </w:rPr>
          <w:t>I</w:t>
        </w:r>
        <w:r w:rsidRPr="00100176">
          <w:rPr>
            <w:rFonts w:ascii="Cambria" w:eastAsia="Calibri" w:hAnsi="Cambria" w:cs="Times New Roman"/>
            <w:noProof/>
            <w:color w:val="000000" w:themeColor="text1"/>
          </w:rPr>
          <w:t>nt</w:t>
        </w:r>
        <w:r w:rsidRPr="00100176">
          <w:rPr>
            <w:rFonts w:ascii="Cambria" w:eastAsia="Calibri" w:hAnsi="Cambria" w:cs="Times New Roman"/>
            <w:noProof/>
            <w:color w:val="000000" w:themeColor="text1"/>
            <w:spacing w:val="2"/>
          </w:rPr>
          <w:t>e</w:t>
        </w:r>
        <w:r w:rsidRPr="00100176">
          <w:rPr>
            <w:rFonts w:ascii="Cambria" w:eastAsia="Calibri" w:hAnsi="Cambria" w:cs="Times New Roman"/>
            <w:noProof/>
            <w:color w:val="000000" w:themeColor="text1"/>
          </w:rPr>
          <w:t>rn</w:t>
        </w:r>
        <w:r w:rsidRPr="00100176">
          <w:rPr>
            <w:rFonts w:ascii="Cambria" w:eastAsia="Calibri" w:hAnsi="Cambria" w:cs="Times New Roman"/>
            <w:noProof/>
            <w:color w:val="000000" w:themeColor="text1"/>
            <w:spacing w:val="-2"/>
          </w:rPr>
          <w:t>a</w:t>
        </w:r>
        <w:r w:rsidRPr="00100176">
          <w:rPr>
            <w:rFonts w:ascii="Cambria" w:eastAsia="Calibri" w:hAnsi="Cambria" w:cs="Times New Roman"/>
            <w:noProof/>
            <w:color w:val="000000" w:themeColor="text1"/>
          </w:rPr>
          <w:t>t</w:t>
        </w:r>
        <w:r w:rsidRPr="00100176">
          <w:rPr>
            <w:rFonts w:ascii="Cambria" w:eastAsia="Calibri" w:hAnsi="Cambria" w:cs="Times New Roman"/>
            <w:noProof/>
            <w:color w:val="000000" w:themeColor="text1"/>
            <w:spacing w:val="1"/>
          </w:rPr>
          <w:t>i</w:t>
        </w:r>
        <w:r w:rsidRPr="00100176">
          <w:rPr>
            <w:rFonts w:ascii="Cambria" w:eastAsia="Calibri" w:hAnsi="Cambria" w:cs="Times New Roman"/>
            <w:noProof/>
            <w:color w:val="000000" w:themeColor="text1"/>
          </w:rPr>
          <w:t>on</w:t>
        </w:r>
        <w:r w:rsidRPr="00100176">
          <w:rPr>
            <w:rFonts w:ascii="Cambria" w:eastAsia="Calibri" w:hAnsi="Cambria" w:cs="Times New Roman"/>
            <w:noProof/>
            <w:color w:val="000000" w:themeColor="text1"/>
            <w:spacing w:val="-1"/>
          </w:rPr>
          <w:t>a</w:t>
        </w:r>
        <w:r w:rsidRPr="00100176">
          <w:rPr>
            <w:rFonts w:ascii="Cambria" w:eastAsia="Calibri" w:hAnsi="Cambria" w:cs="Times New Roman"/>
            <w:noProof/>
            <w:color w:val="000000" w:themeColor="text1"/>
            <w:spacing w:val="1"/>
          </w:rPr>
          <w:t>l</w:t>
        </w:r>
        <w:r>
          <w:rPr>
            <w:noProof/>
          </w:rPr>
          <w:t>, 13, 14, 107, 109</w:t>
        </w:r>
      </w:ins>
    </w:p>
    <w:p w14:paraId="019C6B80" w14:textId="77777777" w:rsidR="008F1491" w:rsidRDefault="008F1491">
      <w:pPr>
        <w:pStyle w:val="Index1"/>
        <w:tabs>
          <w:tab w:val="right" w:leader="dot" w:pos="4310"/>
        </w:tabs>
        <w:rPr>
          <w:ins w:id="2442" w:author="Microsoft account" w:date="2014-10-20T16:37:00Z"/>
          <w:noProof/>
        </w:rPr>
      </w:pPr>
      <w:ins w:id="2443" w:author="Microsoft account" w:date="2014-10-20T16:37:00Z">
        <w:r w:rsidRPr="00100176">
          <w:rPr>
            <w:rFonts w:ascii="Cambria" w:eastAsia="MS Mincho" w:hAnsi="Cambria" w:cs="Times New Roman"/>
            <w:noProof/>
            <w:color w:val="000000" w:themeColor="text1"/>
          </w:rPr>
          <w:t>Tsar Nicholas</w:t>
        </w:r>
        <w:r>
          <w:rPr>
            <w:noProof/>
          </w:rPr>
          <w:t>, 125</w:t>
        </w:r>
      </w:ins>
    </w:p>
    <w:p w14:paraId="68D4B3F0" w14:textId="77777777" w:rsidR="008F1491" w:rsidRDefault="008F1491">
      <w:pPr>
        <w:pStyle w:val="Index1"/>
        <w:tabs>
          <w:tab w:val="right" w:leader="dot" w:pos="4310"/>
        </w:tabs>
        <w:rPr>
          <w:ins w:id="2444" w:author="Microsoft account" w:date="2014-10-20T16:37:00Z"/>
          <w:noProof/>
        </w:rPr>
      </w:pPr>
      <w:ins w:id="2445" w:author="Microsoft account" w:date="2014-10-20T16:37:00Z">
        <w:r w:rsidRPr="00100176">
          <w:rPr>
            <w:rFonts w:ascii="Cambria" w:eastAsia="Times New Roman" w:hAnsi="Cambria" w:cs="Times New Roman"/>
            <w:bCs/>
            <w:noProof/>
            <w:color w:val="000000" w:themeColor="text1"/>
            <w:spacing w:val="-8"/>
            <w:kern w:val="36"/>
          </w:rPr>
          <w:t>Twitter</w:t>
        </w:r>
        <w:r>
          <w:rPr>
            <w:noProof/>
          </w:rPr>
          <w:t>, 38, 45, 46, 48</w:t>
        </w:r>
      </w:ins>
    </w:p>
    <w:p w14:paraId="4307DEFF" w14:textId="77777777" w:rsidR="008F1491" w:rsidRDefault="008F1491">
      <w:pPr>
        <w:pStyle w:val="Index1"/>
        <w:tabs>
          <w:tab w:val="right" w:leader="dot" w:pos="4310"/>
        </w:tabs>
        <w:rPr>
          <w:ins w:id="2446" w:author="Microsoft account" w:date="2014-10-20T16:37:00Z"/>
          <w:noProof/>
        </w:rPr>
      </w:pPr>
      <w:ins w:id="2447" w:author="Microsoft account" w:date="2014-10-20T16:37:00Z">
        <w:r w:rsidRPr="00100176">
          <w:rPr>
            <w:rFonts w:ascii="Cambria" w:hAnsi="Cambria"/>
            <w:noProof/>
          </w:rPr>
          <w:t>UN General Assembly</w:t>
        </w:r>
        <w:r>
          <w:rPr>
            <w:noProof/>
          </w:rPr>
          <w:t>, 153, 193</w:t>
        </w:r>
      </w:ins>
    </w:p>
    <w:p w14:paraId="2002B5A7" w14:textId="77777777" w:rsidR="008F1491" w:rsidRDefault="008F1491">
      <w:pPr>
        <w:pStyle w:val="Index1"/>
        <w:tabs>
          <w:tab w:val="right" w:leader="dot" w:pos="4310"/>
        </w:tabs>
        <w:rPr>
          <w:ins w:id="2448" w:author="Microsoft account" w:date="2014-10-20T16:37:00Z"/>
          <w:noProof/>
        </w:rPr>
      </w:pPr>
      <w:ins w:id="2449" w:author="Microsoft account" w:date="2014-10-20T16:37:00Z">
        <w:r w:rsidRPr="00100176">
          <w:rPr>
            <w:rFonts w:ascii="Cambria" w:hAnsi="Cambria" w:cs="Times New Roman"/>
            <w:noProof/>
            <w:color w:val="000000" w:themeColor="text1"/>
          </w:rPr>
          <w:t>United Democratic Front</w:t>
        </w:r>
        <w:r>
          <w:rPr>
            <w:noProof/>
          </w:rPr>
          <w:t>, 78, 129</w:t>
        </w:r>
      </w:ins>
    </w:p>
    <w:p w14:paraId="22FF996B" w14:textId="77777777" w:rsidR="008F1491" w:rsidRDefault="008F1491">
      <w:pPr>
        <w:pStyle w:val="Index1"/>
        <w:tabs>
          <w:tab w:val="right" w:leader="dot" w:pos="4310"/>
        </w:tabs>
        <w:rPr>
          <w:ins w:id="2450" w:author="Microsoft account" w:date="2014-10-20T16:37:00Z"/>
          <w:noProof/>
        </w:rPr>
      </w:pPr>
      <w:ins w:id="2451" w:author="Microsoft account" w:date="2014-10-20T16:37:00Z">
        <w:r w:rsidRPr="00100176">
          <w:rPr>
            <w:rFonts w:ascii="Cambria" w:hAnsi="Cambria" w:cs="Times New Roman"/>
            <w:bCs/>
            <w:noProof/>
            <w:color w:val="000000" w:themeColor="text1"/>
          </w:rPr>
          <w:lastRenderedPageBreak/>
          <w:t>United Nations Convention Against Corruption</w:t>
        </w:r>
        <w:r>
          <w:rPr>
            <w:noProof/>
          </w:rPr>
          <w:t>, 95, 105, 110</w:t>
        </w:r>
      </w:ins>
    </w:p>
    <w:p w14:paraId="42AD57DE" w14:textId="77777777" w:rsidR="008F1491" w:rsidRDefault="008F1491">
      <w:pPr>
        <w:pStyle w:val="Index1"/>
        <w:tabs>
          <w:tab w:val="right" w:leader="dot" w:pos="4310"/>
        </w:tabs>
        <w:rPr>
          <w:ins w:id="2452" w:author="Microsoft account" w:date="2014-10-20T16:37:00Z"/>
          <w:noProof/>
        </w:rPr>
      </w:pPr>
      <w:ins w:id="2453" w:author="Microsoft account" w:date="2014-10-20T16:37:00Z">
        <w:r w:rsidRPr="00100176">
          <w:rPr>
            <w:rFonts w:ascii="Cambria" w:eastAsia="MS Mincho" w:hAnsi="Cambria" w:cs="Times New Roman"/>
            <w:noProof/>
            <w:color w:val="000000" w:themeColor="text1"/>
          </w:rPr>
          <w:t>United Nations General Assembly</w:t>
        </w:r>
        <w:r>
          <w:rPr>
            <w:noProof/>
          </w:rPr>
          <w:t>, 149, 153</w:t>
        </w:r>
      </w:ins>
    </w:p>
    <w:p w14:paraId="0F10A9C1" w14:textId="77777777" w:rsidR="008F1491" w:rsidRDefault="008F1491">
      <w:pPr>
        <w:pStyle w:val="Index1"/>
        <w:tabs>
          <w:tab w:val="right" w:leader="dot" w:pos="4310"/>
        </w:tabs>
        <w:rPr>
          <w:ins w:id="2454" w:author="Microsoft account" w:date="2014-10-20T16:37:00Z"/>
          <w:noProof/>
        </w:rPr>
      </w:pPr>
      <w:ins w:id="2455" w:author="Microsoft account" w:date="2014-10-20T16:37:00Z">
        <w:r w:rsidRPr="00100176">
          <w:rPr>
            <w:rFonts w:ascii="Cambria" w:hAnsi="Cambria" w:cs="Times New Roman"/>
            <w:noProof/>
            <w:color w:val="000000" w:themeColor="text1"/>
          </w:rPr>
          <w:t>Universal Declaration of Human Rights</w:t>
        </w:r>
        <w:r>
          <w:rPr>
            <w:noProof/>
          </w:rPr>
          <w:t>, 85, 148</w:t>
        </w:r>
      </w:ins>
    </w:p>
    <w:p w14:paraId="0D4D1D3E" w14:textId="77777777" w:rsidR="008F1491" w:rsidRDefault="008F1491">
      <w:pPr>
        <w:pStyle w:val="Index1"/>
        <w:tabs>
          <w:tab w:val="right" w:leader="dot" w:pos="4310"/>
        </w:tabs>
        <w:rPr>
          <w:ins w:id="2456" w:author="Microsoft account" w:date="2014-10-20T16:37:00Z"/>
          <w:noProof/>
        </w:rPr>
      </w:pPr>
      <w:ins w:id="2457" w:author="Microsoft account" w:date="2014-10-20T16:37:00Z">
        <w:r w:rsidRPr="00100176">
          <w:rPr>
            <w:rFonts w:ascii="Cambria" w:hAnsi="Cambria" w:cs="Times New Roman"/>
            <w:noProof/>
            <w:color w:val="000000" w:themeColor="text1"/>
          </w:rPr>
          <w:t>US Department of Defense</w:t>
        </w:r>
        <w:r>
          <w:rPr>
            <w:noProof/>
          </w:rPr>
          <w:t>, 69</w:t>
        </w:r>
      </w:ins>
    </w:p>
    <w:p w14:paraId="62679BFA" w14:textId="77777777" w:rsidR="008F1491" w:rsidRDefault="008F1491">
      <w:pPr>
        <w:pStyle w:val="Index1"/>
        <w:tabs>
          <w:tab w:val="right" w:leader="dot" w:pos="4310"/>
        </w:tabs>
        <w:rPr>
          <w:ins w:id="2458" w:author="Microsoft account" w:date="2014-10-20T16:37:00Z"/>
          <w:noProof/>
        </w:rPr>
      </w:pPr>
      <w:ins w:id="2459" w:author="Microsoft account" w:date="2014-10-20T16:37:00Z">
        <w:r w:rsidRPr="00100176">
          <w:rPr>
            <w:rFonts w:ascii="Cambria" w:hAnsi="Cambria" w:cs="Times New Roman"/>
            <w:noProof/>
            <w:color w:val="000000" w:themeColor="text1"/>
          </w:rPr>
          <w:t>US Institute for Peace</w:t>
        </w:r>
        <w:r>
          <w:rPr>
            <w:noProof/>
          </w:rPr>
          <w:t>, 5</w:t>
        </w:r>
      </w:ins>
    </w:p>
    <w:p w14:paraId="3BD7B876" w14:textId="77777777" w:rsidR="008F1491" w:rsidRDefault="008F1491">
      <w:pPr>
        <w:pStyle w:val="Index1"/>
        <w:tabs>
          <w:tab w:val="right" w:leader="dot" w:pos="4310"/>
        </w:tabs>
        <w:rPr>
          <w:ins w:id="2460" w:author="Microsoft account" w:date="2014-10-20T16:37:00Z"/>
          <w:noProof/>
        </w:rPr>
      </w:pPr>
      <w:ins w:id="2461" w:author="Microsoft account" w:date="2014-10-20T16:37:00Z">
        <w:r w:rsidRPr="00100176">
          <w:rPr>
            <w:rFonts w:ascii="Cambria" w:hAnsi="Cambria"/>
            <w:noProof/>
          </w:rPr>
          <w:t>Viktor Yanukovich</w:t>
        </w:r>
        <w:r>
          <w:rPr>
            <w:noProof/>
          </w:rPr>
          <w:t>, 36, 37, 58</w:t>
        </w:r>
      </w:ins>
    </w:p>
    <w:p w14:paraId="5DCC5D42" w14:textId="77777777" w:rsidR="008F1491" w:rsidRDefault="008F1491">
      <w:pPr>
        <w:pStyle w:val="Index1"/>
        <w:tabs>
          <w:tab w:val="right" w:leader="dot" w:pos="4310"/>
        </w:tabs>
        <w:rPr>
          <w:ins w:id="2462" w:author="Microsoft account" w:date="2014-10-20T16:37:00Z"/>
          <w:noProof/>
        </w:rPr>
      </w:pPr>
      <w:ins w:id="2463" w:author="Microsoft account" w:date="2014-10-20T16:37:00Z">
        <w:r w:rsidRPr="00100176">
          <w:rPr>
            <w:rFonts w:ascii="Cambria" w:hAnsi="Cambria"/>
            <w:noProof/>
          </w:rPr>
          <w:t>Viktor Yuschenko</w:t>
        </w:r>
        <w:r>
          <w:rPr>
            <w:noProof/>
          </w:rPr>
          <w:t>, 36</w:t>
        </w:r>
      </w:ins>
    </w:p>
    <w:p w14:paraId="04229761" w14:textId="77777777" w:rsidR="008F1491" w:rsidRDefault="008F1491">
      <w:pPr>
        <w:pStyle w:val="Index1"/>
        <w:tabs>
          <w:tab w:val="right" w:leader="dot" w:pos="4310"/>
        </w:tabs>
        <w:rPr>
          <w:ins w:id="2464" w:author="Microsoft account" w:date="2014-10-20T16:37:00Z"/>
          <w:noProof/>
        </w:rPr>
      </w:pPr>
      <w:ins w:id="2465" w:author="Microsoft account" w:date="2014-10-20T16:37:00Z">
        <w:r w:rsidRPr="00100176">
          <w:rPr>
            <w:rFonts w:ascii="Cambria" w:eastAsia="Times New Roman" w:hAnsi="Cambria" w:cs="Times New Roman"/>
            <w:bCs/>
            <w:noProof/>
            <w:color w:val="000000" w:themeColor="text1"/>
            <w:spacing w:val="-8"/>
            <w:kern w:val="36"/>
          </w:rPr>
          <w:lastRenderedPageBreak/>
          <w:t>Wael Ghonim</w:t>
        </w:r>
        <w:r>
          <w:rPr>
            <w:noProof/>
          </w:rPr>
          <w:t>, 49, 50</w:t>
        </w:r>
      </w:ins>
    </w:p>
    <w:p w14:paraId="3E161504" w14:textId="77777777" w:rsidR="008F1491" w:rsidRDefault="008F1491">
      <w:pPr>
        <w:pStyle w:val="Index1"/>
        <w:tabs>
          <w:tab w:val="right" w:leader="dot" w:pos="4310"/>
        </w:tabs>
        <w:rPr>
          <w:ins w:id="2466" w:author="Microsoft account" w:date="2014-10-20T16:37:00Z"/>
          <w:noProof/>
        </w:rPr>
      </w:pPr>
      <w:ins w:id="2467" w:author="Microsoft account" w:date="2014-10-20T16:37:00Z">
        <w:r w:rsidRPr="00100176">
          <w:rPr>
            <w:rFonts w:ascii="Cambria" w:hAnsi="Cambria"/>
            <w:noProof/>
          </w:rPr>
          <w:t>Westminster Foundation for Democracy</w:t>
        </w:r>
        <w:r>
          <w:rPr>
            <w:noProof/>
          </w:rPr>
          <w:t>, 198</w:t>
        </w:r>
      </w:ins>
    </w:p>
    <w:p w14:paraId="70311DCE" w14:textId="77777777" w:rsidR="008F1491" w:rsidRDefault="008F1491">
      <w:pPr>
        <w:pStyle w:val="Index1"/>
        <w:tabs>
          <w:tab w:val="right" w:leader="dot" w:pos="4310"/>
        </w:tabs>
        <w:rPr>
          <w:ins w:id="2468" w:author="Microsoft account" w:date="2014-10-20T16:37:00Z"/>
          <w:noProof/>
        </w:rPr>
      </w:pPr>
      <w:ins w:id="2469" w:author="Microsoft account" w:date="2014-10-20T16:37:00Z">
        <w:r w:rsidRPr="00100176">
          <w:rPr>
            <w:rFonts w:ascii="Cambria" w:hAnsi="Cambria" w:cs="Times New Roman"/>
            <w:noProof/>
            <w:color w:val="000000" w:themeColor="text1"/>
          </w:rPr>
          <w:t>Xi Jinping</w:t>
        </w:r>
        <w:r>
          <w:rPr>
            <w:noProof/>
          </w:rPr>
          <w:t>, 90</w:t>
        </w:r>
      </w:ins>
    </w:p>
    <w:p w14:paraId="2751627F" w14:textId="77777777" w:rsidR="008F1491" w:rsidRDefault="008F1491">
      <w:pPr>
        <w:pStyle w:val="Index1"/>
        <w:tabs>
          <w:tab w:val="right" w:leader="dot" w:pos="4310"/>
        </w:tabs>
        <w:rPr>
          <w:ins w:id="2470" w:author="Microsoft account" w:date="2014-10-20T16:37:00Z"/>
          <w:noProof/>
        </w:rPr>
      </w:pPr>
      <w:ins w:id="2471" w:author="Microsoft account" w:date="2014-10-20T16:37:00Z">
        <w:r w:rsidRPr="00100176">
          <w:rPr>
            <w:rFonts w:ascii="Cambria" w:hAnsi="Cambria" w:cs="Times New Roman"/>
            <w:noProof/>
            <w:color w:val="000000" w:themeColor="text1"/>
          </w:rPr>
          <w:t>Xu Zhiyong</w:t>
        </w:r>
        <w:r>
          <w:rPr>
            <w:noProof/>
          </w:rPr>
          <w:t>, 90</w:t>
        </w:r>
      </w:ins>
    </w:p>
    <w:p w14:paraId="783C62F2" w14:textId="77777777" w:rsidR="008F1491" w:rsidRDefault="008F1491">
      <w:pPr>
        <w:pStyle w:val="Index1"/>
        <w:tabs>
          <w:tab w:val="right" w:leader="dot" w:pos="4310"/>
        </w:tabs>
        <w:rPr>
          <w:ins w:id="2472" w:author="Microsoft account" w:date="2014-10-20T16:37:00Z"/>
          <w:noProof/>
        </w:rPr>
      </w:pPr>
      <w:ins w:id="2473" w:author="Microsoft account" w:date="2014-10-20T16:37:00Z">
        <w:r w:rsidRPr="00100176">
          <w:rPr>
            <w:rFonts w:ascii="Cambria" w:eastAsia="Times New Roman" w:hAnsi="Cambria" w:cs="Times New Roman"/>
            <w:bCs/>
            <w:noProof/>
            <w:color w:val="000000" w:themeColor="text1"/>
            <w:spacing w:val="-8"/>
            <w:kern w:val="36"/>
          </w:rPr>
          <w:t>Youtube</w:t>
        </w:r>
        <w:r>
          <w:rPr>
            <w:noProof/>
          </w:rPr>
          <w:t>, 46</w:t>
        </w:r>
      </w:ins>
    </w:p>
    <w:p w14:paraId="3FACE2B0" w14:textId="77777777" w:rsidR="008F1491" w:rsidRDefault="008F1491">
      <w:pPr>
        <w:pStyle w:val="Index1"/>
        <w:tabs>
          <w:tab w:val="right" w:leader="dot" w:pos="4310"/>
        </w:tabs>
        <w:rPr>
          <w:ins w:id="2474" w:author="Microsoft account" w:date="2014-10-20T16:37:00Z"/>
          <w:noProof/>
        </w:rPr>
      </w:pPr>
      <w:ins w:id="2475" w:author="Microsoft account" w:date="2014-10-20T16:37:00Z">
        <w:r w:rsidRPr="00100176">
          <w:rPr>
            <w:rFonts w:ascii="Cambria" w:hAnsi="Cambria"/>
            <w:noProof/>
          </w:rPr>
          <w:t>Yulia Tymoshenko</w:t>
        </w:r>
        <w:r>
          <w:rPr>
            <w:noProof/>
          </w:rPr>
          <w:t>, 36</w:t>
        </w:r>
      </w:ins>
    </w:p>
    <w:p w14:paraId="66814EAE" w14:textId="77777777" w:rsidR="008F1491" w:rsidRDefault="008F1491">
      <w:pPr>
        <w:pStyle w:val="Index1"/>
        <w:tabs>
          <w:tab w:val="right" w:leader="dot" w:pos="4310"/>
        </w:tabs>
        <w:rPr>
          <w:ins w:id="2476" w:author="Microsoft account" w:date="2014-10-20T16:37:00Z"/>
          <w:noProof/>
        </w:rPr>
      </w:pPr>
      <w:ins w:id="2477" w:author="Microsoft account" w:date="2014-10-20T16:37:00Z">
        <w:r w:rsidRPr="00100176">
          <w:rPr>
            <w:rFonts w:ascii="Cambria" w:hAnsi="Cambria" w:cs="Times New Roman"/>
            <w:b/>
            <w:noProof/>
            <w:color w:val="000000" w:themeColor="text1"/>
          </w:rPr>
          <w:t>Zeynep Tufekci</w:t>
        </w:r>
        <w:r>
          <w:rPr>
            <w:noProof/>
          </w:rPr>
          <w:t>, 4, 43</w:t>
        </w:r>
      </w:ins>
    </w:p>
    <w:p w14:paraId="61F36F25" w14:textId="77777777" w:rsidR="008F1491" w:rsidRDefault="008F1491" w:rsidP="005514F4">
      <w:pPr>
        <w:spacing w:before="100" w:beforeAutospacing="1" w:after="100" w:afterAutospacing="1" w:line="360" w:lineRule="auto"/>
        <w:jc w:val="both"/>
        <w:rPr>
          <w:ins w:id="2478" w:author="Microsoft account" w:date="2014-10-20T16:37:00Z"/>
          <w:noProof/>
        </w:rPr>
        <w:sectPr w:rsidR="008F1491" w:rsidSect="008F1491">
          <w:footnotePr>
            <w:numRestart w:val="eachSect"/>
          </w:footnotePr>
          <w:type w:val="continuous"/>
          <w:pgSz w:w="12240" w:h="15840"/>
          <w:pgMar w:top="1440" w:right="1440" w:bottom="1440" w:left="1440" w:header="720" w:footer="720" w:gutter="0"/>
          <w:cols w:num="2" w:space="720"/>
          <w:docGrid w:linePitch="360"/>
          <w:sectPrChange w:id="2479" w:author="Microsoft account" w:date="2014-10-20T16:37:00Z">
            <w:sectPr w:rsidR="008F1491" w:rsidSect="008F1491">
              <w:pgMar w:top="1440" w:right="1440" w:bottom="1440" w:left="1440" w:header="720" w:footer="720" w:gutter="0"/>
              <w:cols w:num="1"/>
            </w:sectPr>
          </w:sectPrChange>
        </w:sectPr>
      </w:pPr>
    </w:p>
    <w:p w14:paraId="03468427" w14:textId="77777777" w:rsidR="004C1E2A" w:rsidDel="00D914FB" w:rsidRDefault="004C1E2A" w:rsidP="005514F4">
      <w:pPr>
        <w:spacing w:before="100" w:beforeAutospacing="1" w:after="100" w:afterAutospacing="1" w:line="360" w:lineRule="auto"/>
        <w:jc w:val="both"/>
        <w:rPr>
          <w:ins w:id="2480" w:author="karl@grindal.org" w:date="2014-10-19T20:58:00Z"/>
          <w:del w:id="2481" w:author="Microsoft account" w:date="2014-10-20T11:08:00Z"/>
          <w:noProof/>
        </w:rPr>
        <w:sectPr w:rsidR="004C1E2A" w:rsidDel="00D914FB" w:rsidSect="008F1491">
          <w:footnotePr>
            <w:numRestart w:val="eachSect"/>
          </w:footnotePr>
          <w:type w:val="continuous"/>
          <w:pgSz w:w="12240" w:h="15840"/>
          <w:pgMar w:top="1440" w:right="1440" w:bottom="1440" w:left="1440" w:header="720" w:footer="720" w:gutter="0"/>
          <w:cols w:space="720"/>
          <w:docGrid w:linePitch="360"/>
          <w:sectPrChange w:id="2482" w:author="Microsoft account" w:date="2014-10-20T16:37:00Z">
            <w:sectPr w:rsidR="004C1E2A" w:rsidDel="00D914FB" w:rsidSect="008F1491">
              <w:pgMar w:top="1440" w:right="1440" w:bottom="1440" w:left="1440" w:header="720" w:footer="720" w:gutter="0"/>
            </w:sectPr>
          </w:sectPrChange>
        </w:sectPr>
      </w:pPr>
    </w:p>
    <w:p w14:paraId="434877B4" w14:textId="77777777" w:rsidR="004C1E2A" w:rsidDel="00D914FB" w:rsidRDefault="004C1E2A">
      <w:pPr>
        <w:pStyle w:val="Index1"/>
        <w:tabs>
          <w:tab w:val="right" w:leader="dot" w:pos="4310"/>
        </w:tabs>
        <w:rPr>
          <w:ins w:id="2483" w:author="karl@grindal.org" w:date="2014-10-19T20:58:00Z"/>
          <w:del w:id="2484" w:author="Microsoft account" w:date="2014-10-20T11:08:00Z"/>
          <w:noProof/>
        </w:rPr>
      </w:pPr>
      <w:ins w:id="2485" w:author="karl@grindal.org" w:date="2014-10-19T20:58:00Z">
        <w:del w:id="2486" w:author="Microsoft account" w:date="2014-10-20T11:08:00Z">
          <w:r w:rsidRPr="00F4030A" w:rsidDel="00D914FB">
            <w:rPr>
              <w:rFonts w:ascii="Cambria" w:hAnsi="Cambria" w:cs="Times New Roman"/>
              <w:noProof/>
              <w:color w:val="000000" w:themeColor="text1"/>
              <w:lang w:val="en"/>
            </w:rPr>
            <w:delText>1832 Reform Act</w:delText>
          </w:r>
          <w:r w:rsidDel="00D914FB">
            <w:rPr>
              <w:noProof/>
            </w:rPr>
            <w:delText>, 15</w:delText>
          </w:r>
        </w:del>
      </w:ins>
    </w:p>
    <w:p w14:paraId="4E24FC53" w14:textId="77777777" w:rsidR="004C1E2A" w:rsidDel="00D914FB" w:rsidRDefault="004C1E2A">
      <w:pPr>
        <w:pStyle w:val="Index1"/>
        <w:tabs>
          <w:tab w:val="right" w:leader="dot" w:pos="4310"/>
        </w:tabs>
        <w:rPr>
          <w:ins w:id="2487" w:author="karl@grindal.org" w:date="2014-10-19T20:58:00Z"/>
          <w:del w:id="2488" w:author="Microsoft account" w:date="2014-10-20T11:08:00Z"/>
          <w:noProof/>
        </w:rPr>
      </w:pPr>
      <w:ins w:id="2489" w:author="karl@grindal.org" w:date="2014-10-19T20:58:00Z">
        <w:del w:id="2490" w:author="Microsoft account" w:date="2014-10-20T11:08:00Z">
          <w:r w:rsidRPr="00F4030A" w:rsidDel="00D914FB">
            <w:rPr>
              <w:rFonts w:ascii="Cambria" w:hAnsi="Cambria" w:cs="Times New Roman"/>
              <w:noProof/>
              <w:color w:val="000000" w:themeColor="text1"/>
              <w:lang w:bidi="ar-BH"/>
            </w:rPr>
            <w:delText>Abdulhadi Alkhawaja</w:delText>
          </w:r>
          <w:r w:rsidDel="00D914FB">
            <w:rPr>
              <w:noProof/>
            </w:rPr>
            <w:delText>, 120</w:delText>
          </w:r>
        </w:del>
      </w:ins>
    </w:p>
    <w:p w14:paraId="7BF0D504" w14:textId="77777777" w:rsidR="004C1E2A" w:rsidDel="00D914FB" w:rsidRDefault="004C1E2A">
      <w:pPr>
        <w:pStyle w:val="Index1"/>
        <w:tabs>
          <w:tab w:val="right" w:leader="dot" w:pos="4310"/>
        </w:tabs>
        <w:rPr>
          <w:ins w:id="2491" w:author="karl@grindal.org" w:date="2014-10-19T20:58:00Z"/>
          <w:del w:id="2492" w:author="Microsoft account" w:date="2014-10-20T11:08:00Z"/>
          <w:noProof/>
        </w:rPr>
      </w:pPr>
      <w:ins w:id="2493" w:author="karl@grindal.org" w:date="2014-10-19T20:58:00Z">
        <w:del w:id="2494" w:author="Microsoft account" w:date="2014-10-20T11:08:00Z">
          <w:r w:rsidRPr="00F4030A" w:rsidDel="00D914FB">
            <w:rPr>
              <w:rFonts w:ascii="Cambria" w:hAnsi="Cambria"/>
              <w:noProof/>
            </w:rPr>
            <w:delText>Adolfo Suarez</w:delText>
          </w:r>
          <w:r w:rsidDel="00D914FB">
            <w:rPr>
              <w:noProof/>
            </w:rPr>
            <w:delText>, 34</w:delText>
          </w:r>
        </w:del>
      </w:ins>
    </w:p>
    <w:p w14:paraId="6128E4A0" w14:textId="77777777" w:rsidR="004C1E2A" w:rsidDel="00D914FB" w:rsidRDefault="004C1E2A">
      <w:pPr>
        <w:pStyle w:val="Index1"/>
        <w:tabs>
          <w:tab w:val="right" w:leader="dot" w:pos="4310"/>
        </w:tabs>
        <w:rPr>
          <w:ins w:id="2495" w:author="karl@grindal.org" w:date="2014-10-19T20:58:00Z"/>
          <w:del w:id="2496" w:author="Microsoft account" w:date="2014-10-20T11:08:00Z"/>
          <w:noProof/>
        </w:rPr>
      </w:pPr>
      <w:ins w:id="2497" w:author="karl@grindal.org" w:date="2014-10-19T20:58:00Z">
        <w:del w:id="2498" w:author="Microsoft account" w:date="2014-10-20T11:08:00Z">
          <w:r w:rsidRPr="00F4030A" w:rsidDel="00D914FB">
            <w:rPr>
              <w:rFonts w:ascii="Cambria" w:eastAsia="MS Mincho" w:hAnsi="Cambria" w:cs="Times New Roman"/>
              <w:noProof/>
              <w:color w:val="000000" w:themeColor="text1"/>
            </w:rPr>
            <w:delText>African Charter on Human and People’s Rights</w:delText>
          </w:r>
          <w:r w:rsidDel="00D914FB">
            <w:rPr>
              <w:noProof/>
            </w:rPr>
            <w:delText>, 148, 149, 151, 161</w:delText>
          </w:r>
        </w:del>
      </w:ins>
    </w:p>
    <w:p w14:paraId="78D7B6CC" w14:textId="77777777" w:rsidR="004C1E2A" w:rsidDel="00D914FB" w:rsidRDefault="004C1E2A">
      <w:pPr>
        <w:pStyle w:val="Index1"/>
        <w:tabs>
          <w:tab w:val="right" w:leader="dot" w:pos="4310"/>
        </w:tabs>
        <w:rPr>
          <w:ins w:id="2499" w:author="karl@grindal.org" w:date="2014-10-19T20:58:00Z"/>
          <w:del w:id="2500" w:author="Microsoft account" w:date="2014-10-20T11:08:00Z"/>
          <w:noProof/>
        </w:rPr>
      </w:pPr>
      <w:ins w:id="2501" w:author="karl@grindal.org" w:date="2014-10-19T20:58:00Z">
        <w:del w:id="2502" w:author="Microsoft account" w:date="2014-10-20T11:08:00Z">
          <w:r w:rsidRPr="00F4030A" w:rsidDel="00D914FB">
            <w:rPr>
              <w:rFonts w:ascii="Cambria" w:eastAsia="MS Mincho" w:hAnsi="Cambria" w:cs="Times New Roman"/>
              <w:noProof/>
              <w:color w:val="000000" w:themeColor="text1"/>
            </w:rPr>
            <w:delText>African National Congress</w:delText>
          </w:r>
          <w:r w:rsidDel="00D914FB">
            <w:rPr>
              <w:noProof/>
            </w:rPr>
            <w:delText>, 124, 127, 137</w:delText>
          </w:r>
        </w:del>
      </w:ins>
    </w:p>
    <w:p w14:paraId="068CA6CD" w14:textId="77777777" w:rsidR="004C1E2A" w:rsidDel="00D914FB" w:rsidRDefault="004C1E2A">
      <w:pPr>
        <w:pStyle w:val="Index1"/>
        <w:tabs>
          <w:tab w:val="right" w:leader="dot" w:pos="4310"/>
        </w:tabs>
        <w:rPr>
          <w:ins w:id="2503" w:author="karl@grindal.org" w:date="2014-10-19T20:58:00Z"/>
          <w:del w:id="2504" w:author="Microsoft account" w:date="2014-10-20T11:08:00Z"/>
          <w:noProof/>
        </w:rPr>
      </w:pPr>
      <w:ins w:id="2505" w:author="karl@grindal.org" w:date="2014-10-19T20:58:00Z">
        <w:del w:id="2506" w:author="Microsoft account" w:date="2014-10-20T11:08:00Z">
          <w:r w:rsidRPr="00F4030A" w:rsidDel="00D914FB">
            <w:rPr>
              <w:rFonts w:ascii="Cambria" w:eastAsia="Calibri" w:hAnsi="Cambria" w:cs="Times New Roman"/>
              <w:noProof/>
              <w:color w:val="000000" w:themeColor="text1"/>
            </w:rPr>
            <w:delText>Akaev regime</w:delText>
          </w:r>
          <w:r w:rsidDel="00D914FB">
            <w:rPr>
              <w:noProof/>
            </w:rPr>
            <w:delText>, 19</w:delText>
          </w:r>
        </w:del>
      </w:ins>
    </w:p>
    <w:p w14:paraId="5CE7AF28" w14:textId="77777777" w:rsidR="004C1E2A" w:rsidDel="00D914FB" w:rsidRDefault="004C1E2A">
      <w:pPr>
        <w:pStyle w:val="Index1"/>
        <w:tabs>
          <w:tab w:val="right" w:leader="dot" w:pos="4310"/>
        </w:tabs>
        <w:rPr>
          <w:ins w:id="2507" w:author="karl@grindal.org" w:date="2014-10-19T20:58:00Z"/>
          <w:del w:id="2508" w:author="Microsoft account" w:date="2014-10-20T11:08:00Z"/>
          <w:noProof/>
        </w:rPr>
      </w:pPr>
      <w:ins w:id="2509" w:author="karl@grindal.org" w:date="2014-10-19T20:58:00Z">
        <w:del w:id="2510" w:author="Microsoft account" w:date="2014-10-20T11:08:00Z">
          <w:r w:rsidRPr="00F4030A" w:rsidDel="00D914FB">
            <w:rPr>
              <w:rFonts w:ascii="Cambria" w:eastAsia="Times New Roman" w:hAnsi="Cambria" w:cs="Times New Roman"/>
              <w:bCs/>
              <w:noProof/>
              <w:color w:val="000000" w:themeColor="text1"/>
              <w:spacing w:val="-8"/>
              <w:kern w:val="36"/>
            </w:rPr>
            <w:delText>AKP</w:delText>
          </w:r>
          <w:r w:rsidDel="00D914FB">
            <w:rPr>
              <w:noProof/>
            </w:rPr>
            <w:delText>, 44, 50</w:delText>
          </w:r>
        </w:del>
      </w:ins>
    </w:p>
    <w:p w14:paraId="3F378393" w14:textId="77777777" w:rsidR="004C1E2A" w:rsidDel="00D914FB" w:rsidRDefault="004C1E2A">
      <w:pPr>
        <w:pStyle w:val="Index1"/>
        <w:tabs>
          <w:tab w:val="right" w:leader="dot" w:pos="4310"/>
        </w:tabs>
        <w:rPr>
          <w:ins w:id="2511" w:author="karl@grindal.org" w:date="2014-10-19T20:58:00Z"/>
          <w:del w:id="2512" w:author="Microsoft account" w:date="2014-10-20T11:08:00Z"/>
          <w:noProof/>
        </w:rPr>
      </w:pPr>
      <w:ins w:id="2513" w:author="karl@grindal.org" w:date="2014-10-19T20:58:00Z">
        <w:del w:id="2514" w:author="Microsoft account" w:date="2014-10-20T11:08:00Z">
          <w:r w:rsidRPr="00F4030A" w:rsidDel="00D914FB">
            <w:rPr>
              <w:rFonts w:ascii="Cambria" w:eastAsia="Times New Roman" w:hAnsi="Cambria" w:cs="Times New Roman"/>
              <w:bCs/>
              <w:noProof/>
              <w:color w:val="000000" w:themeColor="text1"/>
              <w:spacing w:val="-8"/>
              <w:kern w:val="36"/>
            </w:rPr>
            <w:delText>Al Jazeera</w:delText>
          </w:r>
          <w:r w:rsidDel="00D914FB">
            <w:rPr>
              <w:noProof/>
            </w:rPr>
            <w:delText>, 47</w:delText>
          </w:r>
        </w:del>
      </w:ins>
    </w:p>
    <w:p w14:paraId="4FBF6369" w14:textId="77777777" w:rsidR="004C1E2A" w:rsidDel="00D914FB" w:rsidRDefault="004C1E2A">
      <w:pPr>
        <w:pStyle w:val="Index1"/>
        <w:tabs>
          <w:tab w:val="right" w:leader="dot" w:pos="4310"/>
        </w:tabs>
        <w:rPr>
          <w:ins w:id="2515" w:author="karl@grindal.org" w:date="2014-10-19T20:58:00Z"/>
          <w:del w:id="2516" w:author="Microsoft account" w:date="2014-10-20T11:08:00Z"/>
          <w:noProof/>
        </w:rPr>
      </w:pPr>
      <w:ins w:id="2517" w:author="karl@grindal.org" w:date="2014-10-19T20:58:00Z">
        <w:del w:id="2518" w:author="Microsoft account" w:date="2014-10-20T11:08:00Z">
          <w:r w:rsidRPr="00F4030A" w:rsidDel="00D914FB">
            <w:rPr>
              <w:rFonts w:ascii="Cambria" w:eastAsia="Times New Roman" w:hAnsi="Cambria" w:cs="Times New Roman"/>
              <w:bCs/>
              <w:noProof/>
              <w:color w:val="000000" w:themeColor="text1"/>
              <w:spacing w:val="-8"/>
              <w:kern w:val="36"/>
            </w:rPr>
            <w:delText>Alaa Abd-al Fattah</w:delText>
          </w:r>
          <w:r w:rsidDel="00D914FB">
            <w:rPr>
              <w:noProof/>
            </w:rPr>
            <w:delText>, 47</w:delText>
          </w:r>
        </w:del>
      </w:ins>
    </w:p>
    <w:p w14:paraId="7C559825" w14:textId="77777777" w:rsidR="004C1E2A" w:rsidDel="00D914FB" w:rsidRDefault="004C1E2A">
      <w:pPr>
        <w:pStyle w:val="Index1"/>
        <w:tabs>
          <w:tab w:val="right" w:leader="dot" w:pos="4310"/>
        </w:tabs>
        <w:rPr>
          <w:ins w:id="2519" w:author="karl@grindal.org" w:date="2014-10-19T20:58:00Z"/>
          <w:del w:id="2520" w:author="Microsoft account" w:date="2014-10-20T11:08:00Z"/>
          <w:noProof/>
        </w:rPr>
      </w:pPr>
      <w:ins w:id="2521" w:author="karl@grindal.org" w:date="2014-10-19T20:58:00Z">
        <w:del w:id="2522" w:author="Microsoft account" w:date="2014-10-20T11:08:00Z">
          <w:r w:rsidRPr="00F4030A" w:rsidDel="00D914FB">
            <w:rPr>
              <w:rFonts w:eastAsia="Times New Roman" w:cs="Times New Roman"/>
              <w:noProof/>
              <w:color w:val="000000" w:themeColor="text1"/>
            </w:rPr>
            <w:delText>Alawite</w:delText>
          </w:r>
          <w:r w:rsidDel="00D914FB">
            <w:rPr>
              <w:noProof/>
            </w:rPr>
            <w:delText>, 84, 132, 133, 136, 137, 141</w:delText>
          </w:r>
        </w:del>
      </w:ins>
    </w:p>
    <w:p w14:paraId="7ABABDF2" w14:textId="77777777" w:rsidR="004C1E2A" w:rsidDel="00D914FB" w:rsidRDefault="004C1E2A">
      <w:pPr>
        <w:pStyle w:val="Index1"/>
        <w:tabs>
          <w:tab w:val="right" w:leader="dot" w:pos="4310"/>
        </w:tabs>
        <w:rPr>
          <w:ins w:id="2523" w:author="karl@grindal.org" w:date="2014-10-19T20:58:00Z"/>
          <w:del w:id="2524" w:author="Microsoft account" w:date="2014-10-20T11:08:00Z"/>
          <w:noProof/>
        </w:rPr>
      </w:pPr>
      <w:ins w:id="2525" w:author="karl@grindal.org" w:date="2014-10-19T20:58:00Z">
        <w:del w:id="2526" w:author="Microsoft account" w:date="2014-10-20T11:08:00Z">
          <w:r w:rsidRPr="00F4030A" w:rsidDel="00D914FB">
            <w:rPr>
              <w:rFonts w:ascii="Cambria" w:hAnsi="Cambria" w:cs="Times New Roman"/>
              <w:noProof/>
              <w:color w:val="000000" w:themeColor="text1"/>
              <w:spacing w:val="1"/>
            </w:rPr>
            <w:delText>Alexander Tkachev</w:delText>
          </w:r>
          <w:r w:rsidDel="00D914FB">
            <w:rPr>
              <w:noProof/>
            </w:rPr>
            <w:delText>, 100</w:delText>
          </w:r>
        </w:del>
      </w:ins>
    </w:p>
    <w:p w14:paraId="6915EC84" w14:textId="77777777" w:rsidR="004C1E2A" w:rsidDel="00D914FB" w:rsidRDefault="004C1E2A">
      <w:pPr>
        <w:pStyle w:val="Index1"/>
        <w:tabs>
          <w:tab w:val="right" w:leader="dot" w:pos="4310"/>
        </w:tabs>
        <w:rPr>
          <w:ins w:id="2527" w:author="karl@grindal.org" w:date="2014-10-19T20:58:00Z"/>
          <w:del w:id="2528" w:author="Microsoft account" w:date="2014-10-20T11:08:00Z"/>
          <w:noProof/>
        </w:rPr>
      </w:pPr>
      <w:ins w:id="2529" w:author="karl@grindal.org" w:date="2014-10-19T20:58:00Z">
        <w:del w:id="2530" w:author="Microsoft account" w:date="2014-10-20T11:08:00Z">
          <w:r w:rsidRPr="00F4030A" w:rsidDel="00D914FB">
            <w:rPr>
              <w:rFonts w:ascii="Cambria" w:eastAsia="Times New Roman" w:hAnsi="Cambria" w:cs="Times New Roman"/>
              <w:bCs/>
              <w:noProof/>
              <w:color w:val="000000" w:themeColor="text1"/>
              <w:spacing w:val="-8"/>
              <w:kern w:val="36"/>
            </w:rPr>
            <w:delText>Alexei Navalny</w:delText>
          </w:r>
          <w:r w:rsidDel="00D914FB">
            <w:rPr>
              <w:noProof/>
            </w:rPr>
            <w:delText>, 49, 99</w:delText>
          </w:r>
        </w:del>
      </w:ins>
    </w:p>
    <w:p w14:paraId="091F6AAF" w14:textId="77777777" w:rsidR="004C1E2A" w:rsidDel="00D914FB" w:rsidRDefault="004C1E2A">
      <w:pPr>
        <w:pStyle w:val="Index1"/>
        <w:tabs>
          <w:tab w:val="right" w:leader="dot" w:pos="4310"/>
        </w:tabs>
        <w:rPr>
          <w:ins w:id="2531" w:author="karl@grindal.org" w:date="2014-10-19T20:58:00Z"/>
          <w:del w:id="2532" w:author="Microsoft account" w:date="2014-10-20T11:08:00Z"/>
          <w:noProof/>
        </w:rPr>
      </w:pPr>
      <w:ins w:id="2533" w:author="karl@grindal.org" w:date="2014-10-19T20:58:00Z">
        <w:del w:id="2534" w:author="Microsoft account" w:date="2014-10-20T11:08:00Z">
          <w:r w:rsidRPr="00F4030A" w:rsidDel="00D914FB">
            <w:rPr>
              <w:rFonts w:ascii="Cambria" w:hAnsi="Cambria"/>
              <w:noProof/>
            </w:rPr>
            <w:delText>Alfred Mozer Stichting</w:delText>
          </w:r>
          <w:r w:rsidDel="00D914FB">
            <w:rPr>
              <w:noProof/>
            </w:rPr>
            <w:delText>, 197</w:delText>
          </w:r>
        </w:del>
      </w:ins>
    </w:p>
    <w:p w14:paraId="154C702D" w14:textId="77777777" w:rsidR="004C1E2A" w:rsidDel="00D914FB" w:rsidRDefault="004C1E2A">
      <w:pPr>
        <w:pStyle w:val="Index1"/>
        <w:tabs>
          <w:tab w:val="right" w:leader="dot" w:pos="4310"/>
        </w:tabs>
        <w:rPr>
          <w:ins w:id="2535" w:author="karl@grindal.org" w:date="2014-10-19T20:58:00Z"/>
          <w:del w:id="2536" w:author="Microsoft account" w:date="2014-10-20T11:08:00Z"/>
          <w:noProof/>
        </w:rPr>
      </w:pPr>
      <w:ins w:id="2537" w:author="karl@grindal.org" w:date="2014-10-19T20:58:00Z">
        <w:del w:id="2538" w:author="Microsoft account" w:date="2014-10-20T11:08:00Z">
          <w:r w:rsidRPr="00F4030A" w:rsidDel="00D914FB">
            <w:rPr>
              <w:rFonts w:ascii="Cambria" w:eastAsia="Calibri" w:hAnsi="Cambria" w:cs="Times New Roman"/>
              <w:noProof/>
              <w:color w:val="000000" w:themeColor="text1"/>
            </w:rPr>
            <w:delText>Ambassador Mark Palmer</w:delText>
          </w:r>
          <w:r w:rsidDel="00D914FB">
            <w:rPr>
              <w:noProof/>
            </w:rPr>
            <w:delText>, 183</w:delText>
          </w:r>
        </w:del>
      </w:ins>
    </w:p>
    <w:p w14:paraId="30783575" w14:textId="77777777" w:rsidR="004C1E2A" w:rsidDel="00D914FB" w:rsidRDefault="004C1E2A">
      <w:pPr>
        <w:pStyle w:val="Index1"/>
        <w:tabs>
          <w:tab w:val="right" w:leader="dot" w:pos="4310"/>
        </w:tabs>
        <w:rPr>
          <w:ins w:id="2539" w:author="karl@grindal.org" w:date="2014-10-19T20:58:00Z"/>
          <w:del w:id="2540" w:author="Microsoft account" w:date="2014-10-20T11:08:00Z"/>
          <w:noProof/>
        </w:rPr>
      </w:pPr>
      <w:ins w:id="2541" w:author="karl@grindal.org" w:date="2014-10-19T20:58:00Z">
        <w:del w:id="2542" w:author="Microsoft account" w:date="2014-10-20T11:08:00Z">
          <w:r w:rsidRPr="00F4030A" w:rsidDel="00D914FB">
            <w:rPr>
              <w:rFonts w:ascii="Cambria" w:eastAsia="MS Mincho" w:hAnsi="Cambria" w:cs="Times New Roman"/>
              <w:noProof/>
              <w:color w:val="000000" w:themeColor="text1"/>
            </w:rPr>
            <w:delText>American Convention on Human Rights</w:delText>
          </w:r>
          <w:r w:rsidDel="00D914FB">
            <w:rPr>
              <w:noProof/>
            </w:rPr>
            <w:delText>, 147, 148, 149, 151</w:delText>
          </w:r>
        </w:del>
      </w:ins>
    </w:p>
    <w:p w14:paraId="0EA78B72" w14:textId="77777777" w:rsidR="004C1E2A" w:rsidDel="00D914FB" w:rsidRDefault="004C1E2A">
      <w:pPr>
        <w:pStyle w:val="Index1"/>
        <w:tabs>
          <w:tab w:val="right" w:leader="dot" w:pos="4310"/>
        </w:tabs>
        <w:rPr>
          <w:ins w:id="2543" w:author="karl@grindal.org" w:date="2014-10-19T20:58:00Z"/>
          <w:del w:id="2544" w:author="Microsoft account" w:date="2014-10-20T11:08:00Z"/>
          <w:noProof/>
        </w:rPr>
      </w:pPr>
      <w:ins w:id="2545" w:author="karl@grindal.org" w:date="2014-10-19T20:58:00Z">
        <w:del w:id="2546" w:author="Microsoft account" w:date="2014-10-20T11:08:00Z">
          <w:r w:rsidRPr="00F4030A" w:rsidDel="00D914FB">
            <w:rPr>
              <w:rFonts w:ascii="Cambria" w:eastAsia="Calibri" w:hAnsi="Cambria" w:cs="Times New Roman"/>
              <w:noProof/>
              <w:color w:val="000000" w:themeColor="text1"/>
            </w:rPr>
            <w:delText>Andijon massacre</w:delText>
          </w:r>
          <w:r w:rsidDel="00D914FB">
            <w:rPr>
              <w:noProof/>
            </w:rPr>
            <w:delText>, 20, 21, 22, 23</w:delText>
          </w:r>
        </w:del>
      </w:ins>
    </w:p>
    <w:p w14:paraId="4C9D41E5" w14:textId="77777777" w:rsidR="004C1E2A" w:rsidDel="00D914FB" w:rsidRDefault="004C1E2A">
      <w:pPr>
        <w:pStyle w:val="Index1"/>
        <w:tabs>
          <w:tab w:val="right" w:leader="dot" w:pos="4310"/>
        </w:tabs>
        <w:rPr>
          <w:ins w:id="2547" w:author="karl@grindal.org" w:date="2014-10-19T20:58:00Z"/>
          <w:del w:id="2548" w:author="Microsoft account" w:date="2014-10-20T11:08:00Z"/>
          <w:noProof/>
        </w:rPr>
      </w:pPr>
      <w:ins w:id="2549" w:author="karl@grindal.org" w:date="2014-10-19T20:58:00Z">
        <w:del w:id="2550" w:author="Microsoft account" w:date="2014-10-20T11:08:00Z">
          <w:r w:rsidRPr="00F4030A" w:rsidDel="00D914FB">
            <w:rPr>
              <w:rFonts w:ascii="Cambria" w:hAnsi="Cambria" w:cs="Times New Roman"/>
              <w:noProof/>
              <w:color w:val="000000" w:themeColor="text1"/>
            </w:rPr>
            <w:delText>apartheid</w:delText>
          </w:r>
          <w:r w:rsidDel="00D914FB">
            <w:rPr>
              <w:noProof/>
            </w:rPr>
            <w:delText>, 70, 72, 77, 124, 128, 130, 166, 167</w:delText>
          </w:r>
        </w:del>
      </w:ins>
    </w:p>
    <w:p w14:paraId="47F5D1D9" w14:textId="77777777" w:rsidR="004C1E2A" w:rsidDel="00D914FB" w:rsidRDefault="004C1E2A">
      <w:pPr>
        <w:pStyle w:val="Index1"/>
        <w:tabs>
          <w:tab w:val="right" w:leader="dot" w:pos="4310"/>
        </w:tabs>
        <w:rPr>
          <w:ins w:id="2551" w:author="karl@grindal.org" w:date="2014-10-19T20:58:00Z"/>
          <w:del w:id="2552" w:author="Microsoft account" w:date="2014-10-20T11:08:00Z"/>
          <w:noProof/>
        </w:rPr>
      </w:pPr>
      <w:ins w:id="2553" w:author="karl@grindal.org" w:date="2014-10-19T20:58:00Z">
        <w:del w:id="2554" w:author="Microsoft account" w:date="2014-10-20T11:08:00Z">
          <w:r w:rsidRPr="00F4030A" w:rsidDel="00D914FB">
            <w:rPr>
              <w:rFonts w:ascii="Cambria" w:hAnsi="Cambria" w:cs="Times New Roman"/>
              <w:noProof/>
              <w:color w:val="000000" w:themeColor="text1"/>
            </w:rPr>
            <w:delText>Arab awakening</w:delText>
          </w:r>
          <w:r w:rsidDel="00D914FB">
            <w:rPr>
              <w:noProof/>
            </w:rPr>
            <w:delText>, 114, 119</w:delText>
          </w:r>
        </w:del>
      </w:ins>
    </w:p>
    <w:p w14:paraId="3C803BA3" w14:textId="77777777" w:rsidR="004C1E2A" w:rsidDel="00D914FB" w:rsidRDefault="004C1E2A">
      <w:pPr>
        <w:pStyle w:val="Index1"/>
        <w:tabs>
          <w:tab w:val="right" w:leader="dot" w:pos="4310"/>
        </w:tabs>
        <w:rPr>
          <w:ins w:id="2555" w:author="karl@grindal.org" w:date="2014-10-19T20:58:00Z"/>
          <w:del w:id="2556" w:author="Microsoft account" w:date="2014-10-20T11:08:00Z"/>
          <w:noProof/>
        </w:rPr>
      </w:pPr>
      <w:ins w:id="2557" w:author="karl@grindal.org" w:date="2014-10-19T20:58:00Z">
        <w:del w:id="2558" w:author="Microsoft account" w:date="2014-10-20T11:08:00Z">
          <w:r w:rsidRPr="00F4030A" w:rsidDel="00D914FB">
            <w:rPr>
              <w:rFonts w:ascii="Cambria" w:hAnsi="Cambria" w:cs="Times New Roman"/>
              <w:noProof/>
              <w:color w:val="000000" w:themeColor="text1"/>
            </w:rPr>
            <w:delText>Arab Awakening</w:delText>
          </w:r>
          <w:r w:rsidDel="00D914FB">
            <w:rPr>
              <w:noProof/>
            </w:rPr>
            <w:delText>, 53, 114</w:delText>
          </w:r>
        </w:del>
      </w:ins>
    </w:p>
    <w:p w14:paraId="1E7CB2D6" w14:textId="77777777" w:rsidR="004C1E2A" w:rsidDel="00D914FB" w:rsidRDefault="004C1E2A">
      <w:pPr>
        <w:pStyle w:val="Index1"/>
        <w:tabs>
          <w:tab w:val="right" w:leader="dot" w:pos="4310"/>
        </w:tabs>
        <w:rPr>
          <w:ins w:id="2559" w:author="karl@grindal.org" w:date="2014-10-19T20:58:00Z"/>
          <w:del w:id="2560" w:author="Microsoft account" w:date="2014-10-20T11:08:00Z"/>
          <w:noProof/>
        </w:rPr>
      </w:pPr>
      <w:ins w:id="2561" w:author="karl@grindal.org" w:date="2014-10-19T20:58:00Z">
        <w:del w:id="2562" w:author="Microsoft account" w:date="2014-10-20T11:08:00Z">
          <w:r w:rsidRPr="00F4030A" w:rsidDel="00D914FB">
            <w:rPr>
              <w:rFonts w:ascii="Cambria" w:hAnsi="Cambria" w:cs="Times New Roman"/>
              <w:noProof/>
              <w:color w:val="000000" w:themeColor="text1"/>
              <w:lang w:val="en"/>
            </w:rPr>
            <w:delText>Arab Spring</w:delText>
          </w:r>
          <w:r w:rsidDel="00D914FB">
            <w:rPr>
              <w:noProof/>
            </w:rPr>
            <w:delText>, 10, 32, 33, 38, 116, 184, 191</w:delText>
          </w:r>
        </w:del>
      </w:ins>
    </w:p>
    <w:p w14:paraId="30E56E52" w14:textId="77777777" w:rsidR="004C1E2A" w:rsidDel="00D914FB" w:rsidRDefault="004C1E2A">
      <w:pPr>
        <w:pStyle w:val="Index1"/>
        <w:tabs>
          <w:tab w:val="right" w:leader="dot" w:pos="4310"/>
        </w:tabs>
        <w:rPr>
          <w:ins w:id="2563" w:author="karl@grindal.org" w:date="2014-10-19T20:58:00Z"/>
          <w:del w:id="2564" w:author="Microsoft account" w:date="2014-10-20T11:08:00Z"/>
          <w:noProof/>
        </w:rPr>
      </w:pPr>
      <w:ins w:id="2565" w:author="karl@grindal.org" w:date="2014-10-19T20:58:00Z">
        <w:del w:id="2566" w:author="Microsoft account" w:date="2014-10-20T11:08:00Z">
          <w:r w:rsidRPr="00F4030A" w:rsidDel="00D914FB">
            <w:rPr>
              <w:rFonts w:ascii="Cambria" w:hAnsi="Cambria" w:cs="Times New Roman"/>
              <w:noProof/>
              <w:color w:val="000000" w:themeColor="text1"/>
            </w:rPr>
            <w:delText>Arkady Rotenberg</w:delText>
          </w:r>
          <w:r w:rsidDel="00D914FB">
            <w:rPr>
              <w:noProof/>
            </w:rPr>
            <w:delText>, 98</w:delText>
          </w:r>
        </w:del>
      </w:ins>
    </w:p>
    <w:p w14:paraId="6CC60A91" w14:textId="77777777" w:rsidR="004C1E2A" w:rsidDel="00D914FB" w:rsidRDefault="004C1E2A">
      <w:pPr>
        <w:pStyle w:val="Index1"/>
        <w:tabs>
          <w:tab w:val="right" w:leader="dot" w:pos="4310"/>
        </w:tabs>
        <w:rPr>
          <w:ins w:id="2567" w:author="karl@grindal.org" w:date="2014-10-19T20:58:00Z"/>
          <w:del w:id="2568" w:author="Microsoft account" w:date="2014-10-20T11:08:00Z"/>
          <w:noProof/>
        </w:rPr>
      </w:pPr>
      <w:ins w:id="2569" w:author="karl@grindal.org" w:date="2014-10-19T20:58:00Z">
        <w:del w:id="2570" w:author="Microsoft account" w:date="2014-10-20T11:08:00Z">
          <w:r w:rsidRPr="00F4030A" w:rsidDel="00D914FB">
            <w:rPr>
              <w:rFonts w:ascii="Cambria" w:hAnsi="Cambria" w:cs="Times New Roman"/>
              <w:noProof/>
              <w:color w:val="000000" w:themeColor="text1"/>
            </w:rPr>
            <w:delText>Army War College</w:delText>
          </w:r>
          <w:r w:rsidDel="00D914FB">
            <w:rPr>
              <w:noProof/>
            </w:rPr>
            <w:delText>, 67</w:delText>
          </w:r>
        </w:del>
      </w:ins>
    </w:p>
    <w:p w14:paraId="04904129" w14:textId="77777777" w:rsidR="004C1E2A" w:rsidDel="00D914FB" w:rsidRDefault="004C1E2A">
      <w:pPr>
        <w:pStyle w:val="Index1"/>
        <w:tabs>
          <w:tab w:val="right" w:leader="dot" w:pos="4310"/>
        </w:tabs>
        <w:rPr>
          <w:ins w:id="2571" w:author="karl@grindal.org" w:date="2014-10-19T20:58:00Z"/>
          <w:del w:id="2572" w:author="Microsoft account" w:date="2014-10-20T11:08:00Z"/>
          <w:noProof/>
        </w:rPr>
      </w:pPr>
      <w:ins w:id="2573" w:author="karl@grindal.org" w:date="2014-10-19T20:58:00Z">
        <w:del w:id="2574" w:author="Microsoft account" w:date="2014-10-20T11:08:00Z">
          <w:r w:rsidRPr="00F4030A" w:rsidDel="00D914FB">
            <w:rPr>
              <w:rFonts w:ascii="Cambria" w:hAnsi="Cambria" w:cs="Times New Roman"/>
              <w:noProof/>
              <w:color w:val="000000" w:themeColor="text1"/>
            </w:rPr>
            <w:delText>Aruna Roy</w:delText>
          </w:r>
          <w:r w:rsidDel="00D914FB">
            <w:rPr>
              <w:noProof/>
            </w:rPr>
            <w:delText>, 91</w:delText>
          </w:r>
        </w:del>
      </w:ins>
    </w:p>
    <w:p w14:paraId="2D206556" w14:textId="77777777" w:rsidR="004C1E2A" w:rsidDel="00D914FB" w:rsidRDefault="004C1E2A">
      <w:pPr>
        <w:pStyle w:val="Index1"/>
        <w:tabs>
          <w:tab w:val="right" w:leader="dot" w:pos="4310"/>
        </w:tabs>
        <w:rPr>
          <w:ins w:id="2575" w:author="karl@grindal.org" w:date="2014-10-19T20:58:00Z"/>
          <w:del w:id="2576" w:author="Microsoft account" w:date="2014-10-20T11:08:00Z"/>
          <w:noProof/>
        </w:rPr>
      </w:pPr>
      <w:ins w:id="2577" w:author="karl@grindal.org" w:date="2014-10-19T20:58:00Z">
        <w:del w:id="2578" w:author="Microsoft account" w:date="2014-10-20T11:08:00Z">
          <w:r w:rsidRPr="00F4030A" w:rsidDel="00D914FB">
            <w:rPr>
              <w:rFonts w:ascii="Cambria" w:hAnsi="Cambria" w:cs="Times New Roman"/>
              <w:noProof/>
              <w:color w:val="000000" w:themeColor="text1"/>
            </w:rPr>
            <w:delText>Atlantic Council</w:delText>
          </w:r>
          <w:r w:rsidDel="00D914FB">
            <w:rPr>
              <w:noProof/>
            </w:rPr>
            <w:delText>, 4, 10, 74, 118</w:delText>
          </w:r>
        </w:del>
      </w:ins>
    </w:p>
    <w:p w14:paraId="4EDC6ADC" w14:textId="77777777" w:rsidR="004C1E2A" w:rsidDel="00D914FB" w:rsidRDefault="004C1E2A">
      <w:pPr>
        <w:pStyle w:val="Index1"/>
        <w:tabs>
          <w:tab w:val="right" w:leader="dot" w:pos="4310"/>
        </w:tabs>
        <w:rPr>
          <w:ins w:id="2579" w:author="karl@grindal.org" w:date="2014-10-19T20:58:00Z"/>
          <w:del w:id="2580" w:author="Microsoft account" w:date="2014-10-20T11:08:00Z"/>
          <w:noProof/>
        </w:rPr>
      </w:pPr>
      <w:ins w:id="2581" w:author="karl@grindal.org" w:date="2014-10-19T20:58:00Z">
        <w:del w:id="2582" w:author="Microsoft account" w:date="2014-10-20T11:08:00Z">
          <w:r w:rsidRPr="00F4030A" w:rsidDel="00D914FB">
            <w:rPr>
              <w:rFonts w:ascii="Cambria" w:hAnsi="Cambria" w:cs="Times New Roman"/>
              <w:noProof/>
              <w:color w:val="000000" w:themeColor="text1"/>
            </w:rPr>
            <w:delText>Atul Gawande</w:delText>
          </w:r>
          <w:r w:rsidDel="00D914FB">
            <w:rPr>
              <w:noProof/>
            </w:rPr>
            <w:delText>, 84</w:delText>
          </w:r>
        </w:del>
      </w:ins>
    </w:p>
    <w:p w14:paraId="78FC52DC" w14:textId="77777777" w:rsidR="004C1E2A" w:rsidDel="00D914FB" w:rsidRDefault="004C1E2A">
      <w:pPr>
        <w:pStyle w:val="Index1"/>
        <w:tabs>
          <w:tab w:val="right" w:leader="dot" w:pos="4310"/>
        </w:tabs>
        <w:rPr>
          <w:ins w:id="2583" w:author="karl@grindal.org" w:date="2014-10-19T20:58:00Z"/>
          <w:del w:id="2584" w:author="Microsoft account" w:date="2014-10-20T11:08:00Z"/>
          <w:noProof/>
        </w:rPr>
      </w:pPr>
      <w:ins w:id="2585" w:author="karl@grindal.org" w:date="2014-10-19T20:58:00Z">
        <w:del w:id="2586" w:author="Microsoft account" w:date="2014-10-20T11:08:00Z">
          <w:r w:rsidRPr="00F4030A" w:rsidDel="00D914FB">
            <w:rPr>
              <w:rFonts w:ascii="Cambria" w:hAnsi="Cambria" w:cs="Times New Roman"/>
              <w:noProof/>
              <w:color w:val="000000" w:themeColor="text1"/>
            </w:rPr>
            <w:delText>Augusto Pinochet</w:delText>
          </w:r>
          <w:r w:rsidDel="00D914FB">
            <w:rPr>
              <w:noProof/>
            </w:rPr>
            <w:delText>, 36, 70, 72, 81, 196</w:delText>
          </w:r>
        </w:del>
      </w:ins>
    </w:p>
    <w:p w14:paraId="0303B311" w14:textId="77777777" w:rsidR="004C1E2A" w:rsidDel="00D914FB" w:rsidRDefault="004C1E2A">
      <w:pPr>
        <w:pStyle w:val="Index1"/>
        <w:tabs>
          <w:tab w:val="right" w:leader="dot" w:pos="4310"/>
        </w:tabs>
        <w:rPr>
          <w:ins w:id="2587" w:author="karl@grindal.org" w:date="2014-10-19T20:58:00Z"/>
          <w:del w:id="2588" w:author="Microsoft account" w:date="2014-10-20T11:08:00Z"/>
          <w:noProof/>
        </w:rPr>
      </w:pPr>
      <w:ins w:id="2589" w:author="karl@grindal.org" w:date="2014-10-19T20:58:00Z">
        <w:del w:id="2590" w:author="Microsoft account" w:date="2014-10-20T11:08:00Z">
          <w:r w:rsidRPr="00F4030A" w:rsidDel="00D914FB">
            <w:rPr>
              <w:rFonts w:eastAsia="Times New Roman" w:cs="Times New Roman"/>
              <w:noProof/>
              <w:color w:val="000000" w:themeColor="text1"/>
            </w:rPr>
            <w:delText>B.H. Lidell-Hart</w:delText>
          </w:r>
          <w:r w:rsidDel="00D914FB">
            <w:rPr>
              <w:noProof/>
            </w:rPr>
            <w:delText>, 137</w:delText>
          </w:r>
        </w:del>
      </w:ins>
    </w:p>
    <w:p w14:paraId="3FF9514B" w14:textId="77777777" w:rsidR="004C1E2A" w:rsidDel="00D914FB" w:rsidRDefault="004C1E2A">
      <w:pPr>
        <w:pStyle w:val="Index1"/>
        <w:tabs>
          <w:tab w:val="right" w:leader="dot" w:pos="4310"/>
        </w:tabs>
        <w:rPr>
          <w:ins w:id="2591" w:author="karl@grindal.org" w:date="2014-10-19T20:58:00Z"/>
          <w:del w:id="2592" w:author="Microsoft account" w:date="2014-10-20T11:08:00Z"/>
          <w:noProof/>
        </w:rPr>
      </w:pPr>
      <w:ins w:id="2593" w:author="karl@grindal.org" w:date="2014-10-19T20:58:00Z">
        <w:del w:id="2594" w:author="Microsoft account" w:date="2014-10-20T11:08:00Z">
          <w:r w:rsidRPr="00F4030A" w:rsidDel="00D914FB">
            <w:rPr>
              <w:rFonts w:ascii="Cambria" w:hAnsi="Cambria" w:cs="Times New Roman"/>
              <w:noProof/>
              <w:color w:val="000000" w:themeColor="text1"/>
              <w:lang w:val="en"/>
            </w:rPr>
            <w:delText>Barry Hughes</w:delText>
          </w:r>
          <w:r w:rsidDel="00D914FB">
            <w:rPr>
              <w:noProof/>
            </w:rPr>
            <w:delText>, 11, 15</w:delText>
          </w:r>
        </w:del>
      </w:ins>
    </w:p>
    <w:p w14:paraId="5AB073FA" w14:textId="77777777" w:rsidR="004C1E2A" w:rsidDel="00D914FB" w:rsidRDefault="004C1E2A">
      <w:pPr>
        <w:pStyle w:val="Index1"/>
        <w:tabs>
          <w:tab w:val="right" w:leader="dot" w:pos="4310"/>
        </w:tabs>
        <w:rPr>
          <w:ins w:id="2595" w:author="karl@grindal.org" w:date="2014-10-19T20:58:00Z"/>
          <w:del w:id="2596" w:author="Microsoft account" w:date="2014-10-20T11:08:00Z"/>
          <w:noProof/>
        </w:rPr>
      </w:pPr>
      <w:ins w:id="2597" w:author="karl@grindal.org" w:date="2014-10-19T20:58:00Z">
        <w:del w:id="2598" w:author="Microsoft account" w:date="2014-10-20T11:08:00Z">
          <w:r w:rsidRPr="00F4030A" w:rsidDel="00D914FB">
            <w:rPr>
              <w:rFonts w:ascii="Cambria" w:hAnsi="Cambria" w:cs="Times New Roman"/>
              <w:noProof/>
              <w:color w:val="000000" w:themeColor="text1"/>
            </w:rPr>
            <w:delText>Bashar al Assad</w:delText>
          </w:r>
          <w:r w:rsidDel="00D914FB">
            <w:rPr>
              <w:noProof/>
            </w:rPr>
            <w:delText>, 56, 57, 58, 64, 84, 131, 132, 134, 135, 136, 137, 139, 140, 175, 178, 199, 201, 203</w:delText>
          </w:r>
        </w:del>
      </w:ins>
    </w:p>
    <w:p w14:paraId="3E5E2479" w14:textId="77777777" w:rsidR="004C1E2A" w:rsidDel="00D914FB" w:rsidRDefault="004C1E2A">
      <w:pPr>
        <w:pStyle w:val="Index1"/>
        <w:tabs>
          <w:tab w:val="right" w:leader="dot" w:pos="4310"/>
        </w:tabs>
        <w:rPr>
          <w:ins w:id="2599" w:author="karl@grindal.org" w:date="2014-10-19T20:58:00Z"/>
          <w:del w:id="2600" w:author="Microsoft account" w:date="2014-10-20T11:08:00Z"/>
          <w:noProof/>
        </w:rPr>
      </w:pPr>
      <w:ins w:id="2601" w:author="karl@grindal.org" w:date="2014-10-19T20:58:00Z">
        <w:del w:id="2602" w:author="Microsoft account" w:date="2014-10-20T11:08:00Z">
          <w:r w:rsidRPr="00F4030A" w:rsidDel="00D914FB">
            <w:rPr>
              <w:rFonts w:ascii="Cambria" w:hAnsi="Cambria"/>
              <w:noProof/>
            </w:rPr>
            <w:delText>Ben Ali</w:delText>
          </w:r>
          <w:r w:rsidDel="00D914FB">
            <w:rPr>
              <w:noProof/>
            </w:rPr>
            <w:delText>, 38, 64, 66, 72, 202</w:delText>
          </w:r>
        </w:del>
      </w:ins>
    </w:p>
    <w:p w14:paraId="3CAA09F4" w14:textId="77777777" w:rsidR="004C1E2A" w:rsidDel="00D914FB" w:rsidRDefault="004C1E2A">
      <w:pPr>
        <w:pStyle w:val="Index1"/>
        <w:tabs>
          <w:tab w:val="right" w:leader="dot" w:pos="4310"/>
        </w:tabs>
        <w:rPr>
          <w:ins w:id="2603" w:author="karl@grindal.org" w:date="2014-10-19T20:58:00Z"/>
          <w:del w:id="2604" w:author="Microsoft account" w:date="2014-10-20T11:08:00Z"/>
          <w:noProof/>
        </w:rPr>
      </w:pPr>
      <w:ins w:id="2605" w:author="karl@grindal.org" w:date="2014-10-19T20:58:00Z">
        <w:del w:id="2606" w:author="Microsoft account" w:date="2014-10-20T11:08:00Z">
          <w:r w:rsidRPr="00F4030A" w:rsidDel="00D914FB">
            <w:rPr>
              <w:rFonts w:ascii="Cambria" w:eastAsia="Calibri" w:hAnsi="Cambria" w:cs="Times New Roman"/>
              <w:noProof/>
              <w:color w:val="000000" w:themeColor="text1"/>
            </w:rPr>
            <w:delText>Berlin Wall</w:delText>
          </w:r>
          <w:r w:rsidDel="00D914FB">
            <w:rPr>
              <w:noProof/>
            </w:rPr>
            <w:delText>, 11, 187</w:delText>
          </w:r>
        </w:del>
      </w:ins>
    </w:p>
    <w:p w14:paraId="624CA0DE" w14:textId="77777777" w:rsidR="004C1E2A" w:rsidDel="00D914FB" w:rsidRDefault="004C1E2A">
      <w:pPr>
        <w:pStyle w:val="Index1"/>
        <w:tabs>
          <w:tab w:val="right" w:leader="dot" w:pos="4310"/>
        </w:tabs>
        <w:rPr>
          <w:ins w:id="2607" w:author="karl@grindal.org" w:date="2014-10-19T20:58:00Z"/>
          <w:del w:id="2608" w:author="Microsoft account" w:date="2014-10-20T11:08:00Z"/>
          <w:noProof/>
        </w:rPr>
      </w:pPr>
      <w:ins w:id="2609" w:author="karl@grindal.org" w:date="2014-10-19T20:58:00Z">
        <w:del w:id="2610" w:author="Microsoft account" w:date="2014-10-20T11:08:00Z">
          <w:r w:rsidRPr="00F4030A" w:rsidDel="00D914FB">
            <w:rPr>
              <w:rFonts w:ascii="Cambria" w:hAnsi="Cambria" w:cs="Times New Roman"/>
              <w:noProof/>
              <w:color w:val="000000" w:themeColor="text1"/>
            </w:rPr>
            <w:delText>Bolivarian</w:delText>
          </w:r>
          <w:r w:rsidDel="00D914FB">
            <w:rPr>
              <w:noProof/>
            </w:rPr>
            <w:delText>, 37, 58</w:delText>
          </w:r>
        </w:del>
      </w:ins>
    </w:p>
    <w:p w14:paraId="30C44C93" w14:textId="77777777" w:rsidR="004C1E2A" w:rsidDel="00D914FB" w:rsidRDefault="004C1E2A">
      <w:pPr>
        <w:pStyle w:val="Index1"/>
        <w:tabs>
          <w:tab w:val="right" w:leader="dot" w:pos="4310"/>
        </w:tabs>
        <w:rPr>
          <w:ins w:id="2611" w:author="karl@grindal.org" w:date="2014-10-19T20:58:00Z"/>
          <w:del w:id="2612" w:author="Microsoft account" w:date="2014-10-20T11:08:00Z"/>
          <w:noProof/>
        </w:rPr>
      </w:pPr>
      <w:ins w:id="2613" w:author="karl@grindal.org" w:date="2014-10-19T20:58:00Z">
        <w:del w:id="2614" w:author="Microsoft account" w:date="2014-10-20T11:08:00Z">
          <w:r w:rsidRPr="00F4030A" w:rsidDel="00D914FB">
            <w:rPr>
              <w:rFonts w:ascii="Cambria" w:eastAsia="MS Mincho" w:hAnsi="Cambria" w:cs="Times New Roman"/>
              <w:noProof/>
              <w:color w:val="000000" w:themeColor="text1"/>
            </w:rPr>
            <w:delText>Bolshevik</w:delText>
          </w:r>
          <w:r w:rsidDel="00D914FB">
            <w:rPr>
              <w:noProof/>
            </w:rPr>
            <w:delText>, 124, 125</w:delText>
          </w:r>
        </w:del>
      </w:ins>
    </w:p>
    <w:p w14:paraId="75BA7AC4" w14:textId="77777777" w:rsidR="004C1E2A" w:rsidDel="00D914FB" w:rsidRDefault="004C1E2A">
      <w:pPr>
        <w:pStyle w:val="Index1"/>
        <w:tabs>
          <w:tab w:val="right" w:leader="dot" w:pos="4310"/>
        </w:tabs>
        <w:rPr>
          <w:ins w:id="2615" w:author="karl@grindal.org" w:date="2014-10-19T20:58:00Z"/>
          <w:del w:id="2616" w:author="Microsoft account" w:date="2014-10-20T11:08:00Z"/>
          <w:noProof/>
        </w:rPr>
      </w:pPr>
      <w:ins w:id="2617" w:author="karl@grindal.org" w:date="2014-10-19T20:58:00Z">
        <w:del w:id="2618" w:author="Microsoft account" w:date="2014-10-20T11:08:00Z">
          <w:r w:rsidRPr="00F4030A" w:rsidDel="00D914FB">
            <w:rPr>
              <w:rFonts w:ascii="Cambria" w:eastAsia="MS Mincho" w:hAnsi="Cambria" w:cs="Times New Roman"/>
              <w:noProof/>
              <w:color w:val="000000" w:themeColor="text1"/>
            </w:rPr>
            <w:delText>Bolshevik Revolution</w:delText>
          </w:r>
          <w:r w:rsidDel="00D914FB">
            <w:rPr>
              <w:noProof/>
            </w:rPr>
            <w:delText>, 124</w:delText>
          </w:r>
        </w:del>
      </w:ins>
    </w:p>
    <w:p w14:paraId="0E04A977" w14:textId="77777777" w:rsidR="004C1E2A" w:rsidDel="00D914FB" w:rsidRDefault="004C1E2A">
      <w:pPr>
        <w:pStyle w:val="Index1"/>
        <w:tabs>
          <w:tab w:val="right" w:leader="dot" w:pos="4310"/>
        </w:tabs>
        <w:rPr>
          <w:ins w:id="2619" w:author="karl@grindal.org" w:date="2014-10-19T20:58:00Z"/>
          <w:del w:id="2620" w:author="Microsoft account" w:date="2014-10-20T11:08:00Z"/>
          <w:noProof/>
        </w:rPr>
      </w:pPr>
      <w:ins w:id="2621" w:author="karl@grindal.org" w:date="2014-10-19T20:58:00Z">
        <w:del w:id="2622" w:author="Microsoft account" w:date="2014-10-20T11:08:00Z">
          <w:r w:rsidRPr="00F4030A" w:rsidDel="00D914FB">
            <w:rPr>
              <w:rFonts w:ascii="Cambria" w:hAnsi="Cambria" w:cs="Times New Roman"/>
              <w:noProof/>
              <w:color w:val="000000" w:themeColor="text1"/>
            </w:rPr>
            <w:delText>Bothaina Kamel</w:delText>
          </w:r>
          <w:r w:rsidDel="00D914FB">
            <w:rPr>
              <w:noProof/>
            </w:rPr>
            <w:delText>, 93, 100</w:delText>
          </w:r>
        </w:del>
      </w:ins>
    </w:p>
    <w:p w14:paraId="63E6023C" w14:textId="77777777" w:rsidR="004C1E2A" w:rsidDel="00D914FB" w:rsidRDefault="004C1E2A">
      <w:pPr>
        <w:pStyle w:val="Index1"/>
        <w:tabs>
          <w:tab w:val="right" w:leader="dot" w:pos="4310"/>
        </w:tabs>
        <w:rPr>
          <w:ins w:id="2623" w:author="karl@grindal.org" w:date="2014-10-19T20:58:00Z"/>
          <w:del w:id="2624" w:author="Microsoft account" w:date="2014-10-20T11:08:00Z"/>
          <w:noProof/>
        </w:rPr>
      </w:pPr>
      <w:ins w:id="2625" w:author="karl@grindal.org" w:date="2014-10-19T20:58:00Z">
        <w:del w:id="2626" w:author="Microsoft account" w:date="2014-10-20T11:08:00Z">
          <w:r w:rsidRPr="00F4030A" w:rsidDel="00D914FB">
            <w:rPr>
              <w:rFonts w:ascii="Cambria" w:hAnsi="Cambria" w:cs="Times New Roman"/>
              <w:noProof/>
              <w:color w:val="000000" w:themeColor="text1"/>
            </w:rPr>
            <w:delText>Carnegie Endowment for International Peace</w:delText>
          </w:r>
          <w:r w:rsidDel="00D914FB">
            <w:rPr>
              <w:noProof/>
            </w:rPr>
            <w:delText>, 57, 117, 159, 191</w:delText>
          </w:r>
        </w:del>
      </w:ins>
    </w:p>
    <w:p w14:paraId="09F0A6FE" w14:textId="77777777" w:rsidR="004C1E2A" w:rsidDel="00D914FB" w:rsidRDefault="004C1E2A">
      <w:pPr>
        <w:pStyle w:val="Index1"/>
        <w:tabs>
          <w:tab w:val="right" w:leader="dot" w:pos="4310"/>
        </w:tabs>
        <w:rPr>
          <w:ins w:id="2627" w:author="karl@grindal.org" w:date="2014-10-19T20:58:00Z"/>
          <w:del w:id="2628" w:author="Microsoft account" w:date="2014-10-20T11:08:00Z"/>
          <w:noProof/>
        </w:rPr>
      </w:pPr>
      <w:ins w:id="2629" w:author="karl@grindal.org" w:date="2014-10-19T20:58:00Z">
        <w:del w:id="2630" w:author="Microsoft account" w:date="2014-10-20T11:08:00Z">
          <w:r w:rsidRPr="00F4030A" w:rsidDel="00D914FB">
            <w:rPr>
              <w:rFonts w:ascii="Cambria" w:eastAsia="MS Mincho" w:hAnsi="Cambria" w:cs="Times New Roman"/>
              <w:noProof/>
              <w:color w:val="000000" w:themeColor="text1"/>
            </w:rPr>
            <w:delText>Che Guevara</w:delText>
          </w:r>
          <w:r w:rsidDel="00D914FB">
            <w:rPr>
              <w:noProof/>
            </w:rPr>
            <w:delText>, 126, 127</w:delText>
          </w:r>
        </w:del>
      </w:ins>
    </w:p>
    <w:p w14:paraId="70432707" w14:textId="77777777" w:rsidR="004C1E2A" w:rsidDel="00D914FB" w:rsidRDefault="004C1E2A">
      <w:pPr>
        <w:pStyle w:val="Index1"/>
        <w:tabs>
          <w:tab w:val="right" w:leader="dot" w:pos="4310"/>
        </w:tabs>
        <w:rPr>
          <w:ins w:id="2631" w:author="karl@grindal.org" w:date="2014-10-19T20:58:00Z"/>
          <w:del w:id="2632" w:author="Microsoft account" w:date="2014-10-20T11:08:00Z"/>
          <w:noProof/>
        </w:rPr>
      </w:pPr>
      <w:ins w:id="2633" w:author="karl@grindal.org" w:date="2014-10-19T20:58:00Z">
        <w:del w:id="2634" w:author="Microsoft account" w:date="2014-10-20T11:08:00Z">
          <w:r w:rsidRPr="00F4030A" w:rsidDel="00D914FB">
            <w:rPr>
              <w:rFonts w:ascii="Cambria" w:hAnsi="Cambria"/>
              <w:noProof/>
            </w:rPr>
            <w:delText>Chiang Ching-kuo</w:delText>
          </w:r>
          <w:r w:rsidDel="00D914FB">
            <w:rPr>
              <w:noProof/>
            </w:rPr>
            <w:delText>, 34</w:delText>
          </w:r>
        </w:del>
      </w:ins>
    </w:p>
    <w:p w14:paraId="5B3D1FB1" w14:textId="77777777" w:rsidR="004C1E2A" w:rsidDel="00D914FB" w:rsidRDefault="004C1E2A">
      <w:pPr>
        <w:pStyle w:val="Index1"/>
        <w:tabs>
          <w:tab w:val="right" w:leader="dot" w:pos="4310"/>
        </w:tabs>
        <w:rPr>
          <w:ins w:id="2635" w:author="karl@grindal.org" w:date="2014-10-19T20:58:00Z"/>
          <w:del w:id="2636" w:author="Microsoft account" w:date="2014-10-20T11:08:00Z"/>
          <w:noProof/>
        </w:rPr>
      </w:pPr>
      <w:ins w:id="2637" w:author="karl@grindal.org" w:date="2014-10-19T20:58:00Z">
        <w:del w:id="2638" w:author="Microsoft account" w:date="2014-10-20T11:08:00Z">
          <w:r w:rsidRPr="00F4030A" w:rsidDel="00D914FB">
            <w:rPr>
              <w:rFonts w:ascii="Cambria" w:eastAsia="Calibri" w:hAnsi="Cambria" w:cs="Times New Roman"/>
              <w:noProof/>
              <w:color w:val="000000" w:themeColor="text1"/>
            </w:rPr>
            <w:delText>Civil Action for the General Election 2000</w:delText>
          </w:r>
          <w:r w:rsidDel="00D914FB">
            <w:rPr>
              <w:noProof/>
            </w:rPr>
            <w:delText>, 111</w:delText>
          </w:r>
        </w:del>
      </w:ins>
    </w:p>
    <w:p w14:paraId="52F5B592" w14:textId="77777777" w:rsidR="004C1E2A" w:rsidDel="00D914FB" w:rsidRDefault="004C1E2A">
      <w:pPr>
        <w:pStyle w:val="Index1"/>
        <w:tabs>
          <w:tab w:val="right" w:leader="dot" w:pos="4310"/>
        </w:tabs>
        <w:rPr>
          <w:ins w:id="2639" w:author="karl@grindal.org" w:date="2014-10-19T20:58:00Z"/>
          <w:del w:id="2640" w:author="Microsoft account" w:date="2014-10-20T11:08:00Z"/>
          <w:noProof/>
        </w:rPr>
      </w:pPr>
      <w:ins w:id="2641" w:author="karl@grindal.org" w:date="2014-10-19T20:58:00Z">
        <w:del w:id="2642" w:author="Microsoft account" w:date="2014-10-20T11:08:00Z">
          <w:r w:rsidRPr="00F4030A" w:rsidDel="00D914FB">
            <w:rPr>
              <w:rFonts w:ascii="Cambria" w:hAnsi="Cambria"/>
              <w:noProof/>
            </w:rPr>
            <w:delText>Clausewitz</w:delText>
          </w:r>
          <w:r w:rsidDel="00D914FB">
            <w:rPr>
              <w:noProof/>
            </w:rPr>
            <w:delText>, 38</w:delText>
          </w:r>
        </w:del>
      </w:ins>
    </w:p>
    <w:p w14:paraId="37438DF0" w14:textId="77777777" w:rsidR="004C1E2A" w:rsidDel="00D914FB" w:rsidRDefault="004C1E2A">
      <w:pPr>
        <w:pStyle w:val="Index1"/>
        <w:tabs>
          <w:tab w:val="right" w:leader="dot" w:pos="4310"/>
        </w:tabs>
        <w:rPr>
          <w:ins w:id="2643" w:author="karl@grindal.org" w:date="2014-10-19T20:58:00Z"/>
          <w:del w:id="2644" w:author="Microsoft account" w:date="2014-10-20T11:08:00Z"/>
          <w:noProof/>
        </w:rPr>
      </w:pPr>
      <w:ins w:id="2645" w:author="karl@grindal.org" w:date="2014-10-19T20:58:00Z">
        <w:del w:id="2646" w:author="Microsoft account" w:date="2014-10-20T11:08:00Z">
          <w:r w:rsidRPr="00F4030A" w:rsidDel="00D914FB">
            <w:rPr>
              <w:rFonts w:ascii="Cambria" w:hAnsi="Cambria" w:cs="Times New Roman"/>
              <w:noProof/>
              <w:color w:val="000000" w:themeColor="text1"/>
            </w:rPr>
            <w:delText>Cold War</w:delText>
          </w:r>
          <w:r w:rsidDel="00D914FB">
            <w:rPr>
              <w:noProof/>
            </w:rPr>
            <w:delText>, 3</w:delText>
          </w:r>
        </w:del>
      </w:ins>
    </w:p>
    <w:p w14:paraId="35A8F93E" w14:textId="77777777" w:rsidR="004C1E2A" w:rsidDel="00D914FB" w:rsidRDefault="004C1E2A">
      <w:pPr>
        <w:pStyle w:val="Index1"/>
        <w:tabs>
          <w:tab w:val="right" w:leader="dot" w:pos="4310"/>
        </w:tabs>
        <w:rPr>
          <w:ins w:id="2647" w:author="karl@grindal.org" w:date="2014-10-19T20:58:00Z"/>
          <w:del w:id="2648" w:author="Microsoft account" w:date="2014-10-20T11:08:00Z"/>
          <w:noProof/>
        </w:rPr>
      </w:pPr>
      <w:ins w:id="2649" w:author="karl@grindal.org" w:date="2014-10-19T20:58:00Z">
        <w:del w:id="2650" w:author="Microsoft account" w:date="2014-10-20T11:08:00Z">
          <w:r w:rsidRPr="00F4030A" w:rsidDel="00D914FB">
            <w:rPr>
              <w:rFonts w:ascii="Cambria" w:eastAsia="MS Mincho" w:hAnsi="Cambria" w:cs="Times New Roman"/>
              <w:noProof/>
              <w:color w:val="000000" w:themeColor="text1"/>
            </w:rPr>
            <w:delText>Comintern</w:delText>
          </w:r>
          <w:r w:rsidDel="00D914FB">
            <w:rPr>
              <w:noProof/>
            </w:rPr>
            <w:delText>, 125</w:delText>
          </w:r>
        </w:del>
      </w:ins>
    </w:p>
    <w:p w14:paraId="2E6E9D2F" w14:textId="77777777" w:rsidR="004C1E2A" w:rsidDel="00D914FB" w:rsidRDefault="004C1E2A">
      <w:pPr>
        <w:pStyle w:val="Index1"/>
        <w:tabs>
          <w:tab w:val="right" w:leader="dot" w:pos="4310"/>
        </w:tabs>
        <w:rPr>
          <w:ins w:id="2651" w:author="karl@grindal.org" w:date="2014-10-19T20:58:00Z"/>
          <w:del w:id="2652" w:author="Microsoft account" w:date="2014-10-20T11:08:00Z"/>
          <w:noProof/>
        </w:rPr>
      </w:pPr>
      <w:ins w:id="2653" w:author="karl@grindal.org" w:date="2014-10-19T20:58:00Z">
        <w:del w:id="2654" w:author="Microsoft account" w:date="2014-10-20T11:08:00Z">
          <w:r w:rsidRPr="00F4030A" w:rsidDel="00D914FB">
            <w:rPr>
              <w:rFonts w:ascii="Cambria" w:eastAsia="MS Mincho" w:hAnsi="Cambria" w:cs="Times New Roman"/>
              <w:noProof/>
              <w:color w:val="000000" w:themeColor="text1"/>
            </w:rPr>
            <w:delText>Committee Against Torture</w:delText>
          </w:r>
          <w:r w:rsidDel="00D914FB">
            <w:rPr>
              <w:noProof/>
            </w:rPr>
            <w:delText>, 158</w:delText>
          </w:r>
        </w:del>
      </w:ins>
    </w:p>
    <w:p w14:paraId="6490EFDC" w14:textId="77777777" w:rsidR="004C1E2A" w:rsidDel="00D914FB" w:rsidRDefault="004C1E2A">
      <w:pPr>
        <w:pStyle w:val="Index1"/>
        <w:tabs>
          <w:tab w:val="right" w:leader="dot" w:pos="4310"/>
        </w:tabs>
        <w:rPr>
          <w:ins w:id="2655" w:author="karl@grindal.org" w:date="2014-10-19T20:58:00Z"/>
          <w:del w:id="2656" w:author="Microsoft account" w:date="2014-10-20T11:08:00Z"/>
          <w:noProof/>
        </w:rPr>
      </w:pPr>
      <w:ins w:id="2657" w:author="karl@grindal.org" w:date="2014-10-19T20:58:00Z">
        <w:del w:id="2658" w:author="Microsoft account" w:date="2014-10-20T11:08:00Z">
          <w:r w:rsidRPr="00F4030A" w:rsidDel="00D914FB">
            <w:rPr>
              <w:rFonts w:ascii="Cambria" w:hAnsi="Cambria" w:cs="Times New Roman"/>
              <w:noProof/>
              <w:color w:val="000000" w:themeColor="text1"/>
            </w:rPr>
            <w:delText>Commonwealth of Independent States</w:delText>
          </w:r>
          <w:r w:rsidDel="00D914FB">
            <w:rPr>
              <w:noProof/>
            </w:rPr>
            <w:delText>, 60</w:delText>
          </w:r>
        </w:del>
      </w:ins>
    </w:p>
    <w:p w14:paraId="274EB852" w14:textId="77777777" w:rsidR="004C1E2A" w:rsidDel="00D914FB" w:rsidRDefault="004C1E2A">
      <w:pPr>
        <w:pStyle w:val="Index1"/>
        <w:tabs>
          <w:tab w:val="right" w:leader="dot" w:pos="4310"/>
        </w:tabs>
        <w:rPr>
          <w:ins w:id="2659" w:author="karl@grindal.org" w:date="2014-10-19T20:58:00Z"/>
          <w:del w:id="2660" w:author="Microsoft account" w:date="2014-10-20T11:08:00Z"/>
          <w:noProof/>
        </w:rPr>
      </w:pPr>
      <w:ins w:id="2661" w:author="karl@grindal.org" w:date="2014-10-19T20:58:00Z">
        <w:del w:id="2662" w:author="Microsoft account" w:date="2014-10-20T11:08:00Z">
          <w:r w:rsidRPr="00F4030A" w:rsidDel="00D914FB">
            <w:rPr>
              <w:rFonts w:ascii="Cambria" w:hAnsi="Cambria" w:cs="Times New Roman"/>
              <w:noProof/>
              <w:color w:val="000000" w:themeColor="text1"/>
            </w:rPr>
            <w:delText>Communist</w:delText>
          </w:r>
          <w:r w:rsidDel="00D914FB">
            <w:rPr>
              <w:noProof/>
            </w:rPr>
            <w:delText>, 78, 82, 125, 188</w:delText>
          </w:r>
        </w:del>
      </w:ins>
    </w:p>
    <w:p w14:paraId="1201DCC3" w14:textId="77777777" w:rsidR="004C1E2A" w:rsidDel="00D914FB" w:rsidRDefault="004C1E2A">
      <w:pPr>
        <w:pStyle w:val="Index1"/>
        <w:tabs>
          <w:tab w:val="right" w:leader="dot" w:pos="4310"/>
        </w:tabs>
        <w:rPr>
          <w:ins w:id="2663" w:author="karl@grindal.org" w:date="2014-10-19T20:58:00Z"/>
          <w:del w:id="2664" w:author="Microsoft account" w:date="2014-10-20T11:08:00Z"/>
          <w:noProof/>
        </w:rPr>
      </w:pPr>
      <w:ins w:id="2665" w:author="karl@grindal.org" w:date="2014-10-19T20:58:00Z">
        <w:del w:id="2666" w:author="Microsoft account" w:date="2014-10-20T11:08:00Z">
          <w:r w:rsidRPr="00F4030A" w:rsidDel="00D914FB">
            <w:rPr>
              <w:rFonts w:ascii="Cambria" w:hAnsi="Cambria"/>
              <w:noProof/>
            </w:rPr>
            <w:delText>Concertacion alliance</w:delText>
          </w:r>
          <w:r w:rsidDel="00D914FB">
            <w:rPr>
              <w:noProof/>
            </w:rPr>
            <w:delText>, 36</w:delText>
          </w:r>
        </w:del>
      </w:ins>
    </w:p>
    <w:p w14:paraId="6C7ED671" w14:textId="77777777" w:rsidR="004C1E2A" w:rsidDel="00D914FB" w:rsidRDefault="004C1E2A">
      <w:pPr>
        <w:pStyle w:val="Index1"/>
        <w:tabs>
          <w:tab w:val="right" w:leader="dot" w:pos="4310"/>
        </w:tabs>
        <w:rPr>
          <w:ins w:id="2667" w:author="karl@grindal.org" w:date="2014-10-19T20:58:00Z"/>
          <w:del w:id="2668" w:author="Microsoft account" w:date="2014-10-20T11:08:00Z"/>
          <w:noProof/>
        </w:rPr>
      </w:pPr>
      <w:ins w:id="2669" w:author="karl@grindal.org" w:date="2014-10-19T20:58:00Z">
        <w:del w:id="2670" w:author="Microsoft account" w:date="2014-10-20T11:08:00Z">
          <w:r w:rsidRPr="00F4030A" w:rsidDel="00D914FB">
            <w:rPr>
              <w:rFonts w:ascii="Cambria" w:eastAsia="MS Mincho" w:hAnsi="Cambria" w:cs="Times New Roman"/>
              <w:i/>
              <w:noProof/>
              <w:color w:val="000000" w:themeColor="text1"/>
            </w:rPr>
            <w:delText>contras</w:delText>
          </w:r>
          <w:r w:rsidDel="00D914FB">
            <w:rPr>
              <w:noProof/>
            </w:rPr>
            <w:delText>, 165</w:delText>
          </w:r>
        </w:del>
      </w:ins>
    </w:p>
    <w:p w14:paraId="58F59054" w14:textId="77777777" w:rsidR="004C1E2A" w:rsidDel="00D914FB" w:rsidRDefault="004C1E2A">
      <w:pPr>
        <w:pStyle w:val="Index1"/>
        <w:tabs>
          <w:tab w:val="right" w:leader="dot" w:pos="4310"/>
        </w:tabs>
        <w:rPr>
          <w:ins w:id="2671" w:author="karl@grindal.org" w:date="2014-10-19T20:58:00Z"/>
          <w:del w:id="2672" w:author="Microsoft account" w:date="2014-10-20T11:08:00Z"/>
          <w:noProof/>
        </w:rPr>
      </w:pPr>
      <w:ins w:id="2673" w:author="karl@grindal.org" w:date="2014-10-19T20:58:00Z">
        <w:del w:id="2674" w:author="Microsoft account" w:date="2014-10-20T11:08:00Z">
          <w:r w:rsidRPr="00F4030A" w:rsidDel="00D914FB">
            <w:rPr>
              <w:rFonts w:ascii="Cambria" w:hAnsi="Cambria"/>
              <w:noProof/>
            </w:rPr>
            <w:delText>Corazon Aquino</w:delText>
          </w:r>
          <w:r w:rsidDel="00D914FB">
            <w:rPr>
              <w:noProof/>
            </w:rPr>
            <w:delText>, 32</w:delText>
          </w:r>
        </w:del>
      </w:ins>
    </w:p>
    <w:p w14:paraId="5FAEDA47" w14:textId="77777777" w:rsidR="004C1E2A" w:rsidDel="00D914FB" w:rsidRDefault="004C1E2A">
      <w:pPr>
        <w:pStyle w:val="Index1"/>
        <w:tabs>
          <w:tab w:val="right" w:leader="dot" w:pos="4310"/>
        </w:tabs>
        <w:rPr>
          <w:ins w:id="2675" w:author="karl@grindal.org" w:date="2014-10-19T20:58:00Z"/>
          <w:del w:id="2676" w:author="Microsoft account" w:date="2014-10-20T11:08:00Z"/>
          <w:noProof/>
        </w:rPr>
      </w:pPr>
      <w:ins w:id="2677" w:author="karl@grindal.org" w:date="2014-10-19T20:58:00Z">
        <w:del w:id="2678" w:author="Microsoft account" w:date="2014-10-20T11:08:00Z">
          <w:r w:rsidRPr="00F4030A" w:rsidDel="00D914FB">
            <w:rPr>
              <w:rFonts w:ascii="Cambria" w:eastAsia="Calibri" w:hAnsi="Cambria" w:cs="Times New Roman"/>
              <w:noProof/>
              <w:color w:val="000000" w:themeColor="text1"/>
            </w:rPr>
            <w:delText>Cosa Nostra</w:delText>
          </w:r>
          <w:r w:rsidDel="00D914FB">
            <w:rPr>
              <w:noProof/>
            </w:rPr>
            <w:delText>, 106, 110</w:delText>
          </w:r>
        </w:del>
      </w:ins>
    </w:p>
    <w:p w14:paraId="51F8C7FC" w14:textId="77777777" w:rsidR="004C1E2A" w:rsidDel="00D914FB" w:rsidRDefault="004C1E2A">
      <w:pPr>
        <w:pStyle w:val="Index1"/>
        <w:tabs>
          <w:tab w:val="right" w:leader="dot" w:pos="4310"/>
        </w:tabs>
        <w:rPr>
          <w:ins w:id="2679" w:author="karl@grindal.org" w:date="2014-10-19T20:58:00Z"/>
          <w:del w:id="2680" w:author="Microsoft account" w:date="2014-10-20T11:08:00Z"/>
          <w:noProof/>
        </w:rPr>
      </w:pPr>
      <w:ins w:id="2681" w:author="karl@grindal.org" w:date="2014-10-19T20:58:00Z">
        <w:del w:id="2682" w:author="Microsoft account" w:date="2014-10-20T11:08:00Z">
          <w:r w:rsidRPr="00F4030A" w:rsidDel="00D914FB">
            <w:rPr>
              <w:rFonts w:ascii="Cambria" w:eastAsia="MS Mincho" w:hAnsi="Cambria" w:cs="Times New Roman"/>
              <w:noProof/>
              <w:color w:val="000000" w:themeColor="text1"/>
            </w:rPr>
            <w:delText>Cuban revolution</w:delText>
          </w:r>
          <w:r w:rsidDel="00D914FB">
            <w:rPr>
              <w:noProof/>
            </w:rPr>
            <w:delText>, 124, 126</w:delText>
          </w:r>
        </w:del>
      </w:ins>
    </w:p>
    <w:p w14:paraId="501CE17E" w14:textId="77777777" w:rsidR="004C1E2A" w:rsidDel="00D914FB" w:rsidRDefault="004C1E2A">
      <w:pPr>
        <w:pStyle w:val="Index1"/>
        <w:tabs>
          <w:tab w:val="right" w:leader="dot" w:pos="4310"/>
        </w:tabs>
        <w:rPr>
          <w:ins w:id="2683" w:author="karl@grindal.org" w:date="2014-10-19T20:58:00Z"/>
          <w:del w:id="2684" w:author="Microsoft account" w:date="2014-10-20T11:08:00Z"/>
          <w:noProof/>
        </w:rPr>
      </w:pPr>
      <w:ins w:id="2685" w:author="karl@grindal.org" w:date="2014-10-19T20:58:00Z">
        <w:del w:id="2686" w:author="Microsoft account" w:date="2014-10-20T11:08:00Z">
          <w:r w:rsidRPr="00F4030A" w:rsidDel="00D914FB">
            <w:rPr>
              <w:rFonts w:eastAsia="Times New Roman" w:cs="Times New Roman"/>
              <w:noProof/>
              <w:color w:val="000000" w:themeColor="text1"/>
            </w:rPr>
            <w:delText>Damascus Spring</w:delText>
          </w:r>
          <w:r w:rsidDel="00D914FB">
            <w:rPr>
              <w:noProof/>
            </w:rPr>
            <w:delText>, 132</w:delText>
          </w:r>
        </w:del>
      </w:ins>
    </w:p>
    <w:p w14:paraId="7F037B88" w14:textId="77777777" w:rsidR="004C1E2A" w:rsidDel="00D914FB" w:rsidRDefault="004C1E2A">
      <w:pPr>
        <w:pStyle w:val="Index1"/>
        <w:tabs>
          <w:tab w:val="right" w:leader="dot" w:pos="4310"/>
        </w:tabs>
        <w:rPr>
          <w:ins w:id="2687" w:author="karl@grindal.org" w:date="2014-10-19T20:58:00Z"/>
          <w:del w:id="2688" w:author="Microsoft account" w:date="2014-10-20T11:08:00Z"/>
          <w:noProof/>
        </w:rPr>
      </w:pPr>
      <w:ins w:id="2689" w:author="karl@grindal.org" w:date="2014-10-19T20:58:00Z">
        <w:del w:id="2690" w:author="Microsoft account" w:date="2014-10-20T11:08:00Z">
          <w:r w:rsidRPr="00F4030A" w:rsidDel="00D914FB">
            <w:rPr>
              <w:rFonts w:ascii="Cambria" w:hAnsi="Cambria"/>
              <w:noProof/>
            </w:rPr>
            <w:delText>Daniel Ortega</w:delText>
          </w:r>
          <w:r w:rsidDel="00D914FB">
            <w:rPr>
              <w:noProof/>
            </w:rPr>
            <w:delText>, 36</w:delText>
          </w:r>
        </w:del>
      </w:ins>
    </w:p>
    <w:p w14:paraId="43A70BAA" w14:textId="77777777" w:rsidR="004C1E2A" w:rsidDel="00D914FB" w:rsidRDefault="004C1E2A">
      <w:pPr>
        <w:pStyle w:val="Index1"/>
        <w:tabs>
          <w:tab w:val="right" w:leader="dot" w:pos="4310"/>
        </w:tabs>
        <w:rPr>
          <w:ins w:id="2691" w:author="karl@grindal.org" w:date="2014-10-19T20:58:00Z"/>
          <w:del w:id="2692" w:author="Microsoft account" w:date="2014-10-20T11:08:00Z"/>
          <w:noProof/>
        </w:rPr>
      </w:pPr>
      <w:ins w:id="2693" w:author="karl@grindal.org" w:date="2014-10-19T20:58:00Z">
        <w:del w:id="2694" w:author="Microsoft account" w:date="2014-10-20T11:08:00Z">
          <w:r w:rsidRPr="00F4030A" w:rsidDel="00D914FB">
            <w:rPr>
              <w:rFonts w:ascii="Cambria" w:hAnsi="Cambria"/>
              <w:noProof/>
            </w:rPr>
            <w:delText>Darfur</w:delText>
          </w:r>
          <w:r w:rsidDel="00D914FB">
            <w:rPr>
              <w:noProof/>
            </w:rPr>
            <w:delText>, 173, 177, 178, 179, 180</w:delText>
          </w:r>
        </w:del>
      </w:ins>
    </w:p>
    <w:p w14:paraId="7A774AF3" w14:textId="77777777" w:rsidR="004C1E2A" w:rsidDel="00D914FB" w:rsidRDefault="004C1E2A">
      <w:pPr>
        <w:pStyle w:val="Index1"/>
        <w:tabs>
          <w:tab w:val="right" w:leader="dot" w:pos="4310"/>
        </w:tabs>
        <w:rPr>
          <w:ins w:id="2695" w:author="karl@grindal.org" w:date="2014-10-19T20:58:00Z"/>
          <w:del w:id="2696" w:author="Microsoft account" w:date="2014-10-20T11:08:00Z"/>
          <w:noProof/>
        </w:rPr>
      </w:pPr>
      <w:ins w:id="2697" w:author="karl@grindal.org" w:date="2014-10-19T20:58:00Z">
        <w:del w:id="2698" w:author="Microsoft account" w:date="2014-10-20T11:08:00Z">
          <w:r w:rsidRPr="00F4030A" w:rsidDel="00D914FB">
            <w:rPr>
              <w:rFonts w:ascii="Cambria" w:eastAsia="MS Mincho" w:hAnsi="Cambria" w:cs="Times New Roman"/>
              <w:noProof/>
              <w:color w:val="000000" w:themeColor="text1"/>
              <w:lang w:val="en-GB"/>
            </w:rPr>
            <w:delText>Declaration on Human Rights Defenders</w:delText>
          </w:r>
          <w:r w:rsidDel="00D914FB">
            <w:rPr>
              <w:noProof/>
            </w:rPr>
            <w:delText>, 152, 153</w:delText>
          </w:r>
        </w:del>
      </w:ins>
    </w:p>
    <w:p w14:paraId="4D835672" w14:textId="77777777" w:rsidR="004C1E2A" w:rsidDel="00D914FB" w:rsidRDefault="004C1E2A">
      <w:pPr>
        <w:pStyle w:val="Index1"/>
        <w:tabs>
          <w:tab w:val="right" w:leader="dot" w:pos="4310"/>
        </w:tabs>
        <w:rPr>
          <w:ins w:id="2699" w:author="karl@grindal.org" w:date="2014-10-19T20:58:00Z"/>
          <w:del w:id="2700" w:author="Microsoft account" w:date="2014-10-20T11:08:00Z"/>
          <w:noProof/>
        </w:rPr>
      </w:pPr>
      <w:ins w:id="2701" w:author="karl@grindal.org" w:date="2014-10-19T20:58:00Z">
        <w:del w:id="2702" w:author="Microsoft account" w:date="2014-10-20T11:08:00Z">
          <w:r w:rsidRPr="00F4030A" w:rsidDel="00D914FB">
            <w:rPr>
              <w:rFonts w:cs="Times New Roman"/>
              <w:b/>
              <w:noProof/>
              <w:color w:val="000000" w:themeColor="text1"/>
            </w:rPr>
            <w:delText>Dennis Blair</w:delText>
          </w:r>
          <w:r w:rsidDel="00D914FB">
            <w:rPr>
              <w:noProof/>
            </w:rPr>
            <w:delText>, 1, 4, 63, 201</w:delText>
          </w:r>
        </w:del>
      </w:ins>
    </w:p>
    <w:p w14:paraId="42982B28" w14:textId="77777777" w:rsidR="004C1E2A" w:rsidDel="00D914FB" w:rsidRDefault="004C1E2A">
      <w:pPr>
        <w:pStyle w:val="Index1"/>
        <w:tabs>
          <w:tab w:val="right" w:leader="dot" w:pos="4310"/>
        </w:tabs>
        <w:rPr>
          <w:ins w:id="2703" w:author="karl@grindal.org" w:date="2014-10-19T20:58:00Z"/>
          <w:del w:id="2704" w:author="Microsoft account" w:date="2014-10-20T11:08:00Z"/>
          <w:noProof/>
        </w:rPr>
      </w:pPr>
      <w:ins w:id="2705" w:author="karl@grindal.org" w:date="2014-10-19T20:58:00Z">
        <w:del w:id="2706" w:author="Microsoft account" w:date="2014-10-20T11:08:00Z">
          <w:r w:rsidRPr="00F4030A" w:rsidDel="00D914FB">
            <w:rPr>
              <w:rFonts w:ascii="Cambria" w:eastAsia="Calibri" w:hAnsi="Cambria" w:cs="Times New Roman"/>
              <w:i/>
              <w:noProof/>
              <w:color w:val="000000" w:themeColor="text1"/>
            </w:rPr>
            <w:delText>DOSTA!</w:delText>
          </w:r>
          <w:r w:rsidDel="00D914FB">
            <w:rPr>
              <w:noProof/>
            </w:rPr>
            <w:delText>, 106, 108</w:delText>
          </w:r>
        </w:del>
      </w:ins>
    </w:p>
    <w:p w14:paraId="62BC6BE8" w14:textId="77777777" w:rsidR="004C1E2A" w:rsidDel="00D914FB" w:rsidRDefault="004C1E2A">
      <w:pPr>
        <w:pStyle w:val="Index1"/>
        <w:tabs>
          <w:tab w:val="right" w:leader="dot" w:pos="4310"/>
        </w:tabs>
        <w:rPr>
          <w:ins w:id="2707" w:author="karl@grindal.org" w:date="2014-10-19T20:58:00Z"/>
          <w:del w:id="2708" w:author="Microsoft account" w:date="2014-10-20T11:08:00Z"/>
          <w:noProof/>
        </w:rPr>
      </w:pPr>
      <w:ins w:id="2709" w:author="karl@grindal.org" w:date="2014-10-19T20:58:00Z">
        <w:del w:id="2710" w:author="Microsoft account" w:date="2014-10-20T11:08:00Z">
          <w:r w:rsidRPr="00F4030A" w:rsidDel="00D914FB">
            <w:rPr>
              <w:rFonts w:ascii="Cambria" w:eastAsia="MS Mincho" w:hAnsi="Cambria" w:cs="Times New Roman"/>
              <w:noProof/>
              <w:color w:val="000000" w:themeColor="text1"/>
            </w:rPr>
            <w:delText>Draft Articles on State Responsibility</w:delText>
          </w:r>
          <w:r w:rsidDel="00D914FB">
            <w:rPr>
              <w:noProof/>
            </w:rPr>
            <w:delText>, 160, 161, 162, 163, 165, 166, 167</w:delText>
          </w:r>
        </w:del>
      </w:ins>
    </w:p>
    <w:p w14:paraId="71847CF8" w14:textId="77777777" w:rsidR="004C1E2A" w:rsidDel="00D914FB" w:rsidRDefault="004C1E2A">
      <w:pPr>
        <w:pStyle w:val="Index1"/>
        <w:tabs>
          <w:tab w:val="right" w:leader="dot" w:pos="4310"/>
        </w:tabs>
        <w:rPr>
          <w:ins w:id="2711" w:author="karl@grindal.org" w:date="2014-10-19T20:58:00Z"/>
          <w:del w:id="2712" w:author="Microsoft account" w:date="2014-10-20T11:08:00Z"/>
          <w:noProof/>
        </w:rPr>
      </w:pPr>
      <w:ins w:id="2713" w:author="karl@grindal.org" w:date="2014-10-19T20:58:00Z">
        <w:del w:id="2714" w:author="Microsoft account" w:date="2014-10-20T11:08:00Z">
          <w:r w:rsidRPr="00F4030A" w:rsidDel="00D914FB">
            <w:rPr>
              <w:rFonts w:eastAsia="Times New Roman" w:cs="Times New Roman"/>
              <w:noProof/>
              <w:color w:val="000000" w:themeColor="text1"/>
            </w:rPr>
            <w:delText>Druzes</w:delText>
          </w:r>
          <w:r w:rsidDel="00D914FB">
            <w:rPr>
              <w:noProof/>
            </w:rPr>
            <w:delText>, 132</w:delText>
          </w:r>
        </w:del>
      </w:ins>
    </w:p>
    <w:p w14:paraId="02BB2032" w14:textId="77777777" w:rsidR="004C1E2A" w:rsidDel="00D914FB" w:rsidRDefault="004C1E2A">
      <w:pPr>
        <w:pStyle w:val="Index1"/>
        <w:tabs>
          <w:tab w:val="right" w:leader="dot" w:pos="4310"/>
        </w:tabs>
        <w:rPr>
          <w:ins w:id="2715" w:author="karl@grindal.org" w:date="2014-10-19T20:58:00Z"/>
          <w:del w:id="2716" w:author="Microsoft account" w:date="2014-10-20T11:08:00Z"/>
          <w:noProof/>
        </w:rPr>
      </w:pPr>
      <w:ins w:id="2717" w:author="karl@grindal.org" w:date="2014-10-19T20:58:00Z">
        <w:del w:id="2718" w:author="Microsoft account" w:date="2014-10-20T11:08:00Z">
          <w:r w:rsidRPr="00F4030A" w:rsidDel="00D914FB">
            <w:rPr>
              <w:rFonts w:cs="Times New Roman"/>
              <w:b/>
              <w:noProof/>
              <w:color w:val="000000" w:themeColor="text1"/>
            </w:rPr>
            <w:delText>Elizabeth A. Wilson</w:delText>
          </w:r>
          <w:r w:rsidDel="00D914FB">
            <w:rPr>
              <w:noProof/>
            </w:rPr>
            <w:delText>, 2, 5, 146</w:delText>
          </w:r>
        </w:del>
      </w:ins>
    </w:p>
    <w:p w14:paraId="5FCED96E" w14:textId="77777777" w:rsidR="004C1E2A" w:rsidDel="00D914FB" w:rsidRDefault="004C1E2A">
      <w:pPr>
        <w:pStyle w:val="Index1"/>
        <w:tabs>
          <w:tab w:val="right" w:leader="dot" w:pos="4310"/>
        </w:tabs>
        <w:rPr>
          <w:ins w:id="2719" w:author="karl@grindal.org" w:date="2014-10-19T20:58:00Z"/>
          <w:del w:id="2720" w:author="Microsoft account" w:date="2014-10-20T11:08:00Z"/>
          <w:noProof/>
        </w:rPr>
      </w:pPr>
      <w:ins w:id="2721" w:author="karl@grindal.org" w:date="2014-10-19T20:58:00Z">
        <w:del w:id="2722" w:author="Microsoft account" w:date="2014-10-20T11:08:00Z">
          <w:r w:rsidRPr="00F4030A" w:rsidDel="00D914FB">
            <w:rPr>
              <w:rFonts w:cs="Times New Roman"/>
              <w:b/>
              <w:noProof/>
              <w:color w:val="000000" w:themeColor="text1"/>
            </w:rPr>
            <w:delText>Erica Chenoweth</w:delText>
          </w:r>
          <w:r w:rsidDel="00D914FB">
            <w:rPr>
              <w:noProof/>
            </w:rPr>
            <w:delText>, 1, 4, 53, 60, 61, 69, 73, 74, 78, 80, 123, 128, 129, 139, 188, 194</w:delText>
          </w:r>
        </w:del>
      </w:ins>
    </w:p>
    <w:p w14:paraId="1D7844CE" w14:textId="77777777" w:rsidR="004C1E2A" w:rsidDel="00D914FB" w:rsidRDefault="004C1E2A">
      <w:pPr>
        <w:pStyle w:val="Index1"/>
        <w:tabs>
          <w:tab w:val="right" w:leader="dot" w:pos="4310"/>
        </w:tabs>
        <w:rPr>
          <w:ins w:id="2723" w:author="karl@grindal.org" w:date="2014-10-19T20:58:00Z"/>
          <w:del w:id="2724" w:author="Microsoft account" w:date="2014-10-20T11:08:00Z"/>
          <w:noProof/>
        </w:rPr>
      </w:pPr>
      <w:ins w:id="2725" w:author="karl@grindal.org" w:date="2014-10-19T20:58:00Z">
        <w:del w:id="2726" w:author="Microsoft account" w:date="2014-10-20T11:08:00Z">
          <w:r w:rsidRPr="00F4030A" w:rsidDel="00D914FB">
            <w:rPr>
              <w:rFonts w:ascii="Cambria" w:hAnsi="Cambria"/>
              <w:noProof/>
            </w:rPr>
            <w:delText>Ernesto Zedillo</w:delText>
          </w:r>
          <w:r w:rsidDel="00D914FB">
            <w:rPr>
              <w:noProof/>
            </w:rPr>
            <w:delText>, 34</w:delText>
          </w:r>
        </w:del>
      </w:ins>
    </w:p>
    <w:p w14:paraId="29F45646" w14:textId="77777777" w:rsidR="004C1E2A" w:rsidDel="00D914FB" w:rsidRDefault="004C1E2A">
      <w:pPr>
        <w:pStyle w:val="Index1"/>
        <w:tabs>
          <w:tab w:val="right" w:leader="dot" w:pos="4310"/>
        </w:tabs>
        <w:rPr>
          <w:ins w:id="2727" w:author="karl@grindal.org" w:date="2014-10-19T20:58:00Z"/>
          <w:del w:id="2728" w:author="Microsoft account" w:date="2014-10-20T11:08:00Z"/>
          <w:noProof/>
        </w:rPr>
      </w:pPr>
      <w:ins w:id="2729" w:author="karl@grindal.org" w:date="2014-10-19T20:58:00Z">
        <w:del w:id="2730" w:author="Microsoft account" w:date="2014-10-20T11:08:00Z">
          <w:r w:rsidRPr="00F4030A" w:rsidDel="00D914FB">
            <w:rPr>
              <w:rFonts w:ascii="Cambria" w:eastAsia="Calibri" w:hAnsi="Cambria" w:cs="Times New Roman"/>
              <w:noProof/>
              <w:color w:val="000000" w:themeColor="text1"/>
            </w:rPr>
            <w:delText>Ersin Salman</w:delText>
          </w:r>
          <w:r w:rsidDel="00D914FB">
            <w:rPr>
              <w:noProof/>
            </w:rPr>
            <w:delText>, 104</w:delText>
          </w:r>
        </w:del>
      </w:ins>
    </w:p>
    <w:p w14:paraId="1D9E8131" w14:textId="77777777" w:rsidR="004C1E2A" w:rsidDel="00D914FB" w:rsidRDefault="004C1E2A">
      <w:pPr>
        <w:pStyle w:val="Index1"/>
        <w:tabs>
          <w:tab w:val="right" w:leader="dot" w:pos="4310"/>
        </w:tabs>
        <w:rPr>
          <w:ins w:id="2731" w:author="karl@grindal.org" w:date="2014-10-19T20:58:00Z"/>
          <w:del w:id="2732" w:author="Microsoft account" w:date="2014-10-20T11:08:00Z"/>
          <w:noProof/>
        </w:rPr>
      </w:pPr>
      <w:ins w:id="2733" w:author="karl@grindal.org" w:date="2014-10-19T20:58:00Z">
        <w:del w:id="2734" w:author="Microsoft account" w:date="2014-10-20T11:08:00Z">
          <w:r w:rsidRPr="00F4030A" w:rsidDel="00D914FB">
            <w:rPr>
              <w:rFonts w:ascii="Cambria" w:eastAsia="MS Mincho" w:hAnsi="Cambria" w:cs="Times New Roman"/>
              <w:noProof/>
              <w:color w:val="000000" w:themeColor="text1"/>
            </w:rPr>
            <w:delText>European Convention on Human Rights and Fundamental Freedoms</w:delText>
          </w:r>
          <w:r w:rsidDel="00D914FB">
            <w:rPr>
              <w:noProof/>
            </w:rPr>
            <w:delText>, 147, 151</w:delText>
          </w:r>
        </w:del>
      </w:ins>
    </w:p>
    <w:p w14:paraId="64CEEC65" w14:textId="77777777" w:rsidR="004C1E2A" w:rsidDel="00D914FB" w:rsidRDefault="004C1E2A">
      <w:pPr>
        <w:pStyle w:val="Index1"/>
        <w:tabs>
          <w:tab w:val="right" w:leader="dot" w:pos="4310"/>
        </w:tabs>
        <w:rPr>
          <w:ins w:id="2735" w:author="karl@grindal.org" w:date="2014-10-19T20:58:00Z"/>
          <w:del w:id="2736" w:author="Microsoft account" w:date="2014-10-20T11:08:00Z"/>
          <w:noProof/>
        </w:rPr>
      </w:pPr>
      <w:ins w:id="2737" w:author="karl@grindal.org" w:date="2014-10-19T20:58:00Z">
        <w:del w:id="2738" w:author="Microsoft account" w:date="2014-10-20T11:08:00Z">
          <w:r w:rsidRPr="00F4030A" w:rsidDel="00D914FB">
            <w:rPr>
              <w:rFonts w:ascii="Cambria" w:eastAsia="MS Mincho" w:hAnsi="Cambria" w:cs="Times New Roman"/>
              <w:noProof/>
              <w:color w:val="000000" w:themeColor="text1"/>
            </w:rPr>
            <w:delText>European Court of Human Rights</w:delText>
          </w:r>
          <w:r w:rsidDel="00D914FB">
            <w:rPr>
              <w:noProof/>
            </w:rPr>
            <w:delText>, 149</w:delText>
          </w:r>
        </w:del>
      </w:ins>
    </w:p>
    <w:p w14:paraId="714FD659" w14:textId="77777777" w:rsidR="004C1E2A" w:rsidDel="00D914FB" w:rsidRDefault="004C1E2A">
      <w:pPr>
        <w:pStyle w:val="Index1"/>
        <w:tabs>
          <w:tab w:val="right" w:leader="dot" w:pos="4310"/>
        </w:tabs>
        <w:rPr>
          <w:ins w:id="2739" w:author="karl@grindal.org" w:date="2014-10-19T20:58:00Z"/>
          <w:del w:id="2740" w:author="Microsoft account" w:date="2014-10-20T11:08:00Z"/>
          <w:noProof/>
        </w:rPr>
      </w:pPr>
      <w:ins w:id="2741" w:author="karl@grindal.org" w:date="2014-10-19T20:58:00Z">
        <w:del w:id="2742" w:author="Microsoft account" w:date="2014-10-20T11:08:00Z">
          <w:r w:rsidRPr="00F4030A" w:rsidDel="00D914FB">
            <w:rPr>
              <w:rFonts w:ascii="Cambria" w:hAnsi="Cambria" w:cs="Times New Roman"/>
              <w:noProof/>
              <w:color w:val="000000" w:themeColor="text1"/>
              <w:spacing w:val="1"/>
            </w:rPr>
            <w:delText>Evgeni Vitishko</w:delText>
          </w:r>
          <w:r w:rsidDel="00D914FB">
            <w:rPr>
              <w:noProof/>
            </w:rPr>
            <w:delText>, 100</w:delText>
          </w:r>
        </w:del>
      </w:ins>
    </w:p>
    <w:p w14:paraId="1EDF179C" w14:textId="77777777" w:rsidR="004C1E2A" w:rsidDel="00D914FB" w:rsidRDefault="004C1E2A">
      <w:pPr>
        <w:pStyle w:val="Index1"/>
        <w:tabs>
          <w:tab w:val="right" w:leader="dot" w:pos="4310"/>
        </w:tabs>
        <w:rPr>
          <w:ins w:id="2743" w:author="karl@grindal.org" w:date="2014-10-19T20:58:00Z"/>
          <w:del w:id="2744" w:author="Microsoft account" w:date="2014-10-20T11:08:00Z"/>
          <w:noProof/>
        </w:rPr>
      </w:pPr>
      <w:ins w:id="2745" w:author="karl@grindal.org" w:date="2014-10-19T20:58:00Z">
        <w:del w:id="2746" w:author="Microsoft account" w:date="2014-10-20T11:08:00Z">
          <w:r w:rsidRPr="00F4030A" w:rsidDel="00D914FB">
            <w:rPr>
              <w:rFonts w:ascii="Cambria" w:hAnsi="Cambria" w:cs="Times New Roman"/>
              <w:iCs/>
              <w:noProof/>
              <w:color w:val="000000" w:themeColor="text1"/>
            </w:rPr>
            <w:delText>Evgenia Chirikova</w:delText>
          </w:r>
          <w:r w:rsidDel="00D914FB">
            <w:rPr>
              <w:noProof/>
            </w:rPr>
            <w:delText>, 98, 99</w:delText>
          </w:r>
        </w:del>
      </w:ins>
    </w:p>
    <w:p w14:paraId="6F997823" w14:textId="77777777" w:rsidR="004C1E2A" w:rsidDel="00D914FB" w:rsidRDefault="004C1E2A">
      <w:pPr>
        <w:pStyle w:val="Index1"/>
        <w:tabs>
          <w:tab w:val="right" w:leader="dot" w:pos="4310"/>
        </w:tabs>
        <w:rPr>
          <w:ins w:id="2747" w:author="karl@grindal.org" w:date="2014-10-19T20:58:00Z"/>
          <w:del w:id="2748" w:author="Microsoft account" w:date="2014-10-20T11:08:00Z"/>
          <w:noProof/>
        </w:rPr>
      </w:pPr>
      <w:ins w:id="2749" w:author="karl@grindal.org" w:date="2014-10-19T20:58:00Z">
        <w:del w:id="2750" w:author="Microsoft account" w:date="2014-10-20T11:08:00Z">
          <w:r w:rsidRPr="00F4030A" w:rsidDel="00D914FB">
            <w:rPr>
              <w:rFonts w:ascii="Cambria" w:eastAsia="Times New Roman" w:hAnsi="Cambria" w:cs="Times New Roman"/>
              <w:bCs/>
              <w:noProof/>
              <w:color w:val="000000" w:themeColor="text1"/>
              <w:spacing w:val="-8"/>
              <w:kern w:val="36"/>
            </w:rPr>
            <w:delText>Facebook</w:delText>
          </w:r>
          <w:r w:rsidDel="00D914FB">
            <w:rPr>
              <w:noProof/>
            </w:rPr>
            <w:delText>, 38, 43, 45, 82</w:delText>
          </w:r>
        </w:del>
      </w:ins>
    </w:p>
    <w:p w14:paraId="6DA2C6F4" w14:textId="77777777" w:rsidR="004C1E2A" w:rsidDel="00D914FB" w:rsidRDefault="004C1E2A">
      <w:pPr>
        <w:pStyle w:val="Index1"/>
        <w:tabs>
          <w:tab w:val="right" w:leader="dot" w:pos="4310"/>
        </w:tabs>
        <w:rPr>
          <w:ins w:id="2751" w:author="karl@grindal.org" w:date="2014-10-19T20:58:00Z"/>
          <w:del w:id="2752" w:author="Microsoft account" w:date="2014-10-20T11:08:00Z"/>
          <w:noProof/>
        </w:rPr>
      </w:pPr>
      <w:ins w:id="2753" w:author="karl@grindal.org" w:date="2014-10-19T20:58:00Z">
        <w:del w:id="2754" w:author="Microsoft account" w:date="2014-10-20T11:08:00Z">
          <w:r w:rsidRPr="00F4030A" w:rsidDel="00D914FB">
            <w:rPr>
              <w:rFonts w:eastAsia="Times New Roman" w:cs="Times New Roman"/>
              <w:noProof/>
              <w:color w:val="000000" w:themeColor="text1"/>
            </w:rPr>
            <w:delText>Fadwa Soliman</w:delText>
          </w:r>
          <w:r w:rsidDel="00D914FB">
            <w:rPr>
              <w:noProof/>
            </w:rPr>
            <w:delText>, 133</w:delText>
          </w:r>
        </w:del>
      </w:ins>
    </w:p>
    <w:p w14:paraId="18B78298" w14:textId="77777777" w:rsidR="004C1E2A" w:rsidDel="00D914FB" w:rsidRDefault="004C1E2A">
      <w:pPr>
        <w:pStyle w:val="Index1"/>
        <w:tabs>
          <w:tab w:val="right" w:leader="dot" w:pos="4310"/>
        </w:tabs>
        <w:rPr>
          <w:ins w:id="2755" w:author="karl@grindal.org" w:date="2014-10-19T20:58:00Z"/>
          <w:del w:id="2756" w:author="Microsoft account" w:date="2014-10-20T11:08:00Z"/>
          <w:noProof/>
        </w:rPr>
      </w:pPr>
      <w:ins w:id="2757" w:author="karl@grindal.org" w:date="2014-10-19T20:58:00Z">
        <w:del w:id="2758" w:author="Microsoft account" w:date="2014-10-20T11:08:00Z">
          <w:r w:rsidRPr="00F4030A" w:rsidDel="00D914FB">
            <w:rPr>
              <w:rFonts w:ascii="Cambria" w:hAnsi="Cambria"/>
              <w:noProof/>
            </w:rPr>
            <w:delText>Ferdinand Marcos</w:delText>
          </w:r>
          <w:r w:rsidDel="00D914FB">
            <w:rPr>
              <w:noProof/>
            </w:rPr>
            <w:delText>, 32, 70, 72</w:delText>
          </w:r>
        </w:del>
      </w:ins>
    </w:p>
    <w:p w14:paraId="5319AFC0" w14:textId="77777777" w:rsidR="004C1E2A" w:rsidDel="00D914FB" w:rsidRDefault="004C1E2A">
      <w:pPr>
        <w:pStyle w:val="Index1"/>
        <w:tabs>
          <w:tab w:val="right" w:leader="dot" w:pos="4310"/>
        </w:tabs>
        <w:rPr>
          <w:ins w:id="2759" w:author="karl@grindal.org" w:date="2014-10-19T20:58:00Z"/>
          <w:del w:id="2760" w:author="Microsoft account" w:date="2014-10-20T11:08:00Z"/>
          <w:noProof/>
        </w:rPr>
      </w:pPr>
      <w:ins w:id="2761" w:author="karl@grindal.org" w:date="2014-10-19T20:58:00Z">
        <w:del w:id="2762" w:author="Microsoft account" w:date="2014-10-20T11:08:00Z">
          <w:r w:rsidRPr="00F4030A" w:rsidDel="00D914FB">
            <w:rPr>
              <w:rFonts w:ascii="Cambria" w:eastAsia="MS Mincho" w:hAnsi="Cambria" w:cs="Times New Roman"/>
              <w:noProof/>
              <w:color w:val="000000" w:themeColor="text1"/>
            </w:rPr>
            <w:delText>Fidel Castro</w:delText>
          </w:r>
          <w:r w:rsidDel="00D914FB">
            <w:rPr>
              <w:noProof/>
            </w:rPr>
            <w:delText>, 126</w:delText>
          </w:r>
        </w:del>
      </w:ins>
    </w:p>
    <w:p w14:paraId="1B782AE0" w14:textId="77777777" w:rsidR="004C1E2A" w:rsidDel="00D914FB" w:rsidRDefault="004C1E2A">
      <w:pPr>
        <w:pStyle w:val="Index1"/>
        <w:tabs>
          <w:tab w:val="right" w:leader="dot" w:pos="4310"/>
        </w:tabs>
        <w:rPr>
          <w:ins w:id="2763" w:author="karl@grindal.org" w:date="2014-10-19T20:58:00Z"/>
          <w:del w:id="2764" w:author="Microsoft account" w:date="2014-10-20T11:08:00Z"/>
          <w:noProof/>
        </w:rPr>
      </w:pPr>
      <w:ins w:id="2765" w:author="karl@grindal.org" w:date="2014-10-19T20:58:00Z">
        <w:del w:id="2766" w:author="Microsoft account" w:date="2014-10-20T11:08:00Z">
          <w:r w:rsidRPr="00F4030A" w:rsidDel="00D914FB">
            <w:rPr>
              <w:rFonts w:ascii="Cambria" w:hAnsi="Cambria"/>
              <w:noProof/>
            </w:rPr>
            <w:delText>Francisco Franco</w:delText>
          </w:r>
          <w:r w:rsidDel="00D914FB">
            <w:rPr>
              <w:noProof/>
            </w:rPr>
            <w:delText>, 34, 66</w:delText>
          </w:r>
        </w:del>
      </w:ins>
    </w:p>
    <w:p w14:paraId="6C1189D8" w14:textId="77777777" w:rsidR="004C1E2A" w:rsidDel="00D914FB" w:rsidRDefault="004C1E2A">
      <w:pPr>
        <w:pStyle w:val="Index1"/>
        <w:tabs>
          <w:tab w:val="right" w:leader="dot" w:pos="4310"/>
        </w:tabs>
        <w:rPr>
          <w:ins w:id="2767" w:author="karl@grindal.org" w:date="2014-10-19T20:58:00Z"/>
          <w:del w:id="2768" w:author="Microsoft account" w:date="2014-10-20T11:08:00Z"/>
          <w:noProof/>
        </w:rPr>
      </w:pPr>
      <w:ins w:id="2769" w:author="karl@grindal.org" w:date="2014-10-19T20:58:00Z">
        <w:del w:id="2770" w:author="Microsoft account" w:date="2014-10-20T11:08:00Z">
          <w:r w:rsidRPr="00F4030A" w:rsidDel="00D914FB">
            <w:rPr>
              <w:rFonts w:ascii="Cambria" w:hAnsi="Cambria" w:cs="Times New Roman"/>
              <w:noProof/>
              <w:color w:val="000000" w:themeColor="text1"/>
            </w:rPr>
            <w:delText>Frederic Wehrey</w:delText>
          </w:r>
          <w:r w:rsidDel="00D914FB">
            <w:rPr>
              <w:noProof/>
            </w:rPr>
            <w:delText>, 117</w:delText>
          </w:r>
        </w:del>
      </w:ins>
    </w:p>
    <w:p w14:paraId="77E225B1" w14:textId="77777777" w:rsidR="004C1E2A" w:rsidDel="00D914FB" w:rsidRDefault="004C1E2A">
      <w:pPr>
        <w:pStyle w:val="Index1"/>
        <w:tabs>
          <w:tab w:val="right" w:leader="dot" w:pos="4310"/>
        </w:tabs>
        <w:rPr>
          <w:ins w:id="2771" w:author="karl@grindal.org" w:date="2014-10-19T20:58:00Z"/>
          <w:del w:id="2772" w:author="Microsoft account" w:date="2014-10-20T11:08:00Z"/>
          <w:noProof/>
        </w:rPr>
      </w:pPr>
      <w:ins w:id="2773" w:author="karl@grindal.org" w:date="2014-10-19T20:58:00Z">
        <w:del w:id="2774" w:author="Microsoft account" w:date="2014-10-20T11:08:00Z">
          <w:r w:rsidRPr="00F4030A" w:rsidDel="00D914FB">
            <w:rPr>
              <w:rFonts w:ascii="Cambria" w:hAnsi="Cambria" w:cs="Times New Roman"/>
              <w:noProof/>
              <w:color w:val="000000" w:themeColor="text1"/>
            </w:rPr>
            <w:delText>Free Syrian Army</w:delText>
          </w:r>
          <w:r w:rsidDel="00D914FB">
            <w:rPr>
              <w:noProof/>
            </w:rPr>
            <w:delText>, 84, 133, 134, 135, 137</w:delText>
          </w:r>
        </w:del>
      </w:ins>
    </w:p>
    <w:p w14:paraId="39CCEBAA" w14:textId="77777777" w:rsidR="004C1E2A" w:rsidDel="00D914FB" w:rsidRDefault="004C1E2A">
      <w:pPr>
        <w:pStyle w:val="Index1"/>
        <w:tabs>
          <w:tab w:val="right" w:leader="dot" w:pos="4310"/>
        </w:tabs>
        <w:rPr>
          <w:ins w:id="2775" w:author="karl@grindal.org" w:date="2014-10-19T20:58:00Z"/>
          <w:del w:id="2776" w:author="Microsoft account" w:date="2014-10-20T11:08:00Z"/>
          <w:noProof/>
        </w:rPr>
      </w:pPr>
      <w:ins w:id="2777" w:author="karl@grindal.org" w:date="2014-10-19T20:58:00Z">
        <w:del w:id="2778" w:author="Microsoft account" w:date="2014-10-20T11:08:00Z">
          <w:r w:rsidRPr="00F4030A" w:rsidDel="00D914FB">
            <w:rPr>
              <w:rFonts w:ascii="Cambria" w:hAnsi="Cambria" w:cs="Times New Roman"/>
              <w:noProof/>
              <w:color w:val="000000" w:themeColor="text1"/>
            </w:rPr>
            <w:delText>Freedom House</w:delText>
          </w:r>
          <w:r w:rsidDel="00D914FB">
            <w:rPr>
              <w:noProof/>
            </w:rPr>
            <w:delText>, 3, 10, 11, 28, 33, 70, 73, 88, 96, 97, 202</w:delText>
          </w:r>
        </w:del>
      </w:ins>
    </w:p>
    <w:p w14:paraId="0579B60C" w14:textId="77777777" w:rsidR="004C1E2A" w:rsidDel="00D914FB" w:rsidRDefault="004C1E2A">
      <w:pPr>
        <w:pStyle w:val="Index1"/>
        <w:tabs>
          <w:tab w:val="right" w:leader="dot" w:pos="4310"/>
        </w:tabs>
        <w:rPr>
          <w:ins w:id="2779" w:author="karl@grindal.org" w:date="2014-10-19T20:58:00Z"/>
          <w:del w:id="2780" w:author="Microsoft account" w:date="2014-10-20T11:08:00Z"/>
          <w:noProof/>
        </w:rPr>
      </w:pPr>
      <w:ins w:id="2781" w:author="karl@grindal.org" w:date="2014-10-19T20:58:00Z">
        <w:del w:id="2782" w:author="Microsoft account" w:date="2014-10-20T11:08:00Z">
          <w:r w:rsidRPr="00F4030A" w:rsidDel="00D914FB">
            <w:rPr>
              <w:rFonts w:ascii="Cambria" w:hAnsi="Cambria"/>
              <w:noProof/>
            </w:rPr>
            <w:delText>Friedrich Ebert Stiftung</w:delText>
          </w:r>
          <w:r w:rsidDel="00D914FB">
            <w:rPr>
              <w:noProof/>
            </w:rPr>
            <w:delText>, 197</w:delText>
          </w:r>
        </w:del>
      </w:ins>
    </w:p>
    <w:p w14:paraId="2949A34E" w14:textId="77777777" w:rsidR="004C1E2A" w:rsidDel="00D914FB" w:rsidRDefault="004C1E2A">
      <w:pPr>
        <w:pStyle w:val="Index1"/>
        <w:tabs>
          <w:tab w:val="right" w:leader="dot" w:pos="4310"/>
        </w:tabs>
        <w:rPr>
          <w:ins w:id="2783" w:author="karl@grindal.org" w:date="2014-10-19T20:58:00Z"/>
          <w:del w:id="2784" w:author="Microsoft account" w:date="2014-10-20T11:08:00Z"/>
          <w:noProof/>
        </w:rPr>
      </w:pPr>
      <w:ins w:id="2785" w:author="karl@grindal.org" w:date="2014-10-19T20:58:00Z">
        <w:del w:id="2786" w:author="Microsoft account" w:date="2014-10-20T11:08:00Z">
          <w:r w:rsidRPr="00F4030A" w:rsidDel="00D914FB">
            <w:rPr>
              <w:rFonts w:ascii="Cambria" w:hAnsi="Cambria"/>
              <w:noProof/>
            </w:rPr>
            <w:delText>Gaddafi</w:delText>
          </w:r>
          <w:r w:rsidDel="00D914FB">
            <w:rPr>
              <w:noProof/>
            </w:rPr>
            <w:delText>, 173, 174</w:delText>
          </w:r>
        </w:del>
      </w:ins>
    </w:p>
    <w:p w14:paraId="090AC2FA" w14:textId="77777777" w:rsidR="004C1E2A" w:rsidDel="00D914FB" w:rsidRDefault="004C1E2A">
      <w:pPr>
        <w:pStyle w:val="Index1"/>
        <w:tabs>
          <w:tab w:val="right" w:leader="dot" w:pos="4310"/>
        </w:tabs>
        <w:rPr>
          <w:ins w:id="2787" w:author="karl@grindal.org" w:date="2014-10-19T20:58:00Z"/>
          <w:del w:id="2788" w:author="Microsoft account" w:date="2014-10-20T11:08:00Z"/>
          <w:noProof/>
        </w:rPr>
      </w:pPr>
      <w:ins w:id="2789" w:author="karl@grindal.org" w:date="2014-10-19T20:58:00Z">
        <w:del w:id="2790" w:author="Microsoft account" w:date="2014-10-20T11:08:00Z">
          <w:r w:rsidRPr="00F4030A" w:rsidDel="00D914FB">
            <w:rPr>
              <w:rFonts w:ascii="Cambria" w:hAnsi="Cambria" w:cs="Times New Roman"/>
              <w:noProof/>
              <w:color w:val="000000" w:themeColor="text1"/>
            </w:rPr>
            <w:delText>Gene Sharp</w:delText>
          </w:r>
          <w:r w:rsidDel="00D914FB">
            <w:rPr>
              <w:noProof/>
            </w:rPr>
            <w:delText>, 90</w:delText>
          </w:r>
        </w:del>
      </w:ins>
    </w:p>
    <w:p w14:paraId="7CE6A9EA" w14:textId="77777777" w:rsidR="004C1E2A" w:rsidDel="00D914FB" w:rsidRDefault="004C1E2A">
      <w:pPr>
        <w:pStyle w:val="Index1"/>
        <w:tabs>
          <w:tab w:val="right" w:leader="dot" w:pos="4310"/>
        </w:tabs>
        <w:rPr>
          <w:ins w:id="2791" w:author="karl@grindal.org" w:date="2014-10-19T20:58:00Z"/>
          <w:del w:id="2792" w:author="Microsoft account" w:date="2014-10-20T11:08:00Z"/>
          <w:noProof/>
        </w:rPr>
      </w:pPr>
      <w:ins w:id="2793" w:author="karl@grindal.org" w:date="2014-10-19T20:58:00Z">
        <w:del w:id="2794" w:author="Microsoft account" w:date="2014-10-20T11:08:00Z">
          <w:r w:rsidRPr="00F4030A" w:rsidDel="00D914FB">
            <w:rPr>
              <w:rFonts w:ascii="Cambria" w:hAnsi="Cambria" w:cs="Times New Roman"/>
              <w:noProof/>
              <w:color w:val="000000" w:themeColor="text1"/>
            </w:rPr>
            <w:delText>General Fidel Ramos</w:delText>
          </w:r>
          <w:r w:rsidDel="00D914FB">
            <w:rPr>
              <w:noProof/>
            </w:rPr>
            <w:delText>, 66</w:delText>
          </w:r>
        </w:del>
      </w:ins>
    </w:p>
    <w:p w14:paraId="38115F95" w14:textId="77777777" w:rsidR="004C1E2A" w:rsidDel="00D914FB" w:rsidRDefault="004C1E2A">
      <w:pPr>
        <w:pStyle w:val="Index1"/>
        <w:tabs>
          <w:tab w:val="right" w:leader="dot" w:pos="4310"/>
        </w:tabs>
        <w:rPr>
          <w:ins w:id="2795" w:author="karl@grindal.org" w:date="2014-10-19T20:58:00Z"/>
          <w:del w:id="2796" w:author="Microsoft account" w:date="2014-10-20T11:08:00Z"/>
          <w:noProof/>
        </w:rPr>
      </w:pPr>
      <w:ins w:id="2797" w:author="karl@grindal.org" w:date="2014-10-19T20:58:00Z">
        <w:del w:id="2798" w:author="Microsoft account" w:date="2014-10-20T11:08:00Z">
          <w:r w:rsidRPr="00F4030A" w:rsidDel="00D914FB">
            <w:rPr>
              <w:rFonts w:ascii="Cambria" w:hAnsi="Cambria" w:cs="Times New Roman"/>
              <w:noProof/>
              <w:color w:val="000000" w:themeColor="text1"/>
            </w:rPr>
            <w:delText>General Gutierrez Mellado</w:delText>
          </w:r>
          <w:r w:rsidDel="00D914FB">
            <w:rPr>
              <w:noProof/>
            </w:rPr>
            <w:delText>, 66</w:delText>
          </w:r>
        </w:del>
      </w:ins>
    </w:p>
    <w:p w14:paraId="0D8CAE6C" w14:textId="77777777" w:rsidR="004C1E2A" w:rsidDel="00D914FB" w:rsidRDefault="004C1E2A">
      <w:pPr>
        <w:pStyle w:val="Index1"/>
        <w:tabs>
          <w:tab w:val="right" w:leader="dot" w:pos="4310"/>
        </w:tabs>
        <w:rPr>
          <w:ins w:id="2799" w:author="karl@grindal.org" w:date="2014-10-19T20:58:00Z"/>
          <w:del w:id="2800" w:author="Microsoft account" w:date="2014-10-20T11:08:00Z"/>
          <w:noProof/>
        </w:rPr>
      </w:pPr>
      <w:ins w:id="2801" w:author="karl@grindal.org" w:date="2014-10-19T20:58:00Z">
        <w:del w:id="2802" w:author="Microsoft account" w:date="2014-10-20T11:08:00Z">
          <w:r w:rsidRPr="00F4030A" w:rsidDel="00D914FB">
            <w:rPr>
              <w:rFonts w:ascii="Cambria" w:hAnsi="Cambria" w:cs="Times New Roman"/>
              <w:noProof/>
              <w:color w:val="000000" w:themeColor="text1"/>
            </w:rPr>
            <w:delText>General Jean Alfred Diallo</w:delText>
          </w:r>
          <w:r w:rsidDel="00D914FB">
            <w:rPr>
              <w:noProof/>
            </w:rPr>
            <w:delText>, 66</w:delText>
          </w:r>
        </w:del>
      </w:ins>
    </w:p>
    <w:p w14:paraId="690C3029" w14:textId="77777777" w:rsidR="004C1E2A" w:rsidDel="00D914FB" w:rsidRDefault="004C1E2A">
      <w:pPr>
        <w:pStyle w:val="Index1"/>
        <w:tabs>
          <w:tab w:val="right" w:leader="dot" w:pos="4310"/>
        </w:tabs>
        <w:rPr>
          <w:ins w:id="2803" w:author="karl@grindal.org" w:date="2014-10-19T20:58:00Z"/>
          <w:del w:id="2804" w:author="Microsoft account" w:date="2014-10-20T11:08:00Z"/>
          <w:noProof/>
        </w:rPr>
      </w:pPr>
      <w:ins w:id="2805" w:author="karl@grindal.org" w:date="2014-10-19T20:58:00Z">
        <w:del w:id="2806" w:author="Microsoft account" w:date="2014-10-20T11:08:00Z">
          <w:r w:rsidRPr="00F4030A" w:rsidDel="00D914FB">
            <w:rPr>
              <w:rFonts w:ascii="Cambria" w:hAnsi="Cambria" w:cs="Times New Roman"/>
              <w:noProof/>
              <w:color w:val="000000" w:themeColor="text1"/>
            </w:rPr>
            <w:delText>General Prem Tinsulanonda</w:delText>
          </w:r>
          <w:r w:rsidDel="00D914FB">
            <w:rPr>
              <w:noProof/>
            </w:rPr>
            <w:delText>, 66</w:delText>
          </w:r>
        </w:del>
      </w:ins>
    </w:p>
    <w:p w14:paraId="13A08750" w14:textId="77777777" w:rsidR="004C1E2A" w:rsidDel="00D914FB" w:rsidRDefault="004C1E2A">
      <w:pPr>
        <w:pStyle w:val="Index1"/>
        <w:tabs>
          <w:tab w:val="right" w:leader="dot" w:pos="4310"/>
        </w:tabs>
        <w:rPr>
          <w:ins w:id="2807" w:author="karl@grindal.org" w:date="2014-10-19T20:58:00Z"/>
          <w:del w:id="2808" w:author="Microsoft account" w:date="2014-10-20T11:08:00Z"/>
          <w:noProof/>
        </w:rPr>
      </w:pPr>
      <w:ins w:id="2809" w:author="karl@grindal.org" w:date="2014-10-19T20:58:00Z">
        <w:del w:id="2810" w:author="Microsoft account" w:date="2014-10-20T11:08:00Z">
          <w:r w:rsidRPr="00F4030A" w:rsidDel="00D914FB">
            <w:rPr>
              <w:rFonts w:ascii="Cambria" w:hAnsi="Cambria" w:cs="Times New Roman"/>
              <w:noProof/>
              <w:color w:val="000000" w:themeColor="text1"/>
            </w:rPr>
            <w:delText>General Rachid Ammar</w:delText>
          </w:r>
          <w:r w:rsidDel="00D914FB">
            <w:rPr>
              <w:noProof/>
            </w:rPr>
            <w:delText>, 66</w:delText>
          </w:r>
        </w:del>
      </w:ins>
    </w:p>
    <w:p w14:paraId="1073C98E" w14:textId="77777777" w:rsidR="004C1E2A" w:rsidDel="00D914FB" w:rsidRDefault="004C1E2A">
      <w:pPr>
        <w:pStyle w:val="Index1"/>
        <w:tabs>
          <w:tab w:val="right" w:leader="dot" w:pos="4310"/>
        </w:tabs>
        <w:rPr>
          <w:ins w:id="2811" w:author="karl@grindal.org" w:date="2014-10-19T20:58:00Z"/>
          <w:del w:id="2812" w:author="Microsoft account" w:date="2014-10-20T11:08:00Z"/>
          <w:noProof/>
        </w:rPr>
      </w:pPr>
      <w:ins w:id="2813" w:author="karl@grindal.org" w:date="2014-10-19T20:58:00Z">
        <w:del w:id="2814" w:author="Microsoft account" w:date="2014-10-20T11:08:00Z">
          <w:r w:rsidRPr="00F4030A" w:rsidDel="00D914FB">
            <w:rPr>
              <w:rFonts w:ascii="Cambria" w:hAnsi="Cambria" w:cs="Times New Roman"/>
              <w:b/>
              <w:noProof/>
              <w:color w:val="000000" w:themeColor="text1"/>
            </w:rPr>
            <w:delText>George A. Lopez</w:delText>
          </w:r>
          <w:r w:rsidDel="00D914FB">
            <w:rPr>
              <w:noProof/>
            </w:rPr>
            <w:delText>, 2, 5, 169, 170, 172, 173</w:delText>
          </w:r>
        </w:del>
      </w:ins>
    </w:p>
    <w:p w14:paraId="4507F69F" w14:textId="77777777" w:rsidR="004C1E2A" w:rsidDel="00D914FB" w:rsidRDefault="004C1E2A">
      <w:pPr>
        <w:pStyle w:val="Index1"/>
        <w:tabs>
          <w:tab w:val="right" w:leader="dot" w:pos="4310"/>
        </w:tabs>
        <w:rPr>
          <w:ins w:id="2815" w:author="karl@grindal.org" w:date="2014-10-19T20:58:00Z"/>
          <w:del w:id="2816" w:author="Microsoft account" w:date="2014-10-20T11:08:00Z"/>
          <w:noProof/>
        </w:rPr>
      </w:pPr>
      <w:ins w:id="2817" w:author="karl@grindal.org" w:date="2014-10-19T20:58:00Z">
        <w:del w:id="2818" w:author="Microsoft account" w:date="2014-10-20T11:08:00Z">
          <w:r w:rsidRPr="00F4030A" w:rsidDel="00D914FB">
            <w:rPr>
              <w:rFonts w:ascii="Cambria" w:hAnsi="Cambria"/>
              <w:noProof/>
            </w:rPr>
            <w:delText>George Lopez</w:delText>
          </w:r>
          <w:r w:rsidDel="00D914FB">
            <w:rPr>
              <w:noProof/>
            </w:rPr>
            <w:delText>, 202</w:delText>
          </w:r>
        </w:del>
      </w:ins>
    </w:p>
    <w:p w14:paraId="5D8D07C7" w14:textId="77777777" w:rsidR="004C1E2A" w:rsidDel="00D914FB" w:rsidRDefault="004C1E2A">
      <w:pPr>
        <w:pStyle w:val="Index1"/>
        <w:tabs>
          <w:tab w:val="right" w:leader="dot" w:pos="4310"/>
        </w:tabs>
        <w:rPr>
          <w:ins w:id="2819" w:author="karl@grindal.org" w:date="2014-10-19T20:58:00Z"/>
          <w:del w:id="2820" w:author="Microsoft account" w:date="2014-10-20T11:08:00Z"/>
          <w:noProof/>
        </w:rPr>
      </w:pPr>
      <w:ins w:id="2821" w:author="karl@grindal.org" w:date="2014-10-19T20:58:00Z">
        <w:del w:id="2822" w:author="Microsoft account" w:date="2014-10-20T11:08:00Z">
          <w:r w:rsidRPr="00F4030A" w:rsidDel="00D914FB">
            <w:rPr>
              <w:rFonts w:ascii="Cambria" w:eastAsia="Times New Roman" w:hAnsi="Cambria" w:cs="Times New Roman"/>
              <w:bCs/>
              <w:noProof/>
              <w:color w:val="000000" w:themeColor="text1"/>
              <w:spacing w:val="-8"/>
              <w:kern w:val="36"/>
            </w:rPr>
            <w:delText>Gezi Park</w:delText>
          </w:r>
          <w:r w:rsidDel="00D914FB">
            <w:rPr>
              <w:noProof/>
            </w:rPr>
            <w:delText>, 44, 50, 56</w:delText>
          </w:r>
        </w:del>
      </w:ins>
    </w:p>
    <w:p w14:paraId="06704B37" w14:textId="77777777" w:rsidR="004C1E2A" w:rsidDel="00D914FB" w:rsidRDefault="004C1E2A">
      <w:pPr>
        <w:pStyle w:val="Index1"/>
        <w:tabs>
          <w:tab w:val="right" w:leader="dot" w:pos="4310"/>
        </w:tabs>
        <w:rPr>
          <w:ins w:id="2823" w:author="karl@grindal.org" w:date="2014-10-19T20:58:00Z"/>
          <w:del w:id="2824" w:author="Microsoft account" w:date="2014-10-20T11:08:00Z"/>
          <w:noProof/>
        </w:rPr>
      </w:pPr>
      <w:ins w:id="2825" w:author="karl@grindal.org" w:date="2014-10-19T20:58:00Z">
        <w:del w:id="2826" w:author="Microsoft account" w:date="2014-10-20T11:08:00Z">
          <w:r w:rsidRPr="00F4030A" w:rsidDel="00D914FB">
            <w:rPr>
              <w:rFonts w:ascii="Cambria" w:eastAsia="Times New Roman" w:hAnsi="Cambria" w:cs="Times New Roman"/>
              <w:bCs/>
              <w:noProof/>
              <w:color w:val="000000" w:themeColor="text1"/>
              <w:spacing w:val="-8"/>
              <w:kern w:val="36"/>
            </w:rPr>
            <w:delText>Google</w:delText>
          </w:r>
          <w:r w:rsidDel="00D914FB">
            <w:rPr>
              <w:noProof/>
            </w:rPr>
            <w:delText>, 48</w:delText>
          </w:r>
        </w:del>
      </w:ins>
    </w:p>
    <w:p w14:paraId="1D02425E" w14:textId="77777777" w:rsidR="004C1E2A" w:rsidDel="00D914FB" w:rsidRDefault="004C1E2A">
      <w:pPr>
        <w:pStyle w:val="Index1"/>
        <w:tabs>
          <w:tab w:val="right" w:leader="dot" w:pos="4310"/>
        </w:tabs>
        <w:rPr>
          <w:ins w:id="2827" w:author="karl@grindal.org" w:date="2014-10-19T20:58:00Z"/>
          <w:del w:id="2828" w:author="Microsoft account" w:date="2014-10-20T11:08:00Z"/>
          <w:noProof/>
        </w:rPr>
      </w:pPr>
      <w:ins w:id="2829" w:author="karl@grindal.org" w:date="2014-10-19T20:58:00Z">
        <w:del w:id="2830" w:author="Microsoft account" w:date="2014-10-20T11:08:00Z">
          <w:r w:rsidRPr="00F4030A" w:rsidDel="00D914FB">
            <w:rPr>
              <w:rFonts w:ascii="Cambria" w:hAnsi="Cambria"/>
              <w:noProof/>
            </w:rPr>
            <w:delText>Green Movement</w:delText>
          </w:r>
          <w:r w:rsidDel="00D914FB">
            <w:rPr>
              <w:noProof/>
            </w:rPr>
            <w:delText>, 33, 36, 38, 80</w:delText>
          </w:r>
        </w:del>
      </w:ins>
    </w:p>
    <w:p w14:paraId="7AB8CB43" w14:textId="77777777" w:rsidR="004C1E2A" w:rsidDel="00D914FB" w:rsidRDefault="004C1E2A">
      <w:pPr>
        <w:pStyle w:val="Index1"/>
        <w:tabs>
          <w:tab w:val="right" w:leader="dot" w:pos="4310"/>
        </w:tabs>
        <w:rPr>
          <w:ins w:id="2831" w:author="karl@grindal.org" w:date="2014-10-19T20:58:00Z"/>
          <w:del w:id="2832" w:author="Microsoft account" w:date="2014-10-20T11:08:00Z"/>
          <w:noProof/>
        </w:rPr>
      </w:pPr>
      <w:ins w:id="2833" w:author="karl@grindal.org" w:date="2014-10-19T20:58:00Z">
        <w:del w:id="2834" w:author="Microsoft account" w:date="2014-10-20T11:08:00Z">
          <w:r w:rsidRPr="00F4030A" w:rsidDel="00D914FB">
            <w:rPr>
              <w:rFonts w:cs="Times New Roman"/>
              <w:b/>
              <w:noProof/>
              <w:color w:val="000000" w:themeColor="text1"/>
            </w:rPr>
            <w:delText>Hardy Merriman</w:delText>
          </w:r>
          <w:r w:rsidDel="00D914FB">
            <w:rPr>
              <w:noProof/>
            </w:rPr>
            <w:delText>, 1, 4, 69, 102, 194</w:delText>
          </w:r>
        </w:del>
      </w:ins>
    </w:p>
    <w:p w14:paraId="1E5AD59C" w14:textId="77777777" w:rsidR="004C1E2A" w:rsidDel="00D914FB" w:rsidRDefault="004C1E2A">
      <w:pPr>
        <w:pStyle w:val="Index1"/>
        <w:tabs>
          <w:tab w:val="right" w:leader="dot" w:pos="4310"/>
        </w:tabs>
        <w:rPr>
          <w:ins w:id="2835" w:author="karl@grindal.org" w:date="2014-10-19T20:58:00Z"/>
          <w:del w:id="2836" w:author="Microsoft account" w:date="2014-10-20T11:08:00Z"/>
          <w:noProof/>
        </w:rPr>
      </w:pPr>
      <w:ins w:id="2837" w:author="karl@grindal.org" w:date="2014-10-19T20:58:00Z">
        <w:del w:id="2838" w:author="Microsoft account" w:date="2014-10-20T11:08:00Z">
          <w:r w:rsidRPr="00F4030A" w:rsidDel="00D914FB">
            <w:rPr>
              <w:rFonts w:ascii="Cambria" w:hAnsi="Cambria"/>
              <w:noProof/>
            </w:rPr>
            <w:delText>Henrique Capriles</w:delText>
          </w:r>
          <w:r w:rsidDel="00D914FB">
            <w:rPr>
              <w:noProof/>
            </w:rPr>
            <w:delText>, 37</w:delText>
          </w:r>
        </w:del>
      </w:ins>
    </w:p>
    <w:p w14:paraId="1DC17659" w14:textId="77777777" w:rsidR="004C1E2A" w:rsidDel="00D914FB" w:rsidRDefault="004C1E2A">
      <w:pPr>
        <w:pStyle w:val="Index1"/>
        <w:tabs>
          <w:tab w:val="right" w:leader="dot" w:pos="4310"/>
        </w:tabs>
        <w:rPr>
          <w:ins w:id="2839" w:author="karl@grindal.org" w:date="2014-10-19T20:58:00Z"/>
          <w:del w:id="2840" w:author="Microsoft account" w:date="2014-10-20T11:08:00Z"/>
          <w:noProof/>
        </w:rPr>
      </w:pPr>
      <w:ins w:id="2841" w:author="karl@grindal.org" w:date="2014-10-19T20:58:00Z">
        <w:del w:id="2842" w:author="Microsoft account" w:date="2014-10-20T11:08:00Z">
          <w:r w:rsidRPr="00F4030A" w:rsidDel="00D914FB">
            <w:rPr>
              <w:rFonts w:ascii="Cambria" w:hAnsi="Cambria" w:cs="Times New Roman"/>
              <w:noProof/>
              <w:color w:val="000000" w:themeColor="text1"/>
            </w:rPr>
            <w:delText>Hezbollah</w:delText>
          </w:r>
          <w:r w:rsidDel="00D914FB">
            <w:rPr>
              <w:noProof/>
            </w:rPr>
            <w:delText>, 119</w:delText>
          </w:r>
        </w:del>
      </w:ins>
    </w:p>
    <w:p w14:paraId="21E60269" w14:textId="77777777" w:rsidR="004C1E2A" w:rsidDel="00D914FB" w:rsidRDefault="004C1E2A">
      <w:pPr>
        <w:pStyle w:val="Index1"/>
        <w:tabs>
          <w:tab w:val="right" w:leader="dot" w:pos="4310"/>
        </w:tabs>
        <w:rPr>
          <w:ins w:id="2843" w:author="karl@grindal.org" w:date="2014-10-19T20:58:00Z"/>
          <w:del w:id="2844" w:author="Microsoft account" w:date="2014-10-20T11:08:00Z"/>
          <w:noProof/>
        </w:rPr>
      </w:pPr>
      <w:ins w:id="2845" w:author="karl@grindal.org" w:date="2014-10-19T20:58:00Z">
        <w:del w:id="2846" w:author="Microsoft account" w:date="2014-10-20T11:08:00Z">
          <w:r w:rsidRPr="00F4030A" w:rsidDel="00D914FB">
            <w:rPr>
              <w:rFonts w:ascii="Cambria" w:hAnsi="Cambria"/>
              <w:noProof/>
            </w:rPr>
            <w:delText>Hossein Mousavi</w:delText>
          </w:r>
          <w:r w:rsidDel="00D914FB">
            <w:rPr>
              <w:noProof/>
            </w:rPr>
            <w:delText>, 36</w:delText>
          </w:r>
        </w:del>
      </w:ins>
    </w:p>
    <w:p w14:paraId="0FF733F7" w14:textId="77777777" w:rsidR="004C1E2A" w:rsidDel="00D914FB" w:rsidRDefault="004C1E2A">
      <w:pPr>
        <w:pStyle w:val="Index1"/>
        <w:tabs>
          <w:tab w:val="right" w:leader="dot" w:pos="4310"/>
        </w:tabs>
        <w:rPr>
          <w:ins w:id="2847" w:author="karl@grindal.org" w:date="2014-10-19T20:58:00Z"/>
          <w:del w:id="2848" w:author="Microsoft account" w:date="2014-10-20T11:08:00Z"/>
          <w:noProof/>
        </w:rPr>
      </w:pPr>
      <w:ins w:id="2849" w:author="karl@grindal.org" w:date="2014-10-19T20:58:00Z">
        <w:del w:id="2850" w:author="Microsoft account" w:date="2014-10-20T11:08:00Z">
          <w:r w:rsidRPr="00F4030A" w:rsidDel="00D914FB">
            <w:rPr>
              <w:rFonts w:cs="Times New Roman"/>
              <w:b/>
              <w:noProof/>
              <w:color w:val="000000" w:themeColor="text1"/>
            </w:rPr>
            <w:delText>Howard Barrell</w:delText>
          </w:r>
          <w:r w:rsidDel="00D914FB">
            <w:rPr>
              <w:noProof/>
            </w:rPr>
            <w:delText>, 1, 5, 123, 127</w:delText>
          </w:r>
        </w:del>
      </w:ins>
    </w:p>
    <w:p w14:paraId="19913897" w14:textId="77777777" w:rsidR="004C1E2A" w:rsidDel="00D914FB" w:rsidRDefault="004C1E2A">
      <w:pPr>
        <w:pStyle w:val="Index1"/>
        <w:tabs>
          <w:tab w:val="right" w:leader="dot" w:pos="4310"/>
        </w:tabs>
        <w:rPr>
          <w:ins w:id="2851" w:author="karl@grindal.org" w:date="2014-10-19T20:58:00Z"/>
          <w:del w:id="2852" w:author="Microsoft account" w:date="2014-10-20T11:08:00Z"/>
          <w:noProof/>
        </w:rPr>
      </w:pPr>
      <w:ins w:id="2853" w:author="karl@grindal.org" w:date="2014-10-19T20:58:00Z">
        <w:del w:id="2854" w:author="Microsoft account" w:date="2014-10-20T11:08:00Z">
          <w:r w:rsidRPr="00F4030A" w:rsidDel="00D914FB">
            <w:rPr>
              <w:rFonts w:ascii="Cambria" w:hAnsi="Cambria" w:cs="Times New Roman"/>
              <w:noProof/>
              <w:color w:val="000000" w:themeColor="text1"/>
            </w:rPr>
            <w:delText>Hugo Chavez</w:delText>
          </w:r>
          <w:r w:rsidDel="00D914FB">
            <w:rPr>
              <w:noProof/>
            </w:rPr>
            <w:delText>, 33, 57</w:delText>
          </w:r>
        </w:del>
      </w:ins>
    </w:p>
    <w:p w14:paraId="7334B29F" w14:textId="77777777" w:rsidR="004C1E2A" w:rsidDel="00D914FB" w:rsidRDefault="004C1E2A">
      <w:pPr>
        <w:pStyle w:val="Index1"/>
        <w:tabs>
          <w:tab w:val="right" w:leader="dot" w:pos="4310"/>
        </w:tabs>
        <w:rPr>
          <w:ins w:id="2855" w:author="karl@grindal.org" w:date="2014-10-19T20:58:00Z"/>
          <w:del w:id="2856" w:author="Microsoft account" w:date="2014-10-20T11:08:00Z"/>
          <w:noProof/>
        </w:rPr>
      </w:pPr>
      <w:ins w:id="2857" w:author="karl@grindal.org" w:date="2014-10-19T20:58:00Z">
        <w:del w:id="2858" w:author="Microsoft account" w:date="2014-10-20T11:08:00Z">
          <w:r w:rsidRPr="00F4030A" w:rsidDel="00D914FB">
            <w:rPr>
              <w:rFonts w:ascii="Cambria" w:eastAsia="MS Mincho" w:hAnsi="Cambria" w:cs="Times New Roman"/>
              <w:noProof/>
              <w:color w:val="000000" w:themeColor="text1"/>
            </w:rPr>
            <w:delText>Human Rights Committee</w:delText>
          </w:r>
          <w:r w:rsidDel="00D914FB">
            <w:rPr>
              <w:noProof/>
            </w:rPr>
            <w:delText>, 147, 148, 149, 150, 154, 155, 157, 158, 159, 164, 167</w:delText>
          </w:r>
        </w:del>
      </w:ins>
    </w:p>
    <w:p w14:paraId="47B57FB0" w14:textId="77777777" w:rsidR="004C1E2A" w:rsidDel="00D914FB" w:rsidRDefault="004C1E2A">
      <w:pPr>
        <w:pStyle w:val="Index1"/>
        <w:tabs>
          <w:tab w:val="right" w:leader="dot" w:pos="4310"/>
        </w:tabs>
        <w:rPr>
          <w:ins w:id="2859" w:author="karl@grindal.org" w:date="2014-10-19T20:58:00Z"/>
          <w:del w:id="2860" w:author="Microsoft account" w:date="2014-10-20T11:08:00Z"/>
          <w:noProof/>
        </w:rPr>
      </w:pPr>
      <w:ins w:id="2861" w:author="karl@grindal.org" w:date="2014-10-19T20:58:00Z">
        <w:del w:id="2862" w:author="Microsoft account" w:date="2014-10-20T11:08:00Z">
          <w:r w:rsidRPr="00F4030A" w:rsidDel="00D914FB">
            <w:rPr>
              <w:rFonts w:ascii="Cambria" w:hAnsi="Cambria" w:cs="Times New Roman"/>
              <w:noProof/>
              <w:color w:val="000000" w:themeColor="text1"/>
            </w:rPr>
            <w:delText>Human Rights Watch</w:delText>
          </w:r>
          <w:r w:rsidDel="00D914FB">
            <w:rPr>
              <w:noProof/>
            </w:rPr>
            <w:delText>, 29, 96</w:delText>
          </w:r>
        </w:del>
      </w:ins>
    </w:p>
    <w:p w14:paraId="18F05B6E" w14:textId="77777777" w:rsidR="004C1E2A" w:rsidDel="00D914FB" w:rsidRDefault="004C1E2A">
      <w:pPr>
        <w:pStyle w:val="Index1"/>
        <w:tabs>
          <w:tab w:val="right" w:leader="dot" w:pos="4310"/>
        </w:tabs>
        <w:rPr>
          <w:ins w:id="2863" w:author="karl@grindal.org" w:date="2014-10-19T20:58:00Z"/>
          <w:del w:id="2864" w:author="Microsoft account" w:date="2014-10-20T11:08:00Z"/>
          <w:noProof/>
        </w:rPr>
      </w:pPr>
      <w:ins w:id="2865" w:author="karl@grindal.org" w:date="2014-10-19T20:58:00Z">
        <w:del w:id="2866" w:author="Microsoft account" w:date="2014-10-20T11:08:00Z">
          <w:r w:rsidRPr="00F4030A" w:rsidDel="00D914FB">
            <w:rPr>
              <w:rFonts w:ascii="Cambria" w:hAnsi="Cambria" w:cs="Times New Roman"/>
              <w:noProof/>
              <w:color w:val="000000" w:themeColor="text1"/>
            </w:rPr>
            <w:delText>Hussein Khalid</w:delText>
          </w:r>
          <w:r w:rsidDel="00D914FB">
            <w:rPr>
              <w:noProof/>
            </w:rPr>
            <w:delText>, 96</w:delText>
          </w:r>
        </w:del>
      </w:ins>
    </w:p>
    <w:p w14:paraId="57F0524B" w14:textId="77777777" w:rsidR="004C1E2A" w:rsidDel="00D914FB" w:rsidRDefault="004C1E2A">
      <w:pPr>
        <w:pStyle w:val="Index1"/>
        <w:tabs>
          <w:tab w:val="right" w:leader="dot" w:pos="4310"/>
        </w:tabs>
        <w:rPr>
          <w:ins w:id="2867" w:author="karl@grindal.org" w:date="2014-10-19T20:58:00Z"/>
          <w:del w:id="2868" w:author="Microsoft account" w:date="2014-10-20T11:08:00Z"/>
          <w:noProof/>
        </w:rPr>
      </w:pPr>
      <w:ins w:id="2869" w:author="karl@grindal.org" w:date="2014-10-19T20:58:00Z">
        <w:del w:id="2870" w:author="Microsoft account" w:date="2014-10-20T11:08:00Z">
          <w:r w:rsidRPr="00F4030A" w:rsidDel="00D914FB">
            <w:rPr>
              <w:rFonts w:ascii="Cambria" w:hAnsi="Cambria" w:cs="Times New Roman"/>
              <w:noProof/>
              <w:color w:val="000000" w:themeColor="text1"/>
              <w:lang w:val="en"/>
            </w:rPr>
            <w:delText>IMF</w:delText>
          </w:r>
          <w:r w:rsidDel="00D914FB">
            <w:rPr>
              <w:noProof/>
            </w:rPr>
            <w:delText>, 15</w:delText>
          </w:r>
        </w:del>
      </w:ins>
    </w:p>
    <w:p w14:paraId="3991DE17" w14:textId="77777777" w:rsidR="004C1E2A" w:rsidDel="00D914FB" w:rsidRDefault="004C1E2A">
      <w:pPr>
        <w:pStyle w:val="Index1"/>
        <w:tabs>
          <w:tab w:val="right" w:leader="dot" w:pos="4310"/>
        </w:tabs>
        <w:rPr>
          <w:ins w:id="2871" w:author="karl@grindal.org" w:date="2014-10-19T20:58:00Z"/>
          <w:del w:id="2872" w:author="Microsoft account" w:date="2014-10-20T11:08:00Z"/>
          <w:noProof/>
        </w:rPr>
      </w:pPr>
      <w:ins w:id="2873" w:author="karl@grindal.org" w:date="2014-10-19T20:58:00Z">
        <w:del w:id="2874" w:author="Microsoft account" w:date="2014-10-20T11:08:00Z">
          <w:r w:rsidRPr="00F4030A" w:rsidDel="00D914FB">
            <w:rPr>
              <w:rFonts w:ascii="Cambria" w:hAnsi="Cambria" w:cs="Times New Roman"/>
              <w:noProof/>
              <w:color w:val="000000" w:themeColor="text1"/>
            </w:rPr>
            <w:delText>International Anti-Corruption Day</w:delText>
          </w:r>
          <w:r w:rsidDel="00D914FB">
            <w:rPr>
              <w:noProof/>
            </w:rPr>
            <w:delText>, 94</w:delText>
          </w:r>
        </w:del>
      </w:ins>
    </w:p>
    <w:p w14:paraId="2C01DFD7" w14:textId="77777777" w:rsidR="004C1E2A" w:rsidDel="00D914FB" w:rsidRDefault="004C1E2A">
      <w:pPr>
        <w:pStyle w:val="Index1"/>
        <w:tabs>
          <w:tab w:val="right" w:leader="dot" w:pos="4310"/>
        </w:tabs>
        <w:rPr>
          <w:ins w:id="2875" w:author="karl@grindal.org" w:date="2014-10-19T20:58:00Z"/>
          <w:del w:id="2876" w:author="Microsoft account" w:date="2014-10-20T11:08:00Z"/>
          <w:noProof/>
        </w:rPr>
      </w:pPr>
      <w:ins w:id="2877" w:author="karl@grindal.org" w:date="2014-10-19T20:58:00Z">
        <w:del w:id="2878" w:author="Microsoft account" w:date="2014-10-20T11:08:00Z">
          <w:r w:rsidRPr="00F4030A" w:rsidDel="00D914FB">
            <w:rPr>
              <w:rFonts w:ascii="Cambria" w:eastAsia="MS Mincho" w:hAnsi="Cambria" w:cs="Times New Roman"/>
              <w:noProof/>
              <w:color w:val="000000" w:themeColor="text1"/>
            </w:rPr>
            <w:delText>International Convention on Civil and Political Rights</w:delText>
          </w:r>
          <w:r w:rsidDel="00D914FB">
            <w:rPr>
              <w:noProof/>
            </w:rPr>
            <w:delText>, 147, 148, 149, 150, 151, 152, 158, 159, 160, 164</w:delText>
          </w:r>
        </w:del>
      </w:ins>
    </w:p>
    <w:p w14:paraId="5EF4F985" w14:textId="77777777" w:rsidR="004C1E2A" w:rsidDel="00D914FB" w:rsidRDefault="004C1E2A">
      <w:pPr>
        <w:pStyle w:val="Index1"/>
        <w:tabs>
          <w:tab w:val="right" w:leader="dot" w:pos="4310"/>
        </w:tabs>
        <w:rPr>
          <w:ins w:id="2879" w:author="karl@grindal.org" w:date="2014-10-19T20:58:00Z"/>
          <w:del w:id="2880" w:author="Microsoft account" w:date="2014-10-20T11:08:00Z"/>
          <w:noProof/>
        </w:rPr>
      </w:pPr>
      <w:ins w:id="2881" w:author="karl@grindal.org" w:date="2014-10-19T20:58:00Z">
        <w:del w:id="2882" w:author="Microsoft account" w:date="2014-10-20T11:08:00Z">
          <w:r w:rsidRPr="00F4030A" w:rsidDel="00D914FB">
            <w:rPr>
              <w:rFonts w:ascii="Cambria" w:eastAsia="MS Mincho" w:hAnsi="Cambria" w:cs="Times New Roman"/>
              <w:noProof/>
              <w:color w:val="000000" w:themeColor="text1"/>
            </w:rPr>
            <w:delText>International Labor Organization</w:delText>
          </w:r>
          <w:r w:rsidDel="00D914FB">
            <w:rPr>
              <w:noProof/>
            </w:rPr>
            <w:delText>, 148, 155, 156, 200</w:delText>
          </w:r>
        </w:del>
      </w:ins>
    </w:p>
    <w:p w14:paraId="771548EB" w14:textId="77777777" w:rsidR="004C1E2A" w:rsidDel="00D914FB" w:rsidRDefault="004C1E2A">
      <w:pPr>
        <w:pStyle w:val="Index1"/>
        <w:tabs>
          <w:tab w:val="right" w:leader="dot" w:pos="4310"/>
        </w:tabs>
        <w:rPr>
          <w:ins w:id="2883" w:author="karl@grindal.org" w:date="2014-10-19T20:58:00Z"/>
          <w:del w:id="2884" w:author="Microsoft account" w:date="2014-10-20T11:08:00Z"/>
          <w:noProof/>
        </w:rPr>
      </w:pPr>
      <w:ins w:id="2885" w:author="karl@grindal.org" w:date="2014-10-19T20:58:00Z">
        <w:del w:id="2886" w:author="Microsoft account" w:date="2014-10-20T11:08:00Z">
          <w:r w:rsidRPr="00F4030A" w:rsidDel="00D914FB">
            <w:rPr>
              <w:rFonts w:ascii="Cambria" w:hAnsi="Cambria"/>
              <w:noProof/>
            </w:rPr>
            <w:delText>Internet</w:delText>
          </w:r>
          <w:r w:rsidDel="00D914FB">
            <w:rPr>
              <w:noProof/>
            </w:rPr>
            <w:delText>, 41, 43, 44, 45, 46, 47, 59, 146, 149, 150, 196</w:delText>
          </w:r>
        </w:del>
      </w:ins>
    </w:p>
    <w:p w14:paraId="069B44E7" w14:textId="77777777" w:rsidR="004C1E2A" w:rsidDel="00D914FB" w:rsidRDefault="004C1E2A">
      <w:pPr>
        <w:pStyle w:val="Index1"/>
        <w:tabs>
          <w:tab w:val="right" w:leader="dot" w:pos="4310"/>
        </w:tabs>
        <w:rPr>
          <w:ins w:id="2887" w:author="karl@grindal.org" w:date="2014-10-19T20:58:00Z"/>
          <w:del w:id="2888" w:author="Microsoft account" w:date="2014-10-20T11:08:00Z"/>
          <w:noProof/>
        </w:rPr>
      </w:pPr>
      <w:ins w:id="2889" w:author="karl@grindal.org" w:date="2014-10-19T20:58:00Z">
        <w:del w:id="2890" w:author="Microsoft account" w:date="2014-10-20T11:08:00Z">
          <w:r w:rsidRPr="00F4030A" w:rsidDel="00D914FB">
            <w:rPr>
              <w:rFonts w:eastAsia="Times New Roman" w:cs="Times New Roman"/>
              <w:noProof/>
              <w:color w:val="000000" w:themeColor="text1"/>
            </w:rPr>
            <w:delText>Islamic State in Iraq and Syria</w:delText>
          </w:r>
          <w:r w:rsidDel="00D914FB">
            <w:rPr>
              <w:noProof/>
            </w:rPr>
            <w:delText>, 136, 142</w:delText>
          </w:r>
        </w:del>
      </w:ins>
    </w:p>
    <w:p w14:paraId="0DAF0A31" w14:textId="77777777" w:rsidR="004C1E2A" w:rsidDel="00D914FB" w:rsidRDefault="004C1E2A">
      <w:pPr>
        <w:pStyle w:val="Index1"/>
        <w:tabs>
          <w:tab w:val="right" w:leader="dot" w:pos="4310"/>
        </w:tabs>
        <w:rPr>
          <w:ins w:id="2891" w:author="karl@grindal.org" w:date="2014-10-19T20:58:00Z"/>
          <w:del w:id="2892" w:author="Microsoft account" w:date="2014-10-20T11:08:00Z"/>
          <w:noProof/>
        </w:rPr>
      </w:pPr>
      <w:ins w:id="2893" w:author="karl@grindal.org" w:date="2014-10-19T20:58:00Z">
        <w:del w:id="2894" w:author="Microsoft account" w:date="2014-10-20T11:08:00Z">
          <w:r w:rsidRPr="00F4030A" w:rsidDel="00D914FB">
            <w:rPr>
              <w:rFonts w:eastAsia="Times New Roman" w:cs="Times New Roman"/>
              <w:noProof/>
              <w:color w:val="000000" w:themeColor="text1"/>
            </w:rPr>
            <w:delText>Jamal Suleiman</w:delText>
          </w:r>
          <w:r w:rsidDel="00D914FB">
            <w:rPr>
              <w:noProof/>
            </w:rPr>
            <w:delText>, 133</w:delText>
          </w:r>
        </w:del>
      </w:ins>
    </w:p>
    <w:p w14:paraId="0F26BD17" w14:textId="77777777" w:rsidR="004C1E2A" w:rsidDel="00D914FB" w:rsidRDefault="004C1E2A">
      <w:pPr>
        <w:pStyle w:val="Index1"/>
        <w:tabs>
          <w:tab w:val="right" w:leader="dot" w:pos="4310"/>
        </w:tabs>
        <w:rPr>
          <w:ins w:id="2895" w:author="karl@grindal.org" w:date="2014-10-19T20:58:00Z"/>
          <w:del w:id="2896" w:author="Microsoft account" w:date="2014-10-20T11:08:00Z"/>
          <w:noProof/>
        </w:rPr>
      </w:pPr>
      <w:ins w:id="2897" w:author="karl@grindal.org" w:date="2014-10-19T20:58:00Z">
        <w:del w:id="2898" w:author="Microsoft account" w:date="2014-10-20T11:08:00Z">
          <w:r w:rsidRPr="00F4030A" w:rsidDel="00D914FB">
            <w:rPr>
              <w:rFonts w:ascii="Cambria" w:hAnsi="Cambria" w:cs="Times New Roman"/>
              <w:noProof/>
              <w:color w:val="000000" w:themeColor="text1"/>
            </w:rPr>
            <w:delText>January 25 Revolution</w:delText>
          </w:r>
          <w:r w:rsidDel="00D914FB">
            <w:rPr>
              <w:noProof/>
            </w:rPr>
            <w:delText>, 93, 94</w:delText>
          </w:r>
        </w:del>
      </w:ins>
    </w:p>
    <w:p w14:paraId="5C30D32D" w14:textId="77777777" w:rsidR="004C1E2A" w:rsidDel="00D914FB" w:rsidRDefault="004C1E2A">
      <w:pPr>
        <w:pStyle w:val="Index1"/>
        <w:tabs>
          <w:tab w:val="right" w:leader="dot" w:pos="4310"/>
        </w:tabs>
        <w:rPr>
          <w:ins w:id="2899" w:author="karl@grindal.org" w:date="2014-10-19T20:58:00Z"/>
          <w:del w:id="2900" w:author="Microsoft account" w:date="2014-10-20T11:08:00Z"/>
          <w:noProof/>
        </w:rPr>
      </w:pPr>
      <w:ins w:id="2901" w:author="karl@grindal.org" w:date="2014-10-19T20:58:00Z">
        <w:del w:id="2902" w:author="Microsoft account" w:date="2014-10-20T11:08:00Z">
          <w:r w:rsidRPr="00F4030A" w:rsidDel="00D914FB">
            <w:rPr>
              <w:rFonts w:ascii="Cambria" w:hAnsi="Cambria" w:cs="Times New Roman"/>
              <w:noProof/>
              <w:color w:val="000000" w:themeColor="text1"/>
            </w:rPr>
            <w:delText>Jay Ulfelder</w:delText>
          </w:r>
          <w:r w:rsidDel="00D914FB">
            <w:rPr>
              <w:noProof/>
            </w:rPr>
            <w:delText>, 3</w:delText>
          </w:r>
        </w:del>
      </w:ins>
    </w:p>
    <w:p w14:paraId="58224B8C" w14:textId="77777777" w:rsidR="004C1E2A" w:rsidDel="00D914FB" w:rsidRDefault="004C1E2A">
      <w:pPr>
        <w:pStyle w:val="Index1"/>
        <w:tabs>
          <w:tab w:val="right" w:leader="dot" w:pos="4310"/>
        </w:tabs>
        <w:rPr>
          <w:ins w:id="2903" w:author="karl@grindal.org" w:date="2014-10-19T20:58:00Z"/>
          <w:del w:id="2904" w:author="Microsoft account" w:date="2014-10-20T11:08:00Z"/>
          <w:noProof/>
        </w:rPr>
      </w:pPr>
      <w:ins w:id="2905" w:author="karl@grindal.org" w:date="2014-10-19T20:58:00Z">
        <w:del w:id="2906" w:author="Microsoft account" w:date="2014-10-20T11:08:00Z">
          <w:r w:rsidRPr="00F4030A" w:rsidDel="00D914FB">
            <w:rPr>
              <w:rFonts w:ascii="Cambria" w:hAnsi="Cambria" w:cs="Times New Roman"/>
              <w:b/>
              <w:noProof/>
              <w:color w:val="000000" w:themeColor="text1"/>
            </w:rPr>
            <w:delText>Jeremy Kinsman</w:delText>
          </w:r>
          <w:r w:rsidDel="00D914FB">
            <w:rPr>
              <w:noProof/>
            </w:rPr>
            <w:delText>, 2, 5, 183, 195</w:delText>
          </w:r>
        </w:del>
      </w:ins>
    </w:p>
    <w:p w14:paraId="36B930C5" w14:textId="77777777" w:rsidR="004C1E2A" w:rsidDel="00D914FB" w:rsidRDefault="004C1E2A">
      <w:pPr>
        <w:pStyle w:val="Index1"/>
        <w:tabs>
          <w:tab w:val="right" w:leader="dot" w:pos="4310"/>
        </w:tabs>
        <w:rPr>
          <w:ins w:id="2907" w:author="karl@grindal.org" w:date="2014-10-19T20:58:00Z"/>
          <w:del w:id="2908" w:author="Microsoft account" w:date="2014-10-20T11:08:00Z"/>
          <w:noProof/>
        </w:rPr>
      </w:pPr>
      <w:ins w:id="2909" w:author="karl@grindal.org" w:date="2014-10-19T20:58:00Z">
        <w:del w:id="2910" w:author="Microsoft account" w:date="2014-10-20T11:08:00Z">
          <w:r w:rsidRPr="00F4030A" w:rsidDel="00D914FB">
            <w:rPr>
              <w:rFonts w:ascii="Cambria" w:hAnsi="Cambria"/>
              <w:noProof/>
            </w:rPr>
            <w:delText>Jerry Rawlings</w:delText>
          </w:r>
          <w:r w:rsidDel="00D914FB">
            <w:rPr>
              <w:noProof/>
            </w:rPr>
            <w:delText>, 34</w:delText>
          </w:r>
        </w:del>
      </w:ins>
    </w:p>
    <w:p w14:paraId="7990D984" w14:textId="77777777" w:rsidR="004C1E2A" w:rsidDel="00D914FB" w:rsidRDefault="004C1E2A">
      <w:pPr>
        <w:pStyle w:val="Index1"/>
        <w:tabs>
          <w:tab w:val="right" w:leader="dot" w:pos="4310"/>
        </w:tabs>
        <w:rPr>
          <w:ins w:id="2911" w:author="karl@grindal.org" w:date="2014-10-19T20:58:00Z"/>
          <w:del w:id="2912" w:author="Microsoft account" w:date="2014-10-20T11:08:00Z"/>
          <w:noProof/>
        </w:rPr>
      </w:pPr>
      <w:ins w:id="2913" w:author="karl@grindal.org" w:date="2014-10-19T20:58:00Z">
        <w:del w:id="2914" w:author="Microsoft account" w:date="2014-10-20T11:08:00Z">
          <w:r w:rsidRPr="00F4030A" w:rsidDel="00D914FB">
            <w:rPr>
              <w:rFonts w:ascii="Cambria" w:hAnsi="Cambria" w:cs="Times New Roman"/>
              <w:noProof/>
              <w:color w:val="000000" w:themeColor="text1"/>
              <w:lang w:val="en"/>
            </w:rPr>
            <w:delText>John Hobbes</w:delText>
          </w:r>
          <w:r w:rsidDel="00D914FB">
            <w:rPr>
              <w:noProof/>
            </w:rPr>
            <w:delText>, 12</w:delText>
          </w:r>
        </w:del>
      </w:ins>
    </w:p>
    <w:p w14:paraId="44F5A8FE" w14:textId="77777777" w:rsidR="004C1E2A" w:rsidDel="00D914FB" w:rsidRDefault="004C1E2A">
      <w:pPr>
        <w:pStyle w:val="Index1"/>
        <w:tabs>
          <w:tab w:val="right" w:leader="dot" w:pos="4310"/>
        </w:tabs>
        <w:rPr>
          <w:ins w:id="2915" w:author="karl@grindal.org" w:date="2014-10-19T20:58:00Z"/>
          <w:del w:id="2916" w:author="Microsoft account" w:date="2014-10-20T11:08:00Z"/>
          <w:noProof/>
        </w:rPr>
      </w:pPr>
      <w:ins w:id="2917" w:author="karl@grindal.org" w:date="2014-10-19T20:58:00Z">
        <w:del w:id="2918" w:author="Microsoft account" w:date="2014-10-20T11:08:00Z">
          <w:r w:rsidRPr="00F4030A" w:rsidDel="00D914FB">
            <w:rPr>
              <w:rFonts w:cs="Times New Roman"/>
              <w:b/>
              <w:noProof/>
              <w:color w:val="000000" w:themeColor="text1"/>
            </w:rPr>
            <w:delText>Julia Taleb</w:delText>
          </w:r>
          <w:r w:rsidDel="00D914FB">
            <w:rPr>
              <w:noProof/>
            </w:rPr>
            <w:delText>, 1, 5, 131, 199</w:delText>
          </w:r>
        </w:del>
      </w:ins>
    </w:p>
    <w:p w14:paraId="1F6104D9" w14:textId="77777777" w:rsidR="004C1E2A" w:rsidDel="00D914FB" w:rsidRDefault="004C1E2A">
      <w:pPr>
        <w:pStyle w:val="Index1"/>
        <w:tabs>
          <w:tab w:val="right" w:leader="dot" w:pos="4310"/>
        </w:tabs>
        <w:rPr>
          <w:ins w:id="2919" w:author="karl@grindal.org" w:date="2014-10-19T20:58:00Z"/>
          <w:del w:id="2920" w:author="Microsoft account" w:date="2014-10-20T11:08:00Z"/>
          <w:noProof/>
        </w:rPr>
      </w:pPr>
      <w:ins w:id="2921" w:author="karl@grindal.org" w:date="2014-10-19T20:58:00Z">
        <w:del w:id="2922" w:author="Microsoft account" w:date="2014-10-20T11:08:00Z">
          <w:r w:rsidRPr="00F4030A" w:rsidDel="00D914FB">
            <w:rPr>
              <w:rFonts w:ascii="Cambria" w:eastAsia="Times New Roman" w:hAnsi="Cambria" w:cs="Times New Roman"/>
              <w:bCs/>
              <w:noProof/>
              <w:color w:val="000000" w:themeColor="text1"/>
              <w:spacing w:val="-8"/>
              <w:kern w:val="36"/>
            </w:rPr>
            <w:delText>Khaled Saed</w:delText>
          </w:r>
          <w:r w:rsidDel="00D914FB">
            <w:rPr>
              <w:noProof/>
            </w:rPr>
            <w:delText>, 49</w:delText>
          </w:r>
        </w:del>
      </w:ins>
    </w:p>
    <w:p w14:paraId="6803B3E0" w14:textId="77777777" w:rsidR="004C1E2A" w:rsidDel="00D914FB" w:rsidRDefault="004C1E2A">
      <w:pPr>
        <w:pStyle w:val="Index1"/>
        <w:tabs>
          <w:tab w:val="right" w:leader="dot" w:pos="4310"/>
        </w:tabs>
        <w:rPr>
          <w:ins w:id="2923" w:author="karl@grindal.org" w:date="2014-10-19T20:58:00Z"/>
          <w:del w:id="2924" w:author="Microsoft account" w:date="2014-10-20T11:08:00Z"/>
          <w:noProof/>
        </w:rPr>
      </w:pPr>
      <w:ins w:id="2925" w:author="karl@grindal.org" w:date="2014-10-19T20:58:00Z">
        <w:del w:id="2926" w:author="Microsoft account" w:date="2014-10-20T11:08:00Z">
          <w:r w:rsidRPr="00F4030A" w:rsidDel="00D914FB">
            <w:rPr>
              <w:rFonts w:ascii="Cambria" w:hAnsi="Cambria" w:cs="Times New Roman"/>
              <w:noProof/>
              <w:color w:val="000000" w:themeColor="text1"/>
            </w:rPr>
            <w:delText>Khaled Said</w:delText>
          </w:r>
          <w:r w:rsidDel="00D914FB">
            <w:rPr>
              <w:noProof/>
            </w:rPr>
            <w:delText>, 60, 82, 94</w:delText>
          </w:r>
        </w:del>
      </w:ins>
    </w:p>
    <w:p w14:paraId="7118774E" w14:textId="77777777" w:rsidR="004C1E2A" w:rsidDel="00D914FB" w:rsidRDefault="004C1E2A">
      <w:pPr>
        <w:pStyle w:val="Index1"/>
        <w:tabs>
          <w:tab w:val="right" w:leader="dot" w:pos="4310"/>
        </w:tabs>
        <w:rPr>
          <w:ins w:id="2927" w:author="karl@grindal.org" w:date="2014-10-19T20:58:00Z"/>
          <w:del w:id="2928" w:author="Microsoft account" w:date="2014-10-20T11:08:00Z"/>
          <w:noProof/>
        </w:rPr>
      </w:pPr>
      <w:ins w:id="2929" w:author="karl@grindal.org" w:date="2014-10-19T20:58:00Z">
        <w:del w:id="2930" w:author="Microsoft account" w:date="2014-10-20T11:08:00Z">
          <w:r w:rsidRPr="00F4030A" w:rsidDel="00D914FB">
            <w:rPr>
              <w:rFonts w:ascii="Cambria" w:eastAsia="Calibri" w:hAnsi="Cambria"/>
              <w:noProof/>
              <w:color w:val="000000" w:themeColor="text1"/>
            </w:rPr>
            <w:delText>Khimki</w:delText>
          </w:r>
          <w:r w:rsidRPr="00F4030A" w:rsidDel="00D914FB">
            <w:rPr>
              <w:rFonts w:ascii="Cambria" w:eastAsia="Calibri" w:hAnsi="Cambria"/>
              <w:noProof/>
              <w:color w:val="000000" w:themeColor="text1"/>
              <w:spacing w:val="1"/>
            </w:rPr>
            <w:delText xml:space="preserve"> </w:delText>
          </w:r>
          <w:r w:rsidRPr="00F4030A" w:rsidDel="00D914FB">
            <w:rPr>
              <w:rFonts w:ascii="Cambria" w:eastAsia="Calibri" w:hAnsi="Cambria"/>
              <w:noProof/>
              <w:color w:val="000000" w:themeColor="text1"/>
              <w:spacing w:val="-1"/>
            </w:rPr>
            <w:delText>F</w:delText>
          </w:r>
          <w:r w:rsidRPr="00F4030A" w:rsidDel="00D914FB">
            <w:rPr>
              <w:rFonts w:ascii="Cambria" w:eastAsia="Calibri" w:hAnsi="Cambria"/>
              <w:noProof/>
              <w:color w:val="000000" w:themeColor="text1"/>
            </w:rPr>
            <w:delText>or</w:delText>
          </w:r>
          <w:r w:rsidRPr="00F4030A" w:rsidDel="00D914FB">
            <w:rPr>
              <w:rFonts w:ascii="Cambria" w:eastAsia="Calibri" w:hAnsi="Cambria"/>
              <w:noProof/>
              <w:color w:val="000000" w:themeColor="text1"/>
              <w:spacing w:val="-2"/>
            </w:rPr>
            <w:delText>e</w:delText>
          </w:r>
          <w:r w:rsidRPr="00F4030A" w:rsidDel="00D914FB">
            <w:rPr>
              <w:rFonts w:ascii="Cambria" w:eastAsia="Calibri" w:hAnsi="Cambria"/>
              <w:noProof/>
              <w:color w:val="000000" w:themeColor="text1"/>
            </w:rPr>
            <w:delText>st</w:delText>
          </w:r>
          <w:r w:rsidDel="00D914FB">
            <w:rPr>
              <w:noProof/>
            </w:rPr>
            <w:delText>, 95, 96, 98, 101, 103, 107, 111</w:delText>
          </w:r>
        </w:del>
      </w:ins>
    </w:p>
    <w:p w14:paraId="52A5F0DB" w14:textId="77777777" w:rsidR="004C1E2A" w:rsidDel="00D914FB" w:rsidRDefault="004C1E2A">
      <w:pPr>
        <w:pStyle w:val="Index1"/>
        <w:tabs>
          <w:tab w:val="right" w:leader="dot" w:pos="4310"/>
        </w:tabs>
        <w:rPr>
          <w:ins w:id="2931" w:author="karl@grindal.org" w:date="2014-10-19T20:58:00Z"/>
          <w:del w:id="2932" w:author="Microsoft account" w:date="2014-10-20T11:08:00Z"/>
          <w:noProof/>
        </w:rPr>
      </w:pPr>
      <w:ins w:id="2933" w:author="karl@grindal.org" w:date="2014-10-19T20:58:00Z">
        <w:del w:id="2934" w:author="Microsoft account" w:date="2014-10-20T11:08:00Z">
          <w:r w:rsidRPr="00F4030A" w:rsidDel="00D914FB">
            <w:rPr>
              <w:rFonts w:ascii="Cambria" w:hAnsi="Cambria"/>
              <w:noProof/>
            </w:rPr>
            <w:delText>Kimberley Process</w:delText>
          </w:r>
          <w:r w:rsidDel="00D914FB">
            <w:rPr>
              <w:noProof/>
            </w:rPr>
            <w:delText>, 180</w:delText>
          </w:r>
        </w:del>
      </w:ins>
    </w:p>
    <w:p w14:paraId="4315F59F" w14:textId="77777777" w:rsidR="004C1E2A" w:rsidDel="00D914FB" w:rsidRDefault="004C1E2A">
      <w:pPr>
        <w:pStyle w:val="Index1"/>
        <w:tabs>
          <w:tab w:val="right" w:leader="dot" w:pos="4310"/>
        </w:tabs>
        <w:rPr>
          <w:ins w:id="2935" w:author="karl@grindal.org" w:date="2014-10-19T20:58:00Z"/>
          <w:del w:id="2936" w:author="Microsoft account" w:date="2014-10-20T11:08:00Z"/>
          <w:noProof/>
        </w:rPr>
      </w:pPr>
      <w:ins w:id="2937" w:author="karl@grindal.org" w:date="2014-10-19T20:58:00Z">
        <w:del w:id="2938" w:author="Microsoft account" w:date="2014-10-20T11:08:00Z">
          <w:r w:rsidRPr="00F4030A" w:rsidDel="00D914FB">
            <w:rPr>
              <w:rFonts w:ascii="Cambria" w:hAnsi="Cambria"/>
              <w:noProof/>
            </w:rPr>
            <w:delText>Konrad Adenauer Stiftung</w:delText>
          </w:r>
          <w:r w:rsidDel="00D914FB">
            <w:rPr>
              <w:noProof/>
            </w:rPr>
            <w:delText>, 197</w:delText>
          </w:r>
        </w:del>
      </w:ins>
    </w:p>
    <w:p w14:paraId="3C7CBC77" w14:textId="77777777" w:rsidR="004C1E2A" w:rsidDel="00D914FB" w:rsidRDefault="004C1E2A">
      <w:pPr>
        <w:pStyle w:val="Index1"/>
        <w:tabs>
          <w:tab w:val="right" w:leader="dot" w:pos="4310"/>
        </w:tabs>
        <w:rPr>
          <w:ins w:id="2939" w:author="karl@grindal.org" w:date="2014-10-19T20:58:00Z"/>
          <w:del w:id="2940" w:author="Microsoft account" w:date="2014-10-20T11:08:00Z"/>
          <w:noProof/>
        </w:rPr>
      </w:pPr>
      <w:ins w:id="2941" w:author="karl@grindal.org" w:date="2014-10-19T20:58:00Z">
        <w:del w:id="2942" w:author="Microsoft account" w:date="2014-10-20T11:08:00Z">
          <w:r w:rsidRPr="00F4030A" w:rsidDel="00D914FB">
            <w:rPr>
              <w:rFonts w:ascii="Cambria" w:hAnsi="Cambria" w:cs="Times New Roman"/>
              <w:noProof/>
              <w:color w:val="000000" w:themeColor="text1"/>
            </w:rPr>
            <w:delText>Ksenia Sobchak</w:delText>
          </w:r>
          <w:r w:rsidDel="00D914FB">
            <w:rPr>
              <w:noProof/>
            </w:rPr>
            <w:delText>, 99</w:delText>
          </w:r>
        </w:del>
      </w:ins>
    </w:p>
    <w:p w14:paraId="1856E3B2" w14:textId="77777777" w:rsidR="004C1E2A" w:rsidDel="00D914FB" w:rsidRDefault="004C1E2A">
      <w:pPr>
        <w:pStyle w:val="Index1"/>
        <w:tabs>
          <w:tab w:val="right" w:leader="dot" w:pos="4310"/>
        </w:tabs>
        <w:rPr>
          <w:ins w:id="2943" w:author="karl@grindal.org" w:date="2014-10-19T20:58:00Z"/>
          <w:del w:id="2944" w:author="Microsoft account" w:date="2014-10-20T11:08:00Z"/>
          <w:noProof/>
        </w:rPr>
      </w:pPr>
      <w:ins w:id="2945" w:author="karl@grindal.org" w:date="2014-10-19T20:58:00Z">
        <w:del w:id="2946" w:author="Microsoft account" w:date="2014-10-20T11:08:00Z">
          <w:r w:rsidRPr="00F4030A" w:rsidDel="00D914FB">
            <w:rPr>
              <w:rFonts w:ascii="Cambria" w:hAnsi="Cambria" w:cs="Times New Roman"/>
              <w:b/>
              <w:noProof/>
              <w:color w:val="000000" w:themeColor="text1"/>
            </w:rPr>
            <w:delText>Kurt Bassuener</w:delText>
          </w:r>
          <w:r w:rsidDel="00D914FB">
            <w:rPr>
              <w:noProof/>
            </w:rPr>
            <w:delText>, 2, 5, 183</w:delText>
          </w:r>
        </w:del>
      </w:ins>
    </w:p>
    <w:p w14:paraId="5869DB8F" w14:textId="77777777" w:rsidR="004C1E2A" w:rsidDel="00D914FB" w:rsidRDefault="004C1E2A">
      <w:pPr>
        <w:pStyle w:val="Index1"/>
        <w:tabs>
          <w:tab w:val="right" w:leader="dot" w:pos="4310"/>
        </w:tabs>
        <w:rPr>
          <w:ins w:id="2947" w:author="karl@grindal.org" w:date="2014-10-19T20:58:00Z"/>
          <w:del w:id="2948" w:author="Microsoft account" w:date="2014-10-20T11:08:00Z"/>
          <w:noProof/>
        </w:rPr>
      </w:pPr>
      <w:ins w:id="2949" w:author="karl@grindal.org" w:date="2014-10-19T20:58:00Z">
        <w:del w:id="2950" w:author="Microsoft account" w:date="2014-10-20T11:08:00Z">
          <w:r w:rsidRPr="00F4030A" w:rsidDel="00D914FB">
            <w:rPr>
              <w:rFonts w:cs="Times New Roman"/>
              <w:b/>
              <w:noProof/>
              <w:color w:val="000000" w:themeColor="text1"/>
            </w:rPr>
            <w:delText>Larry Diamond</w:delText>
          </w:r>
          <w:r w:rsidDel="00D914FB">
            <w:rPr>
              <w:noProof/>
            </w:rPr>
            <w:delText>, 1, 4, 32, 39, 42</w:delText>
          </w:r>
        </w:del>
      </w:ins>
    </w:p>
    <w:p w14:paraId="7018EA1E" w14:textId="77777777" w:rsidR="004C1E2A" w:rsidDel="00D914FB" w:rsidRDefault="004C1E2A">
      <w:pPr>
        <w:pStyle w:val="Index1"/>
        <w:tabs>
          <w:tab w:val="right" w:leader="dot" w:pos="4310"/>
        </w:tabs>
        <w:rPr>
          <w:ins w:id="2951" w:author="karl@grindal.org" w:date="2014-10-19T20:58:00Z"/>
          <w:del w:id="2952" w:author="Microsoft account" w:date="2014-10-20T11:08:00Z"/>
          <w:noProof/>
        </w:rPr>
      </w:pPr>
      <w:ins w:id="2953" w:author="karl@grindal.org" w:date="2014-10-19T20:58:00Z">
        <w:del w:id="2954" w:author="Microsoft account" w:date="2014-10-20T11:08:00Z">
          <w:r w:rsidRPr="00F4030A" w:rsidDel="00D914FB">
            <w:rPr>
              <w:rFonts w:ascii="Cambria" w:hAnsi="Cambria"/>
              <w:noProof/>
            </w:rPr>
            <w:delText>Lord's Resistance Army</w:delText>
          </w:r>
          <w:r w:rsidDel="00D914FB">
            <w:rPr>
              <w:noProof/>
            </w:rPr>
            <w:delText>, 203</w:delText>
          </w:r>
        </w:del>
      </w:ins>
    </w:p>
    <w:p w14:paraId="06DA73B1" w14:textId="77777777" w:rsidR="004C1E2A" w:rsidDel="00D914FB" w:rsidRDefault="004C1E2A">
      <w:pPr>
        <w:pStyle w:val="Index1"/>
        <w:tabs>
          <w:tab w:val="right" w:leader="dot" w:pos="4310"/>
        </w:tabs>
        <w:rPr>
          <w:ins w:id="2955" w:author="karl@grindal.org" w:date="2014-10-19T20:58:00Z"/>
          <w:del w:id="2956" w:author="Microsoft account" w:date="2014-10-20T11:08:00Z"/>
          <w:noProof/>
        </w:rPr>
      </w:pPr>
      <w:ins w:id="2957" w:author="karl@grindal.org" w:date="2014-10-19T20:58:00Z">
        <w:del w:id="2958" w:author="Microsoft account" w:date="2014-10-20T11:08:00Z">
          <w:r w:rsidRPr="00F4030A" w:rsidDel="00D914FB">
            <w:rPr>
              <w:rFonts w:cs="Times New Roman"/>
              <w:b/>
              <w:noProof/>
              <w:color w:val="000000" w:themeColor="text1"/>
            </w:rPr>
            <w:delText>Maciej Bartkowski</w:delText>
          </w:r>
          <w:r w:rsidDel="00D914FB">
            <w:rPr>
              <w:noProof/>
            </w:rPr>
            <w:delText>, 1, 5, 131, 132, 138, 199</w:delText>
          </w:r>
        </w:del>
      </w:ins>
    </w:p>
    <w:p w14:paraId="05950B45" w14:textId="77777777" w:rsidR="004C1E2A" w:rsidDel="00D914FB" w:rsidRDefault="004C1E2A">
      <w:pPr>
        <w:pStyle w:val="Index1"/>
        <w:tabs>
          <w:tab w:val="right" w:leader="dot" w:pos="4310"/>
        </w:tabs>
        <w:rPr>
          <w:ins w:id="2959" w:author="karl@grindal.org" w:date="2014-10-19T20:58:00Z"/>
          <w:del w:id="2960" w:author="Microsoft account" w:date="2014-10-20T11:08:00Z"/>
          <w:noProof/>
        </w:rPr>
      </w:pPr>
      <w:ins w:id="2961" w:author="karl@grindal.org" w:date="2014-10-19T20:58:00Z">
        <w:del w:id="2962" w:author="Microsoft account" w:date="2014-10-20T11:08:00Z">
          <w:r w:rsidRPr="00F4030A" w:rsidDel="00D914FB">
            <w:rPr>
              <w:rFonts w:ascii="Cambria" w:eastAsia="Calibri" w:hAnsi="Cambria" w:cs="Times New Roman"/>
              <w:noProof/>
              <w:color w:val="000000" w:themeColor="text1"/>
            </w:rPr>
            <w:delText>mafia</w:delText>
          </w:r>
          <w:r w:rsidDel="00D914FB">
            <w:rPr>
              <w:noProof/>
            </w:rPr>
            <w:delText>, 21, 95, 106, 110, 111</w:delText>
          </w:r>
        </w:del>
      </w:ins>
    </w:p>
    <w:p w14:paraId="41DE11DC" w14:textId="77777777" w:rsidR="004C1E2A" w:rsidDel="00D914FB" w:rsidRDefault="004C1E2A">
      <w:pPr>
        <w:pStyle w:val="Index1"/>
        <w:tabs>
          <w:tab w:val="right" w:leader="dot" w:pos="4310"/>
        </w:tabs>
        <w:rPr>
          <w:ins w:id="2963" w:author="karl@grindal.org" w:date="2014-10-19T20:58:00Z"/>
          <w:del w:id="2964" w:author="Microsoft account" w:date="2014-10-20T11:08:00Z"/>
          <w:noProof/>
        </w:rPr>
      </w:pPr>
      <w:ins w:id="2965" w:author="karl@grindal.org" w:date="2014-10-19T20:58:00Z">
        <w:del w:id="2966" w:author="Microsoft account" w:date="2014-10-20T11:08:00Z">
          <w:r w:rsidRPr="00F4030A" w:rsidDel="00D914FB">
            <w:rPr>
              <w:rFonts w:ascii="Cambria" w:eastAsia="Calibri" w:hAnsi="Cambria" w:cs="Times New Roman"/>
              <w:i/>
              <w:noProof/>
              <w:color w:val="000000" w:themeColor="text1"/>
            </w:rPr>
            <w:delText>mahallahs</w:delText>
          </w:r>
          <w:r w:rsidDel="00D914FB">
            <w:rPr>
              <w:noProof/>
            </w:rPr>
            <w:delText>, 24</w:delText>
          </w:r>
        </w:del>
      </w:ins>
    </w:p>
    <w:p w14:paraId="7F5FFCCF" w14:textId="77777777" w:rsidR="004C1E2A" w:rsidDel="00D914FB" w:rsidRDefault="004C1E2A">
      <w:pPr>
        <w:pStyle w:val="Index1"/>
        <w:tabs>
          <w:tab w:val="right" w:leader="dot" w:pos="4310"/>
        </w:tabs>
        <w:rPr>
          <w:ins w:id="2967" w:author="karl@grindal.org" w:date="2014-10-19T20:58:00Z"/>
          <w:del w:id="2968" w:author="Microsoft account" w:date="2014-10-20T11:08:00Z"/>
          <w:noProof/>
        </w:rPr>
      </w:pPr>
      <w:ins w:id="2969" w:author="karl@grindal.org" w:date="2014-10-19T20:58:00Z">
        <w:del w:id="2970" w:author="Microsoft account" w:date="2014-10-20T11:08:00Z">
          <w:r w:rsidRPr="00F4030A" w:rsidDel="00D914FB">
            <w:rPr>
              <w:rFonts w:ascii="Cambria" w:eastAsia="MS Mincho" w:hAnsi="Cambria" w:cs="Times New Roman"/>
              <w:noProof/>
              <w:color w:val="000000" w:themeColor="text1"/>
            </w:rPr>
            <w:delText>Maina Kiai</w:delText>
          </w:r>
          <w:r w:rsidDel="00D914FB">
            <w:rPr>
              <w:noProof/>
            </w:rPr>
            <w:delText>, 155, 164</w:delText>
          </w:r>
        </w:del>
      </w:ins>
    </w:p>
    <w:p w14:paraId="207293E0" w14:textId="77777777" w:rsidR="004C1E2A" w:rsidDel="00D914FB" w:rsidRDefault="004C1E2A">
      <w:pPr>
        <w:pStyle w:val="Index1"/>
        <w:tabs>
          <w:tab w:val="right" w:leader="dot" w:pos="4310"/>
        </w:tabs>
        <w:rPr>
          <w:ins w:id="2971" w:author="karl@grindal.org" w:date="2014-10-19T20:58:00Z"/>
          <w:del w:id="2972" w:author="Microsoft account" w:date="2014-10-20T11:08:00Z"/>
          <w:noProof/>
        </w:rPr>
      </w:pPr>
      <w:ins w:id="2973" w:author="karl@grindal.org" w:date="2014-10-19T20:58:00Z">
        <w:del w:id="2974" w:author="Microsoft account" w:date="2014-10-20T11:08:00Z">
          <w:r w:rsidRPr="00F4030A" w:rsidDel="00D914FB">
            <w:rPr>
              <w:rFonts w:ascii="Cambria" w:eastAsia="MS Mincho" w:hAnsi="Cambria" w:cs="Times New Roman"/>
              <w:noProof/>
              <w:color w:val="000000" w:themeColor="text1"/>
            </w:rPr>
            <w:delText>Mao Tse-Tung</w:delText>
          </w:r>
          <w:r w:rsidDel="00D914FB">
            <w:rPr>
              <w:noProof/>
            </w:rPr>
            <w:delText>, 125</w:delText>
          </w:r>
        </w:del>
      </w:ins>
    </w:p>
    <w:p w14:paraId="669FC9D2" w14:textId="77777777" w:rsidR="004C1E2A" w:rsidDel="00D914FB" w:rsidRDefault="004C1E2A">
      <w:pPr>
        <w:pStyle w:val="Index1"/>
        <w:tabs>
          <w:tab w:val="right" w:leader="dot" w:pos="4310"/>
        </w:tabs>
        <w:rPr>
          <w:ins w:id="2975" w:author="karl@grindal.org" w:date="2014-10-19T20:58:00Z"/>
          <w:del w:id="2976" w:author="Microsoft account" w:date="2014-10-20T11:08:00Z"/>
          <w:noProof/>
        </w:rPr>
      </w:pPr>
      <w:ins w:id="2977" w:author="karl@grindal.org" w:date="2014-10-19T20:58:00Z">
        <w:del w:id="2978" w:author="Microsoft account" w:date="2014-10-20T11:08:00Z">
          <w:r w:rsidRPr="00F4030A" w:rsidDel="00D914FB">
            <w:rPr>
              <w:rFonts w:ascii="Cambria" w:eastAsia="MS Mincho" w:hAnsi="Cambria" w:cs="Times New Roman"/>
              <w:noProof/>
              <w:color w:val="000000" w:themeColor="text1"/>
            </w:rPr>
            <w:delText>Mao Zedong</w:delText>
          </w:r>
          <w:r w:rsidDel="00D914FB">
            <w:rPr>
              <w:noProof/>
            </w:rPr>
            <w:delText>, 124, 125</w:delText>
          </w:r>
        </w:del>
      </w:ins>
    </w:p>
    <w:p w14:paraId="1B0E6824" w14:textId="77777777" w:rsidR="004C1E2A" w:rsidDel="00D914FB" w:rsidRDefault="004C1E2A">
      <w:pPr>
        <w:pStyle w:val="Index1"/>
        <w:tabs>
          <w:tab w:val="right" w:leader="dot" w:pos="4310"/>
        </w:tabs>
        <w:rPr>
          <w:ins w:id="2979" w:author="karl@grindal.org" w:date="2014-10-19T20:58:00Z"/>
          <w:del w:id="2980" w:author="Microsoft account" w:date="2014-10-20T11:08:00Z"/>
          <w:noProof/>
        </w:rPr>
      </w:pPr>
      <w:ins w:id="2981" w:author="karl@grindal.org" w:date="2014-10-19T20:58:00Z">
        <w:del w:id="2982" w:author="Microsoft account" w:date="2014-10-20T11:08:00Z">
          <w:r w:rsidRPr="00F4030A" w:rsidDel="00D914FB">
            <w:rPr>
              <w:rFonts w:cs="Times New Roman"/>
              <w:b/>
              <w:noProof/>
              <w:color w:val="000000" w:themeColor="text1"/>
            </w:rPr>
            <w:delText>Maria J.  Stephan</w:delText>
          </w:r>
          <w:r w:rsidDel="00D914FB">
            <w:rPr>
              <w:noProof/>
            </w:rPr>
            <w:delText>, 2, 5</w:delText>
          </w:r>
        </w:del>
      </w:ins>
    </w:p>
    <w:p w14:paraId="12BDE14E" w14:textId="77777777" w:rsidR="004C1E2A" w:rsidDel="00D914FB" w:rsidRDefault="004C1E2A">
      <w:pPr>
        <w:pStyle w:val="Index1"/>
        <w:tabs>
          <w:tab w:val="right" w:leader="dot" w:pos="4310"/>
        </w:tabs>
        <w:rPr>
          <w:ins w:id="2983" w:author="karl@grindal.org" w:date="2014-10-19T20:58:00Z"/>
          <w:del w:id="2984" w:author="Microsoft account" w:date="2014-10-20T11:08:00Z"/>
          <w:noProof/>
        </w:rPr>
      </w:pPr>
      <w:ins w:id="2985" w:author="karl@grindal.org" w:date="2014-10-19T20:58:00Z">
        <w:del w:id="2986" w:author="Microsoft account" w:date="2014-10-20T11:08:00Z">
          <w:r w:rsidRPr="00F4030A" w:rsidDel="00D914FB">
            <w:rPr>
              <w:rFonts w:ascii="Cambria" w:hAnsi="Cambria" w:cs="Times New Roman"/>
              <w:bCs/>
              <w:noProof/>
              <w:color w:val="000000" w:themeColor="text1"/>
            </w:rPr>
            <w:delText>Maria Stephan</w:delText>
          </w:r>
          <w:r w:rsidDel="00D914FB">
            <w:rPr>
              <w:noProof/>
            </w:rPr>
            <w:delText>, 74, 123</w:delText>
          </w:r>
        </w:del>
      </w:ins>
    </w:p>
    <w:p w14:paraId="197937F8" w14:textId="77777777" w:rsidR="004C1E2A" w:rsidDel="00D914FB" w:rsidRDefault="004C1E2A">
      <w:pPr>
        <w:pStyle w:val="Index1"/>
        <w:tabs>
          <w:tab w:val="right" w:leader="dot" w:pos="4310"/>
        </w:tabs>
        <w:rPr>
          <w:ins w:id="2987" w:author="karl@grindal.org" w:date="2014-10-19T20:58:00Z"/>
          <w:del w:id="2988" w:author="Microsoft account" w:date="2014-10-20T11:08:00Z"/>
          <w:noProof/>
        </w:rPr>
      </w:pPr>
      <w:ins w:id="2989" w:author="karl@grindal.org" w:date="2014-10-19T20:58:00Z">
        <w:del w:id="2990" w:author="Microsoft account" w:date="2014-10-20T11:08:00Z">
          <w:r w:rsidRPr="00F4030A" w:rsidDel="00D914FB">
            <w:rPr>
              <w:rFonts w:ascii="Cambria" w:eastAsia="MS Mincho" w:hAnsi="Cambria" w:cs="Times New Roman"/>
              <w:noProof/>
              <w:color w:val="000000" w:themeColor="text1"/>
              <w:lang w:val="en-GB"/>
            </w:rPr>
            <w:delText>Mark Irving Lichbach</w:delText>
          </w:r>
          <w:r w:rsidDel="00D914FB">
            <w:rPr>
              <w:noProof/>
            </w:rPr>
            <w:delText>, 129</w:delText>
          </w:r>
        </w:del>
      </w:ins>
    </w:p>
    <w:p w14:paraId="5A64D545" w14:textId="77777777" w:rsidR="004C1E2A" w:rsidDel="00D914FB" w:rsidRDefault="004C1E2A">
      <w:pPr>
        <w:pStyle w:val="Index1"/>
        <w:tabs>
          <w:tab w:val="right" w:leader="dot" w:pos="4310"/>
        </w:tabs>
        <w:rPr>
          <w:ins w:id="2991" w:author="karl@grindal.org" w:date="2014-10-19T20:58:00Z"/>
          <w:del w:id="2992" w:author="Microsoft account" w:date="2014-10-20T11:08:00Z"/>
          <w:noProof/>
        </w:rPr>
      </w:pPr>
      <w:ins w:id="2993" w:author="karl@grindal.org" w:date="2014-10-19T20:58:00Z">
        <w:del w:id="2994" w:author="Microsoft account" w:date="2014-10-20T11:08:00Z">
          <w:r w:rsidRPr="00F4030A" w:rsidDel="00D914FB">
            <w:rPr>
              <w:rFonts w:ascii="Cambria" w:hAnsi="Cambria" w:cs="Times New Roman"/>
              <w:b/>
              <w:noProof/>
              <w:color w:val="000000" w:themeColor="text1"/>
            </w:rPr>
            <w:delText>Mat Burrows</w:delText>
          </w:r>
          <w:r w:rsidDel="00D914FB">
            <w:rPr>
              <w:noProof/>
            </w:rPr>
            <w:delText>, 4</w:delText>
          </w:r>
        </w:del>
      </w:ins>
    </w:p>
    <w:p w14:paraId="6956B066" w14:textId="77777777" w:rsidR="004C1E2A" w:rsidDel="00D914FB" w:rsidRDefault="004C1E2A">
      <w:pPr>
        <w:pStyle w:val="Index1"/>
        <w:tabs>
          <w:tab w:val="right" w:leader="dot" w:pos="4310"/>
        </w:tabs>
        <w:rPr>
          <w:ins w:id="2995" w:author="karl@grindal.org" w:date="2014-10-19T20:58:00Z"/>
          <w:del w:id="2996" w:author="Microsoft account" w:date="2014-10-20T11:08:00Z"/>
          <w:noProof/>
        </w:rPr>
      </w:pPr>
      <w:ins w:id="2997" w:author="karl@grindal.org" w:date="2014-10-19T20:58:00Z">
        <w:del w:id="2998" w:author="Microsoft account" w:date="2014-10-20T11:08:00Z">
          <w:r w:rsidRPr="00F4030A" w:rsidDel="00D914FB">
            <w:rPr>
              <w:rFonts w:ascii="Cambria" w:hAnsi="Cambria" w:cs="Times New Roman"/>
              <w:noProof/>
              <w:color w:val="000000" w:themeColor="text1"/>
            </w:rPr>
            <w:delText>Minxin Pei</w:delText>
          </w:r>
          <w:r w:rsidDel="00D914FB">
            <w:rPr>
              <w:noProof/>
            </w:rPr>
            <w:delText>, 88</w:delText>
          </w:r>
        </w:del>
      </w:ins>
    </w:p>
    <w:p w14:paraId="3DBA2E51" w14:textId="77777777" w:rsidR="004C1E2A" w:rsidDel="00D914FB" w:rsidRDefault="004C1E2A">
      <w:pPr>
        <w:pStyle w:val="Index1"/>
        <w:tabs>
          <w:tab w:val="right" w:leader="dot" w:pos="4310"/>
        </w:tabs>
        <w:rPr>
          <w:ins w:id="2999" w:author="karl@grindal.org" w:date="2014-10-19T20:58:00Z"/>
          <w:del w:id="3000" w:author="Microsoft account" w:date="2014-10-20T11:08:00Z"/>
          <w:noProof/>
        </w:rPr>
      </w:pPr>
      <w:ins w:id="3001" w:author="karl@grindal.org" w:date="2014-10-19T20:58:00Z">
        <w:del w:id="3002" w:author="Microsoft account" w:date="2014-10-20T11:08:00Z">
          <w:r w:rsidRPr="00F4030A" w:rsidDel="00D914FB">
            <w:rPr>
              <w:rFonts w:ascii="Cambria" w:hAnsi="Cambria"/>
              <w:noProof/>
            </w:rPr>
            <w:delText>Mo Ibrahim Foundation</w:delText>
          </w:r>
          <w:r w:rsidDel="00D914FB">
            <w:rPr>
              <w:noProof/>
            </w:rPr>
            <w:delText>, 203</w:delText>
          </w:r>
        </w:del>
      </w:ins>
    </w:p>
    <w:p w14:paraId="2A8FBD88" w14:textId="77777777" w:rsidR="004C1E2A" w:rsidDel="00D914FB" w:rsidRDefault="004C1E2A">
      <w:pPr>
        <w:pStyle w:val="Index1"/>
        <w:tabs>
          <w:tab w:val="right" w:leader="dot" w:pos="4310"/>
        </w:tabs>
        <w:rPr>
          <w:ins w:id="3003" w:author="karl@grindal.org" w:date="2014-10-19T20:58:00Z"/>
          <w:del w:id="3004" w:author="Microsoft account" w:date="2014-10-20T11:08:00Z"/>
          <w:noProof/>
        </w:rPr>
      </w:pPr>
      <w:ins w:id="3005" w:author="karl@grindal.org" w:date="2014-10-19T20:58:00Z">
        <w:del w:id="3006" w:author="Microsoft account" w:date="2014-10-20T11:08:00Z">
          <w:r w:rsidRPr="00F4030A" w:rsidDel="00D914FB">
            <w:rPr>
              <w:rFonts w:ascii="Cambria" w:hAnsi="Cambria"/>
              <w:noProof/>
            </w:rPr>
            <w:delText>Mohammed Shalgham</w:delText>
          </w:r>
          <w:r w:rsidDel="00D914FB">
            <w:rPr>
              <w:noProof/>
            </w:rPr>
            <w:delText>, 174</w:delText>
          </w:r>
        </w:del>
      </w:ins>
    </w:p>
    <w:p w14:paraId="6766D7A8" w14:textId="77777777" w:rsidR="004C1E2A" w:rsidDel="00D914FB" w:rsidRDefault="004C1E2A">
      <w:pPr>
        <w:pStyle w:val="Index1"/>
        <w:tabs>
          <w:tab w:val="right" w:leader="dot" w:pos="4310"/>
        </w:tabs>
        <w:rPr>
          <w:ins w:id="3007" w:author="karl@grindal.org" w:date="2014-10-19T20:58:00Z"/>
          <w:del w:id="3008" w:author="Microsoft account" w:date="2014-10-20T11:08:00Z"/>
          <w:noProof/>
        </w:rPr>
      </w:pPr>
      <w:ins w:id="3009" w:author="karl@grindal.org" w:date="2014-10-19T20:58:00Z">
        <w:del w:id="3010" w:author="Microsoft account" w:date="2014-10-20T11:08:00Z">
          <w:r w:rsidRPr="00F4030A" w:rsidDel="00D914FB">
            <w:rPr>
              <w:rFonts w:ascii="Cambria" w:hAnsi="Cambria"/>
              <w:noProof/>
            </w:rPr>
            <w:delText>Morgan Tsvangirai</w:delText>
          </w:r>
          <w:r w:rsidDel="00D914FB">
            <w:rPr>
              <w:noProof/>
            </w:rPr>
            <w:delText>, 36</w:delText>
          </w:r>
        </w:del>
      </w:ins>
    </w:p>
    <w:p w14:paraId="6F6C2C48" w14:textId="77777777" w:rsidR="004C1E2A" w:rsidDel="00D914FB" w:rsidRDefault="004C1E2A">
      <w:pPr>
        <w:pStyle w:val="Index1"/>
        <w:tabs>
          <w:tab w:val="right" w:leader="dot" w:pos="4310"/>
        </w:tabs>
        <w:rPr>
          <w:ins w:id="3011" w:author="karl@grindal.org" w:date="2014-10-19T20:58:00Z"/>
          <w:del w:id="3012" w:author="Microsoft account" w:date="2014-10-20T11:08:00Z"/>
          <w:noProof/>
        </w:rPr>
      </w:pPr>
      <w:ins w:id="3013" w:author="karl@grindal.org" w:date="2014-10-19T20:58:00Z">
        <w:del w:id="3014" w:author="Microsoft account" w:date="2014-10-20T11:08:00Z">
          <w:r w:rsidRPr="00F4030A" w:rsidDel="00D914FB">
            <w:rPr>
              <w:rFonts w:ascii="Cambria" w:eastAsia="Calibri" w:hAnsi="Cambria" w:cs="Times New Roman"/>
              <w:noProof/>
              <w:color w:val="000000" w:themeColor="text1"/>
            </w:rPr>
            <w:delText>Movement against Electoral Corruption coalition</w:delText>
          </w:r>
          <w:r w:rsidDel="00D914FB">
            <w:rPr>
              <w:noProof/>
            </w:rPr>
            <w:delText>, 106, 108</w:delText>
          </w:r>
        </w:del>
      </w:ins>
    </w:p>
    <w:p w14:paraId="23EBC7B6" w14:textId="77777777" w:rsidR="004C1E2A" w:rsidDel="00D914FB" w:rsidRDefault="004C1E2A">
      <w:pPr>
        <w:pStyle w:val="Index1"/>
        <w:tabs>
          <w:tab w:val="right" w:leader="dot" w:pos="4310"/>
        </w:tabs>
        <w:rPr>
          <w:ins w:id="3015" w:author="karl@grindal.org" w:date="2014-10-19T20:58:00Z"/>
          <w:del w:id="3016" w:author="Microsoft account" w:date="2014-10-20T11:08:00Z"/>
          <w:noProof/>
        </w:rPr>
      </w:pPr>
      <w:ins w:id="3017" w:author="karl@grindal.org" w:date="2014-10-19T20:58:00Z">
        <w:del w:id="3018" w:author="Microsoft account" w:date="2014-10-20T11:08:00Z">
          <w:r w:rsidRPr="00F4030A" w:rsidDel="00D914FB">
            <w:rPr>
              <w:rFonts w:ascii="Cambria" w:hAnsi="Cambria"/>
              <w:noProof/>
            </w:rPr>
            <w:delText>Movement for Democratic Change</w:delText>
          </w:r>
          <w:r w:rsidDel="00D914FB">
            <w:rPr>
              <w:noProof/>
            </w:rPr>
            <w:delText>, 36</w:delText>
          </w:r>
        </w:del>
      </w:ins>
    </w:p>
    <w:p w14:paraId="275946D8" w14:textId="77777777" w:rsidR="004C1E2A" w:rsidDel="00D914FB" w:rsidRDefault="004C1E2A">
      <w:pPr>
        <w:pStyle w:val="Index1"/>
        <w:tabs>
          <w:tab w:val="right" w:leader="dot" w:pos="4310"/>
        </w:tabs>
        <w:rPr>
          <w:ins w:id="3019" w:author="karl@grindal.org" w:date="2014-10-19T20:58:00Z"/>
          <w:del w:id="3020" w:author="Microsoft account" w:date="2014-10-20T11:08:00Z"/>
          <w:noProof/>
        </w:rPr>
      </w:pPr>
      <w:ins w:id="3021" w:author="karl@grindal.org" w:date="2014-10-19T20:58:00Z">
        <w:del w:id="3022" w:author="Microsoft account" w:date="2014-10-20T11:08:00Z">
          <w:r w:rsidRPr="00F4030A" w:rsidDel="00D914FB">
            <w:rPr>
              <w:rFonts w:ascii="Cambria" w:hAnsi="Cambria" w:cs="Times New Roman"/>
              <w:noProof/>
              <w:color w:val="000000" w:themeColor="text1"/>
              <w:lang w:val="en"/>
            </w:rPr>
            <w:delText>Mubarak</w:delText>
          </w:r>
          <w:r w:rsidDel="00D914FB">
            <w:rPr>
              <w:noProof/>
            </w:rPr>
            <w:delText>, 14, 42, 47, 48, 58, 60, 64, 72, 93, 104, 109</w:delText>
          </w:r>
        </w:del>
      </w:ins>
    </w:p>
    <w:p w14:paraId="26FF8903" w14:textId="77777777" w:rsidR="004C1E2A" w:rsidDel="00D914FB" w:rsidRDefault="004C1E2A">
      <w:pPr>
        <w:pStyle w:val="Index1"/>
        <w:tabs>
          <w:tab w:val="right" w:leader="dot" w:pos="4310"/>
        </w:tabs>
        <w:rPr>
          <w:ins w:id="3023" w:author="karl@grindal.org" w:date="2014-10-19T20:58:00Z"/>
          <w:del w:id="3024" w:author="Microsoft account" w:date="2014-10-20T11:08:00Z"/>
          <w:noProof/>
        </w:rPr>
      </w:pPr>
      <w:ins w:id="3025" w:author="karl@grindal.org" w:date="2014-10-19T20:58:00Z">
        <w:del w:id="3026" w:author="Microsoft account" w:date="2014-10-20T11:08:00Z">
          <w:r w:rsidRPr="00F4030A" w:rsidDel="00D914FB">
            <w:rPr>
              <w:rFonts w:eastAsia="Times New Roman" w:cs="Times New Roman"/>
              <w:noProof/>
              <w:color w:val="000000" w:themeColor="text1"/>
            </w:rPr>
            <w:delText>Muslim Brotherhood</w:delText>
          </w:r>
          <w:r w:rsidDel="00D914FB">
            <w:rPr>
              <w:noProof/>
            </w:rPr>
            <w:delText>, 132</w:delText>
          </w:r>
        </w:del>
      </w:ins>
    </w:p>
    <w:p w14:paraId="343808F0" w14:textId="77777777" w:rsidR="004C1E2A" w:rsidDel="00D914FB" w:rsidRDefault="004C1E2A">
      <w:pPr>
        <w:pStyle w:val="Index1"/>
        <w:tabs>
          <w:tab w:val="right" w:leader="dot" w:pos="4310"/>
        </w:tabs>
        <w:rPr>
          <w:ins w:id="3027" w:author="karl@grindal.org" w:date="2014-10-19T20:58:00Z"/>
          <w:del w:id="3028" w:author="Microsoft account" w:date="2014-10-20T11:08:00Z"/>
          <w:noProof/>
        </w:rPr>
      </w:pPr>
      <w:ins w:id="3029" w:author="karl@grindal.org" w:date="2014-10-19T20:58:00Z">
        <w:del w:id="3030" w:author="Microsoft account" w:date="2014-10-20T11:08:00Z">
          <w:r w:rsidRPr="00F4030A" w:rsidDel="00D914FB">
            <w:rPr>
              <w:rFonts w:ascii="Cambria" w:hAnsi="Cambria" w:cs="Times New Roman"/>
              <w:noProof/>
              <w:color w:val="000000" w:themeColor="text1"/>
            </w:rPr>
            <w:delText>Muslims for Human Rights</w:delText>
          </w:r>
          <w:r w:rsidDel="00D914FB">
            <w:rPr>
              <w:noProof/>
            </w:rPr>
            <w:delText>, 96, 97, 101, 103, 104, 106, 110</w:delText>
          </w:r>
        </w:del>
      </w:ins>
    </w:p>
    <w:p w14:paraId="64BBB8A6" w14:textId="77777777" w:rsidR="004C1E2A" w:rsidDel="00D914FB" w:rsidRDefault="004C1E2A">
      <w:pPr>
        <w:pStyle w:val="Index1"/>
        <w:tabs>
          <w:tab w:val="right" w:leader="dot" w:pos="4310"/>
        </w:tabs>
        <w:rPr>
          <w:ins w:id="3031" w:author="karl@grindal.org" w:date="2014-10-19T20:58:00Z"/>
          <w:del w:id="3032" w:author="Microsoft account" w:date="2014-10-20T11:08:00Z"/>
          <w:noProof/>
        </w:rPr>
      </w:pPr>
      <w:ins w:id="3033" w:author="karl@grindal.org" w:date="2014-10-19T20:58:00Z">
        <w:del w:id="3034" w:author="Microsoft account" w:date="2014-10-20T11:08:00Z">
          <w:r w:rsidRPr="00F4030A" w:rsidDel="00D914FB">
            <w:rPr>
              <w:rFonts w:ascii="Cambria" w:hAnsi="Cambria" w:cs="Times New Roman"/>
              <w:noProof/>
              <w:color w:val="000000" w:themeColor="text1"/>
            </w:rPr>
            <w:delText>Mustafa Kemal Ataturk</w:delText>
          </w:r>
          <w:r w:rsidDel="00D914FB">
            <w:rPr>
              <w:noProof/>
            </w:rPr>
            <w:delText>, 66</w:delText>
          </w:r>
        </w:del>
      </w:ins>
    </w:p>
    <w:p w14:paraId="10A7B3DD" w14:textId="77777777" w:rsidR="004C1E2A" w:rsidDel="00D914FB" w:rsidRDefault="004C1E2A">
      <w:pPr>
        <w:pStyle w:val="Index1"/>
        <w:tabs>
          <w:tab w:val="right" w:leader="dot" w:pos="4310"/>
        </w:tabs>
        <w:rPr>
          <w:ins w:id="3035" w:author="karl@grindal.org" w:date="2014-10-19T20:58:00Z"/>
          <w:del w:id="3036" w:author="Microsoft account" w:date="2014-10-20T11:08:00Z"/>
          <w:noProof/>
        </w:rPr>
      </w:pPr>
      <w:ins w:id="3037" w:author="karl@grindal.org" w:date="2014-10-19T20:58:00Z">
        <w:del w:id="3038" w:author="Microsoft account" w:date="2014-10-20T11:08:00Z">
          <w:r w:rsidRPr="00F4030A" w:rsidDel="00D914FB">
            <w:rPr>
              <w:rFonts w:ascii="Cambria" w:eastAsia="Times New Roman" w:hAnsi="Cambria" w:cs="Times New Roman"/>
              <w:bCs/>
              <w:noProof/>
              <w:color w:val="000000" w:themeColor="text1"/>
              <w:spacing w:val="-8"/>
              <w:kern w:val="36"/>
            </w:rPr>
            <w:delText>Mustafa Kemal Atatürk</w:delText>
          </w:r>
          <w:r w:rsidDel="00D914FB">
            <w:rPr>
              <w:noProof/>
            </w:rPr>
            <w:delText>, 46</w:delText>
          </w:r>
        </w:del>
      </w:ins>
    </w:p>
    <w:p w14:paraId="0CABECEC" w14:textId="77777777" w:rsidR="004C1E2A" w:rsidDel="00D914FB" w:rsidRDefault="004C1E2A">
      <w:pPr>
        <w:pStyle w:val="Index1"/>
        <w:tabs>
          <w:tab w:val="right" w:leader="dot" w:pos="4310"/>
        </w:tabs>
        <w:rPr>
          <w:ins w:id="3039" w:author="karl@grindal.org" w:date="2014-10-19T20:58:00Z"/>
          <w:del w:id="3040" w:author="Microsoft account" w:date="2014-10-20T11:08:00Z"/>
          <w:noProof/>
        </w:rPr>
      </w:pPr>
      <w:ins w:id="3041" w:author="karl@grindal.org" w:date="2014-10-19T20:58:00Z">
        <w:del w:id="3042" w:author="Microsoft account" w:date="2014-10-20T11:08:00Z">
          <w:r w:rsidRPr="00F4030A" w:rsidDel="00D914FB">
            <w:rPr>
              <w:rFonts w:ascii="Cambria" w:hAnsi="Cambria" w:cs="Times New Roman"/>
              <w:noProof/>
              <w:color w:val="000000" w:themeColor="text1"/>
              <w:lang w:bidi="ar-BH"/>
            </w:rPr>
            <w:delText>Nabeel Rajab</w:delText>
          </w:r>
          <w:r w:rsidDel="00D914FB">
            <w:rPr>
              <w:noProof/>
            </w:rPr>
            <w:delText>, 120</w:delText>
          </w:r>
        </w:del>
      </w:ins>
    </w:p>
    <w:p w14:paraId="3AACBFB9" w14:textId="77777777" w:rsidR="004C1E2A" w:rsidDel="00D914FB" w:rsidRDefault="004C1E2A">
      <w:pPr>
        <w:pStyle w:val="Index1"/>
        <w:tabs>
          <w:tab w:val="right" w:leader="dot" w:pos="4310"/>
        </w:tabs>
        <w:rPr>
          <w:ins w:id="3043" w:author="karl@grindal.org" w:date="2014-10-19T20:58:00Z"/>
          <w:del w:id="3044" w:author="Microsoft account" w:date="2014-10-20T11:08:00Z"/>
          <w:noProof/>
        </w:rPr>
      </w:pPr>
      <w:ins w:id="3045" w:author="karl@grindal.org" w:date="2014-10-19T20:58:00Z">
        <w:del w:id="3046" w:author="Microsoft account" w:date="2014-10-20T11:08:00Z">
          <w:r w:rsidRPr="00F4030A" w:rsidDel="00D914FB">
            <w:rPr>
              <w:rFonts w:cs="Times New Roman"/>
              <w:b/>
              <w:noProof/>
              <w:color w:val="000000" w:themeColor="text1"/>
            </w:rPr>
            <w:delText>Nada Alwadi</w:delText>
          </w:r>
          <w:r w:rsidDel="00D914FB">
            <w:rPr>
              <w:noProof/>
            </w:rPr>
            <w:delText>, 1, 5, 114</w:delText>
          </w:r>
        </w:del>
      </w:ins>
    </w:p>
    <w:p w14:paraId="1043F992" w14:textId="77777777" w:rsidR="004C1E2A" w:rsidDel="00D914FB" w:rsidRDefault="004C1E2A">
      <w:pPr>
        <w:pStyle w:val="Index1"/>
        <w:tabs>
          <w:tab w:val="right" w:leader="dot" w:pos="4310"/>
        </w:tabs>
        <w:rPr>
          <w:ins w:id="3047" w:author="karl@grindal.org" w:date="2014-10-19T20:58:00Z"/>
          <w:del w:id="3048" w:author="Microsoft account" w:date="2014-10-20T11:08:00Z"/>
          <w:noProof/>
        </w:rPr>
      </w:pPr>
      <w:ins w:id="3049" w:author="karl@grindal.org" w:date="2014-10-19T20:58:00Z">
        <w:del w:id="3050" w:author="Microsoft account" w:date="2014-10-20T11:08:00Z">
          <w:r w:rsidRPr="00F4030A" w:rsidDel="00D914FB">
            <w:rPr>
              <w:rFonts w:ascii="Cambria" w:hAnsi="Cambria" w:cs="Times New Roman"/>
              <w:noProof/>
              <w:color w:val="000000" w:themeColor="text1"/>
            </w:rPr>
            <w:delText>Nashi</w:delText>
          </w:r>
          <w:r w:rsidDel="00D914FB">
            <w:rPr>
              <w:noProof/>
            </w:rPr>
            <w:delText>, 57</w:delText>
          </w:r>
        </w:del>
      </w:ins>
    </w:p>
    <w:p w14:paraId="1ACA15F5" w14:textId="77777777" w:rsidR="004C1E2A" w:rsidDel="00D914FB" w:rsidRDefault="004C1E2A">
      <w:pPr>
        <w:pStyle w:val="Index1"/>
        <w:tabs>
          <w:tab w:val="right" w:leader="dot" w:pos="4310"/>
        </w:tabs>
        <w:rPr>
          <w:ins w:id="3051" w:author="karl@grindal.org" w:date="2014-10-19T20:58:00Z"/>
          <w:del w:id="3052" w:author="Microsoft account" w:date="2014-10-20T11:08:00Z"/>
          <w:noProof/>
        </w:rPr>
      </w:pPr>
      <w:ins w:id="3053" w:author="karl@grindal.org" w:date="2014-10-19T20:58:00Z">
        <w:del w:id="3054" w:author="Microsoft account" w:date="2014-10-20T11:08:00Z">
          <w:r w:rsidRPr="00F4030A" w:rsidDel="00D914FB">
            <w:rPr>
              <w:rFonts w:ascii="Cambria" w:eastAsia="Calibri" w:hAnsi="Cambria" w:cs="Times New Roman"/>
              <w:noProof/>
              <w:color w:val="000000" w:themeColor="text1"/>
            </w:rPr>
            <w:delText>National Endowment for Democracy</w:delText>
          </w:r>
          <w:r w:rsidDel="00D914FB">
            <w:rPr>
              <w:noProof/>
            </w:rPr>
            <w:delText>, 28, 159, 200</w:delText>
          </w:r>
        </w:del>
      </w:ins>
    </w:p>
    <w:p w14:paraId="55B90928" w14:textId="77777777" w:rsidR="004C1E2A" w:rsidDel="00D914FB" w:rsidRDefault="004C1E2A">
      <w:pPr>
        <w:pStyle w:val="Index1"/>
        <w:tabs>
          <w:tab w:val="right" w:leader="dot" w:pos="4310"/>
        </w:tabs>
        <w:rPr>
          <w:ins w:id="3055" w:author="karl@grindal.org" w:date="2014-10-19T20:58:00Z"/>
          <w:del w:id="3056" w:author="Microsoft account" w:date="2014-10-20T11:08:00Z"/>
          <w:noProof/>
        </w:rPr>
      </w:pPr>
      <w:ins w:id="3057" w:author="karl@grindal.org" w:date="2014-10-19T20:58:00Z">
        <w:del w:id="3058" w:author="Microsoft account" w:date="2014-10-20T11:08:00Z">
          <w:r w:rsidRPr="00F4030A" w:rsidDel="00D914FB">
            <w:rPr>
              <w:rFonts w:ascii="Cambria" w:eastAsia="Calibri" w:hAnsi="Cambria" w:cs="Times New Roman"/>
              <w:noProof/>
              <w:color w:val="000000" w:themeColor="text1"/>
            </w:rPr>
            <w:delText>National Foundation for Democracy and Human Rights in Uganda</w:delText>
          </w:r>
          <w:r w:rsidDel="00D914FB">
            <w:rPr>
              <w:noProof/>
            </w:rPr>
            <w:delText>, 107, 112</w:delText>
          </w:r>
        </w:del>
      </w:ins>
    </w:p>
    <w:p w14:paraId="36A1235E" w14:textId="77777777" w:rsidR="004C1E2A" w:rsidDel="00D914FB" w:rsidRDefault="004C1E2A">
      <w:pPr>
        <w:pStyle w:val="Index1"/>
        <w:tabs>
          <w:tab w:val="right" w:leader="dot" w:pos="4310"/>
        </w:tabs>
        <w:rPr>
          <w:ins w:id="3059" w:author="karl@grindal.org" w:date="2014-10-19T20:58:00Z"/>
          <w:del w:id="3060" w:author="Microsoft account" w:date="2014-10-20T11:08:00Z"/>
          <w:noProof/>
        </w:rPr>
      </w:pPr>
      <w:ins w:id="3061" w:author="karl@grindal.org" w:date="2014-10-19T20:58:00Z">
        <w:del w:id="3062" w:author="Microsoft account" w:date="2014-10-20T11:08:00Z">
          <w:r w:rsidRPr="00F4030A" w:rsidDel="00D914FB">
            <w:rPr>
              <w:rFonts w:ascii="Cambria" w:hAnsi="Cambria" w:cs="Times New Roman"/>
              <w:noProof/>
              <w:color w:val="000000" w:themeColor="text1"/>
            </w:rPr>
            <w:delText>National Intelligence Council</w:delText>
          </w:r>
          <w:r w:rsidDel="00D914FB">
            <w:rPr>
              <w:noProof/>
            </w:rPr>
            <w:delText>, 4, 11</w:delText>
          </w:r>
        </w:del>
      </w:ins>
    </w:p>
    <w:p w14:paraId="5ED68CD6" w14:textId="77777777" w:rsidR="004C1E2A" w:rsidDel="00D914FB" w:rsidRDefault="004C1E2A">
      <w:pPr>
        <w:pStyle w:val="Index1"/>
        <w:tabs>
          <w:tab w:val="right" w:leader="dot" w:pos="4310"/>
        </w:tabs>
        <w:rPr>
          <w:ins w:id="3063" w:author="karl@grindal.org" w:date="2014-10-19T20:58:00Z"/>
          <w:del w:id="3064" w:author="Microsoft account" w:date="2014-10-20T11:08:00Z"/>
          <w:noProof/>
        </w:rPr>
      </w:pPr>
      <w:ins w:id="3065" w:author="karl@grindal.org" w:date="2014-10-19T20:58:00Z">
        <w:del w:id="3066" w:author="Microsoft account" w:date="2014-10-20T11:08:00Z">
          <w:r w:rsidRPr="00F4030A" w:rsidDel="00D914FB">
            <w:rPr>
              <w:rFonts w:ascii="Cambria" w:hAnsi="Cambria"/>
              <w:noProof/>
            </w:rPr>
            <w:delText>NATO</w:delText>
          </w:r>
          <w:r w:rsidDel="00D914FB">
            <w:rPr>
              <w:noProof/>
            </w:rPr>
            <w:delText>, 140, 174, 175</w:delText>
          </w:r>
        </w:del>
      </w:ins>
    </w:p>
    <w:p w14:paraId="67E5D6B7" w14:textId="77777777" w:rsidR="004C1E2A" w:rsidDel="00D914FB" w:rsidRDefault="004C1E2A">
      <w:pPr>
        <w:pStyle w:val="Index1"/>
        <w:tabs>
          <w:tab w:val="right" w:leader="dot" w:pos="4310"/>
        </w:tabs>
        <w:rPr>
          <w:ins w:id="3067" w:author="karl@grindal.org" w:date="2014-10-19T20:58:00Z"/>
          <w:del w:id="3068" w:author="Microsoft account" w:date="2014-10-20T11:08:00Z"/>
          <w:noProof/>
        </w:rPr>
      </w:pPr>
      <w:ins w:id="3069" w:author="karl@grindal.org" w:date="2014-10-19T20:58:00Z">
        <w:del w:id="3070" w:author="Microsoft account" w:date="2014-10-20T11:08:00Z">
          <w:r w:rsidRPr="00F4030A" w:rsidDel="00D914FB">
            <w:rPr>
              <w:rFonts w:ascii="Cambria" w:hAnsi="Cambria" w:cs="Times New Roman"/>
              <w:noProof/>
              <w:color w:val="000000" w:themeColor="text1"/>
            </w:rPr>
            <w:delText>Navy War College</w:delText>
          </w:r>
          <w:r w:rsidDel="00D914FB">
            <w:rPr>
              <w:noProof/>
            </w:rPr>
            <w:delText>, 67</w:delText>
          </w:r>
        </w:del>
      </w:ins>
    </w:p>
    <w:p w14:paraId="776B16AD" w14:textId="77777777" w:rsidR="004C1E2A" w:rsidDel="00D914FB" w:rsidRDefault="004C1E2A">
      <w:pPr>
        <w:pStyle w:val="Index1"/>
        <w:tabs>
          <w:tab w:val="right" w:leader="dot" w:pos="4310"/>
        </w:tabs>
        <w:rPr>
          <w:ins w:id="3071" w:author="karl@grindal.org" w:date="2014-10-19T20:58:00Z"/>
          <w:del w:id="3072" w:author="Microsoft account" w:date="2014-10-20T11:08:00Z"/>
          <w:noProof/>
        </w:rPr>
      </w:pPr>
      <w:ins w:id="3073" w:author="karl@grindal.org" w:date="2014-10-19T20:58:00Z">
        <w:del w:id="3074" w:author="Microsoft account" w:date="2014-10-20T11:08:00Z">
          <w:r w:rsidRPr="00F4030A" w:rsidDel="00D914FB">
            <w:rPr>
              <w:rFonts w:ascii="Cambria" w:hAnsi="Cambria"/>
              <w:noProof/>
            </w:rPr>
            <w:delText>Nicholas Maduro</w:delText>
          </w:r>
          <w:r w:rsidDel="00D914FB">
            <w:rPr>
              <w:noProof/>
            </w:rPr>
            <w:delText>, 33</w:delText>
          </w:r>
        </w:del>
      </w:ins>
    </w:p>
    <w:p w14:paraId="6251CFC6" w14:textId="77777777" w:rsidR="004C1E2A" w:rsidDel="00D914FB" w:rsidRDefault="004C1E2A">
      <w:pPr>
        <w:pStyle w:val="Index1"/>
        <w:tabs>
          <w:tab w:val="right" w:leader="dot" w:pos="4310"/>
        </w:tabs>
        <w:rPr>
          <w:ins w:id="3075" w:author="karl@grindal.org" w:date="2014-10-19T20:58:00Z"/>
          <w:del w:id="3076" w:author="Microsoft account" w:date="2014-10-20T11:08:00Z"/>
          <w:noProof/>
        </w:rPr>
      </w:pPr>
      <w:ins w:id="3077" w:author="karl@grindal.org" w:date="2014-10-19T20:58:00Z">
        <w:del w:id="3078" w:author="Microsoft account" w:date="2014-10-20T11:08:00Z">
          <w:r w:rsidRPr="00F4030A" w:rsidDel="00D914FB">
            <w:rPr>
              <w:rFonts w:ascii="Cambria" w:hAnsi="Cambria" w:cs="Times New Roman"/>
              <w:noProof/>
              <w:color w:val="000000" w:themeColor="text1"/>
            </w:rPr>
            <w:delText>Nicolas Maduro</w:delText>
          </w:r>
          <w:r w:rsidDel="00D914FB">
            <w:rPr>
              <w:noProof/>
            </w:rPr>
            <w:delText>, 56</w:delText>
          </w:r>
        </w:del>
      </w:ins>
    </w:p>
    <w:p w14:paraId="779CD28A" w14:textId="77777777" w:rsidR="004C1E2A" w:rsidDel="00D914FB" w:rsidRDefault="004C1E2A">
      <w:pPr>
        <w:pStyle w:val="Index1"/>
        <w:tabs>
          <w:tab w:val="right" w:leader="dot" w:pos="4310"/>
        </w:tabs>
        <w:rPr>
          <w:ins w:id="3079" w:author="karl@grindal.org" w:date="2014-10-19T20:58:00Z"/>
          <w:del w:id="3080" w:author="Microsoft account" w:date="2014-10-20T11:08:00Z"/>
          <w:noProof/>
        </w:rPr>
      </w:pPr>
      <w:ins w:id="3081" w:author="karl@grindal.org" w:date="2014-10-19T20:58:00Z">
        <w:del w:id="3082" w:author="Microsoft account" w:date="2014-10-20T11:08:00Z">
          <w:r w:rsidRPr="00F4030A" w:rsidDel="00D914FB">
            <w:rPr>
              <w:rFonts w:ascii="Cambria" w:hAnsi="Cambria" w:cs="Times New Roman"/>
              <w:noProof/>
              <w:color w:val="000000" w:themeColor="text1"/>
            </w:rPr>
            <w:delText>Nonviolent and Violent Campaigns and Outcomes</w:delText>
          </w:r>
          <w:r w:rsidDel="00D914FB">
            <w:rPr>
              <w:noProof/>
            </w:rPr>
            <w:delText>, 53, 69</w:delText>
          </w:r>
        </w:del>
      </w:ins>
    </w:p>
    <w:p w14:paraId="564602C0" w14:textId="77777777" w:rsidR="004C1E2A" w:rsidDel="00D914FB" w:rsidRDefault="004C1E2A">
      <w:pPr>
        <w:pStyle w:val="Index1"/>
        <w:tabs>
          <w:tab w:val="right" w:leader="dot" w:pos="4310"/>
        </w:tabs>
        <w:rPr>
          <w:ins w:id="3083" w:author="karl@grindal.org" w:date="2014-10-19T20:58:00Z"/>
          <w:del w:id="3084" w:author="Microsoft account" w:date="2014-10-20T11:08:00Z"/>
          <w:noProof/>
        </w:rPr>
      </w:pPr>
      <w:ins w:id="3085" w:author="karl@grindal.org" w:date="2014-10-19T20:58:00Z">
        <w:del w:id="3086" w:author="Microsoft account" w:date="2014-10-20T11:08:00Z">
          <w:r w:rsidRPr="00F4030A" w:rsidDel="00D914FB">
            <w:rPr>
              <w:rFonts w:ascii="Cambria" w:hAnsi="Cambria" w:cs="Times New Roman"/>
              <w:noProof/>
              <w:color w:val="000000" w:themeColor="text1"/>
              <w:lang w:val="en"/>
            </w:rPr>
            <w:delText>OECD</w:delText>
          </w:r>
          <w:r w:rsidDel="00D914FB">
            <w:rPr>
              <w:noProof/>
            </w:rPr>
            <w:delText>, 15, 180</w:delText>
          </w:r>
        </w:del>
      </w:ins>
    </w:p>
    <w:p w14:paraId="56E45AF0" w14:textId="77777777" w:rsidR="004C1E2A" w:rsidDel="00D914FB" w:rsidRDefault="004C1E2A">
      <w:pPr>
        <w:pStyle w:val="Index1"/>
        <w:tabs>
          <w:tab w:val="right" w:leader="dot" w:pos="4310"/>
        </w:tabs>
        <w:rPr>
          <w:ins w:id="3087" w:author="karl@grindal.org" w:date="2014-10-19T20:58:00Z"/>
          <w:del w:id="3088" w:author="Microsoft account" w:date="2014-10-20T11:08:00Z"/>
          <w:noProof/>
        </w:rPr>
      </w:pPr>
      <w:ins w:id="3089" w:author="karl@grindal.org" w:date="2014-10-19T20:58:00Z">
        <w:del w:id="3090" w:author="Microsoft account" w:date="2014-10-20T11:08:00Z">
          <w:r w:rsidRPr="00F4030A" w:rsidDel="00D914FB">
            <w:rPr>
              <w:rFonts w:ascii="Cambria" w:hAnsi="Cambria"/>
              <w:noProof/>
            </w:rPr>
            <w:delText>Open Society Institute</w:delText>
          </w:r>
          <w:r w:rsidDel="00D914FB">
            <w:rPr>
              <w:noProof/>
            </w:rPr>
            <w:delText>, 28, 195</w:delText>
          </w:r>
        </w:del>
      </w:ins>
    </w:p>
    <w:p w14:paraId="11818534" w14:textId="77777777" w:rsidR="004C1E2A" w:rsidDel="00D914FB" w:rsidRDefault="004C1E2A">
      <w:pPr>
        <w:pStyle w:val="Index1"/>
        <w:tabs>
          <w:tab w:val="right" w:leader="dot" w:pos="4310"/>
        </w:tabs>
        <w:rPr>
          <w:ins w:id="3091" w:author="karl@grindal.org" w:date="2014-10-19T20:58:00Z"/>
          <w:del w:id="3092" w:author="Microsoft account" w:date="2014-10-20T11:08:00Z"/>
          <w:noProof/>
        </w:rPr>
      </w:pPr>
      <w:ins w:id="3093" w:author="karl@grindal.org" w:date="2014-10-19T20:58:00Z">
        <w:del w:id="3094" w:author="Microsoft account" w:date="2014-10-20T11:08:00Z">
          <w:r w:rsidRPr="00F4030A" w:rsidDel="00D914FB">
            <w:rPr>
              <w:rFonts w:ascii="Cambria" w:hAnsi="Cambria"/>
              <w:noProof/>
            </w:rPr>
            <w:delText>Open Technology Institute</w:delText>
          </w:r>
          <w:r w:rsidDel="00D914FB">
            <w:rPr>
              <w:noProof/>
            </w:rPr>
            <w:delText>, 196</w:delText>
          </w:r>
        </w:del>
      </w:ins>
    </w:p>
    <w:p w14:paraId="30DFD177" w14:textId="77777777" w:rsidR="004C1E2A" w:rsidDel="00D914FB" w:rsidRDefault="004C1E2A">
      <w:pPr>
        <w:pStyle w:val="Index1"/>
        <w:tabs>
          <w:tab w:val="right" w:leader="dot" w:pos="4310"/>
        </w:tabs>
        <w:rPr>
          <w:ins w:id="3095" w:author="karl@grindal.org" w:date="2014-10-19T20:58:00Z"/>
          <w:del w:id="3096" w:author="Microsoft account" w:date="2014-10-20T11:08:00Z"/>
          <w:noProof/>
        </w:rPr>
      </w:pPr>
      <w:ins w:id="3097" w:author="karl@grindal.org" w:date="2014-10-19T20:58:00Z">
        <w:del w:id="3098" w:author="Microsoft account" w:date="2014-10-20T11:08:00Z">
          <w:r w:rsidRPr="00F4030A" w:rsidDel="00D914FB">
            <w:rPr>
              <w:rFonts w:ascii="Cambria" w:hAnsi="Cambria"/>
              <w:noProof/>
            </w:rPr>
            <w:delText>Orange Revolution</w:delText>
          </w:r>
          <w:r w:rsidDel="00D914FB">
            <w:rPr>
              <w:noProof/>
            </w:rPr>
            <w:delText>, 32, 37, 82, 88</w:delText>
          </w:r>
        </w:del>
      </w:ins>
    </w:p>
    <w:p w14:paraId="15739734" w14:textId="77777777" w:rsidR="004C1E2A" w:rsidDel="00D914FB" w:rsidRDefault="004C1E2A">
      <w:pPr>
        <w:pStyle w:val="Index1"/>
        <w:tabs>
          <w:tab w:val="right" w:leader="dot" w:pos="4310"/>
        </w:tabs>
        <w:rPr>
          <w:ins w:id="3099" w:author="karl@grindal.org" w:date="2014-10-19T20:58:00Z"/>
          <w:del w:id="3100" w:author="Microsoft account" w:date="2014-10-20T11:08:00Z"/>
          <w:noProof/>
        </w:rPr>
      </w:pPr>
      <w:ins w:id="3101" w:author="karl@grindal.org" w:date="2014-10-19T20:58:00Z">
        <w:del w:id="3102" w:author="Microsoft account" w:date="2014-10-20T11:08:00Z">
          <w:r w:rsidRPr="00F4030A" w:rsidDel="00D914FB">
            <w:rPr>
              <w:rFonts w:ascii="Cambria" w:hAnsi="Cambria" w:cs="Times New Roman"/>
              <w:noProof/>
              <w:color w:val="000000" w:themeColor="text1"/>
            </w:rPr>
            <w:delText>Organization of African Unity</w:delText>
          </w:r>
          <w:r w:rsidDel="00D914FB">
            <w:rPr>
              <w:noProof/>
            </w:rPr>
            <w:delText>, 60</w:delText>
          </w:r>
        </w:del>
      </w:ins>
    </w:p>
    <w:p w14:paraId="0E7C589F" w14:textId="77777777" w:rsidR="004C1E2A" w:rsidDel="00D914FB" w:rsidRDefault="004C1E2A">
      <w:pPr>
        <w:pStyle w:val="Index1"/>
        <w:tabs>
          <w:tab w:val="right" w:leader="dot" w:pos="4310"/>
        </w:tabs>
        <w:rPr>
          <w:ins w:id="3103" w:author="karl@grindal.org" w:date="2014-10-19T20:58:00Z"/>
          <w:del w:id="3104" w:author="Microsoft account" w:date="2014-10-20T11:08:00Z"/>
          <w:noProof/>
        </w:rPr>
      </w:pPr>
      <w:ins w:id="3105" w:author="karl@grindal.org" w:date="2014-10-19T20:58:00Z">
        <w:del w:id="3106" w:author="Microsoft account" w:date="2014-10-20T11:08:00Z">
          <w:r w:rsidRPr="00F4030A" w:rsidDel="00D914FB">
            <w:rPr>
              <w:rFonts w:ascii="Cambria" w:hAnsi="Cambria" w:cs="Times New Roman"/>
              <w:noProof/>
              <w:color w:val="000000" w:themeColor="text1"/>
            </w:rPr>
            <w:delText>Otpor movement</w:delText>
          </w:r>
          <w:r w:rsidDel="00D914FB">
            <w:rPr>
              <w:noProof/>
            </w:rPr>
            <w:delText>, 79, 82</w:delText>
          </w:r>
        </w:del>
      </w:ins>
    </w:p>
    <w:p w14:paraId="53607E1D" w14:textId="77777777" w:rsidR="004C1E2A" w:rsidDel="00D914FB" w:rsidRDefault="004C1E2A">
      <w:pPr>
        <w:pStyle w:val="Index1"/>
        <w:tabs>
          <w:tab w:val="right" w:leader="dot" w:pos="4310"/>
        </w:tabs>
        <w:rPr>
          <w:ins w:id="3107" w:author="karl@grindal.org" w:date="2014-10-19T20:58:00Z"/>
          <w:del w:id="3108" w:author="Microsoft account" w:date="2014-10-20T11:08:00Z"/>
          <w:noProof/>
        </w:rPr>
      </w:pPr>
      <w:ins w:id="3109" w:author="karl@grindal.org" w:date="2014-10-19T20:58:00Z">
        <w:del w:id="3110" w:author="Microsoft account" w:date="2014-10-20T11:08:00Z">
          <w:r w:rsidRPr="00F4030A" w:rsidDel="00D914FB">
            <w:rPr>
              <w:rFonts w:ascii="Cambria" w:hAnsi="Cambria"/>
              <w:noProof/>
            </w:rPr>
            <w:delText>PEN International</w:delText>
          </w:r>
          <w:r w:rsidDel="00D914FB">
            <w:rPr>
              <w:noProof/>
            </w:rPr>
            <w:delText>, 202</w:delText>
          </w:r>
        </w:del>
      </w:ins>
    </w:p>
    <w:p w14:paraId="37D2FAC6" w14:textId="77777777" w:rsidR="004C1E2A" w:rsidDel="00D914FB" w:rsidRDefault="004C1E2A">
      <w:pPr>
        <w:pStyle w:val="Index1"/>
        <w:tabs>
          <w:tab w:val="right" w:leader="dot" w:pos="4310"/>
        </w:tabs>
        <w:rPr>
          <w:ins w:id="3111" w:author="karl@grindal.org" w:date="2014-10-19T20:58:00Z"/>
          <w:del w:id="3112" w:author="Microsoft account" w:date="2014-10-20T11:08:00Z"/>
          <w:noProof/>
        </w:rPr>
      </w:pPr>
      <w:ins w:id="3113" w:author="karl@grindal.org" w:date="2014-10-19T20:58:00Z">
        <w:del w:id="3114" w:author="Microsoft account" w:date="2014-10-20T11:08:00Z">
          <w:r w:rsidRPr="00F4030A" w:rsidDel="00D914FB">
            <w:rPr>
              <w:rFonts w:ascii="Cambria" w:hAnsi="Cambria" w:cs="Times New Roman"/>
              <w:noProof/>
              <w:color w:val="000000" w:themeColor="text1"/>
            </w:rPr>
            <w:delText>People’s Liberation Army</w:delText>
          </w:r>
          <w:r w:rsidDel="00D914FB">
            <w:rPr>
              <w:noProof/>
            </w:rPr>
            <w:delText>, 64</w:delText>
          </w:r>
        </w:del>
      </w:ins>
    </w:p>
    <w:p w14:paraId="33EB4869" w14:textId="77777777" w:rsidR="004C1E2A" w:rsidDel="00D914FB" w:rsidRDefault="004C1E2A">
      <w:pPr>
        <w:pStyle w:val="Index1"/>
        <w:tabs>
          <w:tab w:val="right" w:leader="dot" w:pos="4310"/>
        </w:tabs>
        <w:rPr>
          <w:ins w:id="3115" w:author="karl@grindal.org" w:date="2014-10-19T20:58:00Z"/>
          <w:del w:id="3116" w:author="Microsoft account" w:date="2014-10-20T11:08:00Z"/>
          <w:noProof/>
        </w:rPr>
      </w:pPr>
      <w:ins w:id="3117" w:author="karl@grindal.org" w:date="2014-10-19T20:58:00Z">
        <w:del w:id="3118" w:author="Microsoft account" w:date="2014-10-20T11:08:00Z">
          <w:r w:rsidRPr="00F4030A" w:rsidDel="00D914FB">
            <w:rPr>
              <w:rFonts w:cs="Times New Roman"/>
              <w:b/>
              <w:noProof/>
              <w:color w:val="000000" w:themeColor="text1"/>
            </w:rPr>
            <w:delText>Peter Ackerman</w:delText>
          </w:r>
          <w:r w:rsidDel="00D914FB">
            <w:rPr>
              <w:noProof/>
            </w:rPr>
            <w:delText>, 1, 4, 69, 88, 131, 194</w:delText>
          </w:r>
        </w:del>
      </w:ins>
    </w:p>
    <w:p w14:paraId="6445ACC0" w14:textId="77777777" w:rsidR="004C1E2A" w:rsidDel="00D914FB" w:rsidRDefault="004C1E2A">
      <w:pPr>
        <w:pStyle w:val="Index1"/>
        <w:tabs>
          <w:tab w:val="right" w:leader="dot" w:pos="4310"/>
        </w:tabs>
        <w:rPr>
          <w:ins w:id="3119" w:author="karl@grindal.org" w:date="2014-10-19T20:58:00Z"/>
          <w:del w:id="3120" w:author="Microsoft account" w:date="2014-10-20T11:08:00Z"/>
          <w:noProof/>
        </w:rPr>
      </w:pPr>
      <w:ins w:id="3121" w:author="karl@grindal.org" w:date="2014-10-19T20:58:00Z">
        <w:del w:id="3122" w:author="Microsoft account" w:date="2014-10-20T11:08:00Z">
          <w:r w:rsidRPr="00F4030A" w:rsidDel="00D914FB">
            <w:rPr>
              <w:rFonts w:ascii="Cambria" w:hAnsi="Cambria"/>
              <w:noProof/>
            </w:rPr>
            <w:delText>Polish Solidarity movement</w:delText>
          </w:r>
          <w:r w:rsidDel="00D914FB">
            <w:rPr>
              <w:noProof/>
            </w:rPr>
            <w:delText>, 196</w:delText>
          </w:r>
        </w:del>
      </w:ins>
    </w:p>
    <w:p w14:paraId="60011BF6" w14:textId="77777777" w:rsidR="004C1E2A" w:rsidDel="00D914FB" w:rsidRDefault="004C1E2A">
      <w:pPr>
        <w:pStyle w:val="Index1"/>
        <w:tabs>
          <w:tab w:val="right" w:leader="dot" w:pos="4310"/>
        </w:tabs>
        <w:rPr>
          <w:ins w:id="3123" w:author="karl@grindal.org" w:date="2014-10-19T20:58:00Z"/>
          <w:del w:id="3124" w:author="Microsoft account" w:date="2014-10-20T11:08:00Z"/>
          <w:noProof/>
        </w:rPr>
      </w:pPr>
      <w:ins w:id="3125" w:author="karl@grindal.org" w:date="2014-10-19T20:58:00Z">
        <w:del w:id="3126" w:author="Microsoft account" w:date="2014-10-20T11:08:00Z">
          <w:r w:rsidRPr="00F4030A" w:rsidDel="00D914FB">
            <w:rPr>
              <w:rFonts w:ascii="Cambria" w:eastAsia="Calibri" w:hAnsi="Cambria" w:cs="Times New Roman"/>
              <w:noProof/>
              <w:color w:val="000000" w:themeColor="text1"/>
            </w:rPr>
            <w:delText>President Akaev</w:delText>
          </w:r>
          <w:r w:rsidDel="00D914FB">
            <w:rPr>
              <w:noProof/>
            </w:rPr>
            <w:delText>, 19, 20, 27</w:delText>
          </w:r>
        </w:del>
      </w:ins>
    </w:p>
    <w:p w14:paraId="259AA0E2" w14:textId="77777777" w:rsidR="004C1E2A" w:rsidDel="00D914FB" w:rsidRDefault="004C1E2A">
      <w:pPr>
        <w:pStyle w:val="Index1"/>
        <w:tabs>
          <w:tab w:val="right" w:leader="dot" w:pos="4310"/>
        </w:tabs>
        <w:rPr>
          <w:ins w:id="3127" w:author="karl@grindal.org" w:date="2014-10-19T20:58:00Z"/>
          <w:del w:id="3128" w:author="Microsoft account" w:date="2014-10-20T11:08:00Z"/>
          <w:noProof/>
        </w:rPr>
      </w:pPr>
      <w:ins w:id="3129" w:author="karl@grindal.org" w:date="2014-10-19T20:58:00Z">
        <w:del w:id="3130" w:author="Microsoft account" w:date="2014-10-20T11:08:00Z">
          <w:r w:rsidRPr="00F4030A" w:rsidDel="00D914FB">
            <w:rPr>
              <w:rFonts w:ascii="Cambria" w:hAnsi="Cambria" w:cs="Times New Roman"/>
              <w:noProof/>
              <w:color w:val="000000" w:themeColor="text1"/>
              <w:lang w:bidi="ar-BH"/>
            </w:rPr>
            <w:delText>President Barack Obama</w:delText>
          </w:r>
          <w:r w:rsidDel="00D914FB">
            <w:rPr>
              <w:noProof/>
            </w:rPr>
            <w:delText>, 121, 192</w:delText>
          </w:r>
        </w:del>
      </w:ins>
    </w:p>
    <w:p w14:paraId="381AC2E3" w14:textId="77777777" w:rsidR="004C1E2A" w:rsidDel="00D914FB" w:rsidRDefault="004C1E2A">
      <w:pPr>
        <w:pStyle w:val="Index1"/>
        <w:tabs>
          <w:tab w:val="right" w:leader="dot" w:pos="4310"/>
        </w:tabs>
        <w:rPr>
          <w:ins w:id="3131" w:author="karl@grindal.org" w:date="2014-10-19T20:58:00Z"/>
          <w:del w:id="3132" w:author="Microsoft account" w:date="2014-10-20T11:08:00Z"/>
          <w:noProof/>
        </w:rPr>
      </w:pPr>
      <w:ins w:id="3133" w:author="karl@grindal.org" w:date="2014-10-19T20:58:00Z">
        <w:del w:id="3134" w:author="Microsoft account" w:date="2014-10-20T11:08:00Z">
          <w:r w:rsidRPr="00F4030A" w:rsidDel="00D914FB">
            <w:rPr>
              <w:rFonts w:ascii="Cambria" w:hAnsi="Cambria" w:cs="Times New Roman"/>
              <w:noProof/>
              <w:color w:val="000000" w:themeColor="text1"/>
              <w:spacing w:val="2"/>
            </w:rPr>
            <w:delText>President François Hollande</w:delText>
          </w:r>
          <w:r w:rsidDel="00D914FB">
            <w:rPr>
              <w:noProof/>
            </w:rPr>
            <w:delText>, 99</w:delText>
          </w:r>
        </w:del>
      </w:ins>
    </w:p>
    <w:p w14:paraId="75B34E8F" w14:textId="77777777" w:rsidR="004C1E2A" w:rsidDel="00D914FB" w:rsidRDefault="004C1E2A">
      <w:pPr>
        <w:pStyle w:val="Index1"/>
        <w:tabs>
          <w:tab w:val="right" w:leader="dot" w:pos="4310"/>
        </w:tabs>
        <w:rPr>
          <w:ins w:id="3135" w:author="karl@grindal.org" w:date="2014-10-19T20:58:00Z"/>
          <w:del w:id="3136" w:author="Microsoft account" w:date="2014-10-20T11:08:00Z"/>
          <w:noProof/>
        </w:rPr>
      </w:pPr>
      <w:ins w:id="3137" w:author="karl@grindal.org" w:date="2014-10-19T20:58:00Z">
        <w:del w:id="3138" w:author="Microsoft account" w:date="2014-10-20T11:08:00Z">
          <w:r w:rsidRPr="00F4030A" w:rsidDel="00D914FB">
            <w:rPr>
              <w:rFonts w:ascii="Cambria" w:eastAsia="Calibri" w:hAnsi="Cambria" w:cs="Times New Roman"/>
              <w:noProof/>
              <w:color w:val="000000" w:themeColor="text1"/>
            </w:rPr>
            <w:delText>President Nazarbaev</w:delText>
          </w:r>
          <w:r w:rsidDel="00D914FB">
            <w:rPr>
              <w:noProof/>
            </w:rPr>
            <w:delText>, 24, 29</w:delText>
          </w:r>
        </w:del>
      </w:ins>
    </w:p>
    <w:p w14:paraId="7AD9CAD1" w14:textId="77777777" w:rsidR="004C1E2A" w:rsidDel="00D914FB" w:rsidRDefault="004C1E2A">
      <w:pPr>
        <w:pStyle w:val="Index1"/>
        <w:tabs>
          <w:tab w:val="right" w:leader="dot" w:pos="4310"/>
        </w:tabs>
        <w:rPr>
          <w:ins w:id="3139" w:author="karl@grindal.org" w:date="2014-10-19T20:58:00Z"/>
          <w:del w:id="3140" w:author="Microsoft account" w:date="2014-10-20T11:08:00Z"/>
          <w:noProof/>
        </w:rPr>
      </w:pPr>
      <w:ins w:id="3141" w:author="karl@grindal.org" w:date="2014-10-19T20:58:00Z">
        <w:del w:id="3142" w:author="Microsoft account" w:date="2014-10-20T11:08:00Z">
          <w:r w:rsidRPr="00F4030A" w:rsidDel="00D914FB">
            <w:rPr>
              <w:rFonts w:ascii="Cambria" w:eastAsia="Calibri" w:hAnsi="Cambria" w:cs="Times New Roman"/>
              <w:noProof/>
              <w:color w:val="000000" w:themeColor="text1"/>
            </w:rPr>
            <w:delText>President Rahmon</w:delText>
          </w:r>
          <w:r w:rsidDel="00D914FB">
            <w:rPr>
              <w:noProof/>
            </w:rPr>
            <w:delText>, 21, 22, 25, 27</w:delText>
          </w:r>
        </w:del>
      </w:ins>
    </w:p>
    <w:p w14:paraId="1046B255" w14:textId="77777777" w:rsidR="004C1E2A" w:rsidDel="00D914FB" w:rsidRDefault="004C1E2A">
      <w:pPr>
        <w:pStyle w:val="Index1"/>
        <w:tabs>
          <w:tab w:val="right" w:leader="dot" w:pos="4310"/>
        </w:tabs>
        <w:rPr>
          <w:ins w:id="3143" w:author="karl@grindal.org" w:date="2014-10-19T20:58:00Z"/>
          <w:del w:id="3144" w:author="Microsoft account" w:date="2014-10-20T11:08:00Z"/>
          <w:noProof/>
        </w:rPr>
      </w:pPr>
      <w:ins w:id="3145" w:author="karl@grindal.org" w:date="2014-10-19T20:58:00Z">
        <w:del w:id="3146" w:author="Microsoft account" w:date="2014-10-20T11:08:00Z">
          <w:r w:rsidRPr="00F4030A" w:rsidDel="00D914FB">
            <w:rPr>
              <w:rFonts w:ascii="Cambria" w:eastAsia="Calibri" w:hAnsi="Cambria" w:cs="Times New Roman"/>
              <w:noProof/>
              <w:color w:val="000000" w:themeColor="text1"/>
            </w:rPr>
            <w:delText>President Susilo Bambang Yudhoyono</w:delText>
          </w:r>
          <w:r w:rsidDel="00D914FB">
            <w:rPr>
              <w:noProof/>
            </w:rPr>
            <w:delText>, 110</w:delText>
          </w:r>
        </w:del>
      </w:ins>
    </w:p>
    <w:p w14:paraId="03342AD8" w14:textId="77777777" w:rsidR="004C1E2A" w:rsidDel="00D914FB" w:rsidRDefault="004C1E2A">
      <w:pPr>
        <w:pStyle w:val="Index1"/>
        <w:tabs>
          <w:tab w:val="right" w:leader="dot" w:pos="4310"/>
        </w:tabs>
        <w:rPr>
          <w:ins w:id="3147" w:author="karl@grindal.org" w:date="2014-10-19T20:58:00Z"/>
          <w:del w:id="3148" w:author="Microsoft account" w:date="2014-10-20T11:08:00Z"/>
          <w:noProof/>
        </w:rPr>
      </w:pPr>
      <w:ins w:id="3149" w:author="karl@grindal.org" w:date="2014-10-19T20:58:00Z">
        <w:del w:id="3150" w:author="Microsoft account" w:date="2014-10-20T11:08:00Z">
          <w:r w:rsidRPr="00F4030A" w:rsidDel="00D914FB">
            <w:rPr>
              <w:rFonts w:ascii="Cambria" w:hAnsi="Cambria" w:cs="Times New Roman"/>
              <w:noProof/>
              <w:color w:val="000000" w:themeColor="text1"/>
            </w:rPr>
            <w:delText>President Yanukovych</w:delText>
          </w:r>
          <w:r w:rsidDel="00D914FB">
            <w:rPr>
              <w:noProof/>
            </w:rPr>
            <w:delText>, 83, 187</w:delText>
          </w:r>
        </w:del>
      </w:ins>
    </w:p>
    <w:p w14:paraId="035C4A48" w14:textId="77777777" w:rsidR="004C1E2A" w:rsidDel="00D914FB" w:rsidRDefault="004C1E2A">
      <w:pPr>
        <w:pStyle w:val="Index1"/>
        <w:tabs>
          <w:tab w:val="right" w:leader="dot" w:pos="4310"/>
        </w:tabs>
        <w:rPr>
          <w:ins w:id="3151" w:author="karl@grindal.org" w:date="2014-10-19T20:58:00Z"/>
          <w:del w:id="3152" w:author="Microsoft account" w:date="2014-10-20T11:08:00Z"/>
          <w:noProof/>
        </w:rPr>
      </w:pPr>
      <w:ins w:id="3153" w:author="karl@grindal.org" w:date="2014-10-19T20:58:00Z">
        <w:del w:id="3154" w:author="Microsoft account" w:date="2014-10-20T11:08:00Z">
          <w:r w:rsidRPr="00F4030A" w:rsidDel="00D914FB">
            <w:rPr>
              <w:rFonts w:ascii="Cambria" w:eastAsia="Times New Roman" w:hAnsi="Cambria" w:cs="Times New Roman"/>
              <w:bCs/>
              <w:noProof/>
              <w:color w:val="000000" w:themeColor="text1"/>
              <w:spacing w:val="-8"/>
              <w:kern w:val="36"/>
            </w:rPr>
            <w:delText>Prime Minister Erdogan</w:delText>
          </w:r>
          <w:r w:rsidDel="00D914FB">
            <w:rPr>
              <w:noProof/>
            </w:rPr>
            <w:delText>, 44, 46, 47</w:delText>
          </w:r>
        </w:del>
      </w:ins>
    </w:p>
    <w:p w14:paraId="069A6D46" w14:textId="77777777" w:rsidR="004C1E2A" w:rsidDel="00D914FB" w:rsidRDefault="004C1E2A">
      <w:pPr>
        <w:pStyle w:val="Index1"/>
        <w:tabs>
          <w:tab w:val="right" w:leader="dot" w:pos="4310"/>
        </w:tabs>
        <w:rPr>
          <w:ins w:id="3155" w:author="karl@grindal.org" w:date="2014-10-19T20:58:00Z"/>
          <w:del w:id="3156" w:author="Microsoft account" w:date="2014-10-20T11:08:00Z"/>
          <w:noProof/>
        </w:rPr>
      </w:pPr>
      <w:ins w:id="3157" w:author="karl@grindal.org" w:date="2014-10-19T20:58:00Z">
        <w:del w:id="3158" w:author="Microsoft account" w:date="2014-10-20T11:08:00Z">
          <w:r w:rsidRPr="00F4030A" w:rsidDel="00D914FB">
            <w:rPr>
              <w:rFonts w:ascii="Cambria" w:hAnsi="Cambria" w:cs="Times New Roman"/>
              <w:noProof/>
              <w:color w:val="000000" w:themeColor="text1"/>
            </w:rPr>
            <w:delText>Prime Minister Necmettin Erbakan</w:delText>
          </w:r>
          <w:r w:rsidDel="00D914FB">
            <w:rPr>
              <w:noProof/>
            </w:rPr>
            <w:delText>, 95</w:delText>
          </w:r>
        </w:del>
      </w:ins>
    </w:p>
    <w:p w14:paraId="6D5EDAFB" w14:textId="77777777" w:rsidR="004C1E2A" w:rsidDel="00D914FB" w:rsidRDefault="004C1E2A">
      <w:pPr>
        <w:pStyle w:val="Index1"/>
        <w:tabs>
          <w:tab w:val="right" w:leader="dot" w:pos="4310"/>
        </w:tabs>
        <w:rPr>
          <w:ins w:id="3159" w:author="karl@grindal.org" w:date="2014-10-19T20:58:00Z"/>
          <w:del w:id="3160" w:author="Microsoft account" w:date="2014-10-20T11:08:00Z"/>
          <w:noProof/>
        </w:rPr>
      </w:pPr>
      <w:ins w:id="3161" w:author="karl@grindal.org" w:date="2014-10-19T20:58:00Z">
        <w:del w:id="3162" w:author="Microsoft account" w:date="2014-10-20T11:08:00Z">
          <w:r w:rsidRPr="00F4030A" w:rsidDel="00D914FB">
            <w:rPr>
              <w:rFonts w:ascii="Cambria" w:eastAsia="Times New Roman" w:hAnsi="Cambria" w:cs="Times New Roman"/>
              <w:bCs/>
              <w:noProof/>
              <w:color w:val="000000" w:themeColor="text1"/>
              <w:spacing w:val="-8"/>
              <w:kern w:val="36"/>
            </w:rPr>
            <w:delText>Primte Minister Erdogan</w:delText>
          </w:r>
          <w:r w:rsidDel="00D914FB">
            <w:rPr>
              <w:noProof/>
            </w:rPr>
            <w:delText>, 46, 47, 56</w:delText>
          </w:r>
        </w:del>
      </w:ins>
    </w:p>
    <w:p w14:paraId="6B03CF79" w14:textId="77777777" w:rsidR="004C1E2A" w:rsidDel="00D914FB" w:rsidRDefault="004C1E2A">
      <w:pPr>
        <w:pStyle w:val="Index1"/>
        <w:tabs>
          <w:tab w:val="right" w:leader="dot" w:pos="4310"/>
        </w:tabs>
        <w:rPr>
          <w:ins w:id="3163" w:author="karl@grindal.org" w:date="2014-10-19T20:58:00Z"/>
          <w:del w:id="3164" w:author="Microsoft account" w:date="2014-10-20T11:08:00Z"/>
          <w:noProof/>
        </w:rPr>
      </w:pPr>
      <w:ins w:id="3165" w:author="karl@grindal.org" w:date="2014-10-19T20:58:00Z">
        <w:del w:id="3166" w:author="Microsoft account" w:date="2014-10-20T11:08:00Z">
          <w:r w:rsidRPr="00F4030A" w:rsidDel="00D914FB">
            <w:rPr>
              <w:rFonts w:ascii="Cambria" w:hAnsi="Cambria" w:cs="Times New Roman"/>
              <w:noProof/>
              <w:color w:val="000000" w:themeColor="text1"/>
              <w:lang w:bidi="ar-BH"/>
            </w:rPr>
            <w:delText>Professor Abdulhadi Khalaf</w:delText>
          </w:r>
          <w:r w:rsidDel="00D914FB">
            <w:rPr>
              <w:noProof/>
            </w:rPr>
            <w:delText>, 119</w:delText>
          </w:r>
        </w:del>
      </w:ins>
    </w:p>
    <w:p w14:paraId="0C3B4487" w14:textId="77777777" w:rsidR="004C1E2A" w:rsidDel="00D914FB" w:rsidRDefault="004C1E2A">
      <w:pPr>
        <w:pStyle w:val="Index1"/>
        <w:tabs>
          <w:tab w:val="right" w:leader="dot" w:pos="4310"/>
        </w:tabs>
        <w:rPr>
          <w:ins w:id="3167" w:author="karl@grindal.org" w:date="2014-10-19T20:58:00Z"/>
          <w:del w:id="3168" w:author="Microsoft account" w:date="2014-10-20T11:08:00Z"/>
          <w:noProof/>
        </w:rPr>
      </w:pPr>
      <w:ins w:id="3169" w:author="karl@grindal.org" w:date="2014-10-19T20:58:00Z">
        <w:del w:id="3170" w:author="Microsoft account" w:date="2014-10-20T11:08:00Z">
          <w:r w:rsidRPr="00F4030A" w:rsidDel="00D914FB">
            <w:rPr>
              <w:rFonts w:ascii="Cambria" w:hAnsi="Cambria" w:cs="Times New Roman"/>
              <w:iCs/>
              <w:noProof/>
              <w:color w:val="000000" w:themeColor="text1"/>
            </w:rPr>
            <w:delText>Putin</w:delText>
          </w:r>
          <w:r w:rsidDel="00D914FB">
            <w:rPr>
              <w:noProof/>
            </w:rPr>
            <w:delText>, 44, 47, 49, 56, 98</w:delText>
          </w:r>
        </w:del>
      </w:ins>
    </w:p>
    <w:p w14:paraId="58C0B45A" w14:textId="77777777" w:rsidR="004C1E2A" w:rsidDel="00D914FB" w:rsidRDefault="004C1E2A">
      <w:pPr>
        <w:pStyle w:val="Index1"/>
        <w:tabs>
          <w:tab w:val="right" w:leader="dot" w:pos="4310"/>
        </w:tabs>
        <w:rPr>
          <w:ins w:id="3171" w:author="karl@grindal.org" w:date="2014-10-19T20:58:00Z"/>
          <w:del w:id="3172" w:author="Microsoft account" w:date="2014-10-20T11:08:00Z"/>
          <w:noProof/>
        </w:rPr>
      </w:pPr>
      <w:ins w:id="3173" w:author="karl@grindal.org" w:date="2014-10-19T20:58:00Z">
        <w:del w:id="3174" w:author="Microsoft account" w:date="2014-10-20T11:08:00Z">
          <w:r w:rsidRPr="00F4030A" w:rsidDel="00D914FB">
            <w:rPr>
              <w:rFonts w:ascii="Cambria" w:hAnsi="Cambria"/>
              <w:noProof/>
            </w:rPr>
            <w:delText>Radio Free Europe</w:delText>
          </w:r>
          <w:r w:rsidDel="00D914FB">
            <w:rPr>
              <w:noProof/>
            </w:rPr>
            <w:delText>, 196</w:delText>
          </w:r>
        </w:del>
      </w:ins>
    </w:p>
    <w:p w14:paraId="73D3BB35" w14:textId="77777777" w:rsidR="004C1E2A" w:rsidDel="00D914FB" w:rsidRDefault="004C1E2A">
      <w:pPr>
        <w:pStyle w:val="Index1"/>
        <w:tabs>
          <w:tab w:val="right" w:leader="dot" w:pos="4310"/>
        </w:tabs>
        <w:rPr>
          <w:ins w:id="3175" w:author="karl@grindal.org" w:date="2014-10-19T20:58:00Z"/>
          <w:del w:id="3176" w:author="Microsoft account" w:date="2014-10-20T11:08:00Z"/>
          <w:noProof/>
        </w:rPr>
      </w:pPr>
      <w:ins w:id="3177" w:author="karl@grindal.org" w:date="2014-10-19T20:58:00Z">
        <w:del w:id="3178" w:author="Microsoft account" w:date="2014-10-20T11:08:00Z">
          <w:r w:rsidRPr="00F4030A" w:rsidDel="00D914FB">
            <w:rPr>
              <w:rFonts w:ascii="Cambria" w:eastAsia="Calibri" w:hAnsi="Cambria" w:cs="Times New Roman"/>
              <w:noProof/>
              <w:color w:val="000000" w:themeColor="text1"/>
            </w:rPr>
            <w:delText>Radio Liberty</w:delText>
          </w:r>
          <w:r w:rsidDel="00D914FB">
            <w:rPr>
              <w:noProof/>
            </w:rPr>
            <w:delText>, 104, 196</w:delText>
          </w:r>
        </w:del>
      </w:ins>
    </w:p>
    <w:p w14:paraId="1CC1CA48" w14:textId="77777777" w:rsidR="004C1E2A" w:rsidDel="00D914FB" w:rsidRDefault="004C1E2A">
      <w:pPr>
        <w:pStyle w:val="Index1"/>
        <w:tabs>
          <w:tab w:val="right" w:leader="dot" w:pos="4310"/>
        </w:tabs>
        <w:rPr>
          <w:ins w:id="3179" w:author="karl@grindal.org" w:date="2014-10-19T20:58:00Z"/>
          <w:del w:id="3180" w:author="Microsoft account" w:date="2014-10-20T11:08:00Z"/>
          <w:noProof/>
        </w:rPr>
      </w:pPr>
      <w:ins w:id="3181" w:author="karl@grindal.org" w:date="2014-10-19T20:58:00Z">
        <w:del w:id="3182" w:author="Microsoft account" w:date="2014-10-20T11:08:00Z">
          <w:r w:rsidRPr="00F4030A" w:rsidDel="00D914FB">
            <w:rPr>
              <w:rFonts w:cs="Times New Roman"/>
              <w:b/>
              <w:noProof/>
              <w:color w:val="000000" w:themeColor="text1"/>
            </w:rPr>
            <w:delText>Regine A. Spector</w:delText>
          </w:r>
          <w:r w:rsidDel="00D914FB">
            <w:rPr>
              <w:noProof/>
            </w:rPr>
            <w:delText>, 1, 4, 18</w:delText>
          </w:r>
        </w:del>
      </w:ins>
    </w:p>
    <w:p w14:paraId="5179E088" w14:textId="77777777" w:rsidR="004C1E2A" w:rsidDel="00D914FB" w:rsidRDefault="004C1E2A">
      <w:pPr>
        <w:pStyle w:val="Index1"/>
        <w:tabs>
          <w:tab w:val="right" w:leader="dot" w:pos="4310"/>
        </w:tabs>
        <w:rPr>
          <w:ins w:id="3183" w:author="karl@grindal.org" w:date="2014-10-19T20:58:00Z"/>
          <w:del w:id="3184" w:author="Microsoft account" w:date="2014-10-20T11:08:00Z"/>
          <w:noProof/>
        </w:rPr>
      </w:pPr>
      <w:ins w:id="3185" w:author="karl@grindal.org" w:date="2014-10-19T20:58:00Z">
        <w:del w:id="3186" w:author="Microsoft account" w:date="2014-10-20T11:08:00Z">
          <w:r w:rsidRPr="00F4030A" w:rsidDel="00D914FB">
            <w:rPr>
              <w:rFonts w:ascii="Cambria" w:hAnsi="Cambria"/>
              <w:noProof/>
            </w:rPr>
            <w:delText>Responsibility to Protect</w:delText>
          </w:r>
          <w:r w:rsidDel="00D914FB">
            <w:rPr>
              <w:noProof/>
            </w:rPr>
            <w:delText>, 172, 192</w:delText>
          </w:r>
        </w:del>
      </w:ins>
    </w:p>
    <w:p w14:paraId="4BA799F9" w14:textId="77777777" w:rsidR="004C1E2A" w:rsidDel="00D914FB" w:rsidRDefault="004C1E2A">
      <w:pPr>
        <w:pStyle w:val="Index1"/>
        <w:tabs>
          <w:tab w:val="right" w:leader="dot" w:pos="4310"/>
        </w:tabs>
        <w:rPr>
          <w:ins w:id="3187" w:author="karl@grindal.org" w:date="2014-10-19T20:58:00Z"/>
          <w:del w:id="3188" w:author="Microsoft account" w:date="2014-10-20T11:08:00Z"/>
          <w:noProof/>
        </w:rPr>
      </w:pPr>
      <w:ins w:id="3189" w:author="karl@grindal.org" w:date="2014-10-19T20:58:00Z">
        <w:del w:id="3190" w:author="Microsoft account" w:date="2014-10-20T11:08:00Z">
          <w:r w:rsidRPr="00F4030A" w:rsidDel="00D914FB">
            <w:rPr>
              <w:rFonts w:ascii="Cambria" w:hAnsi="Cambria" w:cs="Times New Roman"/>
              <w:noProof/>
              <w:color w:val="000000" w:themeColor="text1"/>
            </w:rPr>
            <w:delText>Right-to-Information</w:delText>
          </w:r>
          <w:r w:rsidDel="00D914FB">
            <w:rPr>
              <w:noProof/>
            </w:rPr>
            <w:delText>, 91, 92, 96, 109</w:delText>
          </w:r>
        </w:del>
      </w:ins>
    </w:p>
    <w:p w14:paraId="77CAB3C1" w14:textId="77777777" w:rsidR="004C1E2A" w:rsidDel="00D914FB" w:rsidRDefault="004C1E2A">
      <w:pPr>
        <w:pStyle w:val="Index1"/>
        <w:tabs>
          <w:tab w:val="right" w:leader="dot" w:pos="4310"/>
        </w:tabs>
        <w:rPr>
          <w:ins w:id="3191" w:author="karl@grindal.org" w:date="2014-10-19T20:58:00Z"/>
          <w:del w:id="3192" w:author="Microsoft account" w:date="2014-10-20T11:08:00Z"/>
          <w:noProof/>
        </w:rPr>
      </w:pPr>
      <w:ins w:id="3193" w:author="karl@grindal.org" w:date="2014-10-19T20:58:00Z">
        <w:del w:id="3194" w:author="Microsoft account" w:date="2014-10-20T11:08:00Z">
          <w:r w:rsidRPr="00F4030A" w:rsidDel="00D914FB">
            <w:rPr>
              <w:rFonts w:ascii="Cambria" w:hAnsi="Cambria" w:cs="Times New Roman"/>
              <w:noProof/>
              <w:color w:val="000000" w:themeColor="text1"/>
            </w:rPr>
            <w:delText>Right-to-Information</w:delText>
          </w:r>
          <w:r w:rsidDel="00D914FB">
            <w:rPr>
              <w:noProof/>
            </w:rPr>
            <w:delText>, 91</w:delText>
          </w:r>
        </w:del>
      </w:ins>
    </w:p>
    <w:p w14:paraId="365EEC33" w14:textId="77777777" w:rsidR="004C1E2A" w:rsidDel="00D914FB" w:rsidRDefault="004C1E2A">
      <w:pPr>
        <w:pStyle w:val="Index1"/>
        <w:tabs>
          <w:tab w:val="right" w:leader="dot" w:pos="4310"/>
        </w:tabs>
        <w:rPr>
          <w:ins w:id="3195" w:author="karl@grindal.org" w:date="2014-10-19T20:58:00Z"/>
          <w:del w:id="3196" w:author="Microsoft account" w:date="2014-10-20T11:08:00Z"/>
          <w:noProof/>
        </w:rPr>
      </w:pPr>
      <w:ins w:id="3197" w:author="karl@grindal.org" w:date="2014-10-19T20:58:00Z">
        <w:del w:id="3198" w:author="Microsoft account" w:date="2014-10-20T11:08:00Z">
          <w:r w:rsidRPr="00F4030A" w:rsidDel="00D914FB">
            <w:rPr>
              <w:rFonts w:ascii="Cambria" w:hAnsi="Cambria"/>
              <w:noProof/>
            </w:rPr>
            <w:delText>Robert Mugabe</w:delText>
          </w:r>
          <w:r w:rsidDel="00D914FB">
            <w:rPr>
              <w:noProof/>
            </w:rPr>
            <w:delText>, 36</w:delText>
          </w:r>
        </w:del>
      </w:ins>
    </w:p>
    <w:p w14:paraId="72982861" w14:textId="77777777" w:rsidR="004C1E2A" w:rsidDel="00D914FB" w:rsidRDefault="004C1E2A">
      <w:pPr>
        <w:pStyle w:val="Index1"/>
        <w:tabs>
          <w:tab w:val="right" w:leader="dot" w:pos="4310"/>
        </w:tabs>
        <w:rPr>
          <w:ins w:id="3199" w:author="karl@grindal.org" w:date="2014-10-19T20:58:00Z"/>
          <w:del w:id="3200" w:author="Microsoft account" w:date="2014-10-20T11:08:00Z"/>
          <w:noProof/>
        </w:rPr>
      </w:pPr>
      <w:ins w:id="3201" w:author="karl@grindal.org" w:date="2014-10-19T20:58:00Z">
        <w:del w:id="3202" w:author="Microsoft account" w:date="2014-10-20T11:08:00Z">
          <w:r w:rsidRPr="00F4030A" w:rsidDel="00D914FB">
            <w:rPr>
              <w:rFonts w:ascii="Cambria" w:hAnsi="Cambria" w:cs="Times New Roman"/>
              <w:noProof/>
              <w:color w:val="000000" w:themeColor="text1"/>
            </w:rPr>
            <w:delText>Rose Revolution</w:delText>
          </w:r>
          <w:r w:rsidDel="00D914FB">
            <w:rPr>
              <w:noProof/>
            </w:rPr>
            <w:delText>, 88</w:delText>
          </w:r>
        </w:del>
      </w:ins>
    </w:p>
    <w:p w14:paraId="525218DC" w14:textId="77777777" w:rsidR="004C1E2A" w:rsidDel="00D914FB" w:rsidRDefault="004C1E2A">
      <w:pPr>
        <w:pStyle w:val="Index1"/>
        <w:tabs>
          <w:tab w:val="right" w:leader="dot" w:pos="4310"/>
        </w:tabs>
        <w:rPr>
          <w:ins w:id="3203" w:author="karl@grindal.org" w:date="2014-10-19T20:58:00Z"/>
          <w:del w:id="3204" w:author="Microsoft account" w:date="2014-10-20T11:08:00Z"/>
          <w:noProof/>
        </w:rPr>
      </w:pPr>
      <w:ins w:id="3205" w:author="karl@grindal.org" w:date="2014-10-19T20:58:00Z">
        <w:del w:id="3206" w:author="Microsoft account" w:date="2014-10-20T11:08:00Z">
          <w:r w:rsidRPr="00F4030A" w:rsidDel="00D914FB">
            <w:rPr>
              <w:rFonts w:ascii="Cambria" w:eastAsia="Calibri" w:hAnsi="Cambria" w:cs="Times New Roman"/>
              <w:noProof/>
              <w:color w:val="000000" w:themeColor="text1"/>
            </w:rPr>
            <w:delText>Roza Otunbaeva</w:delText>
          </w:r>
          <w:r w:rsidDel="00D914FB">
            <w:rPr>
              <w:noProof/>
            </w:rPr>
            <w:delText>, 20</w:delText>
          </w:r>
        </w:del>
      </w:ins>
    </w:p>
    <w:p w14:paraId="329080EC" w14:textId="77777777" w:rsidR="004C1E2A" w:rsidDel="00D914FB" w:rsidRDefault="004C1E2A">
      <w:pPr>
        <w:pStyle w:val="Index1"/>
        <w:tabs>
          <w:tab w:val="right" w:leader="dot" w:pos="4310"/>
        </w:tabs>
        <w:rPr>
          <w:ins w:id="3207" w:author="karl@grindal.org" w:date="2014-10-19T20:58:00Z"/>
          <w:del w:id="3208" w:author="Microsoft account" w:date="2014-10-20T11:08:00Z"/>
          <w:noProof/>
        </w:rPr>
      </w:pPr>
      <w:ins w:id="3209" w:author="karl@grindal.org" w:date="2014-10-19T20:58:00Z">
        <w:del w:id="3210" w:author="Microsoft account" w:date="2014-10-20T11:08:00Z">
          <w:r w:rsidRPr="00F4030A" w:rsidDel="00D914FB">
            <w:rPr>
              <w:rFonts w:ascii="Cambria" w:hAnsi="Cambria"/>
              <w:noProof/>
            </w:rPr>
            <w:delText>Saddam Hussein</w:delText>
          </w:r>
          <w:r w:rsidDel="00D914FB">
            <w:rPr>
              <w:noProof/>
            </w:rPr>
            <w:delText>, 178</w:delText>
          </w:r>
        </w:del>
      </w:ins>
    </w:p>
    <w:p w14:paraId="6CAE9EC5" w14:textId="77777777" w:rsidR="004C1E2A" w:rsidDel="00D914FB" w:rsidRDefault="004C1E2A">
      <w:pPr>
        <w:pStyle w:val="Index1"/>
        <w:tabs>
          <w:tab w:val="right" w:leader="dot" w:pos="4310"/>
        </w:tabs>
        <w:rPr>
          <w:ins w:id="3211" w:author="karl@grindal.org" w:date="2014-10-19T20:58:00Z"/>
          <w:del w:id="3212" w:author="Microsoft account" w:date="2014-10-20T11:08:00Z"/>
          <w:noProof/>
        </w:rPr>
      </w:pPr>
      <w:ins w:id="3213" w:author="karl@grindal.org" w:date="2014-10-19T20:58:00Z">
        <w:del w:id="3214" w:author="Microsoft account" w:date="2014-10-20T11:08:00Z">
          <w:r w:rsidRPr="00F4030A" w:rsidDel="00D914FB">
            <w:rPr>
              <w:rFonts w:ascii="Cambria" w:hAnsi="Cambria" w:cs="Times New Roman"/>
              <w:noProof/>
              <w:color w:val="000000" w:themeColor="text1"/>
            </w:rPr>
            <w:delText>Saffron Revolution</w:delText>
          </w:r>
          <w:r w:rsidDel="00D914FB">
            <w:rPr>
              <w:noProof/>
            </w:rPr>
            <w:delText>, 60</w:delText>
          </w:r>
        </w:del>
      </w:ins>
    </w:p>
    <w:p w14:paraId="020DDEE3" w14:textId="77777777" w:rsidR="004C1E2A" w:rsidDel="00D914FB" w:rsidRDefault="004C1E2A">
      <w:pPr>
        <w:pStyle w:val="Index1"/>
        <w:tabs>
          <w:tab w:val="right" w:leader="dot" w:pos="4310"/>
        </w:tabs>
        <w:rPr>
          <w:ins w:id="3215" w:author="karl@grindal.org" w:date="2014-10-19T20:58:00Z"/>
          <w:del w:id="3216" w:author="Microsoft account" w:date="2014-10-20T11:08:00Z"/>
          <w:noProof/>
        </w:rPr>
      </w:pPr>
      <w:ins w:id="3217" w:author="karl@grindal.org" w:date="2014-10-19T20:58:00Z">
        <w:del w:id="3218" w:author="Microsoft account" w:date="2014-10-20T11:08:00Z">
          <w:r w:rsidRPr="00F4030A" w:rsidDel="00D914FB">
            <w:rPr>
              <w:rFonts w:ascii="Cambria" w:hAnsi="Cambria" w:cs="Times New Roman"/>
              <w:noProof/>
              <w:color w:val="000000" w:themeColor="text1"/>
            </w:rPr>
            <w:delText>Samuel Huntington</w:delText>
          </w:r>
          <w:r w:rsidDel="00D914FB">
            <w:rPr>
              <w:noProof/>
            </w:rPr>
            <w:delText>, 3</w:delText>
          </w:r>
        </w:del>
      </w:ins>
    </w:p>
    <w:p w14:paraId="692C4C8E" w14:textId="77777777" w:rsidR="004C1E2A" w:rsidDel="00D914FB" w:rsidRDefault="004C1E2A">
      <w:pPr>
        <w:pStyle w:val="Index1"/>
        <w:tabs>
          <w:tab w:val="right" w:leader="dot" w:pos="4310"/>
        </w:tabs>
        <w:rPr>
          <w:ins w:id="3219" w:author="karl@grindal.org" w:date="2014-10-19T20:58:00Z"/>
          <w:del w:id="3220" w:author="Microsoft account" w:date="2014-10-20T11:08:00Z"/>
          <w:noProof/>
        </w:rPr>
      </w:pPr>
      <w:ins w:id="3221" w:author="karl@grindal.org" w:date="2014-10-19T20:58:00Z">
        <w:del w:id="3222" w:author="Microsoft account" w:date="2014-10-20T11:08:00Z">
          <w:r w:rsidRPr="00F4030A" w:rsidDel="00D914FB">
            <w:rPr>
              <w:rFonts w:ascii="Cambria" w:eastAsia="MS Mincho" w:hAnsi="Cambria" w:cs="Times New Roman"/>
              <w:noProof/>
              <w:color w:val="000000" w:themeColor="text1"/>
              <w:lang w:val="en-GB"/>
            </w:rPr>
            <w:delText>Scott Boorman</w:delText>
          </w:r>
          <w:r w:rsidDel="00D914FB">
            <w:rPr>
              <w:noProof/>
            </w:rPr>
            <w:delText>, 126</w:delText>
          </w:r>
        </w:del>
      </w:ins>
    </w:p>
    <w:p w14:paraId="6381D63A" w14:textId="77777777" w:rsidR="004C1E2A" w:rsidDel="00D914FB" w:rsidRDefault="004C1E2A">
      <w:pPr>
        <w:pStyle w:val="Index1"/>
        <w:tabs>
          <w:tab w:val="right" w:leader="dot" w:pos="4310"/>
        </w:tabs>
        <w:rPr>
          <w:ins w:id="3223" w:author="karl@grindal.org" w:date="2014-10-19T20:58:00Z"/>
          <w:del w:id="3224" w:author="Microsoft account" w:date="2014-10-20T11:08:00Z"/>
          <w:noProof/>
        </w:rPr>
      </w:pPr>
      <w:ins w:id="3225" w:author="karl@grindal.org" w:date="2014-10-19T20:58:00Z">
        <w:del w:id="3226" w:author="Microsoft account" w:date="2014-10-20T11:08:00Z">
          <w:r w:rsidRPr="00F4030A" w:rsidDel="00D914FB">
            <w:rPr>
              <w:rFonts w:cs="Times New Roman"/>
              <w:b/>
              <w:noProof/>
              <w:color w:val="000000" w:themeColor="text1"/>
            </w:rPr>
            <w:delText>Shaazka Beyerle</w:delText>
          </w:r>
          <w:r w:rsidDel="00D914FB">
            <w:rPr>
              <w:noProof/>
            </w:rPr>
            <w:delText>, 1, 5, 87, 94, 95, 96, 195</w:delText>
          </w:r>
        </w:del>
      </w:ins>
    </w:p>
    <w:p w14:paraId="07045C78" w14:textId="77777777" w:rsidR="004C1E2A" w:rsidDel="00D914FB" w:rsidRDefault="004C1E2A">
      <w:pPr>
        <w:pStyle w:val="Index1"/>
        <w:tabs>
          <w:tab w:val="right" w:leader="dot" w:pos="4310"/>
        </w:tabs>
        <w:rPr>
          <w:ins w:id="3227" w:author="karl@grindal.org" w:date="2014-10-19T20:58:00Z"/>
          <w:del w:id="3228" w:author="Microsoft account" w:date="2014-10-20T11:08:00Z"/>
          <w:noProof/>
        </w:rPr>
      </w:pPr>
      <w:ins w:id="3229" w:author="karl@grindal.org" w:date="2014-10-19T20:58:00Z">
        <w:del w:id="3230" w:author="Microsoft account" w:date="2014-10-20T11:08:00Z">
          <w:r w:rsidRPr="00F4030A" w:rsidDel="00D914FB">
            <w:rPr>
              <w:rFonts w:ascii="Cambria" w:hAnsi="Cambria"/>
              <w:noProof/>
            </w:rPr>
            <w:delText>Shah</w:delText>
          </w:r>
          <w:r w:rsidDel="00D914FB">
            <w:rPr>
              <w:noProof/>
            </w:rPr>
            <w:delText>, 42</w:delText>
          </w:r>
        </w:del>
      </w:ins>
    </w:p>
    <w:p w14:paraId="4D5C2290" w14:textId="77777777" w:rsidR="004C1E2A" w:rsidDel="00D914FB" w:rsidRDefault="004C1E2A">
      <w:pPr>
        <w:pStyle w:val="Index1"/>
        <w:tabs>
          <w:tab w:val="right" w:leader="dot" w:pos="4310"/>
        </w:tabs>
        <w:rPr>
          <w:ins w:id="3231" w:author="karl@grindal.org" w:date="2014-10-19T20:58:00Z"/>
          <w:del w:id="3232" w:author="Microsoft account" w:date="2014-10-20T11:08:00Z"/>
          <w:noProof/>
        </w:rPr>
      </w:pPr>
      <w:ins w:id="3233" w:author="karl@grindal.org" w:date="2014-10-19T20:58:00Z">
        <w:del w:id="3234" w:author="Microsoft account" w:date="2014-10-20T11:08:00Z">
          <w:r w:rsidRPr="00F4030A" w:rsidDel="00D914FB">
            <w:rPr>
              <w:rFonts w:ascii="Cambria" w:hAnsi="Cambria" w:cs="Times New Roman"/>
              <w:noProof/>
              <w:color w:val="000000" w:themeColor="text1"/>
            </w:rPr>
            <w:delText>Shanghai Cooperation Organization</w:delText>
          </w:r>
          <w:r w:rsidDel="00D914FB">
            <w:rPr>
              <w:noProof/>
            </w:rPr>
            <w:delText>, 60</w:delText>
          </w:r>
        </w:del>
      </w:ins>
    </w:p>
    <w:p w14:paraId="62A6C647" w14:textId="77777777" w:rsidR="004C1E2A" w:rsidDel="00D914FB" w:rsidRDefault="004C1E2A">
      <w:pPr>
        <w:pStyle w:val="Index1"/>
        <w:tabs>
          <w:tab w:val="right" w:leader="dot" w:pos="4310"/>
        </w:tabs>
        <w:rPr>
          <w:ins w:id="3235" w:author="karl@grindal.org" w:date="2014-10-19T20:58:00Z"/>
          <w:del w:id="3236" w:author="Microsoft account" w:date="2014-10-20T11:08:00Z"/>
          <w:noProof/>
        </w:rPr>
      </w:pPr>
      <w:ins w:id="3237" w:author="karl@grindal.org" w:date="2014-10-19T20:58:00Z">
        <w:del w:id="3238" w:author="Microsoft account" w:date="2014-10-20T11:08:00Z">
          <w:r w:rsidRPr="00F4030A" w:rsidDel="00D914FB">
            <w:rPr>
              <w:rFonts w:eastAsia="Times New Roman" w:cs="Times New Roman"/>
              <w:noProof/>
              <w:color w:val="000000" w:themeColor="text1"/>
            </w:rPr>
            <w:delText>Sharia</w:delText>
          </w:r>
          <w:r w:rsidDel="00D914FB">
            <w:rPr>
              <w:noProof/>
            </w:rPr>
            <w:delText>, 142</w:delText>
          </w:r>
        </w:del>
      </w:ins>
    </w:p>
    <w:p w14:paraId="33117513" w14:textId="77777777" w:rsidR="004C1E2A" w:rsidDel="00D914FB" w:rsidRDefault="004C1E2A">
      <w:pPr>
        <w:pStyle w:val="Index1"/>
        <w:tabs>
          <w:tab w:val="right" w:leader="dot" w:pos="4310"/>
        </w:tabs>
        <w:rPr>
          <w:ins w:id="3239" w:author="karl@grindal.org" w:date="2014-10-19T20:58:00Z"/>
          <w:del w:id="3240" w:author="Microsoft account" w:date="2014-10-20T11:08:00Z"/>
          <w:noProof/>
        </w:rPr>
      </w:pPr>
      <w:ins w:id="3241" w:author="karl@grindal.org" w:date="2014-10-19T20:58:00Z">
        <w:del w:id="3242" w:author="Microsoft account" w:date="2014-10-20T11:08:00Z">
          <w:r w:rsidRPr="00F4030A" w:rsidDel="00D914FB">
            <w:rPr>
              <w:rFonts w:ascii="Cambria" w:hAnsi="Cambria" w:cs="Times New Roman"/>
              <w:noProof/>
              <w:color w:val="000000" w:themeColor="text1"/>
              <w:lang w:bidi="ar-BH"/>
            </w:rPr>
            <w:delText>Sheikh Maytham Al Salman</w:delText>
          </w:r>
          <w:r w:rsidDel="00D914FB">
            <w:rPr>
              <w:noProof/>
            </w:rPr>
            <w:delText>, 121</w:delText>
          </w:r>
        </w:del>
      </w:ins>
    </w:p>
    <w:p w14:paraId="3FC5273B" w14:textId="77777777" w:rsidR="004C1E2A" w:rsidDel="00D914FB" w:rsidRDefault="004C1E2A">
      <w:pPr>
        <w:pStyle w:val="Index1"/>
        <w:tabs>
          <w:tab w:val="right" w:leader="dot" w:pos="4310"/>
        </w:tabs>
        <w:rPr>
          <w:ins w:id="3243" w:author="karl@grindal.org" w:date="2014-10-19T20:58:00Z"/>
          <w:del w:id="3244" w:author="Microsoft account" w:date="2014-10-20T11:08:00Z"/>
          <w:noProof/>
        </w:rPr>
      </w:pPr>
      <w:ins w:id="3245" w:author="karl@grindal.org" w:date="2014-10-19T20:58:00Z">
        <w:del w:id="3246" w:author="Microsoft account" w:date="2014-10-20T11:08:00Z">
          <w:r w:rsidRPr="00F4030A" w:rsidDel="00D914FB">
            <w:rPr>
              <w:rFonts w:ascii="Cambria" w:hAnsi="Cambria" w:cs="Times New Roman"/>
              <w:noProof/>
              <w:color w:val="000000" w:themeColor="text1"/>
              <w:spacing w:val="2"/>
            </w:rPr>
            <w:delText>Sherpa</w:delText>
          </w:r>
          <w:r w:rsidDel="00D914FB">
            <w:rPr>
              <w:noProof/>
            </w:rPr>
            <w:delText>, 99, 111</w:delText>
          </w:r>
        </w:del>
      </w:ins>
    </w:p>
    <w:p w14:paraId="097EC74C" w14:textId="77777777" w:rsidR="004C1E2A" w:rsidDel="00D914FB" w:rsidRDefault="004C1E2A">
      <w:pPr>
        <w:pStyle w:val="Index1"/>
        <w:tabs>
          <w:tab w:val="right" w:leader="dot" w:pos="4310"/>
        </w:tabs>
        <w:rPr>
          <w:ins w:id="3247" w:author="karl@grindal.org" w:date="2014-10-19T20:58:00Z"/>
          <w:del w:id="3248" w:author="Microsoft account" w:date="2014-10-20T11:08:00Z"/>
          <w:noProof/>
        </w:rPr>
      </w:pPr>
      <w:ins w:id="3249" w:author="karl@grindal.org" w:date="2014-10-19T20:58:00Z">
        <w:del w:id="3250" w:author="Microsoft account" w:date="2014-10-20T11:08:00Z">
          <w:r w:rsidRPr="00F4030A" w:rsidDel="00D914FB">
            <w:rPr>
              <w:rFonts w:ascii="Cambria" w:hAnsi="Cambria" w:cs="Times New Roman"/>
              <w:noProof/>
              <w:color w:val="000000" w:themeColor="text1"/>
            </w:rPr>
            <w:delText>Slobodan Milosevic</w:delText>
          </w:r>
          <w:r w:rsidDel="00D914FB">
            <w:rPr>
              <w:noProof/>
            </w:rPr>
            <w:delText>, 79, 88</w:delText>
          </w:r>
        </w:del>
      </w:ins>
    </w:p>
    <w:p w14:paraId="5FB05F50" w14:textId="77777777" w:rsidR="004C1E2A" w:rsidDel="00D914FB" w:rsidRDefault="004C1E2A">
      <w:pPr>
        <w:pStyle w:val="Index1"/>
        <w:tabs>
          <w:tab w:val="right" w:leader="dot" w:pos="4310"/>
        </w:tabs>
        <w:rPr>
          <w:ins w:id="3251" w:author="karl@grindal.org" w:date="2014-10-19T20:58:00Z"/>
          <w:del w:id="3252" w:author="Microsoft account" w:date="2014-10-20T11:08:00Z"/>
          <w:noProof/>
        </w:rPr>
      </w:pPr>
      <w:ins w:id="3253" w:author="karl@grindal.org" w:date="2014-10-19T20:58:00Z">
        <w:del w:id="3254" w:author="Microsoft account" w:date="2014-10-20T11:08:00Z">
          <w:r w:rsidRPr="00F4030A" w:rsidDel="00D914FB">
            <w:rPr>
              <w:rFonts w:ascii="Cambria" w:eastAsia="Times New Roman" w:hAnsi="Cambria" w:cs="Times New Roman"/>
              <w:noProof/>
              <w:color w:val="000000" w:themeColor="text1"/>
            </w:rPr>
            <w:delText>Somood</w:delText>
          </w:r>
          <w:r w:rsidDel="00D914FB">
            <w:rPr>
              <w:noProof/>
            </w:rPr>
            <w:delText>, 118</w:delText>
          </w:r>
        </w:del>
      </w:ins>
    </w:p>
    <w:p w14:paraId="0C455C74" w14:textId="77777777" w:rsidR="004C1E2A" w:rsidDel="00D914FB" w:rsidRDefault="004C1E2A">
      <w:pPr>
        <w:pStyle w:val="Index1"/>
        <w:tabs>
          <w:tab w:val="right" w:leader="dot" w:pos="4310"/>
        </w:tabs>
        <w:rPr>
          <w:ins w:id="3255" w:author="karl@grindal.org" w:date="2014-10-19T20:58:00Z"/>
          <w:del w:id="3256" w:author="Microsoft account" w:date="2014-10-20T11:08:00Z"/>
          <w:noProof/>
        </w:rPr>
      </w:pPr>
      <w:ins w:id="3257" w:author="karl@grindal.org" w:date="2014-10-19T20:58:00Z">
        <w:del w:id="3258" w:author="Microsoft account" w:date="2014-10-20T11:08:00Z">
          <w:r w:rsidRPr="00F4030A" w:rsidDel="00D914FB">
            <w:rPr>
              <w:rFonts w:ascii="Cambria" w:hAnsi="Cambria" w:cs="Times New Roman"/>
              <w:noProof/>
              <w:color w:val="000000" w:themeColor="text1"/>
            </w:rPr>
            <w:delText>Soviet</w:delText>
          </w:r>
          <w:r w:rsidDel="00D914FB">
            <w:rPr>
              <w:noProof/>
            </w:rPr>
            <w:delText>, 10, 18, 23, 24, 29, 30, 64, 70, 169</w:delText>
          </w:r>
        </w:del>
      </w:ins>
    </w:p>
    <w:p w14:paraId="5BF88031" w14:textId="77777777" w:rsidR="004C1E2A" w:rsidDel="00D914FB" w:rsidRDefault="004C1E2A">
      <w:pPr>
        <w:pStyle w:val="Index1"/>
        <w:tabs>
          <w:tab w:val="right" w:leader="dot" w:pos="4310"/>
        </w:tabs>
        <w:rPr>
          <w:ins w:id="3259" w:author="karl@grindal.org" w:date="2014-10-19T20:58:00Z"/>
          <w:del w:id="3260" w:author="Microsoft account" w:date="2014-10-20T11:08:00Z"/>
          <w:noProof/>
        </w:rPr>
      </w:pPr>
      <w:ins w:id="3261" w:author="karl@grindal.org" w:date="2014-10-19T20:58:00Z">
        <w:del w:id="3262" w:author="Microsoft account" w:date="2014-10-20T11:08:00Z">
          <w:r w:rsidRPr="00F4030A" w:rsidDel="00D914FB">
            <w:rPr>
              <w:rFonts w:ascii="Cambria" w:eastAsia="Calibri" w:hAnsi="Cambria" w:cs="Times New Roman"/>
              <w:noProof/>
              <w:color w:val="000000" w:themeColor="text1"/>
            </w:rPr>
            <w:delText>Soviet Union</w:delText>
          </w:r>
          <w:r w:rsidDel="00D914FB">
            <w:rPr>
              <w:noProof/>
            </w:rPr>
            <w:delText>, 10, 18, 23, 24, 64</w:delText>
          </w:r>
        </w:del>
      </w:ins>
    </w:p>
    <w:p w14:paraId="675ABE87" w14:textId="77777777" w:rsidR="004C1E2A" w:rsidDel="00D914FB" w:rsidRDefault="004C1E2A">
      <w:pPr>
        <w:pStyle w:val="Index1"/>
        <w:tabs>
          <w:tab w:val="right" w:leader="dot" w:pos="4310"/>
        </w:tabs>
        <w:rPr>
          <w:ins w:id="3263" w:author="karl@grindal.org" w:date="2014-10-19T20:58:00Z"/>
          <w:del w:id="3264" w:author="Microsoft account" w:date="2014-10-20T11:08:00Z"/>
          <w:noProof/>
        </w:rPr>
      </w:pPr>
      <w:ins w:id="3265" w:author="karl@grindal.org" w:date="2014-10-19T20:58:00Z">
        <w:del w:id="3266" w:author="Microsoft account" w:date="2014-10-20T11:08:00Z">
          <w:r w:rsidRPr="00F4030A" w:rsidDel="00D914FB">
            <w:rPr>
              <w:rFonts w:ascii="Cambria" w:eastAsia="Calibri" w:hAnsi="Cambria" w:cs="Times New Roman"/>
              <w:noProof/>
              <w:color w:val="000000" w:themeColor="text1"/>
            </w:rPr>
            <w:delText>Soviet Union’s</w:delText>
          </w:r>
          <w:r w:rsidDel="00D914FB">
            <w:rPr>
              <w:noProof/>
            </w:rPr>
            <w:delText>, 18, 23</w:delText>
          </w:r>
        </w:del>
      </w:ins>
    </w:p>
    <w:p w14:paraId="1F4C1C02" w14:textId="77777777" w:rsidR="004C1E2A" w:rsidDel="00D914FB" w:rsidRDefault="004C1E2A">
      <w:pPr>
        <w:pStyle w:val="Index1"/>
        <w:tabs>
          <w:tab w:val="right" w:leader="dot" w:pos="4310"/>
        </w:tabs>
        <w:rPr>
          <w:ins w:id="3267" w:author="karl@grindal.org" w:date="2014-10-19T20:58:00Z"/>
          <w:del w:id="3268" w:author="Microsoft account" w:date="2014-10-20T11:08:00Z"/>
          <w:noProof/>
        </w:rPr>
      </w:pPr>
      <w:ins w:id="3269" w:author="karl@grindal.org" w:date="2014-10-19T20:58:00Z">
        <w:del w:id="3270" w:author="Microsoft account" w:date="2014-10-20T11:08:00Z">
          <w:r w:rsidRPr="00F4030A" w:rsidDel="00D914FB">
            <w:rPr>
              <w:rFonts w:ascii="Cambria" w:hAnsi="Cambria" w:cs="Times New Roman"/>
              <w:noProof/>
              <w:color w:val="000000" w:themeColor="text1"/>
            </w:rPr>
            <w:delText>Staff General Ferenc Vegh</w:delText>
          </w:r>
          <w:r w:rsidDel="00D914FB">
            <w:rPr>
              <w:noProof/>
            </w:rPr>
            <w:delText>, 66</w:delText>
          </w:r>
        </w:del>
      </w:ins>
    </w:p>
    <w:p w14:paraId="45DB3FD5" w14:textId="77777777" w:rsidR="004C1E2A" w:rsidDel="00D914FB" w:rsidRDefault="004C1E2A">
      <w:pPr>
        <w:pStyle w:val="Index1"/>
        <w:tabs>
          <w:tab w:val="right" w:leader="dot" w:pos="4310"/>
        </w:tabs>
        <w:rPr>
          <w:ins w:id="3271" w:author="karl@grindal.org" w:date="2014-10-19T20:58:00Z"/>
          <w:del w:id="3272" w:author="Microsoft account" w:date="2014-10-20T11:08:00Z"/>
          <w:noProof/>
        </w:rPr>
      </w:pPr>
      <w:ins w:id="3273" w:author="karl@grindal.org" w:date="2014-10-19T20:58:00Z">
        <w:del w:id="3274" w:author="Microsoft account" w:date="2014-10-20T11:08:00Z">
          <w:r w:rsidRPr="00F4030A" w:rsidDel="00D914FB">
            <w:rPr>
              <w:rFonts w:eastAsia="Times New Roman" w:cs="Times New Roman"/>
              <w:noProof/>
              <w:color w:val="000000" w:themeColor="text1"/>
            </w:rPr>
            <w:delText>Sultan Pasha al-Atrash</w:delText>
          </w:r>
          <w:r w:rsidDel="00D914FB">
            <w:rPr>
              <w:noProof/>
            </w:rPr>
            <w:delText>, 133</w:delText>
          </w:r>
        </w:del>
      </w:ins>
    </w:p>
    <w:p w14:paraId="072CB6AF" w14:textId="77777777" w:rsidR="004C1E2A" w:rsidDel="00D914FB" w:rsidRDefault="004C1E2A">
      <w:pPr>
        <w:pStyle w:val="Index1"/>
        <w:tabs>
          <w:tab w:val="right" w:leader="dot" w:pos="4310"/>
        </w:tabs>
        <w:rPr>
          <w:ins w:id="3275" w:author="karl@grindal.org" w:date="2014-10-19T20:58:00Z"/>
          <w:del w:id="3276" w:author="Microsoft account" w:date="2014-10-20T11:08:00Z"/>
          <w:noProof/>
        </w:rPr>
      </w:pPr>
      <w:ins w:id="3277" w:author="karl@grindal.org" w:date="2014-10-19T20:58:00Z">
        <w:del w:id="3278" w:author="Microsoft account" w:date="2014-10-20T11:08:00Z">
          <w:r w:rsidRPr="00F4030A" w:rsidDel="00D914FB">
            <w:rPr>
              <w:rFonts w:ascii="Cambria" w:eastAsia="Times New Roman" w:hAnsi="Cambria" w:cs="Times New Roman"/>
              <w:bCs/>
              <w:noProof/>
              <w:color w:val="000000" w:themeColor="text1"/>
              <w:spacing w:val="-8"/>
              <w:kern w:val="36"/>
            </w:rPr>
            <w:delText>Tahrir</w:delText>
          </w:r>
          <w:r w:rsidDel="00D914FB">
            <w:rPr>
              <w:noProof/>
            </w:rPr>
            <w:delText>, 27, 43, 49, 58</w:delText>
          </w:r>
        </w:del>
      </w:ins>
    </w:p>
    <w:p w14:paraId="5969050E" w14:textId="77777777" w:rsidR="004C1E2A" w:rsidDel="00D914FB" w:rsidRDefault="004C1E2A">
      <w:pPr>
        <w:pStyle w:val="Index1"/>
        <w:tabs>
          <w:tab w:val="right" w:leader="dot" w:pos="4310"/>
        </w:tabs>
        <w:rPr>
          <w:ins w:id="3279" w:author="karl@grindal.org" w:date="2014-10-19T20:58:00Z"/>
          <w:del w:id="3280" w:author="Microsoft account" w:date="2014-10-20T11:08:00Z"/>
          <w:noProof/>
        </w:rPr>
      </w:pPr>
      <w:ins w:id="3281" w:author="karl@grindal.org" w:date="2014-10-19T20:58:00Z">
        <w:del w:id="3282" w:author="Microsoft account" w:date="2014-10-20T11:08:00Z">
          <w:r w:rsidRPr="00F4030A" w:rsidDel="00D914FB">
            <w:rPr>
              <w:rFonts w:ascii="Cambria" w:hAnsi="Cambria" w:cs="Times New Roman"/>
              <w:noProof/>
              <w:color w:val="000000" w:themeColor="text1"/>
            </w:rPr>
            <w:delText>Third Wave</w:delText>
          </w:r>
          <w:r w:rsidDel="00D914FB">
            <w:rPr>
              <w:noProof/>
            </w:rPr>
            <w:delText>, 3</w:delText>
          </w:r>
        </w:del>
      </w:ins>
    </w:p>
    <w:p w14:paraId="2CF3CDBE" w14:textId="77777777" w:rsidR="004C1E2A" w:rsidDel="00D914FB" w:rsidRDefault="004C1E2A">
      <w:pPr>
        <w:pStyle w:val="Index1"/>
        <w:tabs>
          <w:tab w:val="right" w:leader="dot" w:pos="4310"/>
        </w:tabs>
        <w:rPr>
          <w:ins w:id="3283" w:author="karl@grindal.org" w:date="2014-10-19T20:58:00Z"/>
          <w:del w:id="3284" w:author="Microsoft account" w:date="2014-10-20T11:08:00Z"/>
          <w:noProof/>
        </w:rPr>
      </w:pPr>
      <w:ins w:id="3285" w:author="karl@grindal.org" w:date="2014-10-19T20:58:00Z">
        <w:del w:id="3286" w:author="Microsoft account" w:date="2014-10-20T11:08:00Z">
          <w:r w:rsidRPr="00F4030A" w:rsidDel="00D914FB">
            <w:rPr>
              <w:rFonts w:ascii="Cambria" w:hAnsi="Cambria"/>
              <w:noProof/>
            </w:rPr>
            <w:delText>Third Wave</w:delText>
          </w:r>
          <w:r w:rsidDel="00D914FB">
            <w:rPr>
              <w:noProof/>
            </w:rPr>
            <w:delText>, 32, 33</w:delText>
          </w:r>
        </w:del>
      </w:ins>
    </w:p>
    <w:p w14:paraId="2028BBD4" w14:textId="77777777" w:rsidR="004C1E2A" w:rsidDel="00D914FB" w:rsidRDefault="004C1E2A">
      <w:pPr>
        <w:pStyle w:val="Index1"/>
        <w:tabs>
          <w:tab w:val="right" w:leader="dot" w:pos="4310"/>
        </w:tabs>
        <w:rPr>
          <w:ins w:id="3287" w:author="karl@grindal.org" w:date="2014-10-19T20:58:00Z"/>
          <w:del w:id="3288" w:author="Microsoft account" w:date="2014-10-20T11:08:00Z"/>
          <w:noProof/>
        </w:rPr>
      </w:pPr>
      <w:ins w:id="3289" w:author="karl@grindal.org" w:date="2014-10-19T20:58:00Z">
        <w:del w:id="3290" w:author="Microsoft account" w:date="2014-10-20T11:08:00Z">
          <w:r w:rsidRPr="00F4030A" w:rsidDel="00D914FB">
            <w:rPr>
              <w:rFonts w:ascii="Cambria" w:hAnsi="Cambria" w:cs="Times New Roman"/>
              <w:bCs/>
              <w:noProof/>
              <w:color w:val="000000" w:themeColor="text1"/>
            </w:rPr>
            <w:delText>Thomas Schelling</w:delText>
          </w:r>
          <w:r w:rsidDel="00D914FB">
            <w:rPr>
              <w:noProof/>
            </w:rPr>
            <w:delText>, 74, 75</w:delText>
          </w:r>
        </w:del>
      </w:ins>
    </w:p>
    <w:p w14:paraId="55BA8AA2" w14:textId="77777777" w:rsidR="004C1E2A" w:rsidDel="00D914FB" w:rsidRDefault="004C1E2A">
      <w:pPr>
        <w:pStyle w:val="Index1"/>
        <w:tabs>
          <w:tab w:val="right" w:leader="dot" w:pos="4310"/>
        </w:tabs>
        <w:rPr>
          <w:ins w:id="3291" w:author="karl@grindal.org" w:date="2014-10-19T20:58:00Z"/>
          <w:del w:id="3292" w:author="Microsoft account" w:date="2014-10-20T11:08:00Z"/>
          <w:noProof/>
        </w:rPr>
      </w:pPr>
      <w:ins w:id="3293" w:author="karl@grindal.org" w:date="2014-10-19T20:58:00Z">
        <w:del w:id="3294" w:author="Microsoft account" w:date="2014-10-20T11:08:00Z">
          <w:r w:rsidRPr="00F4030A" w:rsidDel="00D914FB">
            <w:rPr>
              <w:rFonts w:ascii="Cambria" w:hAnsi="Cambria"/>
              <w:noProof/>
            </w:rPr>
            <w:delText>Tiananmen protests</w:delText>
          </w:r>
          <w:r w:rsidDel="00D914FB">
            <w:rPr>
              <w:noProof/>
            </w:rPr>
            <w:delText>, 33</w:delText>
          </w:r>
        </w:del>
      </w:ins>
    </w:p>
    <w:p w14:paraId="706541CA" w14:textId="77777777" w:rsidR="004C1E2A" w:rsidDel="00D914FB" w:rsidRDefault="004C1E2A">
      <w:pPr>
        <w:pStyle w:val="Index1"/>
        <w:tabs>
          <w:tab w:val="right" w:leader="dot" w:pos="4310"/>
        </w:tabs>
        <w:rPr>
          <w:ins w:id="3295" w:author="karl@grindal.org" w:date="2014-10-19T20:58:00Z"/>
          <w:del w:id="3296" w:author="Microsoft account" w:date="2014-10-20T11:08:00Z"/>
          <w:noProof/>
        </w:rPr>
      </w:pPr>
      <w:ins w:id="3297" w:author="karl@grindal.org" w:date="2014-10-19T20:58:00Z">
        <w:del w:id="3298" w:author="Microsoft account" w:date="2014-10-20T11:08:00Z">
          <w:r w:rsidRPr="00F4030A" w:rsidDel="00D914FB">
            <w:rPr>
              <w:rFonts w:ascii="Cambria" w:hAnsi="Cambria" w:cs="Times New Roman"/>
              <w:noProof/>
              <w:color w:val="000000" w:themeColor="text1"/>
            </w:rPr>
            <w:delText>Tiananmen Square</w:delText>
          </w:r>
          <w:r w:rsidDel="00D914FB">
            <w:rPr>
              <w:noProof/>
            </w:rPr>
            <w:delText>, 64</w:delText>
          </w:r>
        </w:del>
      </w:ins>
    </w:p>
    <w:p w14:paraId="7799D385" w14:textId="77777777" w:rsidR="004C1E2A" w:rsidDel="00D914FB" w:rsidRDefault="004C1E2A">
      <w:pPr>
        <w:pStyle w:val="Index1"/>
        <w:tabs>
          <w:tab w:val="right" w:leader="dot" w:pos="4310"/>
        </w:tabs>
        <w:rPr>
          <w:ins w:id="3299" w:author="karl@grindal.org" w:date="2014-10-19T20:58:00Z"/>
          <w:del w:id="3300" w:author="Microsoft account" w:date="2014-10-20T11:08:00Z"/>
          <w:noProof/>
        </w:rPr>
      </w:pPr>
      <w:ins w:id="3301" w:author="karl@grindal.org" w:date="2014-10-19T20:58:00Z">
        <w:del w:id="3302" w:author="Microsoft account" w:date="2014-10-20T11:08:00Z">
          <w:r w:rsidRPr="00F4030A" w:rsidDel="00D914FB">
            <w:rPr>
              <w:rFonts w:ascii="Cambria" w:eastAsia="MS Mincho" w:hAnsi="Cambria" w:cs="Times New Roman"/>
              <w:noProof/>
              <w:color w:val="000000" w:themeColor="text1"/>
            </w:rPr>
            <w:delText>Timur Kuran</w:delText>
          </w:r>
          <w:r w:rsidDel="00D914FB">
            <w:rPr>
              <w:noProof/>
            </w:rPr>
            <w:delText>, 129</w:delText>
          </w:r>
        </w:del>
      </w:ins>
    </w:p>
    <w:p w14:paraId="6354A028" w14:textId="77777777" w:rsidR="004C1E2A" w:rsidDel="00D914FB" w:rsidRDefault="004C1E2A">
      <w:pPr>
        <w:pStyle w:val="Index1"/>
        <w:tabs>
          <w:tab w:val="right" w:leader="dot" w:pos="4310"/>
        </w:tabs>
        <w:rPr>
          <w:ins w:id="3303" w:author="karl@grindal.org" w:date="2014-10-19T20:58:00Z"/>
          <w:del w:id="3304" w:author="Microsoft account" w:date="2014-10-20T11:08:00Z"/>
          <w:noProof/>
        </w:rPr>
      </w:pPr>
      <w:ins w:id="3305" w:author="karl@grindal.org" w:date="2014-10-19T20:58:00Z">
        <w:del w:id="3306" w:author="Microsoft account" w:date="2014-10-20T11:08:00Z">
          <w:r w:rsidRPr="00F4030A" w:rsidDel="00D914FB">
            <w:rPr>
              <w:rFonts w:ascii="Cambria" w:eastAsia="Times New Roman" w:hAnsi="Cambria" w:cs="Times New Roman"/>
              <w:noProof/>
              <w:color w:val="000000" w:themeColor="text1"/>
              <w:lang w:bidi="ar-BH"/>
            </w:rPr>
            <w:delText>Toby Matthiesen</w:delText>
          </w:r>
          <w:r w:rsidDel="00D914FB">
            <w:rPr>
              <w:noProof/>
            </w:rPr>
            <w:delText>, 116</w:delText>
          </w:r>
        </w:del>
      </w:ins>
    </w:p>
    <w:p w14:paraId="40910EB3" w14:textId="77777777" w:rsidR="004C1E2A" w:rsidDel="00D914FB" w:rsidRDefault="004C1E2A">
      <w:pPr>
        <w:pStyle w:val="Index1"/>
        <w:tabs>
          <w:tab w:val="right" w:leader="dot" w:pos="4310"/>
        </w:tabs>
        <w:rPr>
          <w:ins w:id="3307" w:author="karl@grindal.org" w:date="2014-10-19T20:58:00Z"/>
          <w:del w:id="3308" w:author="Microsoft account" w:date="2014-10-20T11:08:00Z"/>
          <w:noProof/>
        </w:rPr>
      </w:pPr>
      <w:ins w:id="3309" w:author="karl@grindal.org" w:date="2014-10-19T20:58:00Z">
        <w:del w:id="3310" w:author="Microsoft account" w:date="2014-10-20T11:08:00Z">
          <w:r w:rsidRPr="00F4030A" w:rsidDel="00D914FB">
            <w:rPr>
              <w:rFonts w:ascii="Cambria" w:hAnsi="Cambria"/>
              <w:noProof/>
            </w:rPr>
            <w:delText>Tor</w:delText>
          </w:r>
          <w:r w:rsidDel="00D914FB">
            <w:rPr>
              <w:noProof/>
            </w:rPr>
            <w:delText>, 41</w:delText>
          </w:r>
        </w:del>
      </w:ins>
    </w:p>
    <w:p w14:paraId="17EDBFA6" w14:textId="77777777" w:rsidR="004C1E2A" w:rsidDel="00D914FB" w:rsidRDefault="004C1E2A">
      <w:pPr>
        <w:pStyle w:val="Index1"/>
        <w:tabs>
          <w:tab w:val="right" w:leader="dot" w:pos="4310"/>
        </w:tabs>
        <w:rPr>
          <w:ins w:id="3311" w:author="karl@grindal.org" w:date="2014-10-19T20:58:00Z"/>
          <w:del w:id="3312" w:author="Microsoft account" w:date="2014-10-20T11:08:00Z"/>
          <w:noProof/>
        </w:rPr>
      </w:pPr>
      <w:ins w:id="3313" w:author="karl@grindal.org" w:date="2014-10-19T20:58:00Z">
        <w:del w:id="3314" w:author="Microsoft account" w:date="2014-10-20T11:08:00Z">
          <w:r w:rsidRPr="00F4030A" w:rsidDel="00D914FB">
            <w:rPr>
              <w:rFonts w:ascii="Cambria" w:eastAsia="Calibri" w:hAnsi="Cambria" w:cs="Times New Roman"/>
              <w:noProof/>
              <w:color w:val="000000" w:themeColor="text1"/>
            </w:rPr>
            <w:delText>T</w:delText>
          </w:r>
          <w:r w:rsidRPr="00F4030A" w:rsidDel="00D914FB">
            <w:rPr>
              <w:rFonts w:ascii="Cambria" w:eastAsia="Calibri" w:hAnsi="Cambria" w:cs="Times New Roman"/>
              <w:noProof/>
              <w:color w:val="000000" w:themeColor="text1"/>
              <w:spacing w:val="1"/>
            </w:rPr>
            <w:delText>r</w:delText>
          </w:r>
          <w:r w:rsidRPr="00F4030A" w:rsidDel="00D914FB">
            <w:rPr>
              <w:rFonts w:ascii="Cambria" w:eastAsia="Calibri" w:hAnsi="Cambria" w:cs="Times New Roman"/>
              <w:noProof/>
              <w:color w:val="000000" w:themeColor="text1"/>
              <w:spacing w:val="-1"/>
            </w:rPr>
            <w:delText>a</w:delText>
          </w:r>
          <w:r w:rsidRPr="00F4030A" w:rsidDel="00D914FB">
            <w:rPr>
              <w:rFonts w:ascii="Cambria" w:eastAsia="Calibri" w:hAnsi="Cambria" w:cs="Times New Roman"/>
              <w:noProof/>
              <w:color w:val="000000" w:themeColor="text1"/>
              <w:spacing w:val="2"/>
            </w:rPr>
            <w:delText>n</w:delText>
          </w:r>
          <w:r w:rsidRPr="00F4030A" w:rsidDel="00D914FB">
            <w:rPr>
              <w:rFonts w:ascii="Cambria" w:eastAsia="Calibri" w:hAnsi="Cambria" w:cs="Times New Roman"/>
              <w:noProof/>
              <w:color w:val="000000" w:themeColor="text1"/>
            </w:rPr>
            <w:delText>sp</w:delText>
          </w:r>
          <w:r w:rsidRPr="00F4030A" w:rsidDel="00D914FB">
            <w:rPr>
              <w:rFonts w:ascii="Cambria" w:eastAsia="Calibri" w:hAnsi="Cambria" w:cs="Times New Roman"/>
              <w:noProof/>
              <w:color w:val="000000" w:themeColor="text1"/>
              <w:spacing w:val="-1"/>
            </w:rPr>
            <w:delText>a</w:delText>
          </w:r>
          <w:r w:rsidRPr="00F4030A" w:rsidDel="00D914FB">
            <w:rPr>
              <w:rFonts w:ascii="Cambria" w:eastAsia="Calibri" w:hAnsi="Cambria" w:cs="Times New Roman"/>
              <w:noProof/>
              <w:color w:val="000000" w:themeColor="text1"/>
            </w:rPr>
            <w:delText>r</w:delText>
          </w:r>
          <w:r w:rsidRPr="00F4030A" w:rsidDel="00D914FB">
            <w:rPr>
              <w:rFonts w:ascii="Cambria" w:eastAsia="Calibri" w:hAnsi="Cambria" w:cs="Times New Roman"/>
              <w:noProof/>
              <w:color w:val="000000" w:themeColor="text1"/>
              <w:spacing w:val="-2"/>
            </w:rPr>
            <w:delText>e</w:delText>
          </w:r>
          <w:r w:rsidRPr="00F4030A" w:rsidDel="00D914FB">
            <w:rPr>
              <w:rFonts w:ascii="Cambria" w:eastAsia="Calibri" w:hAnsi="Cambria" w:cs="Times New Roman"/>
              <w:noProof/>
              <w:color w:val="000000" w:themeColor="text1"/>
            </w:rPr>
            <w:delText>n</w:delText>
          </w:r>
          <w:r w:rsidRPr="00F4030A" w:rsidDel="00D914FB">
            <w:rPr>
              <w:rFonts w:ascii="Cambria" w:eastAsia="Calibri" w:hAnsi="Cambria" w:cs="Times New Roman"/>
              <w:noProof/>
              <w:color w:val="000000" w:themeColor="text1"/>
              <w:spacing w:val="4"/>
            </w:rPr>
            <w:delText>c</w:delText>
          </w:r>
          <w:r w:rsidRPr="00F4030A" w:rsidDel="00D914FB">
            <w:rPr>
              <w:rFonts w:ascii="Cambria" w:eastAsia="Calibri" w:hAnsi="Cambria" w:cs="Times New Roman"/>
              <w:noProof/>
              <w:color w:val="000000" w:themeColor="text1"/>
            </w:rPr>
            <w:delText xml:space="preserve">y </w:delText>
          </w:r>
          <w:r w:rsidRPr="00F4030A" w:rsidDel="00D914FB">
            <w:rPr>
              <w:rFonts w:ascii="Cambria" w:eastAsia="Calibri" w:hAnsi="Cambria" w:cs="Times New Roman"/>
              <w:noProof/>
              <w:color w:val="000000" w:themeColor="text1"/>
              <w:spacing w:val="-3"/>
            </w:rPr>
            <w:delText>I</w:delText>
          </w:r>
          <w:r w:rsidRPr="00F4030A" w:rsidDel="00D914FB">
            <w:rPr>
              <w:rFonts w:ascii="Cambria" w:eastAsia="Calibri" w:hAnsi="Cambria" w:cs="Times New Roman"/>
              <w:noProof/>
              <w:color w:val="000000" w:themeColor="text1"/>
            </w:rPr>
            <w:delText>nt</w:delText>
          </w:r>
          <w:r w:rsidRPr="00F4030A" w:rsidDel="00D914FB">
            <w:rPr>
              <w:rFonts w:ascii="Cambria" w:eastAsia="Calibri" w:hAnsi="Cambria" w:cs="Times New Roman"/>
              <w:noProof/>
              <w:color w:val="000000" w:themeColor="text1"/>
              <w:spacing w:val="2"/>
            </w:rPr>
            <w:delText>e</w:delText>
          </w:r>
          <w:r w:rsidRPr="00F4030A" w:rsidDel="00D914FB">
            <w:rPr>
              <w:rFonts w:ascii="Cambria" w:eastAsia="Calibri" w:hAnsi="Cambria" w:cs="Times New Roman"/>
              <w:noProof/>
              <w:color w:val="000000" w:themeColor="text1"/>
            </w:rPr>
            <w:delText>rn</w:delText>
          </w:r>
          <w:r w:rsidRPr="00F4030A" w:rsidDel="00D914FB">
            <w:rPr>
              <w:rFonts w:ascii="Cambria" w:eastAsia="Calibri" w:hAnsi="Cambria" w:cs="Times New Roman"/>
              <w:noProof/>
              <w:color w:val="000000" w:themeColor="text1"/>
              <w:spacing w:val="-2"/>
            </w:rPr>
            <w:delText>a</w:delText>
          </w:r>
          <w:r w:rsidRPr="00F4030A" w:rsidDel="00D914FB">
            <w:rPr>
              <w:rFonts w:ascii="Cambria" w:eastAsia="Calibri" w:hAnsi="Cambria" w:cs="Times New Roman"/>
              <w:noProof/>
              <w:color w:val="000000" w:themeColor="text1"/>
            </w:rPr>
            <w:delText>t</w:delText>
          </w:r>
          <w:r w:rsidRPr="00F4030A" w:rsidDel="00D914FB">
            <w:rPr>
              <w:rFonts w:ascii="Cambria" w:eastAsia="Calibri" w:hAnsi="Cambria" w:cs="Times New Roman"/>
              <w:noProof/>
              <w:color w:val="000000" w:themeColor="text1"/>
              <w:spacing w:val="1"/>
            </w:rPr>
            <w:delText>i</w:delText>
          </w:r>
          <w:r w:rsidRPr="00F4030A" w:rsidDel="00D914FB">
            <w:rPr>
              <w:rFonts w:ascii="Cambria" w:eastAsia="Calibri" w:hAnsi="Cambria" w:cs="Times New Roman"/>
              <w:noProof/>
              <w:color w:val="000000" w:themeColor="text1"/>
            </w:rPr>
            <w:delText>on</w:delText>
          </w:r>
          <w:r w:rsidRPr="00F4030A" w:rsidDel="00D914FB">
            <w:rPr>
              <w:rFonts w:ascii="Cambria" w:eastAsia="Calibri" w:hAnsi="Cambria" w:cs="Times New Roman"/>
              <w:noProof/>
              <w:color w:val="000000" w:themeColor="text1"/>
              <w:spacing w:val="-1"/>
            </w:rPr>
            <w:delText>a</w:delText>
          </w:r>
          <w:r w:rsidRPr="00F4030A" w:rsidDel="00D914FB">
            <w:rPr>
              <w:rFonts w:ascii="Cambria" w:eastAsia="Calibri" w:hAnsi="Cambria" w:cs="Times New Roman"/>
              <w:noProof/>
              <w:color w:val="000000" w:themeColor="text1"/>
              <w:spacing w:val="1"/>
            </w:rPr>
            <w:delText>l</w:delText>
          </w:r>
          <w:r w:rsidDel="00D914FB">
            <w:rPr>
              <w:noProof/>
            </w:rPr>
            <w:delText>, 13, 14, 106, 108</w:delText>
          </w:r>
        </w:del>
      </w:ins>
    </w:p>
    <w:p w14:paraId="16DDF5E2" w14:textId="77777777" w:rsidR="004C1E2A" w:rsidDel="00D914FB" w:rsidRDefault="004C1E2A">
      <w:pPr>
        <w:pStyle w:val="Index1"/>
        <w:tabs>
          <w:tab w:val="right" w:leader="dot" w:pos="4310"/>
        </w:tabs>
        <w:rPr>
          <w:ins w:id="3315" w:author="karl@grindal.org" w:date="2014-10-19T20:58:00Z"/>
          <w:del w:id="3316" w:author="Microsoft account" w:date="2014-10-20T11:08:00Z"/>
          <w:noProof/>
        </w:rPr>
      </w:pPr>
      <w:ins w:id="3317" w:author="karl@grindal.org" w:date="2014-10-19T20:58:00Z">
        <w:del w:id="3318" w:author="Microsoft account" w:date="2014-10-20T11:08:00Z">
          <w:r w:rsidRPr="00F4030A" w:rsidDel="00D914FB">
            <w:rPr>
              <w:rFonts w:ascii="Cambria" w:eastAsia="MS Mincho" w:hAnsi="Cambria" w:cs="Times New Roman"/>
              <w:noProof/>
              <w:color w:val="000000" w:themeColor="text1"/>
            </w:rPr>
            <w:delText>Tsar Nicholas</w:delText>
          </w:r>
          <w:r w:rsidDel="00D914FB">
            <w:rPr>
              <w:noProof/>
            </w:rPr>
            <w:delText>, 124</w:delText>
          </w:r>
        </w:del>
      </w:ins>
    </w:p>
    <w:p w14:paraId="5C2EA9E1" w14:textId="77777777" w:rsidR="004C1E2A" w:rsidDel="00D914FB" w:rsidRDefault="004C1E2A">
      <w:pPr>
        <w:pStyle w:val="Index1"/>
        <w:tabs>
          <w:tab w:val="right" w:leader="dot" w:pos="4310"/>
        </w:tabs>
        <w:rPr>
          <w:ins w:id="3319" w:author="karl@grindal.org" w:date="2014-10-19T20:58:00Z"/>
          <w:del w:id="3320" w:author="Microsoft account" w:date="2014-10-20T11:08:00Z"/>
          <w:noProof/>
        </w:rPr>
      </w:pPr>
      <w:ins w:id="3321" w:author="karl@grindal.org" w:date="2014-10-19T20:58:00Z">
        <w:del w:id="3322" w:author="Microsoft account" w:date="2014-10-20T11:08:00Z">
          <w:r w:rsidRPr="00F4030A" w:rsidDel="00D914FB">
            <w:rPr>
              <w:rFonts w:ascii="Cambria" w:eastAsia="Times New Roman" w:hAnsi="Cambria" w:cs="Times New Roman"/>
              <w:bCs/>
              <w:noProof/>
              <w:color w:val="000000" w:themeColor="text1"/>
              <w:spacing w:val="-8"/>
              <w:kern w:val="36"/>
            </w:rPr>
            <w:delText>Twitter</w:delText>
          </w:r>
          <w:r w:rsidDel="00D914FB">
            <w:rPr>
              <w:noProof/>
            </w:rPr>
            <w:delText>, 38, 45, 46, 48</w:delText>
          </w:r>
        </w:del>
      </w:ins>
    </w:p>
    <w:p w14:paraId="05380139" w14:textId="77777777" w:rsidR="004C1E2A" w:rsidDel="00D914FB" w:rsidRDefault="004C1E2A">
      <w:pPr>
        <w:pStyle w:val="Index1"/>
        <w:tabs>
          <w:tab w:val="right" w:leader="dot" w:pos="4310"/>
        </w:tabs>
        <w:rPr>
          <w:ins w:id="3323" w:author="karl@grindal.org" w:date="2014-10-19T20:58:00Z"/>
          <w:del w:id="3324" w:author="Microsoft account" w:date="2014-10-20T11:08:00Z"/>
          <w:noProof/>
        </w:rPr>
      </w:pPr>
      <w:ins w:id="3325" w:author="karl@grindal.org" w:date="2014-10-19T20:58:00Z">
        <w:del w:id="3326" w:author="Microsoft account" w:date="2014-10-20T11:08:00Z">
          <w:r w:rsidRPr="00F4030A" w:rsidDel="00D914FB">
            <w:rPr>
              <w:rFonts w:ascii="Cambria" w:hAnsi="Cambria"/>
              <w:noProof/>
            </w:rPr>
            <w:delText>UN General Assembly</w:delText>
          </w:r>
          <w:r w:rsidDel="00D914FB">
            <w:rPr>
              <w:noProof/>
            </w:rPr>
            <w:delText>, 152, 192</w:delText>
          </w:r>
        </w:del>
      </w:ins>
    </w:p>
    <w:p w14:paraId="50938B13" w14:textId="77777777" w:rsidR="004C1E2A" w:rsidDel="00D914FB" w:rsidRDefault="004C1E2A">
      <w:pPr>
        <w:pStyle w:val="Index1"/>
        <w:tabs>
          <w:tab w:val="right" w:leader="dot" w:pos="4310"/>
        </w:tabs>
        <w:rPr>
          <w:ins w:id="3327" w:author="karl@grindal.org" w:date="2014-10-19T20:58:00Z"/>
          <w:del w:id="3328" w:author="Microsoft account" w:date="2014-10-20T11:08:00Z"/>
          <w:noProof/>
        </w:rPr>
      </w:pPr>
      <w:ins w:id="3329" w:author="karl@grindal.org" w:date="2014-10-19T20:58:00Z">
        <w:del w:id="3330" w:author="Microsoft account" w:date="2014-10-20T11:08:00Z">
          <w:r w:rsidRPr="00F4030A" w:rsidDel="00D914FB">
            <w:rPr>
              <w:rFonts w:ascii="Cambria" w:hAnsi="Cambria" w:cs="Times New Roman"/>
              <w:noProof/>
              <w:color w:val="000000" w:themeColor="text1"/>
            </w:rPr>
            <w:delText>United Democratic Front</w:delText>
          </w:r>
          <w:r w:rsidDel="00D914FB">
            <w:rPr>
              <w:noProof/>
            </w:rPr>
            <w:delText>, 77, 128</w:delText>
          </w:r>
        </w:del>
      </w:ins>
    </w:p>
    <w:p w14:paraId="474B278D" w14:textId="77777777" w:rsidR="004C1E2A" w:rsidDel="00D914FB" w:rsidRDefault="004C1E2A">
      <w:pPr>
        <w:pStyle w:val="Index1"/>
        <w:tabs>
          <w:tab w:val="right" w:leader="dot" w:pos="4310"/>
        </w:tabs>
        <w:rPr>
          <w:ins w:id="3331" w:author="karl@grindal.org" w:date="2014-10-19T20:58:00Z"/>
          <w:del w:id="3332" w:author="Microsoft account" w:date="2014-10-20T11:08:00Z"/>
          <w:noProof/>
        </w:rPr>
      </w:pPr>
      <w:ins w:id="3333" w:author="karl@grindal.org" w:date="2014-10-19T20:58:00Z">
        <w:del w:id="3334" w:author="Microsoft account" w:date="2014-10-20T11:08:00Z">
          <w:r w:rsidRPr="00F4030A" w:rsidDel="00D914FB">
            <w:rPr>
              <w:rFonts w:ascii="Cambria" w:hAnsi="Cambria" w:cs="Times New Roman"/>
              <w:bCs/>
              <w:noProof/>
              <w:color w:val="000000" w:themeColor="text1"/>
            </w:rPr>
            <w:delText>United Nations Convention Against Corruption</w:delText>
          </w:r>
          <w:r w:rsidDel="00D914FB">
            <w:rPr>
              <w:noProof/>
            </w:rPr>
            <w:delText>, 94, 104, 109</w:delText>
          </w:r>
        </w:del>
      </w:ins>
    </w:p>
    <w:p w14:paraId="29392949" w14:textId="77777777" w:rsidR="004C1E2A" w:rsidDel="00D914FB" w:rsidRDefault="004C1E2A">
      <w:pPr>
        <w:pStyle w:val="Index1"/>
        <w:tabs>
          <w:tab w:val="right" w:leader="dot" w:pos="4310"/>
        </w:tabs>
        <w:rPr>
          <w:ins w:id="3335" w:author="karl@grindal.org" w:date="2014-10-19T20:58:00Z"/>
          <w:del w:id="3336" w:author="Microsoft account" w:date="2014-10-20T11:08:00Z"/>
          <w:noProof/>
        </w:rPr>
      </w:pPr>
      <w:ins w:id="3337" w:author="karl@grindal.org" w:date="2014-10-19T20:58:00Z">
        <w:del w:id="3338" w:author="Microsoft account" w:date="2014-10-20T11:08:00Z">
          <w:r w:rsidRPr="00F4030A" w:rsidDel="00D914FB">
            <w:rPr>
              <w:rFonts w:ascii="Cambria" w:eastAsia="MS Mincho" w:hAnsi="Cambria" w:cs="Times New Roman"/>
              <w:noProof/>
              <w:color w:val="000000" w:themeColor="text1"/>
            </w:rPr>
            <w:delText>United Nations General Assembly</w:delText>
          </w:r>
          <w:r w:rsidDel="00D914FB">
            <w:rPr>
              <w:noProof/>
            </w:rPr>
            <w:delText>, 148, 152</w:delText>
          </w:r>
        </w:del>
      </w:ins>
    </w:p>
    <w:p w14:paraId="10F19FED" w14:textId="77777777" w:rsidR="004C1E2A" w:rsidDel="00D914FB" w:rsidRDefault="004C1E2A">
      <w:pPr>
        <w:pStyle w:val="Index1"/>
        <w:tabs>
          <w:tab w:val="right" w:leader="dot" w:pos="4310"/>
        </w:tabs>
        <w:rPr>
          <w:ins w:id="3339" w:author="karl@grindal.org" w:date="2014-10-19T20:58:00Z"/>
          <w:del w:id="3340" w:author="Microsoft account" w:date="2014-10-20T11:08:00Z"/>
          <w:noProof/>
        </w:rPr>
      </w:pPr>
      <w:ins w:id="3341" w:author="karl@grindal.org" w:date="2014-10-19T20:58:00Z">
        <w:del w:id="3342" w:author="Microsoft account" w:date="2014-10-20T11:08:00Z">
          <w:r w:rsidRPr="00F4030A" w:rsidDel="00D914FB">
            <w:rPr>
              <w:rFonts w:ascii="Cambria" w:hAnsi="Cambria" w:cs="Times New Roman"/>
              <w:noProof/>
              <w:color w:val="000000" w:themeColor="text1"/>
            </w:rPr>
            <w:delText>Universal Declaration of Human Rights</w:delText>
          </w:r>
          <w:r w:rsidDel="00D914FB">
            <w:rPr>
              <w:noProof/>
            </w:rPr>
            <w:delText>, 84, 147</w:delText>
          </w:r>
        </w:del>
      </w:ins>
    </w:p>
    <w:p w14:paraId="209108BD" w14:textId="77777777" w:rsidR="004C1E2A" w:rsidDel="00D914FB" w:rsidRDefault="004C1E2A">
      <w:pPr>
        <w:pStyle w:val="Index1"/>
        <w:tabs>
          <w:tab w:val="right" w:leader="dot" w:pos="4310"/>
        </w:tabs>
        <w:rPr>
          <w:ins w:id="3343" w:author="karl@grindal.org" w:date="2014-10-19T20:58:00Z"/>
          <w:del w:id="3344" w:author="Microsoft account" w:date="2014-10-20T11:08:00Z"/>
          <w:noProof/>
        </w:rPr>
      </w:pPr>
      <w:ins w:id="3345" w:author="karl@grindal.org" w:date="2014-10-19T20:58:00Z">
        <w:del w:id="3346" w:author="Microsoft account" w:date="2014-10-20T11:08:00Z">
          <w:r w:rsidRPr="00F4030A" w:rsidDel="00D914FB">
            <w:rPr>
              <w:rFonts w:ascii="Cambria" w:hAnsi="Cambria" w:cs="Times New Roman"/>
              <w:noProof/>
              <w:color w:val="000000" w:themeColor="text1"/>
            </w:rPr>
            <w:delText>US Department of Defense</w:delText>
          </w:r>
          <w:r w:rsidDel="00D914FB">
            <w:rPr>
              <w:noProof/>
            </w:rPr>
            <w:delText>, 68</w:delText>
          </w:r>
        </w:del>
      </w:ins>
    </w:p>
    <w:p w14:paraId="7708F2A1" w14:textId="77777777" w:rsidR="004C1E2A" w:rsidDel="00D914FB" w:rsidRDefault="004C1E2A">
      <w:pPr>
        <w:pStyle w:val="Index1"/>
        <w:tabs>
          <w:tab w:val="right" w:leader="dot" w:pos="4310"/>
        </w:tabs>
        <w:rPr>
          <w:ins w:id="3347" w:author="karl@grindal.org" w:date="2014-10-19T20:58:00Z"/>
          <w:del w:id="3348" w:author="Microsoft account" w:date="2014-10-20T11:08:00Z"/>
          <w:noProof/>
        </w:rPr>
      </w:pPr>
      <w:ins w:id="3349" w:author="karl@grindal.org" w:date="2014-10-19T20:58:00Z">
        <w:del w:id="3350" w:author="Microsoft account" w:date="2014-10-20T11:08:00Z">
          <w:r w:rsidRPr="00F4030A" w:rsidDel="00D914FB">
            <w:rPr>
              <w:rFonts w:ascii="Cambria" w:hAnsi="Cambria" w:cs="Times New Roman"/>
              <w:noProof/>
              <w:color w:val="000000" w:themeColor="text1"/>
            </w:rPr>
            <w:delText>US Institute for Peace</w:delText>
          </w:r>
          <w:r w:rsidDel="00D914FB">
            <w:rPr>
              <w:noProof/>
            </w:rPr>
            <w:delText>, 5</w:delText>
          </w:r>
        </w:del>
      </w:ins>
    </w:p>
    <w:p w14:paraId="2D50FEA1" w14:textId="77777777" w:rsidR="004C1E2A" w:rsidDel="00D914FB" w:rsidRDefault="004C1E2A">
      <w:pPr>
        <w:pStyle w:val="Index1"/>
        <w:tabs>
          <w:tab w:val="right" w:leader="dot" w:pos="4310"/>
        </w:tabs>
        <w:rPr>
          <w:ins w:id="3351" w:author="karl@grindal.org" w:date="2014-10-19T20:58:00Z"/>
          <w:del w:id="3352" w:author="Microsoft account" w:date="2014-10-20T11:08:00Z"/>
          <w:noProof/>
        </w:rPr>
      </w:pPr>
      <w:ins w:id="3353" w:author="karl@grindal.org" w:date="2014-10-19T20:58:00Z">
        <w:del w:id="3354" w:author="Microsoft account" w:date="2014-10-20T11:08:00Z">
          <w:r w:rsidRPr="00F4030A" w:rsidDel="00D914FB">
            <w:rPr>
              <w:rFonts w:ascii="Cambria" w:hAnsi="Cambria"/>
              <w:noProof/>
            </w:rPr>
            <w:delText>Viktor Yanukovich</w:delText>
          </w:r>
          <w:r w:rsidDel="00D914FB">
            <w:rPr>
              <w:noProof/>
            </w:rPr>
            <w:delText>, 36, 37, 58</w:delText>
          </w:r>
        </w:del>
      </w:ins>
    </w:p>
    <w:p w14:paraId="17452ECC" w14:textId="77777777" w:rsidR="004C1E2A" w:rsidDel="00D914FB" w:rsidRDefault="004C1E2A">
      <w:pPr>
        <w:pStyle w:val="Index1"/>
        <w:tabs>
          <w:tab w:val="right" w:leader="dot" w:pos="4310"/>
        </w:tabs>
        <w:rPr>
          <w:ins w:id="3355" w:author="karl@grindal.org" w:date="2014-10-19T20:58:00Z"/>
          <w:del w:id="3356" w:author="Microsoft account" w:date="2014-10-20T11:08:00Z"/>
          <w:noProof/>
        </w:rPr>
      </w:pPr>
      <w:ins w:id="3357" w:author="karl@grindal.org" w:date="2014-10-19T20:58:00Z">
        <w:del w:id="3358" w:author="Microsoft account" w:date="2014-10-20T11:08:00Z">
          <w:r w:rsidRPr="00F4030A" w:rsidDel="00D914FB">
            <w:rPr>
              <w:rFonts w:ascii="Cambria" w:hAnsi="Cambria"/>
              <w:noProof/>
            </w:rPr>
            <w:delText>Viktor Yuschenko</w:delText>
          </w:r>
          <w:r w:rsidDel="00D914FB">
            <w:rPr>
              <w:noProof/>
            </w:rPr>
            <w:delText>, 36</w:delText>
          </w:r>
        </w:del>
      </w:ins>
    </w:p>
    <w:p w14:paraId="54210673" w14:textId="77777777" w:rsidR="004C1E2A" w:rsidDel="00D914FB" w:rsidRDefault="004C1E2A">
      <w:pPr>
        <w:pStyle w:val="Index1"/>
        <w:tabs>
          <w:tab w:val="right" w:leader="dot" w:pos="4310"/>
        </w:tabs>
        <w:rPr>
          <w:ins w:id="3359" w:author="karl@grindal.org" w:date="2014-10-19T20:58:00Z"/>
          <w:del w:id="3360" w:author="Microsoft account" w:date="2014-10-20T11:08:00Z"/>
          <w:noProof/>
        </w:rPr>
      </w:pPr>
      <w:ins w:id="3361" w:author="karl@grindal.org" w:date="2014-10-19T20:58:00Z">
        <w:del w:id="3362" w:author="Microsoft account" w:date="2014-10-20T11:08:00Z">
          <w:r w:rsidRPr="00F4030A" w:rsidDel="00D914FB">
            <w:rPr>
              <w:rFonts w:ascii="Cambria" w:eastAsia="Times New Roman" w:hAnsi="Cambria" w:cs="Times New Roman"/>
              <w:bCs/>
              <w:noProof/>
              <w:color w:val="000000" w:themeColor="text1"/>
              <w:spacing w:val="-8"/>
              <w:kern w:val="36"/>
            </w:rPr>
            <w:delText>Vladimir Putin</w:delText>
          </w:r>
          <w:r w:rsidDel="00D914FB">
            <w:rPr>
              <w:noProof/>
            </w:rPr>
            <w:delText>, 44, 49, 56, 61, 188</w:delText>
          </w:r>
        </w:del>
      </w:ins>
    </w:p>
    <w:p w14:paraId="1201486A" w14:textId="77777777" w:rsidR="004C1E2A" w:rsidDel="00D914FB" w:rsidRDefault="004C1E2A">
      <w:pPr>
        <w:pStyle w:val="Index1"/>
        <w:tabs>
          <w:tab w:val="right" w:leader="dot" w:pos="4310"/>
        </w:tabs>
        <w:rPr>
          <w:ins w:id="3363" w:author="karl@grindal.org" w:date="2014-10-19T20:58:00Z"/>
          <w:del w:id="3364" w:author="Microsoft account" w:date="2014-10-20T11:08:00Z"/>
          <w:noProof/>
        </w:rPr>
      </w:pPr>
      <w:ins w:id="3365" w:author="karl@grindal.org" w:date="2014-10-19T20:58:00Z">
        <w:del w:id="3366" w:author="Microsoft account" w:date="2014-10-20T11:08:00Z">
          <w:r w:rsidRPr="00F4030A" w:rsidDel="00D914FB">
            <w:rPr>
              <w:rFonts w:ascii="Cambria" w:eastAsia="Times New Roman" w:hAnsi="Cambria" w:cs="Times New Roman"/>
              <w:bCs/>
              <w:noProof/>
              <w:color w:val="000000" w:themeColor="text1"/>
              <w:spacing w:val="-8"/>
              <w:kern w:val="36"/>
            </w:rPr>
            <w:delText>Wael Ghonim</w:delText>
          </w:r>
          <w:r w:rsidDel="00D914FB">
            <w:rPr>
              <w:noProof/>
            </w:rPr>
            <w:delText>, 49, 50</w:delText>
          </w:r>
        </w:del>
      </w:ins>
    </w:p>
    <w:p w14:paraId="5643CDCB" w14:textId="77777777" w:rsidR="004C1E2A" w:rsidDel="00D914FB" w:rsidRDefault="004C1E2A">
      <w:pPr>
        <w:pStyle w:val="Index1"/>
        <w:tabs>
          <w:tab w:val="right" w:leader="dot" w:pos="4310"/>
        </w:tabs>
        <w:rPr>
          <w:ins w:id="3367" w:author="karl@grindal.org" w:date="2014-10-19T20:58:00Z"/>
          <w:del w:id="3368" w:author="Microsoft account" w:date="2014-10-20T11:08:00Z"/>
          <w:noProof/>
        </w:rPr>
      </w:pPr>
      <w:ins w:id="3369" w:author="karl@grindal.org" w:date="2014-10-19T20:58:00Z">
        <w:del w:id="3370" w:author="Microsoft account" w:date="2014-10-20T11:08:00Z">
          <w:r w:rsidRPr="00F4030A" w:rsidDel="00D914FB">
            <w:rPr>
              <w:rFonts w:ascii="Cambria" w:hAnsi="Cambria"/>
              <w:noProof/>
            </w:rPr>
            <w:delText>Westminster Foundation for Democracy</w:delText>
          </w:r>
          <w:r w:rsidDel="00D914FB">
            <w:rPr>
              <w:noProof/>
            </w:rPr>
            <w:delText>, 197</w:delText>
          </w:r>
        </w:del>
      </w:ins>
    </w:p>
    <w:p w14:paraId="023AC2EF" w14:textId="77777777" w:rsidR="004C1E2A" w:rsidDel="00D914FB" w:rsidRDefault="004C1E2A">
      <w:pPr>
        <w:pStyle w:val="Index1"/>
        <w:tabs>
          <w:tab w:val="right" w:leader="dot" w:pos="4310"/>
        </w:tabs>
        <w:rPr>
          <w:ins w:id="3371" w:author="karl@grindal.org" w:date="2014-10-19T20:58:00Z"/>
          <w:del w:id="3372" w:author="Microsoft account" w:date="2014-10-20T11:08:00Z"/>
          <w:noProof/>
        </w:rPr>
      </w:pPr>
      <w:ins w:id="3373" w:author="karl@grindal.org" w:date="2014-10-19T20:58:00Z">
        <w:del w:id="3374" w:author="Microsoft account" w:date="2014-10-20T11:08:00Z">
          <w:r w:rsidRPr="00F4030A" w:rsidDel="00D914FB">
            <w:rPr>
              <w:rFonts w:ascii="Cambria" w:hAnsi="Cambria" w:cs="Times New Roman"/>
              <w:noProof/>
              <w:color w:val="000000" w:themeColor="text1"/>
            </w:rPr>
            <w:delText>Xi Jinping</w:delText>
          </w:r>
          <w:r w:rsidDel="00D914FB">
            <w:rPr>
              <w:noProof/>
            </w:rPr>
            <w:delText>, 89</w:delText>
          </w:r>
        </w:del>
      </w:ins>
    </w:p>
    <w:p w14:paraId="23550AAA" w14:textId="77777777" w:rsidR="004C1E2A" w:rsidDel="00D914FB" w:rsidRDefault="004C1E2A">
      <w:pPr>
        <w:pStyle w:val="Index1"/>
        <w:tabs>
          <w:tab w:val="right" w:leader="dot" w:pos="4310"/>
        </w:tabs>
        <w:rPr>
          <w:ins w:id="3375" w:author="karl@grindal.org" w:date="2014-10-19T20:58:00Z"/>
          <w:del w:id="3376" w:author="Microsoft account" w:date="2014-10-20T11:08:00Z"/>
          <w:noProof/>
        </w:rPr>
      </w:pPr>
      <w:ins w:id="3377" w:author="karl@grindal.org" w:date="2014-10-19T20:58:00Z">
        <w:del w:id="3378" w:author="Microsoft account" w:date="2014-10-20T11:08:00Z">
          <w:r w:rsidRPr="00F4030A" w:rsidDel="00D914FB">
            <w:rPr>
              <w:rFonts w:ascii="Cambria" w:hAnsi="Cambria" w:cs="Times New Roman"/>
              <w:noProof/>
              <w:color w:val="000000" w:themeColor="text1"/>
            </w:rPr>
            <w:delText>Xu Zhiyong</w:delText>
          </w:r>
          <w:r w:rsidDel="00D914FB">
            <w:rPr>
              <w:noProof/>
            </w:rPr>
            <w:delText>, 89</w:delText>
          </w:r>
        </w:del>
      </w:ins>
    </w:p>
    <w:p w14:paraId="1086EC50" w14:textId="77777777" w:rsidR="004C1E2A" w:rsidDel="00D914FB" w:rsidRDefault="004C1E2A">
      <w:pPr>
        <w:pStyle w:val="Index1"/>
        <w:tabs>
          <w:tab w:val="right" w:leader="dot" w:pos="4310"/>
        </w:tabs>
        <w:rPr>
          <w:ins w:id="3379" w:author="karl@grindal.org" w:date="2014-10-19T20:58:00Z"/>
          <w:del w:id="3380" w:author="Microsoft account" w:date="2014-10-20T11:08:00Z"/>
          <w:noProof/>
        </w:rPr>
      </w:pPr>
      <w:ins w:id="3381" w:author="karl@grindal.org" w:date="2014-10-19T20:58:00Z">
        <w:del w:id="3382" w:author="Microsoft account" w:date="2014-10-20T11:08:00Z">
          <w:r w:rsidRPr="00F4030A" w:rsidDel="00D914FB">
            <w:rPr>
              <w:rFonts w:ascii="Cambria" w:eastAsia="Times New Roman" w:hAnsi="Cambria" w:cs="Times New Roman"/>
              <w:bCs/>
              <w:noProof/>
              <w:color w:val="000000" w:themeColor="text1"/>
              <w:spacing w:val="-8"/>
              <w:kern w:val="36"/>
            </w:rPr>
            <w:delText>Youtube</w:delText>
          </w:r>
          <w:r w:rsidDel="00D914FB">
            <w:rPr>
              <w:noProof/>
            </w:rPr>
            <w:delText>, 46</w:delText>
          </w:r>
        </w:del>
      </w:ins>
    </w:p>
    <w:p w14:paraId="2324674C" w14:textId="77777777" w:rsidR="004C1E2A" w:rsidDel="00D914FB" w:rsidRDefault="004C1E2A">
      <w:pPr>
        <w:pStyle w:val="Index1"/>
        <w:tabs>
          <w:tab w:val="right" w:leader="dot" w:pos="4310"/>
        </w:tabs>
        <w:rPr>
          <w:ins w:id="3383" w:author="karl@grindal.org" w:date="2014-10-19T20:58:00Z"/>
          <w:del w:id="3384" w:author="Microsoft account" w:date="2014-10-20T11:08:00Z"/>
          <w:noProof/>
        </w:rPr>
      </w:pPr>
      <w:ins w:id="3385" w:author="karl@grindal.org" w:date="2014-10-19T20:58:00Z">
        <w:del w:id="3386" w:author="Microsoft account" w:date="2014-10-20T11:08:00Z">
          <w:r w:rsidRPr="00F4030A" w:rsidDel="00D914FB">
            <w:rPr>
              <w:rFonts w:ascii="Cambria" w:hAnsi="Cambria"/>
              <w:noProof/>
            </w:rPr>
            <w:delText>Yulia Tymoshenko</w:delText>
          </w:r>
          <w:r w:rsidDel="00D914FB">
            <w:rPr>
              <w:noProof/>
            </w:rPr>
            <w:delText>, 36</w:delText>
          </w:r>
        </w:del>
      </w:ins>
    </w:p>
    <w:p w14:paraId="469B84DB" w14:textId="77777777" w:rsidR="004C1E2A" w:rsidDel="00D914FB" w:rsidRDefault="004C1E2A">
      <w:pPr>
        <w:pStyle w:val="Index1"/>
        <w:tabs>
          <w:tab w:val="right" w:leader="dot" w:pos="4310"/>
        </w:tabs>
        <w:rPr>
          <w:ins w:id="3387" w:author="karl@grindal.org" w:date="2014-10-19T20:58:00Z"/>
          <w:del w:id="3388" w:author="Microsoft account" w:date="2014-10-20T11:08:00Z"/>
          <w:noProof/>
        </w:rPr>
      </w:pPr>
      <w:ins w:id="3389" w:author="karl@grindal.org" w:date="2014-10-19T20:58:00Z">
        <w:del w:id="3390" w:author="Microsoft account" w:date="2014-10-20T11:08:00Z">
          <w:r w:rsidRPr="00F4030A" w:rsidDel="00D914FB">
            <w:rPr>
              <w:rFonts w:ascii="Cambria" w:hAnsi="Cambria" w:cs="Times New Roman"/>
              <w:b/>
              <w:noProof/>
              <w:color w:val="000000" w:themeColor="text1"/>
            </w:rPr>
            <w:delText>Zeynep Tufekci</w:delText>
          </w:r>
          <w:r w:rsidDel="00D914FB">
            <w:rPr>
              <w:noProof/>
            </w:rPr>
            <w:delText>, 1, 4, 43</w:delText>
          </w:r>
        </w:del>
      </w:ins>
    </w:p>
    <w:p w14:paraId="3D230368" w14:textId="77777777" w:rsidR="004C1E2A" w:rsidDel="00D914FB" w:rsidRDefault="004C1E2A" w:rsidP="005514F4">
      <w:pPr>
        <w:spacing w:before="100" w:beforeAutospacing="1" w:after="100" w:afterAutospacing="1" w:line="360" w:lineRule="auto"/>
        <w:jc w:val="both"/>
        <w:rPr>
          <w:ins w:id="3391" w:author="karl@grindal.org" w:date="2014-10-19T20:58:00Z"/>
          <w:del w:id="3392" w:author="Microsoft account" w:date="2014-10-20T11:08:00Z"/>
          <w:noProof/>
        </w:rPr>
        <w:sectPr w:rsidR="004C1E2A" w:rsidDel="00D914FB" w:rsidSect="004C1E2A">
          <w:footnotePr>
            <w:numRestart w:val="eachSect"/>
          </w:footnotePr>
          <w:type w:val="continuous"/>
          <w:pgSz w:w="12240" w:h="15840"/>
          <w:pgMar w:top="1440" w:right="1440" w:bottom="1440" w:left="1440" w:header="720" w:footer="720" w:gutter="0"/>
          <w:cols w:num="2" w:space="720"/>
          <w:docGrid w:linePitch="360"/>
          <w:sectPrChange w:id="3393" w:author="karl@grindal.org" w:date="2014-10-19T20:58:00Z">
            <w:sectPr w:rsidR="004C1E2A" w:rsidDel="00D914FB" w:rsidSect="004C1E2A">
              <w:pgMar w:top="1440" w:right="1440" w:bottom="1440" w:left="1440" w:header="720" w:footer="720" w:gutter="0"/>
              <w:cols w:num="1"/>
            </w:sectPr>
          </w:sectPrChange>
        </w:sectPr>
      </w:pPr>
    </w:p>
    <w:p w14:paraId="093B6022" w14:textId="77777777" w:rsidR="006109EE" w:rsidRPr="005514F4" w:rsidRDefault="006109EE" w:rsidP="005514F4">
      <w:pPr>
        <w:spacing w:before="100" w:beforeAutospacing="1" w:after="100" w:afterAutospacing="1" w:line="360" w:lineRule="auto"/>
        <w:jc w:val="both"/>
        <w:rPr>
          <w:rFonts w:ascii="Cambria" w:hAnsi="Cambria"/>
        </w:rPr>
      </w:pPr>
      <w:ins w:id="3394" w:author="karl@grindal.org" w:date="2014-10-18T15:43:00Z">
        <w:r w:rsidRPr="004C1E2A">
          <w:rPr>
            <w:rPrChange w:id="3395" w:author="karl@grindal.org" w:date="2014-10-19T20:57:00Z">
              <w:rPr>
                <w:rFonts w:ascii="Cambria" w:hAnsi="Cambria"/>
              </w:rPr>
            </w:rPrChange>
          </w:rPr>
          <w:fldChar w:fldCharType="end"/>
        </w:r>
      </w:ins>
    </w:p>
    <w:sectPr w:rsidR="006109EE" w:rsidRPr="005514F4" w:rsidSect="004C1E2A">
      <w:footnotePr>
        <w:numRestart w:val="eachSect"/>
      </w:footnotePr>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15" w:author="karl@grindal.org" w:date="2014-10-19T20:30:00Z" w:initials="k">
    <w:p w14:paraId="35544693" w14:textId="7D244772" w:rsidR="00CC5209" w:rsidRDefault="00CC5209">
      <w:pPr>
        <w:pStyle w:val="CommentText"/>
      </w:pPr>
      <w:r>
        <w:rPr>
          <w:rStyle w:val="CommentReference"/>
        </w:rPr>
        <w:annotationRef/>
      </w:r>
      <w:r>
        <w:t>Needs long form description.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5446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383E2" w14:textId="77777777" w:rsidR="00657DBB" w:rsidRDefault="00657DBB" w:rsidP="00DA2B53">
      <w:pPr>
        <w:spacing w:after="0" w:line="240" w:lineRule="auto"/>
      </w:pPr>
      <w:r>
        <w:separator/>
      </w:r>
    </w:p>
  </w:endnote>
  <w:endnote w:type="continuationSeparator" w:id="0">
    <w:p w14:paraId="4385807F" w14:textId="77777777" w:rsidR="00657DBB" w:rsidRDefault="00657DBB" w:rsidP="00DA2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2598156"/>
      <w:docPartObj>
        <w:docPartGallery w:val="Page Numbers (Bottom of Page)"/>
        <w:docPartUnique/>
      </w:docPartObj>
    </w:sdtPr>
    <w:sdtEndPr>
      <w:rPr>
        <w:noProof/>
      </w:rPr>
    </w:sdtEndPr>
    <w:sdtContent>
      <w:p w14:paraId="24463587" w14:textId="399C9A16" w:rsidR="00CC5209" w:rsidRDefault="00CC5209">
        <w:pPr>
          <w:pStyle w:val="Footer"/>
          <w:jc w:val="center"/>
        </w:pPr>
        <w:r>
          <w:fldChar w:fldCharType="begin"/>
        </w:r>
        <w:r>
          <w:instrText xml:space="preserve"> PAGE   \* MERGEFORMAT </w:instrText>
        </w:r>
        <w:r>
          <w:fldChar w:fldCharType="separate"/>
        </w:r>
        <w:r w:rsidR="008F1491">
          <w:rPr>
            <w:noProof/>
          </w:rPr>
          <w:t>80</w:t>
        </w:r>
        <w:r>
          <w:rPr>
            <w:noProof/>
          </w:rPr>
          <w:fldChar w:fldCharType="end"/>
        </w:r>
      </w:p>
    </w:sdtContent>
  </w:sdt>
  <w:p w14:paraId="698B3AA5" w14:textId="77777777" w:rsidR="00CC5209" w:rsidRDefault="00CC52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53232" w14:textId="77777777" w:rsidR="00657DBB" w:rsidRDefault="00657DBB" w:rsidP="00DA2B53">
      <w:pPr>
        <w:spacing w:after="0" w:line="240" w:lineRule="auto"/>
      </w:pPr>
      <w:r>
        <w:separator/>
      </w:r>
    </w:p>
  </w:footnote>
  <w:footnote w:type="continuationSeparator" w:id="0">
    <w:p w14:paraId="4305383E" w14:textId="77777777" w:rsidR="00657DBB" w:rsidRDefault="00657DBB" w:rsidP="00DA2B53">
      <w:pPr>
        <w:spacing w:after="0" w:line="240" w:lineRule="auto"/>
      </w:pPr>
      <w:r>
        <w:continuationSeparator/>
      </w:r>
    </w:p>
  </w:footnote>
  <w:footnote w:id="1">
    <w:p w14:paraId="1F6BB14B" w14:textId="2DCC212B"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i/>
        </w:rPr>
        <w:t>Freedom in the World 2014</w:t>
      </w:r>
      <w:r w:rsidRPr="00EA0F8A">
        <w:rPr>
          <w:rFonts w:ascii="Cambria" w:hAnsi="Cambria"/>
        </w:rPr>
        <w:t>, annual publication of Freedom House</w:t>
      </w:r>
      <w:ins w:id="263" w:author="karl@grindal.org" w:date="2014-10-18T15:54:00Z">
        <w:r>
          <w:rPr>
            <w:rFonts w:ascii="Cambria" w:hAnsi="Cambria"/>
          </w:rPr>
          <w:fldChar w:fldCharType="begin"/>
        </w:r>
        <w:r>
          <w:instrText xml:space="preserve"> XE "</w:instrText>
        </w:r>
      </w:ins>
      <w:r w:rsidRPr="00D82790">
        <w:rPr>
          <w:rFonts w:ascii="Cambria" w:hAnsi="Cambria"/>
        </w:rPr>
        <w:instrText>Freedom House</w:instrText>
      </w:r>
      <w:ins w:id="264" w:author="karl@grindal.org" w:date="2014-10-18T15:54:00Z">
        <w:r>
          <w:instrText xml:space="preserve">" </w:instrText>
        </w:r>
        <w:r>
          <w:rPr>
            <w:rFonts w:ascii="Cambria" w:hAnsi="Cambria"/>
          </w:rPr>
          <w:fldChar w:fldCharType="end"/>
        </w:r>
      </w:ins>
      <w:r w:rsidRPr="00EA0F8A">
        <w:rPr>
          <w:rFonts w:ascii="Cambria" w:hAnsi="Cambria"/>
        </w:rPr>
        <w:t>, available at  http://www.freedomhouse.org/report/freedom-world/freedom-world-2014#.U1-4x6PD-Uk</w:t>
      </w:r>
    </w:p>
  </w:footnote>
  <w:footnote w:id="2">
    <w:p w14:paraId="017D49A4"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Uri Friedman, “Report: Global Freedom Has Been Declining for Nearly a Decade,” </w:t>
      </w:r>
      <w:r w:rsidRPr="00EA0F8A">
        <w:rPr>
          <w:rFonts w:ascii="Cambria" w:hAnsi="Cambria"/>
          <w:i/>
        </w:rPr>
        <w:t>The Atlantic</w:t>
      </w:r>
      <w:r w:rsidRPr="00EA0F8A">
        <w:rPr>
          <w:rFonts w:ascii="Cambria" w:hAnsi="Cambria"/>
        </w:rPr>
        <w:t xml:space="preserve">, January 23, 2014, available at </w:t>
      </w:r>
      <w:hyperlink r:id="rId1" w:history="1">
        <w:r w:rsidRPr="00EA0F8A">
          <w:rPr>
            <w:rStyle w:val="Hyperlink"/>
            <w:rFonts w:ascii="Cambria" w:hAnsi="Cambria"/>
          </w:rPr>
          <w:t>http://www.theatlantic.com/international/archive/2014/01/report-global-freedom-has-been-declining-for-nearly-a-decade/283279/</w:t>
        </w:r>
      </w:hyperlink>
      <w:r w:rsidRPr="00EA0F8A">
        <w:rPr>
          <w:rFonts w:ascii="Cambria" w:hAnsi="Cambria"/>
        </w:rPr>
        <w:t xml:space="preserve">.   </w:t>
      </w:r>
    </w:p>
  </w:footnote>
  <w:footnote w:id="3">
    <w:p w14:paraId="3E7EBF51"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Ibid.  </w:t>
      </w:r>
    </w:p>
  </w:footnote>
  <w:footnote w:id="4">
    <w:p w14:paraId="1F7E5CBF"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Francis Fukuyama</w:t>
      </w:r>
      <w:r w:rsidRPr="00EA0F8A">
        <w:rPr>
          <w:rFonts w:ascii="Cambria" w:hAnsi="Cambria"/>
          <w:i/>
        </w:rPr>
        <w:t>, Foreign Affairs</w:t>
      </w:r>
      <w:r w:rsidRPr="00EA0F8A">
        <w:rPr>
          <w:rFonts w:ascii="Cambria" w:hAnsi="Cambria"/>
        </w:rPr>
        <w:t>, “The Future of History: Can Liberal Democracy Survive the Decline of the Middle Class?” January/February 2012, available at http://www.foreignaffairs.com/articles/136782/francis-fukuyama/the-future-of-history</w:t>
      </w:r>
    </w:p>
  </w:footnote>
  <w:footnote w:id="5">
    <w:p w14:paraId="4DB8D3EB" w14:textId="651F6E98"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Barry Hughes</w:t>
      </w:r>
      <w:ins w:id="351" w:author="karl@grindal.org" w:date="2014-10-18T15:49:00Z">
        <w:r>
          <w:rPr>
            <w:rFonts w:ascii="Cambria" w:hAnsi="Cambria"/>
          </w:rPr>
          <w:fldChar w:fldCharType="begin"/>
        </w:r>
        <w:r>
          <w:instrText xml:space="preserve"> XE "</w:instrText>
        </w:r>
      </w:ins>
      <w:r w:rsidRPr="00D82790">
        <w:rPr>
          <w:rFonts w:ascii="Cambria" w:hAnsi="Cambria" w:cs="Times New Roman"/>
          <w:color w:val="000000" w:themeColor="text1"/>
          <w:lang w:val="en"/>
        </w:rPr>
        <w:instrText>Barry Hughes</w:instrText>
      </w:r>
      <w:ins w:id="352" w:author="karl@grindal.org" w:date="2014-10-18T15:49:00Z">
        <w:r>
          <w:instrText xml:space="preserve">" </w:instrText>
        </w:r>
        <w:r>
          <w:rPr>
            <w:rFonts w:ascii="Cambria" w:hAnsi="Cambria"/>
          </w:rPr>
          <w:fldChar w:fldCharType="end"/>
        </w:r>
      </w:ins>
      <w:r w:rsidRPr="00EA0F8A">
        <w:rPr>
          <w:rFonts w:ascii="Cambria" w:hAnsi="Cambria"/>
        </w:rPr>
        <w:t xml:space="preserve"> of the University of Denver kindly shared with me his latest volume on governance in manuscript which uses his international futures model to “forecast the next 50 years.”  </w:t>
      </w:r>
      <w:r>
        <w:rPr>
          <w:rFonts w:ascii="Cambria" w:hAnsi="Cambria"/>
        </w:rPr>
        <w:t xml:space="preserve">He examines a number of factors, such as the levels of economic development and governance, to determine likely movement towards democratization.  </w:t>
      </w:r>
    </w:p>
  </w:footnote>
  <w:footnote w:id="6">
    <w:p w14:paraId="46A6B19E" w14:textId="77777777" w:rsidR="00CC5209" w:rsidRPr="0003035B"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w:t>
      </w:r>
      <w:r w:rsidRPr="0003035B">
        <w:rPr>
          <w:rFonts w:ascii="Cambria" w:hAnsi="Cambria"/>
        </w:rPr>
        <w:t xml:space="preserve">Ibid, p.102.  </w:t>
      </w:r>
    </w:p>
  </w:footnote>
  <w:footnote w:id="7">
    <w:p w14:paraId="72BF795B" w14:textId="07C55AC3" w:rsidR="00CC5209" w:rsidRDefault="00CC5209">
      <w:pPr>
        <w:pStyle w:val="FootnoteText"/>
      </w:pPr>
      <w:r w:rsidRPr="0003035B">
        <w:rPr>
          <w:rStyle w:val="FootnoteReference"/>
          <w:rFonts w:ascii="Cambria" w:hAnsi="Cambria"/>
        </w:rPr>
        <w:footnoteRef/>
      </w:r>
      <w:r w:rsidRPr="0003035B">
        <w:rPr>
          <w:rFonts w:ascii="Cambria" w:hAnsi="Cambria"/>
        </w:rPr>
        <w:t xml:space="preserve"> Purchasing Power Parity</w:t>
      </w:r>
    </w:p>
  </w:footnote>
  <w:footnote w:id="8">
    <w:p w14:paraId="03F8CCAC"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http://www.pewglobal.org/2011/04/25/chapter-1-views-of-political-change/.</w:t>
      </w:r>
    </w:p>
  </w:footnote>
  <w:footnote w:id="9">
    <w:p w14:paraId="746C283D" w14:textId="52004AD9" w:rsidR="00CC5209" w:rsidRDefault="00CC5209">
      <w:pPr>
        <w:pStyle w:val="FootnoteText"/>
      </w:pPr>
      <w:r>
        <w:rPr>
          <w:rStyle w:val="FootnoteReference"/>
        </w:rPr>
        <w:footnoteRef/>
      </w:r>
      <w:r>
        <w:t xml:space="preserve"> </w:t>
      </w:r>
    </w:p>
  </w:footnote>
  <w:footnote w:id="10">
    <w:p w14:paraId="7AD0A6E4"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Serbia in 1999, Georgia in 2002, Ukraine in 2003.</w:t>
      </w:r>
    </w:p>
  </w:footnote>
  <w:footnote w:id="11">
    <w:p w14:paraId="319F72D0"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Tunisia and Egypt in 2011.</w:t>
      </w:r>
    </w:p>
  </w:footnote>
  <w:footnote w:id="12">
    <w:p w14:paraId="4D046450" w14:textId="3BFEF4E4"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Examples of media headlines in 2012 capturing the search for the “Central Asian Spring,” include “Will there be a Central Asian Spring” (Lillis 2012) and “Waiting for Spring” (Radnitz 2012). For an analysis</w:t>
      </w:r>
      <w:r>
        <w:rPr>
          <w:rFonts w:ascii="Cambria" w:hAnsi="Cambria" w:cs="Times New Roman"/>
        </w:rPr>
        <w:t xml:space="preserve"> that critiques the mainstream W</w:t>
      </w:r>
      <w:r w:rsidRPr="00EA0F8A">
        <w:rPr>
          <w:rFonts w:ascii="Cambria" w:hAnsi="Cambria" w:cs="Times New Roman"/>
        </w:rPr>
        <w:t xml:space="preserve">estern press for “emphasizing broad, sweeping similarities – religion, resources, repression” between the Arab world and Central Asia, see Kendzior 2012. </w:t>
      </w:r>
    </w:p>
  </w:footnote>
  <w:footnote w:id="13">
    <w:p w14:paraId="3C89273B"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McGlinchey 2011; Radnitz 2012.</w:t>
      </w:r>
    </w:p>
  </w:footnote>
  <w:footnote w:id="14">
    <w:p w14:paraId="74B2D7ED"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Stacher (2012) in his book </w:t>
      </w:r>
      <w:r w:rsidRPr="00EA0F8A">
        <w:rPr>
          <w:rFonts w:ascii="Cambria" w:hAnsi="Cambria" w:cs="Times New Roman"/>
          <w:i/>
        </w:rPr>
        <w:t>Adaptable Autocrats</w:t>
      </w:r>
      <w:r w:rsidRPr="00EA0F8A">
        <w:rPr>
          <w:rFonts w:ascii="Cambria" w:hAnsi="Cambria" w:cs="Times New Roman"/>
        </w:rPr>
        <w:t xml:space="preserve"> compares relative stability after regime change in Egypt to the civil war and violence that has ensued in Syria. He asks “Which autocrats are most successful at adapting their political systems?” and conceptualizes autocratic change not as reform but adaptation, defined as “political change that adjusts a state to changes in its environment… without giving up power or sacrificing the cohesion of elites.” (21-22). This chapter conceptualizes autocratic adaptation more broadly focusing also on the management of society and political culture.</w:t>
      </w:r>
    </w:p>
  </w:footnote>
  <w:footnote w:id="15">
    <w:p w14:paraId="0C12829B"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Turkmenistan is not considered in this chapter due to the closed nature of the regime and the limited scholarship on the country. See McFaul and Spector (2010) for details on the ways in which the Russian government responded to the electoral revolutions, and Robertson (2009) for the ways the Russian government managed civil society and protest in the 2000s. </w:t>
      </w:r>
    </w:p>
  </w:footnote>
  <w:footnote w:id="16">
    <w:p w14:paraId="3D29302D"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Radnitz 2010 book.</w:t>
      </w:r>
    </w:p>
  </w:footnote>
  <w:footnote w:id="17">
    <w:p w14:paraId="702A0D34"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Hale 2006.</w:t>
      </w:r>
    </w:p>
  </w:footnote>
  <w:footnote w:id="18">
    <w:p w14:paraId="18498272"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Radnitz 2010 article.</w:t>
      </w:r>
    </w:p>
  </w:footnote>
  <w:footnote w:id="19">
    <w:p w14:paraId="571E214F"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Radnitz 2010 book.</w:t>
      </w:r>
    </w:p>
  </w:footnote>
  <w:footnote w:id="20">
    <w:p w14:paraId="39F0C1FF"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Schatz 2009.  </w:t>
      </w:r>
    </w:p>
  </w:footnote>
  <w:footnote w:id="21">
    <w:p w14:paraId="644F157F"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Hill and Jones 2006, Radnitz 2012. </w:t>
      </w:r>
    </w:p>
  </w:footnote>
  <w:footnote w:id="22">
    <w:p w14:paraId="48F89C60" w14:textId="606BBB6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Hill and Jones 2006.  They write that “Karimov saw Andijon</w:t>
      </w:r>
      <w:ins w:id="396" w:author="karl@grindal.org" w:date="2014-10-19T20:07:00Z">
        <w:r>
          <w:rPr>
            <w:rFonts w:ascii="Cambria" w:hAnsi="Cambria" w:cs="Times New Roman"/>
          </w:rPr>
          <w:fldChar w:fldCharType="begin"/>
        </w:r>
        <w:r>
          <w:instrText xml:space="preserve"> XE "</w:instrText>
        </w:r>
        <w:r w:rsidRPr="00D82790">
          <w:rPr>
            <w:rFonts w:ascii="Cambria" w:eastAsia="Calibri" w:hAnsi="Cambria" w:cs="Times New Roman"/>
            <w:color w:val="000000" w:themeColor="text1"/>
          </w:rPr>
          <w:instrText>Andijon massacre</w:instrText>
        </w:r>
        <w:r>
          <w:instrText xml:space="preserve">" </w:instrText>
        </w:r>
        <w:r>
          <w:rPr>
            <w:rFonts w:ascii="Cambria" w:hAnsi="Cambria" w:cs="Times New Roman"/>
          </w:rPr>
          <w:fldChar w:fldCharType="end"/>
        </w:r>
      </w:ins>
      <w:r w:rsidRPr="00EA0F8A">
        <w:rPr>
          <w:rFonts w:ascii="Cambria" w:hAnsi="Cambria" w:cs="Times New Roman"/>
        </w:rPr>
        <w:t xml:space="preserve"> as a clear sign that Uzbekistan was now infected with the “contagion of revolt” from the Coloured Revolutions…” 114.  In other words, the way in which he framed and interpreted the events impacted his particularly violent response. By all accounts, the circumstances that led to this event were wholly domestic and local, not internationally inspired or influenced. </w:t>
      </w:r>
    </w:p>
  </w:footnote>
  <w:footnote w:id="23">
    <w:p w14:paraId="0493F6A8"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McGlinchey 2011.  For additional examples of state use of imprisonment and torture, see CIVICUS 2013. And US Department of State Human Rights reports, for example </w:t>
      </w:r>
      <w:hyperlink r:id="rId2" w:history="1">
        <w:r w:rsidRPr="00EA0F8A">
          <w:rPr>
            <w:rStyle w:val="Hyperlink"/>
            <w:rFonts w:ascii="Cambria" w:hAnsi="Cambria" w:cs="Times New Roman"/>
          </w:rPr>
          <w:t>http://m.state.gov/md369.htm</w:t>
        </w:r>
      </w:hyperlink>
      <w:r w:rsidRPr="00EA0F8A">
        <w:rPr>
          <w:rFonts w:ascii="Cambria" w:hAnsi="Cambria" w:cs="Times New Roman"/>
        </w:rPr>
        <w:t xml:space="preserve">. </w:t>
      </w:r>
    </w:p>
  </w:footnote>
  <w:footnote w:id="24">
    <w:p w14:paraId="3B6A2E19"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Schatz 2009, 206. </w:t>
      </w:r>
    </w:p>
  </w:footnote>
  <w:footnote w:id="25">
    <w:p w14:paraId="73774F38"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Junisbai and Junisbai 2005.</w:t>
      </w:r>
    </w:p>
  </w:footnote>
  <w:footnote w:id="26">
    <w:p w14:paraId="432704E4"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Kourmanova 2012.</w:t>
      </w:r>
    </w:p>
  </w:footnote>
  <w:footnote w:id="27">
    <w:p w14:paraId="4AF367E2"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Markowitz 2012.</w:t>
      </w:r>
    </w:p>
  </w:footnote>
  <w:footnote w:id="28">
    <w:p w14:paraId="76E526C2"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Radnitz 2010.</w:t>
      </w:r>
    </w:p>
  </w:footnote>
  <w:footnote w:id="29">
    <w:p w14:paraId="500CE2A0"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See Radnitz 2010 for a contrast between Uzbekistan and Kyrgyzstan, and see Junisbai and Junisbai 2006 for the case of Kazakhstan. </w:t>
      </w:r>
    </w:p>
  </w:footnote>
  <w:footnote w:id="30">
    <w:p w14:paraId="195F0199" w14:textId="04833A37" w:rsidR="00CC5209" w:rsidRPr="00EA0F8A" w:rsidRDefault="00CC5209" w:rsidP="00EA0F8A">
      <w:pPr>
        <w:spacing w:after="0" w:line="240" w:lineRule="auto"/>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For example in the 1990s in Uzbekistan, regional governors were rotated on average every 3 years by Karimov, and he also managed encouraged and managed intense competition and rivalries among Ministries and Security Agencies as part of broader patronage bargains. Ilkhamov 2007.   Returning to the violent case of Andijon</w:t>
      </w:r>
      <w:ins w:id="408" w:author="karl@grindal.org" w:date="2014-10-19T20:07:00Z">
        <w:r>
          <w:rPr>
            <w:rFonts w:ascii="Cambria" w:hAnsi="Cambria" w:cs="Times New Roman"/>
            <w:sz w:val="20"/>
            <w:szCs w:val="20"/>
          </w:rPr>
          <w:fldChar w:fldCharType="begin"/>
        </w:r>
        <w:r>
          <w:instrText xml:space="preserve"> XE "</w:instrText>
        </w:r>
        <w:r w:rsidRPr="00E827CF">
          <w:rPr>
            <w:rFonts w:ascii="Cambria" w:eastAsia="Calibri" w:hAnsi="Cambria" w:cs="Times New Roman"/>
            <w:color w:val="000000" w:themeColor="text1"/>
          </w:rPr>
          <w:instrText>Andijon massacre</w:instrText>
        </w:r>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 the underlying cause of the conflict originated the exceptionally long duration of the akim of Andijon</w:t>
      </w:r>
      <w:ins w:id="409" w:author="karl@grindal.org" w:date="2014-10-19T20:07:00Z">
        <w:r>
          <w:rPr>
            <w:rFonts w:ascii="Cambria" w:hAnsi="Cambria" w:cs="Times New Roman"/>
            <w:sz w:val="20"/>
            <w:szCs w:val="20"/>
          </w:rPr>
          <w:fldChar w:fldCharType="begin"/>
        </w:r>
        <w:r>
          <w:instrText xml:space="preserve"> XE "</w:instrText>
        </w:r>
        <w:r w:rsidRPr="00E827CF">
          <w:rPr>
            <w:rFonts w:ascii="Cambria" w:eastAsia="Calibri" w:hAnsi="Cambria" w:cs="Times New Roman"/>
            <w:color w:val="000000" w:themeColor="text1"/>
          </w:rPr>
          <w:instrText>Andijon massacre</w:instrText>
        </w:r>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 which allowed relatively independent wealth and power bases to emerge.  Radnitz 2010.</w:t>
      </w:r>
    </w:p>
  </w:footnote>
  <w:footnote w:id="31">
    <w:p w14:paraId="6CCD0C84"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Markowitz 2012.</w:t>
      </w:r>
    </w:p>
  </w:footnote>
  <w:footnote w:id="32">
    <w:p w14:paraId="11661E2A"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State leaders and other elite capture the rents from the commerce by controlling land. See Spector 2008.</w:t>
      </w:r>
    </w:p>
  </w:footnote>
  <w:footnote w:id="33">
    <w:p w14:paraId="159FEEA1"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Reeves 2012.</w:t>
      </w:r>
    </w:p>
  </w:footnote>
  <w:footnote w:id="34">
    <w:p w14:paraId="339240E6"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Murtazashvili 2012, 89.</w:t>
      </w:r>
    </w:p>
  </w:footnote>
  <w:footnote w:id="35">
    <w:p w14:paraId="0CD08A0E"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Schatz 2006.</w:t>
      </w:r>
    </w:p>
  </w:footnote>
  <w:footnote w:id="36">
    <w:p w14:paraId="374CEE0A"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Ostrowski 2009, 350.</w:t>
      </w:r>
    </w:p>
  </w:footnote>
  <w:footnote w:id="37">
    <w:p w14:paraId="1D54BCE4"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Ilkhamov 2004; McGlinchey 2011. </w:t>
      </w:r>
    </w:p>
  </w:footnote>
  <w:footnote w:id="38">
    <w:p w14:paraId="56DF46B3"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cs="Times New Roman"/>
        </w:rPr>
        <w:t>Regional elites in the 1990s had representation in the national parliament although the nature and details of this bargain have shifted continually over the past 20 years: “stability is very much predicated on the continuing ability of central and regional leaders to reach mutually satisfactory agreements….” Ilkhamov 2004, 181.</w:t>
      </w:r>
    </w:p>
  </w:footnote>
  <w:footnote w:id="39">
    <w:p w14:paraId="4EA832FE" w14:textId="77777777" w:rsidR="00CC5209" w:rsidRPr="00EA0F8A" w:rsidRDefault="00CC5209" w:rsidP="00EA0F8A">
      <w:pPr>
        <w:autoSpaceDE w:val="0"/>
        <w:autoSpaceDN w:val="0"/>
        <w:adjustRightInd w:val="0"/>
        <w:spacing w:after="0" w:line="240" w:lineRule="auto"/>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Schedler 2006, 3. For more on the ways in which nominally democratic institutions such as legislatures can strengthen incumbent leadership, see Gandhi and Przeworski (2007).</w:t>
      </w:r>
    </w:p>
  </w:footnote>
  <w:footnote w:id="40">
    <w:p w14:paraId="25B91EAE" w14:textId="77777777" w:rsidR="00CC5209" w:rsidRPr="00EA0F8A" w:rsidRDefault="00CC5209" w:rsidP="00EA0F8A">
      <w:pPr>
        <w:autoSpaceDE w:val="0"/>
        <w:autoSpaceDN w:val="0"/>
        <w:adjustRightInd w:val="0"/>
        <w:spacing w:after="0" w:line="240" w:lineRule="auto"/>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Antoine Blua, “Kazakhstan: Movement Elects to Transform Itself into a True Opposition Party,” </w:t>
      </w:r>
      <w:r w:rsidRPr="00EA0F8A">
        <w:rPr>
          <w:rFonts w:ascii="Cambria" w:hAnsi="Cambria" w:cs="Times New Roman"/>
          <w:i/>
          <w:iCs/>
          <w:sz w:val="20"/>
          <w:szCs w:val="20"/>
        </w:rPr>
        <w:t xml:space="preserve">Eurasianet, </w:t>
      </w:r>
      <w:r w:rsidRPr="00EA0F8A">
        <w:rPr>
          <w:rFonts w:ascii="Cambria" w:hAnsi="Cambria" w:cs="Times New Roman"/>
          <w:sz w:val="20"/>
          <w:szCs w:val="20"/>
        </w:rPr>
        <w:t xml:space="preserve">December 6, 2003, </w:t>
      </w:r>
      <w:hyperlink r:id="rId3" w:history="1">
        <w:r w:rsidRPr="00EA0F8A">
          <w:rPr>
            <w:rStyle w:val="Hyperlink"/>
            <w:rFonts w:ascii="Cambria" w:hAnsi="Cambria" w:cs="Times New Roman"/>
            <w:sz w:val="20"/>
            <w:szCs w:val="20"/>
          </w:rPr>
          <w:t>http://www.eurasianet.org/departments/insight/articles/pp120603.shtml</w:t>
        </w:r>
      </w:hyperlink>
      <w:r w:rsidRPr="00EA0F8A">
        <w:rPr>
          <w:rFonts w:ascii="Cambria" w:hAnsi="Cambria" w:cs="Times New Roman"/>
          <w:sz w:val="20"/>
          <w:szCs w:val="20"/>
        </w:rPr>
        <w:t>.</w:t>
      </w:r>
    </w:p>
    <w:p w14:paraId="49DABBF9" w14:textId="77777777" w:rsidR="00CC5209" w:rsidRPr="00EA0F8A" w:rsidRDefault="00CC5209" w:rsidP="00EA0F8A">
      <w:pPr>
        <w:autoSpaceDE w:val="0"/>
        <w:autoSpaceDN w:val="0"/>
        <w:adjustRightInd w:val="0"/>
        <w:spacing w:after="0" w:line="240" w:lineRule="auto"/>
        <w:rPr>
          <w:rFonts w:ascii="Cambria" w:hAnsi="Cambria" w:cs="Times New Roman"/>
          <w:sz w:val="20"/>
          <w:szCs w:val="20"/>
        </w:rPr>
      </w:pPr>
      <w:r w:rsidRPr="00EA0F8A">
        <w:rPr>
          <w:rFonts w:ascii="Cambria" w:hAnsi="Cambria" w:cs="Times New Roman"/>
          <w:sz w:val="20"/>
          <w:szCs w:val="20"/>
        </w:rPr>
        <w:t xml:space="preserve">Marat Yermukanov, “Kazakhstan Amends Electoral Law, but Reforms Still Lacking,” </w:t>
      </w:r>
      <w:r w:rsidRPr="00EA0F8A">
        <w:rPr>
          <w:rFonts w:ascii="Cambria" w:hAnsi="Cambria" w:cs="Times New Roman"/>
          <w:i/>
          <w:iCs/>
          <w:sz w:val="20"/>
          <w:szCs w:val="20"/>
        </w:rPr>
        <w:t xml:space="preserve">Eurasia Daily Monitor, </w:t>
      </w:r>
      <w:r w:rsidRPr="00EA0F8A">
        <w:rPr>
          <w:rFonts w:ascii="Cambria" w:hAnsi="Cambria" w:cs="Times New Roman"/>
          <w:sz w:val="20"/>
          <w:szCs w:val="20"/>
        </w:rPr>
        <w:t xml:space="preserve">Volume 2, Issue 52 (March 16, 2005),  </w:t>
      </w:r>
      <w:hyperlink r:id="rId4" w:history="1">
        <w:r w:rsidRPr="00EA0F8A">
          <w:rPr>
            <w:rStyle w:val="Hyperlink"/>
            <w:rFonts w:ascii="Cambria" w:hAnsi="Cambria" w:cs="Times New Roman"/>
            <w:sz w:val="20"/>
            <w:szCs w:val="20"/>
          </w:rPr>
          <w:t>http://www.jamestown.org/publications_details.php?volume_id=407&amp;issue_id=3264&amp;article_id=2369421</w:t>
        </w:r>
      </w:hyperlink>
      <w:r w:rsidRPr="00EA0F8A">
        <w:rPr>
          <w:rFonts w:ascii="Cambria" w:hAnsi="Cambria" w:cs="Times New Roman"/>
          <w:sz w:val="20"/>
          <w:szCs w:val="20"/>
        </w:rPr>
        <w:t>.</w:t>
      </w:r>
    </w:p>
  </w:footnote>
  <w:footnote w:id="41">
    <w:p w14:paraId="676A133A"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Brownlee (2007) finds that the strength and solidarity of ruling parties matters in explaining authoritarian durability. </w:t>
      </w:r>
    </w:p>
  </w:footnote>
  <w:footnote w:id="42">
    <w:p w14:paraId="6B7074C1"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See </w:t>
      </w:r>
      <w:hyperlink r:id="rId5" w:history="1">
        <w:r w:rsidRPr="00EA0F8A">
          <w:rPr>
            <w:rStyle w:val="Hyperlink"/>
            <w:rFonts w:ascii="Cambria" w:hAnsi="Cambria"/>
          </w:rPr>
          <w:t>http://carnegieendowment.org/2012/04/05/background-on-nur-otan-party/a6os</w:t>
        </w:r>
      </w:hyperlink>
      <w:r w:rsidRPr="00EA0F8A">
        <w:rPr>
          <w:rFonts w:ascii="Cambria" w:hAnsi="Cambria"/>
        </w:rPr>
        <w:t xml:space="preserve"> </w:t>
      </w:r>
    </w:p>
  </w:footnote>
  <w:footnote w:id="43">
    <w:p w14:paraId="543C0467"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Markowitz 2012, 108-109.</w:t>
      </w:r>
    </w:p>
  </w:footnote>
  <w:footnote w:id="44">
    <w:p w14:paraId="1D81B9AA"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Adams 2010.  See Wedeen 1999 for a discussion of the ways in which the government in Asad’s Syria created spectacles and narratives so people comply – they act “as if” they believe in the cult of Asad. This both provided a discourse and narrative for the people (even if people really don’t believe it) as well roles for the elites in in continually creating these narratives.  Turkmenistan under the late President Niyazov is also an excellent example of a cult of personality and creation of symbols and discourses. See Denison 2009. </w:t>
      </w:r>
    </w:p>
  </w:footnote>
  <w:footnote w:id="45">
    <w:p w14:paraId="14BC64DC"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Schatz 2009.</w:t>
      </w:r>
    </w:p>
  </w:footnote>
  <w:footnote w:id="46">
    <w:p w14:paraId="1A7604F2"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Schatz 2009.</w:t>
      </w:r>
    </w:p>
  </w:footnote>
  <w:footnote w:id="47">
    <w:p w14:paraId="3CA87428"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TV segments and billboards witnessed by the author in Almaty in 2006.</w:t>
      </w:r>
    </w:p>
  </w:footnote>
  <w:footnote w:id="48">
    <w:p w14:paraId="257CFDDF" w14:textId="51A03256"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Markowitz 2012, 111-112.  While the government has targeted religious groups perceived to be extremist (Islamic Movement of Uzbekistan and Hizb ut-Tahrir</w:t>
      </w:r>
      <w:ins w:id="433" w:author="karl@grindal.org" w:date="2014-10-18T16:04:00Z">
        <w:r>
          <w:rPr>
            <w:rFonts w:ascii="Cambria" w:hAnsi="Cambria" w:cs="Times New Roman"/>
          </w:rPr>
          <w:fldChar w:fldCharType="begin"/>
        </w:r>
        <w:r>
          <w:instrText xml:space="preserve"> XE "</w:instrText>
        </w:r>
      </w:ins>
      <w:r w:rsidRPr="00D82790">
        <w:rPr>
          <w:rFonts w:ascii="Cambria" w:eastAsia="Times New Roman" w:hAnsi="Cambria" w:cs="Times New Roman"/>
          <w:bCs/>
          <w:color w:val="000000" w:themeColor="text1"/>
          <w:spacing w:val="-8"/>
          <w:kern w:val="36"/>
        </w:rPr>
        <w:instrText>Tahrir</w:instrText>
      </w:r>
      <w:ins w:id="434" w:author="karl@grindal.org" w:date="2014-10-18T16:04:00Z">
        <w:r>
          <w:instrText xml:space="preserve">" </w:instrText>
        </w:r>
        <w:r>
          <w:rPr>
            <w:rFonts w:ascii="Cambria" w:hAnsi="Cambria" w:cs="Times New Roman"/>
          </w:rPr>
          <w:fldChar w:fldCharType="end"/>
        </w:r>
      </w:ins>
      <w:r w:rsidRPr="00EA0F8A">
        <w:rPr>
          <w:rFonts w:ascii="Cambria" w:hAnsi="Cambria" w:cs="Times New Roman"/>
        </w:rPr>
        <w:t>), it has introduced training in schools on Islam and redoubled efforts to build a moderate Islamic national identity</w:t>
      </w:r>
    </w:p>
  </w:footnote>
  <w:footnote w:id="49">
    <w:p w14:paraId="47241799"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For a review of this trend, see Schatz 2006, 266-67.</w:t>
      </w:r>
    </w:p>
  </w:footnote>
  <w:footnote w:id="50">
    <w:p w14:paraId="4EAA1C47"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Darden 2009.</w:t>
      </w:r>
    </w:p>
  </w:footnote>
  <w:footnote w:id="51">
    <w:p w14:paraId="6F0BA582"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Schatz 2009, 270. In contrast to Kazakhstan’s legitimacy claim based on internationally recognized statehood, Uzbekistan’s legitimacy claim was focused more inward on an anti-Islamist and Uzbek national identity. </w:t>
      </w:r>
    </w:p>
  </w:footnote>
  <w:footnote w:id="52">
    <w:p w14:paraId="2CD964A3"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Gershman and Allen 2006; See also “Recent Laws and Legislative Proposals to Restrict Civil Society and Civil Society Organizations,” </w:t>
      </w:r>
      <w:r w:rsidRPr="00EA0F8A">
        <w:rPr>
          <w:rFonts w:ascii="Cambria" w:hAnsi="Cambria" w:cs="Times New Roman"/>
          <w:i/>
          <w:iCs/>
        </w:rPr>
        <w:t xml:space="preserve">International Journal for Non-for-Profit Law </w:t>
      </w:r>
      <w:r w:rsidRPr="00EA0F8A">
        <w:rPr>
          <w:rFonts w:ascii="Cambria" w:hAnsi="Cambria" w:cs="Times New Roman"/>
        </w:rPr>
        <w:t>8, no. 4 (August 2006).</w:t>
      </w:r>
    </w:p>
  </w:footnote>
  <w:footnote w:id="53">
    <w:p w14:paraId="2AF69729" w14:textId="7EA0DE66"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The latter include: ABA, Eurasia Foundation, Freedom House</w:t>
      </w:r>
      <w:ins w:id="439" w:author="karl@grindal.org" w:date="2014-10-18T15:54:00Z">
        <w:r>
          <w:rPr>
            <w:rFonts w:ascii="Cambria" w:hAnsi="Cambria" w:cs="Times New Roman"/>
          </w:rPr>
          <w:fldChar w:fldCharType="begin"/>
        </w:r>
        <w:r>
          <w:instrText xml:space="preserve"> XE "</w:instrText>
        </w:r>
      </w:ins>
      <w:r w:rsidRPr="00D82790">
        <w:rPr>
          <w:rFonts w:ascii="Cambria" w:hAnsi="Cambria"/>
        </w:rPr>
        <w:instrText>Freedom House</w:instrText>
      </w:r>
      <w:ins w:id="440" w:author="karl@grindal.org" w:date="2014-10-18T15:54:00Z">
        <w:r>
          <w:instrText xml:space="preserve">" </w:instrText>
        </w:r>
        <w:r>
          <w:rPr>
            <w:rFonts w:ascii="Cambria" w:hAnsi="Cambria" w:cs="Times New Roman"/>
          </w:rPr>
          <w:fldChar w:fldCharType="end"/>
        </w:r>
      </w:ins>
      <w:r w:rsidRPr="00EA0F8A">
        <w:rPr>
          <w:rFonts w:ascii="Cambria" w:hAnsi="Cambria" w:cs="Times New Roman"/>
        </w:rPr>
        <w:t>, Internews, Open Society Institute</w:t>
      </w:r>
      <w:ins w:id="441" w:author="karl@grindal.org" w:date="2014-10-19T20:00:00Z">
        <w:r>
          <w:rPr>
            <w:rFonts w:ascii="Cambria" w:hAnsi="Cambria" w:cs="Times New Roman"/>
          </w:rPr>
          <w:fldChar w:fldCharType="begin"/>
        </w:r>
        <w:r>
          <w:instrText xml:space="preserve"> XE "</w:instrText>
        </w:r>
      </w:ins>
      <w:r w:rsidRPr="00D82790">
        <w:rPr>
          <w:rFonts w:ascii="Cambria" w:hAnsi="Cambria"/>
        </w:rPr>
        <w:instrText>Open Society Institute</w:instrText>
      </w:r>
      <w:ins w:id="442" w:author="karl@grindal.org" w:date="2014-10-19T20:00:00Z">
        <w:r>
          <w:instrText xml:space="preserve">" </w:instrText>
        </w:r>
        <w:r>
          <w:rPr>
            <w:rFonts w:ascii="Cambria" w:hAnsi="Cambria" w:cs="Times New Roman"/>
          </w:rPr>
          <w:fldChar w:fldCharType="end"/>
        </w:r>
      </w:ins>
      <w:r w:rsidRPr="00EA0F8A">
        <w:rPr>
          <w:rFonts w:ascii="Cambria" w:hAnsi="Cambria" w:cs="Times New Roman"/>
        </w:rPr>
        <w:t xml:space="preserve">, BBC, and RFE/RL. For more information, see the International Center for Non-Profit Law page on Uzbekistan: </w:t>
      </w:r>
      <w:hyperlink r:id="rId6" w:history="1">
        <w:r w:rsidRPr="00EA0F8A">
          <w:rPr>
            <w:rStyle w:val="Hyperlink"/>
            <w:rFonts w:ascii="Cambria" w:hAnsi="Cambria" w:cs="Times New Roman"/>
          </w:rPr>
          <w:t>http://www.icnl.org/research/monitor/uzbekistan.html</w:t>
        </w:r>
      </w:hyperlink>
      <w:r w:rsidRPr="00EA0F8A">
        <w:rPr>
          <w:rFonts w:ascii="Cambria" w:hAnsi="Cambria" w:cs="Times New Roman"/>
        </w:rPr>
        <w:t xml:space="preserve"> </w:t>
      </w:r>
    </w:p>
  </w:footnote>
  <w:footnote w:id="54">
    <w:p w14:paraId="5111C07B"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Markowitz 2012, 98. For additional details see the International Center for Non-Profit Law page on Tajikistan: </w:t>
      </w:r>
      <w:hyperlink r:id="rId7" w:history="1">
        <w:r w:rsidRPr="00EA0F8A">
          <w:rPr>
            <w:rStyle w:val="Hyperlink"/>
            <w:rFonts w:ascii="Cambria" w:hAnsi="Cambria" w:cs="Times New Roman"/>
          </w:rPr>
          <w:t>http://www.icnl.org/research/monitor/tajikistan.html</w:t>
        </w:r>
      </w:hyperlink>
      <w:r w:rsidRPr="00EA0F8A">
        <w:rPr>
          <w:rFonts w:ascii="Cambria" w:hAnsi="Cambria" w:cs="Times New Roman"/>
        </w:rPr>
        <w:t xml:space="preserve"> </w:t>
      </w:r>
    </w:p>
  </w:footnote>
  <w:footnote w:id="55">
    <w:p w14:paraId="31121E8E" w14:textId="121804D5" w:rsidR="00CC5209" w:rsidRPr="00EA0F8A" w:rsidRDefault="00CC5209" w:rsidP="00EA0F8A">
      <w:pPr>
        <w:autoSpaceDE w:val="0"/>
        <w:autoSpaceDN w:val="0"/>
        <w:adjustRightInd w:val="0"/>
        <w:spacing w:after="0" w:line="240" w:lineRule="auto"/>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Holly Cartner, “</w:t>
      </w:r>
      <w:r w:rsidRPr="00EA0F8A">
        <w:rPr>
          <w:rFonts w:ascii="Cambria" w:hAnsi="Cambria" w:cs="Times New Roman"/>
          <w:color w:val="000000"/>
          <w:sz w:val="20"/>
          <w:szCs w:val="20"/>
        </w:rPr>
        <w:t>Kazakhstan: New Restrictions put Elections at Risk,” Human Rights Watch</w:t>
      </w:r>
      <w:ins w:id="443" w:author="karl@grindal.org" w:date="2014-10-19T19:25:00Z">
        <w:r>
          <w:rPr>
            <w:rFonts w:ascii="Cambria" w:hAnsi="Cambria" w:cs="Times New Roman"/>
            <w:color w:val="000000"/>
            <w:sz w:val="20"/>
            <w:szCs w:val="20"/>
          </w:rPr>
          <w:fldChar w:fldCharType="begin"/>
        </w:r>
        <w:r>
          <w:instrText xml:space="preserve"> XE "</w:instrText>
        </w:r>
      </w:ins>
      <w:r w:rsidRPr="003A21E2">
        <w:rPr>
          <w:rFonts w:ascii="Cambria" w:hAnsi="Cambria" w:cs="Times New Roman"/>
          <w:color w:val="000000" w:themeColor="text1"/>
        </w:rPr>
        <w:instrText>Human Rights Watch</w:instrText>
      </w:r>
      <w:ins w:id="444" w:author="karl@grindal.org" w:date="2014-10-19T19:25:00Z">
        <w:r>
          <w:instrText xml:space="preserve">" </w:instrText>
        </w:r>
        <w:r>
          <w:rPr>
            <w:rFonts w:ascii="Cambria" w:hAnsi="Cambria" w:cs="Times New Roman"/>
            <w:color w:val="000000"/>
            <w:sz w:val="20"/>
            <w:szCs w:val="20"/>
          </w:rPr>
          <w:fldChar w:fldCharType="end"/>
        </w:r>
      </w:ins>
      <w:r w:rsidRPr="00EA0F8A">
        <w:rPr>
          <w:rFonts w:ascii="Cambria" w:hAnsi="Cambria" w:cs="Times New Roman"/>
          <w:color w:val="000000"/>
          <w:sz w:val="20"/>
          <w:szCs w:val="20"/>
        </w:rPr>
        <w:t xml:space="preserve"> Letter, October 12, 2005. </w:t>
      </w:r>
      <w:r w:rsidRPr="00EA0F8A">
        <w:rPr>
          <w:rFonts w:ascii="Cambria" w:hAnsi="Cambria" w:cs="Times New Roman"/>
          <w:color w:val="1800A9"/>
          <w:sz w:val="20"/>
          <w:szCs w:val="20"/>
        </w:rPr>
        <w:t>http://hrw.org/english/docs/2005/10/12/kazakh11853.htm</w:t>
      </w:r>
      <w:r w:rsidRPr="00EA0F8A">
        <w:rPr>
          <w:rFonts w:ascii="Cambria" w:hAnsi="Cambria" w:cs="Times New Roman"/>
          <w:color w:val="000000"/>
          <w:sz w:val="20"/>
          <w:szCs w:val="20"/>
        </w:rPr>
        <w:t>.</w:t>
      </w:r>
    </w:p>
  </w:footnote>
  <w:footnote w:id="56">
    <w:p w14:paraId="1F2AE855"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Schatz 2009, 211</w:t>
      </w:r>
    </w:p>
  </w:footnote>
  <w:footnote w:id="57">
    <w:p w14:paraId="4C1FC7F0"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Roberts 2012, 328.  While foreign aid organizations might view electoral assistance and other programming as technical problem, Roberts finds that it is a contested and negotiated process.</w:t>
      </w:r>
    </w:p>
  </w:footnote>
  <w:footnote w:id="58">
    <w:p w14:paraId="7A4631D4" w14:textId="77777777" w:rsidR="00CC5209" w:rsidRPr="00EA0F8A" w:rsidRDefault="00CC5209" w:rsidP="00EA0F8A">
      <w:pPr>
        <w:autoSpaceDE w:val="0"/>
        <w:autoSpaceDN w:val="0"/>
        <w:adjustRightInd w:val="0"/>
        <w:spacing w:after="0" w:line="240" w:lineRule="auto"/>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Vsevolod Ovcharenko, “Government Financing of NGOs in Kazakhstan: Overview of a Controversial Experience,” </w:t>
      </w:r>
      <w:r w:rsidRPr="00EA0F8A">
        <w:rPr>
          <w:rFonts w:ascii="Cambria" w:hAnsi="Cambria" w:cs="Times New Roman"/>
          <w:i/>
          <w:iCs/>
          <w:sz w:val="20"/>
          <w:szCs w:val="20"/>
        </w:rPr>
        <w:t xml:space="preserve">The International Journal of Not-for-Profit Law, </w:t>
      </w:r>
      <w:r w:rsidRPr="00EA0F8A">
        <w:rPr>
          <w:rFonts w:ascii="Cambria" w:hAnsi="Cambria" w:cs="Times New Roman"/>
          <w:sz w:val="20"/>
          <w:szCs w:val="20"/>
        </w:rPr>
        <w:t xml:space="preserve">Volume 8, Issue 4, August 2006. Available at: Shttp://www.icnl.org/research/journal/vol8iss4/special_2.htm. See also International Center for Non-Profit Law page on Uzbekistan: </w:t>
      </w:r>
      <w:hyperlink r:id="rId8" w:history="1">
        <w:r w:rsidRPr="00EA0F8A">
          <w:rPr>
            <w:rStyle w:val="Hyperlink"/>
            <w:rFonts w:ascii="Cambria" w:hAnsi="Cambria" w:cs="Times New Roman"/>
            <w:sz w:val="20"/>
            <w:szCs w:val="20"/>
          </w:rPr>
          <w:t>http://www.icnl.org/research/monitor/uzbekistan.html</w:t>
        </w:r>
      </w:hyperlink>
      <w:r w:rsidRPr="00EA0F8A">
        <w:rPr>
          <w:rFonts w:ascii="Cambria" w:hAnsi="Cambria" w:cs="Times New Roman"/>
          <w:sz w:val="20"/>
          <w:szCs w:val="20"/>
        </w:rPr>
        <w:t xml:space="preserve">; and International Center for Non-Profit Law page on Kazakhstan: </w:t>
      </w:r>
      <w:hyperlink r:id="rId9" w:history="1">
        <w:r w:rsidRPr="00EA0F8A">
          <w:rPr>
            <w:rStyle w:val="Hyperlink"/>
            <w:rFonts w:ascii="Cambria" w:hAnsi="Cambria" w:cs="Times New Roman"/>
            <w:sz w:val="20"/>
            <w:szCs w:val="20"/>
          </w:rPr>
          <w:t>http://www.icnl.org/research/monitor/kazakhstan.html</w:t>
        </w:r>
      </w:hyperlink>
      <w:r w:rsidRPr="00EA0F8A">
        <w:rPr>
          <w:rFonts w:ascii="Cambria" w:hAnsi="Cambria" w:cs="Times New Roman"/>
          <w:sz w:val="20"/>
          <w:szCs w:val="20"/>
        </w:rPr>
        <w:t xml:space="preserve"> </w:t>
      </w:r>
    </w:p>
  </w:footnote>
  <w:footnote w:id="59">
    <w:p w14:paraId="71F28494"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Soft forms of authoritarianism are also termed “hybrid,” or “electoral” in the literature. See Levitsky and Way 2010. McGlinchey 2011 also advocates more attention to these variations in Central Asian authoritarianism.</w:t>
      </w:r>
    </w:p>
  </w:footnote>
  <w:footnote w:id="60">
    <w:p w14:paraId="7FD517A0"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For a seminal analysis identifying the elements of success behind the postcommunist color revolutions, seek Michael McFaul, </w:t>
      </w:r>
      <w:r w:rsidRPr="00EA0F8A">
        <w:rPr>
          <w:rFonts w:ascii="Cambria" w:hAnsi="Cambria"/>
          <w:i/>
        </w:rPr>
        <w:t xml:space="preserve">Journal of Democracy </w:t>
      </w:r>
      <w:r w:rsidRPr="00EA0F8A">
        <w:rPr>
          <w:rFonts w:ascii="Cambria" w:hAnsi="Cambria"/>
        </w:rPr>
        <w:t xml:space="preserve">16 (July 2005): 5-19.  The relative weight of domestic and international factors affecting the success or failure of democratic transitions is assessed in Kathryn Stoner and Michael McFaul, </w:t>
      </w:r>
      <w:r w:rsidRPr="00EA0F8A">
        <w:rPr>
          <w:rFonts w:ascii="Cambria" w:hAnsi="Cambria"/>
          <w:i/>
        </w:rPr>
        <w:t xml:space="preserve">Transitions to Democracy: A Comparative Perspective </w:t>
      </w:r>
      <w:r w:rsidRPr="00EA0F8A">
        <w:rPr>
          <w:rFonts w:ascii="Cambria" w:hAnsi="Cambria"/>
        </w:rPr>
        <w:t>(Baltimore: Johns Hopkins University Press, 2013).</w:t>
      </w:r>
    </w:p>
  </w:footnote>
  <w:footnote w:id="61">
    <w:p w14:paraId="2CF84AB0"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Adrienne LeBas, “A New Twilight in Zimbabwe? The Perils of Power Sharing,” </w:t>
      </w:r>
      <w:r w:rsidRPr="00EA0F8A">
        <w:rPr>
          <w:rFonts w:ascii="Cambria" w:hAnsi="Cambria"/>
          <w:i/>
        </w:rPr>
        <w:t xml:space="preserve">Journal of Democracy </w:t>
      </w:r>
      <w:r w:rsidRPr="00EA0F8A">
        <w:rPr>
          <w:rFonts w:ascii="Cambria" w:hAnsi="Cambria"/>
        </w:rPr>
        <w:t>25 (April 2014): 52-66.</w:t>
      </w:r>
    </w:p>
  </w:footnote>
  <w:footnote w:id="62">
    <w:p w14:paraId="4C561BA0"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Robert Putnam, </w:t>
      </w:r>
      <w:r w:rsidRPr="00EA0F8A">
        <w:rPr>
          <w:rFonts w:ascii="Cambria" w:hAnsi="Cambria"/>
          <w:i/>
        </w:rPr>
        <w:t>Making Democracy Work: Civic Traditions in Modern Italy</w:t>
      </w:r>
      <w:r w:rsidRPr="00EA0F8A">
        <w:rPr>
          <w:rFonts w:ascii="Cambria" w:hAnsi="Cambria"/>
        </w:rPr>
        <w:t xml:space="preserve"> (Princeton: Princeton University Press, 1993).</w:t>
      </w:r>
    </w:p>
  </w:footnote>
  <w:footnote w:id="63">
    <w:p w14:paraId="1E6EB33A" w14:textId="0B417BBF"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Larry Diamond</w:t>
      </w:r>
      <w:ins w:id="578" w:author="karl@grindal.org" w:date="2014-10-18T15:45:00Z">
        <w:del w:id="579" w:author="Microsoft account" w:date="2014-10-20T11:28:00Z">
          <w:r w:rsidDel="00CC5209">
            <w:rPr>
              <w:rFonts w:ascii="Cambria" w:hAnsi="Cambria"/>
            </w:rPr>
            <w:fldChar w:fldCharType="begin"/>
          </w:r>
          <w:r w:rsidDel="00CC5209">
            <w:delInstrText xml:space="preserve"> XE "</w:delInstrText>
          </w:r>
        </w:del>
      </w:ins>
      <w:del w:id="580" w:author="Microsoft account" w:date="2014-10-20T11:28:00Z">
        <w:r w:rsidRPr="006109EE" w:rsidDel="00CC5209">
          <w:rPr>
            <w:rFonts w:ascii="Cambria" w:hAnsi="Cambria" w:cs="Times New Roman"/>
            <w:b/>
            <w:color w:val="000000" w:themeColor="text1"/>
          </w:rPr>
          <w:delInstrText>Larry Diamond</w:delInstrText>
        </w:r>
      </w:del>
      <w:ins w:id="581" w:author="karl@grindal.org" w:date="2014-10-18T15:45:00Z">
        <w:del w:id="582" w:author="Microsoft account" w:date="2014-10-20T11:28:00Z">
          <w:r w:rsidDel="00CC5209">
            <w:delInstrText xml:space="preserve">" </w:delInstrText>
          </w:r>
          <w:r w:rsidDel="00CC5209">
            <w:rPr>
              <w:rFonts w:ascii="Cambria" w:hAnsi="Cambria"/>
            </w:rPr>
            <w:fldChar w:fldCharType="end"/>
          </w:r>
        </w:del>
      </w:ins>
      <w:r w:rsidRPr="00EA0F8A">
        <w:rPr>
          <w:rFonts w:ascii="Cambria" w:hAnsi="Cambria"/>
        </w:rPr>
        <w:t xml:space="preserve">, </w:t>
      </w:r>
      <w:r w:rsidRPr="00EA0F8A">
        <w:rPr>
          <w:rFonts w:ascii="Cambria" w:hAnsi="Cambria"/>
          <w:i/>
        </w:rPr>
        <w:t>Developing Democracy: Toward Consolidation</w:t>
      </w:r>
      <w:r w:rsidRPr="00EA0F8A">
        <w:rPr>
          <w:rFonts w:ascii="Cambria" w:hAnsi="Cambria"/>
        </w:rPr>
        <w:t xml:space="preserve"> (Baltimore: Johns Hopkins University Press, 1999), chapter 6.</w:t>
      </w:r>
    </w:p>
  </w:footnote>
  <w:footnote w:id="64">
    <w:p w14:paraId="17DE7357"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Council for a Community of Democracies, </w:t>
      </w:r>
      <w:r w:rsidRPr="00EA0F8A">
        <w:rPr>
          <w:rFonts w:ascii="Cambria" w:hAnsi="Cambria"/>
          <w:i/>
        </w:rPr>
        <w:t xml:space="preserve">The Diplomats’ Handbook, </w:t>
      </w:r>
      <w:r w:rsidRPr="00EA0F8A">
        <w:rPr>
          <w:rFonts w:ascii="Cambria" w:hAnsi="Cambria"/>
        </w:rPr>
        <w:t>chapter 3, http://www.diplomatshandbook.org/pdf/Handbook_CH3.pdf.</w:t>
      </w:r>
    </w:p>
  </w:footnote>
  <w:footnote w:id="65">
    <w:p w14:paraId="4BFB9E15"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George Shultz, </w:t>
      </w:r>
      <w:r w:rsidRPr="00EA0F8A">
        <w:rPr>
          <w:rFonts w:ascii="Cambria" w:hAnsi="Cambria"/>
          <w:i/>
        </w:rPr>
        <w:t xml:space="preserve">Turmoil and Triumph: My Years as Secretary of State </w:t>
      </w:r>
      <w:r w:rsidRPr="00EA0F8A">
        <w:rPr>
          <w:rFonts w:ascii="Cambria" w:hAnsi="Cambria"/>
        </w:rPr>
        <w:t>(New York: Charles Scribner and Sons, 1993).</w:t>
      </w:r>
    </w:p>
  </w:footnote>
  <w:footnote w:id="66">
    <w:p w14:paraId="0EEC5E6E" w14:textId="65E9ABEB"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Kathryn Stoner, Larry Diamond</w:t>
      </w:r>
      <w:ins w:id="589" w:author="karl@grindal.org" w:date="2014-10-18T15:45:00Z">
        <w:del w:id="590" w:author="Microsoft account" w:date="2014-10-20T11:28:00Z">
          <w:r w:rsidDel="00CC5209">
            <w:rPr>
              <w:rFonts w:ascii="Cambria" w:hAnsi="Cambria"/>
            </w:rPr>
            <w:fldChar w:fldCharType="begin"/>
          </w:r>
          <w:r w:rsidDel="00CC5209">
            <w:delInstrText xml:space="preserve"> XE "</w:delInstrText>
          </w:r>
        </w:del>
      </w:ins>
      <w:del w:id="591" w:author="Microsoft account" w:date="2014-10-20T11:28:00Z">
        <w:r w:rsidRPr="006109EE" w:rsidDel="00CC5209">
          <w:rPr>
            <w:rFonts w:ascii="Cambria" w:hAnsi="Cambria" w:cs="Times New Roman"/>
            <w:b/>
            <w:color w:val="000000" w:themeColor="text1"/>
          </w:rPr>
          <w:delInstrText>Larry Diamond</w:delInstrText>
        </w:r>
      </w:del>
      <w:ins w:id="592" w:author="karl@grindal.org" w:date="2014-10-18T15:45:00Z">
        <w:del w:id="593" w:author="Microsoft account" w:date="2014-10-20T11:28:00Z">
          <w:r w:rsidDel="00CC5209">
            <w:delInstrText xml:space="preserve">" </w:delInstrText>
          </w:r>
          <w:r w:rsidDel="00CC5209">
            <w:rPr>
              <w:rFonts w:ascii="Cambria" w:hAnsi="Cambria"/>
            </w:rPr>
            <w:fldChar w:fldCharType="end"/>
          </w:r>
        </w:del>
      </w:ins>
      <w:r w:rsidRPr="00EA0F8A">
        <w:rPr>
          <w:rFonts w:ascii="Cambria" w:hAnsi="Cambria"/>
        </w:rPr>
        <w:t xml:space="preserve">, Desha Girod, and Michael McFaul, “Transitional Successes and Failures: The International-Domestic Nexus,” in Stoner and McFaul, </w:t>
      </w:r>
      <w:r w:rsidRPr="00EA0F8A">
        <w:rPr>
          <w:rFonts w:ascii="Cambria" w:hAnsi="Cambria"/>
          <w:i/>
        </w:rPr>
        <w:t>Transitions to Democracy</w:t>
      </w:r>
      <w:r w:rsidRPr="00EA0F8A">
        <w:rPr>
          <w:rFonts w:ascii="Cambria" w:hAnsi="Cambria"/>
        </w:rPr>
        <w:t>, p.  19.</w:t>
      </w:r>
    </w:p>
  </w:footnote>
  <w:footnote w:id="67">
    <w:p w14:paraId="1CEF4A6D" w14:textId="77777777" w:rsidR="00CC5209" w:rsidRPr="00EA0F8A" w:rsidRDefault="00CC5209" w:rsidP="00EA0F8A">
      <w:pPr>
        <w:pStyle w:val="FootnoteText"/>
        <w:rPr>
          <w:rFonts w:ascii="Cambria" w:hAnsi="Cambria"/>
          <w:b/>
        </w:rPr>
      </w:pPr>
      <w:r w:rsidRPr="00EA0F8A">
        <w:rPr>
          <w:rStyle w:val="FootnoteReference"/>
          <w:rFonts w:ascii="Cambria" w:hAnsi="Cambria"/>
        </w:rPr>
        <w:footnoteRef/>
      </w:r>
      <w:r w:rsidRPr="00EA0F8A">
        <w:rPr>
          <w:rFonts w:ascii="Cambria" w:hAnsi="Cambria"/>
        </w:rPr>
        <w:t xml:space="preserve"> Ibid. </w:t>
      </w:r>
    </w:p>
  </w:footnote>
  <w:footnote w:id="68">
    <w:p w14:paraId="61B65802" w14:textId="77777777" w:rsidR="00CC5209" w:rsidRPr="00ED1A7D" w:rsidRDefault="00CC5209" w:rsidP="00DC7700">
      <w:pPr>
        <w:pStyle w:val="FootnoteText"/>
        <w:rPr>
          <w:lang w:val="tr-TR"/>
        </w:rPr>
      </w:pPr>
      <w:r>
        <w:rPr>
          <w:rStyle w:val="FootnoteReference"/>
        </w:rPr>
        <w:footnoteRef/>
      </w:r>
      <w:r>
        <w:t xml:space="preserve"> </w:t>
      </w:r>
      <w:r w:rsidRPr="00ED1A7D">
        <w:t>http://www.technologyreview.com/view/425280/new-media-and-the-people-powered-uprisings/</w:t>
      </w:r>
    </w:p>
  </w:footnote>
  <w:footnote w:id="69">
    <w:p w14:paraId="2B5B3D4A" w14:textId="77777777" w:rsidR="00CC5209" w:rsidRPr="0096325A" w:rsidRDefault="00CC5209" w:rsidP="00DC7700">
      <w:pPr>
        <w:pStyle w:val="FootnoteText"/>
        <w:rPr>
          <w:lang w:val="tr-TR"/>
        </w:rPr>
      </w:pPr>
      <w:r>
        <w:rPr>
          <w:rStyle w:val="FootnoteReference"/>
        </w:rPr>
        <w:footnoteRef/>
      </w:r>
      <w:r>
        <w:t xml:space="preserve"> </w:t>
      </w:r>
      <w:r w:rsidRPr="0096325A">
        <w:t>http://www.mediaglobal.org/2012/02/16/afghanistan-mobile-phones-an-%E2%80%9Caffordable-luxury%E2%80%9D/</w:t>
      </w:r>
    </w:p>
  </w:footnote>
  <w:footnote w:id="70">
    <w:p w14:paraId="664AFD52" w14:textId="77777777" w:rsidR="00CC5209" w:rsidRPr="0096325A" w:rsidRDefault="00CC5209" w:rsidP="00DC7700">
      <w:pPr>
        <w:pStyle w:val="FootnoteText"/>
        <w:rPr>
          <w:lang w:val="tr-TR"/>
        </w:rPr>
      </w:pPr>
      <w:r>
        <w:rPr>
          <w:rStyle w:val="FootnoteReference"/>
        </w:rPr>
        <w:footnoteRef/>
      </w:r>
      <w:r>
        <w:t xml:space="preserve"> </w:t>
      </w:r>
      <w:r w:rsidRPr="0096325A">
        <w:t>http://cadtm.org/IMG/pdf/World_Protests_2006-2013-Final-2.pdf</w:t>
      </w:r>
    </w:p>
  </w:footnote>
  <w:footnote w:id="71">
    <w:p w14:paraId="65E530E4" w14:textId="77777777" w:rsidR="00CC5209" w:rsidRPr="008825D8" w:rsidRDefault="00CC5209" w:rsidP="00DC7700">
      <w:pPr>
        <w:pStyle w:val="FootnoteText"/>
        <w:rPr>
          <w:lang w:val="tr-TR"/>
        </w:rPr>
      </w:pPr>
      <w:r>
        <w:rPr>
          <w:rStyle w:val="FootnoteReference"/>
        </w:rPr>
        <w:footnoteRef/>
      </w:r>
      <w:r>
        <w:t xml:space="preserve"> </w:t>
      </w:r>
      <w:r w:rsidRPr="008825D8">
        <w:t>http://www.cnn.com/2013/10/07/world/asia/china-internet-monitors/</w:t>
      </w:r>
    </w:p>
  </w:footnote>
  <w:footnote w:id="72">
    <w:p w14:paraId="24918F92" w14:textId="77777777" w:rsidR="00CC5209" w:rsidRPr="00A35963" w:rsidRDefault="00CC5209" w:rsidP="00DC7700">
      <w:pPr>
        <w:pStyle w:val="FootnoteText"/>
        <w:rPr>
          <w:lang w:val="tr-TR"/>
        </w:rPr>
      </w:pPr>
      <w:r>
        <w:rPr>
          <w:rStyle w:val="FootnoteReference"/>
        </w:rPr>
        <w:footnoteRef/>
      </w:r>
      <w:r>
        <w:t xml:space="preserve"> </w:t>
      </w:r>
      <w:r w:rsidRPr="00A35963">
        <w:t>http://carnegieendowment.org/files/press_freedom_turkey.pdf</w:t>
      </w:r>
    </w:p>
  </w:footnote>
  <w:footnote w:id="73">
    <w:p w14:paraId="7F3D875D" w14:textId="77777777" w:rsidR="00CC5209" w:rsidRPr="001762AE" w:rsidRDefault="00CC5209" w:rsidP="00DC7700">
      <w:pPr>
        <w:pStyle w:val="FootnoteText"/>
        <w:rPr>
          <w:lang w:val="tr-TR"/>
        </w:rPr>
      </w:pPr>
      <w:r>
        <w:rPr>
          <w:rStyle w:val="FootnoteReference"/>
        </w:rPr>
        <w:footnoteRef/>
      </w:r>
      <w:r>
        <w:t xml:space="preserve"> </w:t>
      </w:r>
      <w:r w:rsidRPr="001762AE">
        <w:t>http://uk.reuters.com/article/2009/09/08/turkey-dogan-idUKL815352620090908</w:t>
      </w:r>
    </w:p>
  </w:footnote>
  <w:footnote w:id="74">
    <w:p w14:paraId="767EE4E1" w14:textId="77777777" w:rsidR="00CC5209" w:rsidRPr="001762AE" w:rsidRDefault="00CC5209" w:rsidP="00DC7700">
      <w:pPr>
        <w:pStyle w:val="FootnoteText"/>
        <w:rPr>
          <w:lang w:val="tr-TR"/>
        </w:rPr>
      </w:pPr>
      <w:r>
        <w:rPr>
          <w:rStyle w:val="FootnoteReference"/>
        </w:rPr>
        <w:footnoteRef/>
      </w:r>
      <w:r>
        <w:t xml:space="preserve"> </w:t>
      </w:r>
      <w:r w:rsidRPr="001762AE">
        <w:t>http://online.wsj.com/news/articles/SB10001424052702304104504579377070864032320</w:t>
      </w:r>
    </w:p>
  </w:footnote>
  <w:footnote w:id="75">
    <w:p w14:paraId="7D1F93BB" w14:textId="77777777" w:rsidR="00CC5209" w:rsidRPr="00E469C6" w:rsidRDefault="00CC5209" w:rsidP="00DC7700">
      <w:pPr>
        <w:pStyle w:val="FootnoteText"/>
        <w:rPr>
          <w:lang w:val="tr-TR"/>
        </w:rPr>
      </w:pPr>
      <w:r>
        <w:rPr>
          <w:rStyle w:val="FootnoteReference"/>
        </w:rPr>
        <w:footnoteRef/>
      </w:r>
      <w:r>
        <w:t xml:space="preserve"> </w:t>
      </w:r>
      <w:r w:rsidRPr="00E469C6">
        <w:t>http://www.bbc.com/news/world-middle-east-20395260</w:t>
      </w:r>
    </w:p>
  </w:footnote>
  <w:footnote w:id="76">
    <w:p w14:paraId="3F7360D9" w14:textId="77777777" w:rsidR="00CC5209" w:rsidRPr="00381059" w:rsidRDefault="00CC5209" w:rsidP="00DC7700">
      <w:pPr>
        <w:pStyle w:val="FootnoteText"/>
        <w:rPr>
          <w:lang w:val="tr-TR"/>
        </w:rPr>
      </w:pPr>
      <w:r>
        <w:rPr>
          <w:rStyle w:val="FootnoteReference"/>
        </w:rPr>
        <w:footnoteRef/>
      </w:r>
      <w:r>
        <w:t xml:space="preserve"> </w:t>
      </w:r>
      <w:r w:rsidRPr="00381059">
        <w:t>http://www.nieman.harvard.edu/reports/article/103103/A-Sense-of-Exhilaration-and-Possibility.aspx</w:t>
      </w:r>
    </w:p>
  </w:footnote>
  <w:footnote w:id="77">
    <w:p w14:paraId="48573EAC" w14:textId="77777777" w:rsidR="00CC5209" w:rsidRPr="00381059" w:rsidRDefault="00CC5209" w:rsidP="00DC7700">
      <w:pPr>
        <w:pStyle w:val="FootnoteText"/>
        <w:rPr>
          <w:lang w:val="tr-TR"/>
        </w:rPr>
      </w:pPr>
      <w:r>
        <w:rPr>
          <w:rStyle w:val="FootnoteReference"/>
        </w:rPr>
        <w:footnoteRef/>
      </w:r>
      <w:r>
        <w:t xml:space="preserve"> </w:t>
      </w:r>
      <w:r w:rsidRPr="00381059">
        <w:t>http://www.bbc.com/news/world-europe-16057045</w:t>
      </w:r>
    </w:p>
  </w:footnote>
  <w:footnote w:id="78">
    <w:p w14:paraId="2306EE5F" w14:textId="61E2C6B6" w:rsidR="00CC5209" w:rsidRPr="00EA0F8A" w:rsidRDefault="00CC5209" w:rsidP="00EA0F8A">
      <w:pPr>
        <w:spacing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Chenoweth</w:t>
      </w:r>
      <w:ins w:id="756" w:author="karl@grindal.org" w:date="2014-10-19T19:16:00Z">
        <w:del w:id="757" w:author="Microsoft account" w:date="2014-10-20T16:28:00Z">
          <w:r w:rsidDel="008F1491">
            <w:rPr>
              <w:rFonts w:ascii="Cambria" w:hAnsi="Cambria" w:cs="Times New Roman"/>
              <w:sz w:val="20"/>
              <w:szCs w:val="20"/>
            </w:rPr>
            <w:fldChar w:fldCharType="begin"/>
          </w:r>
          <w:r w:rsidDel="008F1491">
            <w:delInstrText xml:space="preserve"> XE "</w:delInstrText>
          </w:r>
        </w:del>
      </w:ins>
      <w:ins w:id="758" w:author="karl@grindal.org" w:date="2014-10-19T19:15:00Z">
        <w:del w:id="759" w:author="Microsoft account" w:date="2014-10-20T16:28:00Z">
          <w:r w:rsidRPr="009075FC" w:rsidDel="008F1491">
            <w:rPr>
              <w:rFonts w:ascii="Cambria" w:hAnsi="Cambria" w:cs="Times New Roman"/>
              <w:bCs/>
              <w:color w:val="000000" w:themeColor="text1"/>
            </w:rPr>
            <w:delInstrText>Er</w:delInstrText>
          </w:r>
        </w:del>
      </w:ins>
      <w:ins w:id="760" w:author="karl@grindal.org" w:date="2014-10-19T19:16:00Z">
        <w:del w:id="761" w:author="Microsoft account" w:date="2014-10-20T16:28:00Z">
          <w:r w:rsidRPr="009075FC" w:rsidDel="008F1491">
            <w:rPr>
              <w:rFonts w:ascii="Cambria" w:hAnsi="Cambria" w:cs="Times New Roman"/>
              <w:bCs/>
              <w:color w:val="000000" w:themeColor="text1"/>
            </w:rPr>
            <w:delInstrText xml:space="preserve">ica </w:delInstrText>
          </w:r>
        </w:del>
      </w:ins>
      <w:del w:id="762" w:author="Microsoft account" w:date="2014-10-20T16:28:00Z">
        <w:r w:rsidRPr="009075FC" w:rsidDel="008F1491">
          <w:rPr>
            <w:rFonts w:ascii="Cambria" w:hAnsi="Cambria" w:cs="Times New Roman"/>
            <w:bCs/>
            <w:color w:val="000000" w:themeColor="text1"/>
          </w:rPr>
          <w:delInstrText>Chenoweth</w:delInstrText>
        </w:r>
      </w:del>
      <w:ins w:id="763" w:author="karl@grindal.org" w:date="2014-10-19T19:16:00Z">
        <w:del w:id="764" w:author="Microsoft account" w:date="2014-10-20T16:28:00Z">
          <w:r w:rsidDel="008F1491">
            <w:delInstrText xml:space="preserve">" </w:delInstrText>
          </w:r>
          <w:r w:rsidDel="008F1491">
            <w:rPr>
              <w:rFonts w:ascii="Cambria" w:hAnsi="Cambria" w:cs="Times New Roman"/>
              <w:sz w:val="20"/>
              <w:szCs w:val="20"/>
            </w:rPr>
            <w:fldChar w:fldCharType="end"/>
          </w:r>
        </w:del>
      </w:ins>
      <w:r w:rsidRPr="00EA0F8A">
        <w:rPr>
          <w:rFonts w:ascii="Cambria" w:hAnsi="Cambria" w:cs="Times New Roman"/>
          <w:sz w:val="20"/>
          <w:szCs w:val="20"/>
        </w:rPr>
        <w:t xml:space="preserve">, Erica and Maria J. Stephan. 2011. </w:t>
      </w:r>
      <w:r w:rsidRPr="00EA0F8A">
        <w:rPr>
          <w:rFonts w:ascii="Cambria" w:hAnsi="Cambria" w:cs="Times New Roman"/>
          <w:i/>
          <w:sz w:val="20"/>
          <w:szCs w:val="20"/>
        </w:rPr>
        <w:t>Why civil resistance works: The strategic logic of nonviolent conflict.</w:t>
      </w:r>
      <w:r>
        <w:rPr>
          <w:rFonts w:ascii="Cambria" w:hAnsi="Cambria" w:cs="Times New Roman"/>
          <w:sz w:val="20"/>
          <w:szCs w:val="20"/>
        </w:rPr>
        <w:t xml:space="preserve"> New York: Columbia University</w:t>
      </w:r>
      <w:r w:rsidRPr="00EA0F8A">
        <w:rPr>
          <w:rFonts w:ascii="Cambria" w:hAnsi="Cambria" w:cs="Times New Roman"/>
          <w:sz w:val="20"/>
          <w:szCs w:val="20"/>
        </w:rPr>
        <w:t xml:space="preserve"> Press.</w:t>
      </w:r>
    </w:p>
    <w:p w14:paraId="5BF383E2" w14:textId="77777777" w:rsidR="00CC5209" w:rsidRPr="00EA0F8A" w:rsidRDefault="00CC5209" w:rsidP="00EA0F8A">
      <w:pPr>
        <w:pStyle w:val="FootnoteText"/>
        <w:rPr>
          <w:rFonts w:ascii="Cambria" w:hAnsi="Cambria"/>
        </w:rPr>
      </w:pPr>
    </w:p>
  </w:footnote>
  <w:footnote w:id="79">
    <w:p w14:paraId="281758FC" w14:textId="77777777" w:rsidR="00CC5209" w:rsidRPr="00EA0F8A" w:rsidRDefault="00CC5209" w:rsidP="00EA0F8A">
      <w:pPr>
        <w:spacing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 xml:space="preserve">Spector, Regine. 2006. The anti-revolutionary toolkit. </w:t>
      </w:r>
      <w:r w:rsidRPr="00EA0F8A">
        <w:rPr>
          <w:rFonts w:ascii="Cambria" w:hAnsi="Cambria" w:cs="Times New Roman"/>
          <w:i/>
          <w:sz w:val="20"/>
          <w:szCs w:val="20"/>
        </w:rPr>
        <w:t>CACI Analyst</w:t>
      </w:r>
      <w:r w:rsidRPr="00EA0F8A">
        <w:rPr>
          <w:rFonts w:ascii="Cambria" w:hAnsi="Cambria" w:cs="Times New Roman"/>
          <w:sz w:val="20"/>
          <w:szCs w:val="20"/>
        </w:rPr>
        <w:t>, 13 December.</w:t>
      </w:r>
    </w:p>
  </w:footnote>
  <w:footnote w:id="80">
    <w:p w14:paraId="22BD73E5"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cs="Times New Roman"/>
        </w:rPr>
        <w:t xml:space="preserve">Herszenhorn, David M. 2014. Xenophobic chill descends on Moscow. </w:t>
      </w:r>
      <w:r w:rsidRPr="00EA0F8A">
        <w:rPr>
          <w:rFonts w:ascii="Cambria" w:hAnsi="Cambria" w:cs="Times New Roman"/>
          <w:i/>
        </w:rPr>
        <w:t>New York Times</w:t>
      </w:r>
      <w:r w:rsidRPr="00EA0F8A">
        <w:rPr>
          <w:rFonts w:ascii="Cambria" w:hAnsi="Cambria" w:cs="Times New Roman"/>
        </w:rPr>
        <w:t>, 13 April, A4.</w:t>
      </w:r>
    </w:p>
  </w:footnote>
  <w:footnote w:id="81">
    <w:p w14:paraId="22EF73E6" w14:textId="58B91DCE" w:rsidR="00CC5209" w:rsidRPr="0044690A" w:rsidRDefault="00CC5209" w:rsidP="0044690A">
      <w:pPr>
        <w:spacing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 xml:space="preserve">Heydemann, Steven. 2007. </w:t>
      </w:r>
      <w:r w:rsidRPr="00EA0F8A">
        <w:rPr>
          <w:rFonts w:ascii="Cambria" w:hAnsi="Cambria" w:cs="Times New Roman"/>
          <w:i/>
          <w:sz w:val="20"/>
          <w:szCs w:val="20"/>
        </w:rPr>
        <w:t xml:space="preserve">Upgrading authoritarianism in the Arab world. </w:t>
      </w:r>
      <w:r w:rsidRPr="00EA0F8A">
        <w:rPr>
          <w:rFonts w:ascii="Cambria" w:hAnsi="Cambria" w:cs="Times New Roman"/>
          <w:sz w:val="20"/>
          <w:szCs w:val="20"/>
        </w:rPr>
        <w:t xml:space="preserve">Saban Center Analysis Paper Series 13, </w:t>
      </w:r>
      <w:r>
        <w:rPr>
          <w:rFonts w:ascii="Cambria" w:hAnsi="Cambria" w:cs="Times New Roman"/>
          <w:sz w:val="20"/>
          <w:szCs w:val="20"/>
        </w:rPr>
        <w:t>Brookings Institution. October.</w:t>
      </w:r>
    </w:p>
  </w:footnote>
  <w:footnote w:id="82">
    <w:p w14:paraId="573E0BA8" w14:textId="77777777" w:rsidR="00CC5209" w:rsidRPr="00EA0F8A" w:rsidRDefault="00CC5209" w:rsidP="00EA0F8A">
      <w:pPr>
        <w:spacing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 xml:space="preserve">Frantz, Erica and Andrea Kendall-Taylor. 2014. A dictator’s toolkit: Understanding how co-optation affects repression in autocracies. </w:t>
      </w:r>
      <w:r w:rsidRPr="00EA0F8A">
        <w:rPr>
          <w:rFonts w:ascii="Cambria" w:hAnsi="Cambria" w:cs="Times New Roman"/>
          <w:i/>
          <w:sz w:val="20"/>
          <w:szCs w:val="20"/>
        </w:rPr>
        <w:t>Journal of Peace Research</w:t>
      </w:r>
      <w:r w:rsidRPr="00EA0F8A">
        <w:rPr>
          <w:rFonts w:ascii="Cambria" w:hAnsi="Cambria" w:cs="Times New Roman"/>
          <w:sz w:val="20"/>
          <w:szCs w:val="20"/>
        </w:rPr>
        <w:t xml:space="preserve"> forthcoming. </w:t>
      </w:r>
    </w:p>
  </w:footnote>
  <w:footnote w:id="83">
    <w:p w14:paraId="1F30F3C4" w14:textId="63CE84A4" w:rsidR="00CC5209" w:rsidRPr="0044690A" w:rsidRDefault="00CC5209" w:rsidP="0044690A">
      <w:pPr>
        <w:spacing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 xml:space="preserve">Bueno de Mesquita, Bruce and Alastair Smith. 2011. </w:t>
      </w:r>
      <w:r w:rsidRPr="00EA0F8A">
        <w:rPr>
          <w:rFonts w:ascii="Cambria" w:hAnsi="Cambria" w:cs="Times New Roman"/>
          <w:i/>
          <w:sz w:val="20"/>
          <w:szCs w:val="20"/>
        </w:rPr>
        <w:t xml:space="preserve">The dictator’s handbook: Why bad behavior is almost always good politics. </w:t>
      </w:r>
      <w:r>
        <w:rPr>
          <w:rFonts w:ascii="Cambria" w:hAnsi="Cambria" w:cs="Times New Roman"/>
          <w:sz w:val="20"/>
          <w:szCs w:val="20"/>
        </w:rPr>
        <w:t>New York: Public Affairs.</w:t>
      </w:r>
    </w:p>
  </w:footnote>
  <w:footnote w:id="84">
    <w:p w14:paraId="2627EE6E" w14:textId="4B206923" w:rsidR="00CC5209" w:rsidRPr="0044690A" w:rsidRDefault="00CC5209" w:rsidP="0044690A">
      <w:pPr>
        <w:spacing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 xml:space="preserve">Ross, Michael. 2012. </w:t>
      </w:r>
      <w:r w:rsidRPr="00EA0F8A">
        <w:rPr>
          <w:rFonts w:ascii="Cambria" w:hAnsi="Cambria" w:cs="Times New Roman"/>
          <w:i/>
          <w:sz w:val="20"/>
          <w:szCs w:val="20"/>
        </w:rPr>
        <w:t xml:space="preserve">The oil curse: How petroleum wealth shapes the development of nations. </w:t>
      </w:r>
      <w:r w:rsidRPr="00EA0F8A">
        <w:rPr>
          <w:rFonts w:ascii="Cambria" w:hAnsi="Cambria" w:cs="Times New Roman"/>
          <w:sz w:val="20"/>
          <w:szCs w:val="20"/>
        </w:rPr>
        <w:t>Princet</w:t>
      </w:r>
      <w:r>
        <w:rPr>
          <w:rFonts w:ascii="Cambria" w:hAnsi="Cambria" w:cs="Times New Roman"/>
          <w:sz w:val="20"/>
          <w:szCs w:val="20"/>
        </w:rPr>
        <w:t>on: Princeton University Press.</w:t>
      </w:r>
    </w:p>
  </w:footnote>
  <w:footnote w:id="85">
    <w:p w14:paraId="4FD7DC49" w14:textId="45B16ACD" w:rsidR="00CC5209" w:rsidRPr="00EA0F8A" w:rsidRDefault="00CC5209" w:rsidP="00EA0F8A">
      <w:pPr>
        <w:spacing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 xml:space="preserve">Carothers, Thomas and Saskia Brechenmacher. 2014. </w:t>
      </w:r>
      <w:r w:rsidRPr="00EA0F8A">
        <w:rPr>
          <w:rFonts w:ascii="Cambria" w:hAnsi="Cambria" w:cs="Times New Roman"/>
          <w:i/>
          <w:sz w:val="20"/>
          <w:szCs w:val="20"/>
        </w:rPr>
        <w:t xml:space="preserve">Closing space: Democracy and human rights support under fire. </w:t>
      </w:r>
      <w:r w:rsidRPr="00EA0F8A">
        <w:rPr>
          <w:rFonts w:ascii="Cambria" w:hAnsi="Cambria" w:cs="Times New Roman"/>
          <w:sz w:val="20"/>
          <w:szCs w:val="20"/>
        </w:rPr>
        <w:t>Washington, DC: Carnegie Endowment for International Peace</w:t>
      </w:r>
      <w:ins w:id="798" w:author="karl@grindal.org" w:date="2014-10-19T19:36:00Z">
        <w:r>
          <w:rPr>
            <w:rFonts w:ascii="Cambria" w:hAnsi="Cambria" w:cs="Times New Roman"/>
            <w:sz w:val="20"/>
            <w:szCs w:val="20"/>
          </w:rPr>
          <w:fldChar w:fldCharType="begin"/>
        </w:r>
        <w:r>
          <w:instrText xml:space="preserve"> XE "</w:instrText>
        </w:r>
      </w:ins>
      <w:r w:rsidRPr="004D0EDC">
        <w:rPr>
          <w:rFonts w:ascii="Cambria" w:hAnsi="Cambria" w:cs="Times New Roman"/>
          <w:color w:val="000000" w:themeColor="text1"/>
        </w:rPr>
        <w:instrText>Carnegie Endowment for International Peace</w:instrText>
      </w:r>
      <w:ins w:id="799" w:author="karl@grindal.org" w:date="2014-10-19T19:36:00Z">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w:t>
      </w:r>
    </w:p>
    <w:p w14:paraId="272AB204" w14:textId="77777777" w:rsidR="00CC5209" w:rsidRPr="00EA0F8A" w:rsidRDefault="00CC5209" w:rsidP="00EA0F8A">
      <w:pPr>
        <w:pStyle w:val="FootnoteText"/>
        <w:rPr>
          <w:rFonts w:ascii="Cambria" w:hAnsi="Cambria"/>
        </w:rPr>
      </w:pPr>
    </w:p>
  </w:footnote>
  <w:footnote w:id="86">
    <w:p w14:paraId="7DAFA972" w14:textId="719D130A" w:rsidR="00CC5209" w:rsidRPr="0044690A" w:rsidRDefault="00CC5209" w:rsidP="0044690A">
      <w:pPr>
        <w:spacing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Spector, Regine and Andrej Krickovic. 2008. Authoritarianism 2.0: Non-democratic regimes are upgrading and integrating globally. Paper presented at the 49</w:t>
      </w:r>
      <w:r w:rsidRPr="00EA0F8A">
        <w:rPr>
          <w:rFonts w:ascii="Cambria" w:hAnsi="Cambria" w:cs="Times New Roman"/>
          <w:sz w:val="20"/>
          <w:szCs w:val="20"/>
          <w:vertAlign w:val="superscript"/>
        </w:rPr>
        <w:t>th</w:t>
      </w:r>
      <w:r w:rsidRPr="00EA0F8A">
        <w:rPr>
          <w:rFonts w:ascii="Cambria" w:hAnsi="Cambria" w:cs="Times New Roman"/>
          <w:sz w:val="20"/>
          <w:szCs w:val="20"/>
        </w:rPr>
        <w:t xml:space="preserve"> Annual International Studies Association Conferenc</w:t>
      </w:r>
      <w:r>
        <w:rPr>
          <w:rFonts w:ascii="Cambria" w:hAnsi="Cambria" w:cs="Times New Roman"/>
          <w:sz w:val="20"/>
          <w:szCs w:val="20"/>
        </w:rPr>
        <w:t>e, San Francisco, CA, March 26.</w:t>
      </w:r>
    </w:p>
  </w:footnote>
  <w:footnote w:id="87">
    <w:p w14:paraId="57047FA3" w14:textId="77777777" w:rsidR="00CC5209" w:rsidRPr="00EA0F8A" w:rsidRDefault="00CC5209" w:rsidP="00EA0F8A">
      <w:pPr>
        <w:spacing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 xml:space="preserve">Dobson, William J. 2012. </w:t>
      </w:r>
      <w:r w:rsidRPr="00EA0F8A">
        <w:rPr>
          <w:rFonts w:ascii="Cambria" w:hAnsi="Cambria" w:cs="Times New Roman"/>
          <w:i/>
          <w:sz w:val="20"/>
          <w:szCs w:val="20"/>
        </w:rPr>
        <w:t xml:space="preserve">The dictator’s learning curve: Inside the global battle for democracy. </w:t>
      </w:r>
      <w:r w:rsidRPr="00EA0F8A">
        <w:rPr>
          <w:rFonts w:ascii="Cambria" w:hAnsi="Cambria" w:cs="Times New Roman"/>
          <w:sz w:val="20"/>
          <w:szCs w:val="20"/>
        </w:rPr>
        <w:t>New York” Anchor.</w:t>
      </w:r>
    </w:p>
    <w:p w14:paraId="62A1688E" w14:textId="77777777" w:rsidR="00CC5209" w:rsidRPr="00EA0F8A" w:rsidRDefault="00CC5209" w:rsidP="00EA0F8A">
      <w:pPr>
        <w:pStyle w:val="FootnoteText"/>
        <w:rPr>
          <w:rFonts w:ascii="Cambria" w:hAnsi="Cambria"/>
        </w:rPr>
      </w:pPr>
    </w:p>
  </w:footnote>
  <w:footnote w:id="88">
    <w:p w14:paraId="323431D7" w14:textId="7B4459B8"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cs="Times New Roman"/>
        </w:rPr>
        <w:t>Chenoweth</w:t>
      </w:r>
      <w:ins w:id="826" w:author="karl@grindal.org" w:date="2014-10-19T19:16:00Z">
        <w:del w:id="827" w:author="Microsoft account" w:date="2014-10-20T16:28:00Z">
          <w:r w:rsidDel="008F1491">
            <w:rPr>
              <w:rFonts w:ascii="Cambria" w:hAnsi="Cambria" w:cs="Times New Roman"/>
            </w:rPr>
            <w:fldChar w:fldCharType="begin"/>
          </w:r>
          <w:r w:rsidDel="008F1491">
            <w:delInstrText xml:space="preserve"> XE "</w:delInstrText>
          </w:r>
        </w:del>
      </w:ins>
      <w:ins w:id="828" w:author="karl@grindal.org" w:date="2014-10-19T19:15:00Z">
        <w:del w:id="829" w:author="Microsoft account" w:date="2014-10-20T16:28:00Z">
          <w:r w:rsidRPr="00D82790" w:rsidDel="008F1491">
            <w:rPr>
              <w:rFonts w:ascii="Cambria" w:hAnsi="Cambria" w:cs="Times New Roman"/>
              <w:bCs/>
              <w:color w:val="000000" w:themeColor="text1"/>
            </w:rPr>
            <w:delInstrText>Er</w:delInstrText>
          </w:r>
        </w:del>
      </w:ins>
      <w:ins w:id="830" w:author="karl@grindal.org" w:date="2014-10-19T19:16:00Z">
        <w:del w:id="831" w:author="Microsoft account" w:date="2014-10-20T16:28:00Z">
          <w:r w:rsidRPr="00D82790" w:rsidDel="008F1491">
            <w:rPr>
              <w:rFonts w:ascii="Cambria" w:hAnsi="Cambria" w:cs="Times New Roman"/>
              <w:bCs/>
              <w:color w:val="000000" w:themeColor="text1"/>
            </w:rPr>
            <w:delInstrText xml:space="preserve">ica </w:delInstrText>
          </w:r>
        </w:del>
      </w:ins>
      <w:del w:id="832" w:author="Microsoft account" w:date="2014-10-20T16:28:00Z">
        <w:r w:rsidRPr="00D82790" w:rsidDel="008F1491">
          <w:rPr>
            <w:rFonts w:ascii="Cambria" w:hAnsi="Cambria" w:cs="Times New Roman"/>
            <w:bCs/>
            <w:color w:val="000000" w:themeColor="text1"/>
          </w:rPr>
          <w:delInstrText>Chenoweth</w:delInstrText>
        </w:r>
      </w:del>
      <w:ins w:id="833" w:author="karl@grindal.org" w:date="2014-10-19T19:16:00Z">
        <w:del w:id="834" w:author="Microsoft account" w:date="2014-10-20T16:28:00Z">
          <w:r w:rsidDel="008F1491">
            <w:delInstrText xml:space="preserve">" </w:delInstrText>
          </w:r>
          <w:r w:rsidDel="008F1491">
            <w:rPr>
              <w:rFonts w:ascii="Cambria" w:hAnsi="Cambria" w:cs="Times New Roman"/>
            </w:rPr>
            <w:fldChar w:fldCharType="end"/>
          </w:r>
        </w:del>
      </w:ins>
      <w:r w:rsidRPr="00EA0F8A">
        <w:rPr>
          <w:rFonts w:ascii="Cambria" w:hAnsi="Cambria" w:cs="Times New Roman"/>
        </w:rPr>
        <w:t xml:space="preserve">, Erica and Maria J. Stephan. 2011. </w:t>
      </w:r>
      <w:r w:rsidRPr="00EA0F8A">
        <w:rPr>
          <w:rFonts w:ascii="Cambria" w:hAnsi="Cambria" w:cs="Times New Roman"/>
          <w:i/>
        </w:rPr>
        <w:t>Why civil resistance works: The strategic logic of nonviolent conflict.</w:t>
      </w:r>
      <w:r w:rsidRPr="00EA0F8A">
        <w:rPr>
          <w:rFonts w:ascii="Cambria" w:hAnsi="Cambria" w:cs="Times New Roman"/>
        </w:rPr>
        <w:t xml:space="preserve"> New York: Columbia University. Press.</w:t>
      </w:r>
    </w:p>
  </w:footnote>
  <w:footnote w:id="89">
    <w:p w14:paraId="1768C087" w14:textId="1BE30E4D"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cs="Times New Roman"/>
        </w:rPr>
        <w:t>Chenoweth</w:t>
      </w:r>
      <w:ins w:id="846" w:author="karl@grindal.org" w:date="2014-10-19T19:16:00Z">
        <w:del w:id="847" w:author="Microsoft account" w:date="2014-10-20T16:28:00Z">
          <w:r w:rsidDel="008F1491">
            <w:rPr>
              <w:rFonts w:ascii="Cambria" w:hAnsi="Cambria" w:cs="Times New Roman"/>
            </w:rPr>
            <w:fldChar w:fldCharType="begin"/>
          </w:r>
          <w:r w:rsidDel="008F1491">
            <w:delInstrText xml:space="preserve"> XE "</w:delInstrText>
          </w:r>
        </w:del>
      </w:ins>
      <w:ins w:id="848" w:author="karl@grindal.org" w:date="2014-10-19T19:15:00Z">
        <w:del w:id="849" w:author="Microsoft account" w:date="2014-10-20T16:28:00Z">
          <w:r w:rsidRPr="00D82790" w:rsidDel="008F1491">
            <w:rPr>
              <w:rFonts w:ascii="Cambria" w:hAnsi="Cambria" w:cs="Times New Roman"/>
              <w:bCs/>
              <w:color w:val="000000" w:themeColor="text1"/>
            </w:rPr>
            <w:delInstrText>Er</w:delInstrText>
          </w:r>
        </w:del>
      </w:ins>
      <w:ins w:id="850" w:author="karl@grindal.org" w:date="2014-10-19T19:16:00Z">
        <w:del w:id="851" w:author="Microsoft account" w:date="2014-10-20T16:28:00Z">
          <w:r w:rsidRPr="00D82790" w:rsidDel="008F1491">
            <w:rPr>
              <w:rFonts w:ascii="Cambria" w:hAnsi="Cambria" w:cs="Times New Roman"/>
              <w:bCs/>
              <w:color w:val="000000" w:themeColor="text1"/>
            </w:rPr>
            <w:delInstrText xml:space="preserve">ica </w:delInstrText>
          </w:r>
        </w:del>
      </w:ins>
      <w:del w:id="852" w:author="Microsoft account" w:date="2014-10-20T16:28:00Z">
        <w:r w:rsidRPr="00D82790" w:rsidDel="008F1491">
          <w:rPr>
            <w:rFonts w:ascii="Cambria" w:hAnsi="Cambria" w:cs="Times New Roman"/>
            <w:bCs/>
            <w:color w:val="000000" w:themeColor="text1"/>
          </w:rPr>
          <w:delInstrText>Chenoweth</w:delInstrText>
        </w:r>
      </w:del>
      <w:ins w:id="853" w:author="karl@grindal.org" w:date="2014-10-19T19:16:00Z">
        <w:del w:id="854" w:author="Microsoft account" w:date="2014-10-20T16:28:00Z">
          <w:r w:rsidDel="008F1491">
            <w:delInstrText xml:space="preserve">" </w:delInstrText>
          </w:r>
          <w:r w:rsidDel="008F1491">
            <w:rPr>
              <w:rFonts w:ascii="Cambria" w:hAnsi="Cambria" w:cs="Times New Roman"/>
            </w:rPr>
            <w:fldChar w:fldCharType="end"/>
          </w:r>
        </w:del>
      </w:ins>
      <w:r w:rsidRPr="00EA0F8A">
        <w:rPr>
          <w:rFonts w:ascii="Cambria" w:hAnsi="Cambria" w:cs="Times New Roman"/>
        </w:rPr>
        <w:t xml:space="preserve">, Erica and Maria J. Stephan. 2011. </w:t>
      </w:r>
      <w:r w:rsidRPr="00EA0F8A">
        <w:rPr>
          <w:rFonts w:ascii="Cambria" w:hAnsi="Cambria" w:cs="Times New Roman"/>
          <w:i/>
        </w:rPr>
        <w:t>Why civil resistance works: The strategic logic of nonviolent conflict.</w:t>
      </w:r>
      <w:r w:rsidRPr="00EA0F8A">
        <w:rPr>
          <w:rFonts w:ascii="Cambria" w:hAnsi="Cambria" w:cs="Times New Roman"/>
        </w:rPr>
        <w:t xml:space="preserve"> New York: Columbia University. Press.</w:t>
      </w:r>
    </w:p>
  </w:footnote>
  <w:footnote w:id="90">
    <w:p w14:paraId="28AEB018" w14:textId="214A4D20"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cs="Times New Roman"/>
        </w:rPr>
        <w:t>Chenoweth</w:t>
      </w:r>
      <w:ins w:id="855" w:author="karl@grindal.org" w:date="2014-10-19T19:16:00Z">
        <w:del w:id="856" w:author="Microsoft account" w:date="2014-10-20T16:28:00Z">
          <w:r w:rsidDel="008F1491">
            <w:rPr>
              <w:rFonts w:ascii="Cambria" w:hAnsi="Cambria" w:cs="Times New Roman"/>
            </w:rPr>
            <w:fldChar w:fldCharType="begin"/>
          </w:r>
          <w:r w:rsidDel="008F1491">
            <w:delInstrText xml:space="preserve"> XE "</w:delInstrText>
          </w:r>
        </w:del>
      </w:ins>
      <w:ins w:id="857" w:author="karl@grindal.org" w:date="2014-10-19T19:15:00Z">
        <w:del w:id="858" w:author="Microsoft account" w:date="2014-10-20T16:28:00Z">
          <w:r w:rsidRPr="00D82790" w:rsidDel="008F1491">
            <w:rPr>
              <w:rFonts w:ascii="Cambria" w:hAnsi="Cambria" w:cs="Times New Roman"/>
              <w:bCs/>
              <w:color w:val="000000" w:themeColor="text1"/>
            </w:rPr>
            <w:delInstrText>Er</w:delInstrText>
          </w:r>
        </w:del>
      </w:ins>
      <w:ins w:id="859" w:author="karl@grindal.org" w:date="2014-10-19T19:16:00Z">
        <w:del w:id="860" w:author="Microsoft account" w:date="2014-10-20T16:28:00Z">
          <w:r w:rsidRPr="00D82790" w:rsidDel="008F1491">
            <w:rPr>
              <w:rFonts w:ascii="Cambria" w:hAnsi="Cambria" w:cs="Times New Roman"/>
              <w:bCs/>
              <w:color w:val="000000" w:themeColor="text1"/>
            </w:rPr>
            <w:delInstrText xml:space="preserve">ica </w:delInstrText>
          </w:r>
        </w:del>
      </w:ins>
      <w:del w:id="861" w:author="Microsoft account" w:date="2014-10-20T16:28:00Z">
        <w:r w:rsidRPr="00D82790" w:rsidDel="008F1491">
          <w:rPr>
            <w:rFonts w:ascii="Cambria" w:hAnsi="Cambria" w:cs="Times New Roman"/>
            <w:bCs/>
            <w:color w:val="000000" w:themeColor="text1"/>
          </w:rPr>
          <w:delInstrText>Chenoweth</w:delInstrText>
        </w:r>
      </w:del>
      <w:ins w:id="862" w:author="karl@grindal.org" w:date="2014-10-19T19:16:00Z">
        <w:del w:id="863" w:author="Microsoft account" w:date="2014-10-20T16:28:00Z">
          <w:r w:rsidDel="008F1491">
            <w:delInstrText xml:space="preserve">" </w:delInstrText>
          </w:r>
          <w:r w:rsidDel="008F1491">
            <w:rPr>
              <w:rFonts w:ascii="Cambria" w:hAnsi="Cambria" w:cs="Times New Roman"/>
            </w:rPr>
            <w:fldChar w:fldCharType="end"/>
          </w:r>
        </w:del>
      </w:ins>
      <w:r w:rsidRPr="00EA0F8A">
        <w:rPr>
          <w:rFonts w:ascii="Cambria" w:hAnsi="Cambria" w:cs="Times New Roman"/>
        </w:rPr>
        <w:t xml:space="preserve">, Erica and Maria J. Stephan. 2011. </w:t>
      </w:r>
      <w:r w:rsidRPr="00EA0F8A">
        <w:rPr>
          <w:rFonts w:ascii="Cambria" w:hAnsi="Cambria" w:cs="Times New Roman"/>
          <w:i/>
        </w:rPr>
        <w:t>Why civil resistance works: The strategic logic of nonviolent conflict.</w:t>
      </w:r>
      <w:r w:rsidRPr="00EA0F8A">
        <w:rPr>
          <w:rFonts w:ascii="Cambria" w:hAnsi="Cambria" w:cs="Times New Roman"/>
        </w:rPr>
        <w:t xml:space="preserve"> New York: Columbia University. Press.</w:t>
      </w:r>
    </w:p>
  </w:footnote>
  <w:footnote w:id="91">
    <w:p w14:paraId="50A65346"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Stoddard, Judith. 2013. How do major, violent and nonviolent opposition campaigns, impact predicted life expectancy at birth? Stability: International Journal of Security and Development 2, no. 2 (37): 1-11.</w:t>
      </w:r>
    </w:p>
  </w:footnote>
  <w:footnote w:id="92">
    <w:p w14:paraId="17D57402" w14:textId="4E1E6E31"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Based on research by Erica Chenoweth</w:t>
      </w:r>
      <w:ins w:id="923" w:author="karl@grindal.org" w:date="2014-10-18T15:46:00Z">
        <w:del w:id="924" w:author="Microsoft account" w:date="2014-10-20T16:28:00Z">
          <w:r w:rsidDel="008F1491">
            <w:rPr>
              <w:rFonts w:ascii="Cambria" w:hAnsi="Cambria"/>
            </w:rPr>
            <w:fldChar w:fldCharType="begin"/>
          </w:r>
          <w:r w:rsidDel="008F1491">
            <w:delInstrText xml:space="preserve"> XE "</w:delInstrText>
          </w:r>
        </w:del>
      </w:ins>
      <w:del w:id="925" w:author="Microsoft account" w:date="2014-10-20T16:28:00Z">
        <w:r w:rsidRPr="00D82790" w:rsidDel="008F1491">
          <w:rPr>
            <w:rFonts w:ascii="Cambria" w:hAnsi="Cambria" w:cs="Times New Roman"/>
            <w:b/>
            <w:color w:val="000000" w:themeColor="text1"/>
          </w:rPr>
          <w:delInstrText>Erica Chenoweth</w:delInstrText>
        </w:r>
      </w:del>
      <w:ins w:id="926" w:author="karl@grindal.org" w:date="2014-10-18T15:46:00Z">
        <w:del w:id="927" w:author="Microsoft account" w:date="2014-10-20T16:28:00Z">
          <w:r w:rsidDel="008F1491">
            <w:delInstrText xml:space="preserve">" </w:delInstrText>
          </w:r>
          <w:r w:rsidDel="008F1491">
            <w:rPr>
              <w:rFonts w:ascii="Cambria" w:hAnsi="Cambria"/>
            </w:rPr>
            <w:fldChar w:fldCharType="end"/>
          </w:r>
        </w:del>
      </w:ins>
      <w:r w:rsidRPr="00EA0F8A">
        <w:rPr>
          <w:rFonts w:ascii="Cambria" w:hAnsi="Cambria"/>
        </w:rPr>
        <w:t xml:space="preserve"> and Maria Stephan, who identify 105 civil resistance campaigns seeking a change of government in countries and territories around the world between 1900-2006.  </w:t>
      </w:r>
    </w:p>
  </w:footnote>
  <w:footnote w:id="93">
    <w:p w14:paraId="72D02074" w14:textId="2F59F4B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Chenoweth</w:t>
      </w:r>
      <w:ins w:id="928" w:author="karl@grindal.org" w:date="2014-10-19T19:16:00Z">
        <w:del w:id="929" w:author="Microsoft account" w:date="2014-10-20T16:28:00Z">
          <w:r w:rsidDel="008F1491">
            <w:rPr>
              <w:rFonts w:ascii="Cambria" w:hAnsi="Cambria"/>
            </w:rPr>
            <w:fldChar w:fldCharType="begin"/>
          </w:r>
          <w:r w:rsidDel="008F1491">
            <w:delInstrText xml:space="preserve"> XE "</w:delInstrText>
          </w:r>
        </w:del>
      </w:ins>
      <w:ins w:id="930" w:author="karl@grindal.org" w:date="2014-10-19T19:15:00Z">
        <w:del w:id="931" w:author="Microsoft account" w:date="2014-10-20T16:28:00Z">
          <w:r w:rsidRPr="00D82790" w:rsidDel="008F1491">
            <w:rPr>
              <w:rFonts w:ascii="Cambria" w:hAnsi="Cambria" w:cs="Times New Roman"/>
              <w:bCs/>
              <w:color w:val="000000" w:themeColor="text1"/>
            </w:rPr>
            <w:delInstrText>Er</w:delInstrText>
          </w:r>
        </w:del>
      </w:ins>
      <w:ins w:id="932" w:author="karl@grindal.org" w:date="2014-10-19T19:16:00Z">
        <w:del w:id="933" w:author="Microsoft account" w:date="2014-10-20T16:28:00Z">
          <w:r w:rsidRPr="00D82790" w:rsidDel="008F1491">
            <w:rPr>
              <w:rFonts w:ascii="Cambria" w:hAnsi="Cambria" w:cs="Times New Roman"/>
              <w:bCs/>
              <w:color w:val="000000" w:themeColor="text1"/>
            </w:rPr>
            <w:delInstrText xml:space="preserve">ica </w:delInstrText>
          </w:r>
        </w:del>
      </w:ins>
      <w:del w:id="934" w:author="Microsoft account" w:date="2014-10-20T16:28:00Z">
        <w:r w:rsidRPr="00D82790" w:rsidDel="008F1491">
          <w:rPr>
            <w:rFonts w:ascii="Cambria" w:hAnsi="Cambria" w:cs="Times New Roman"/>
            <w:bCs/>
            <w:color w:val="000000" w:themeColor="text1"/>
          </w:rPr>
          <w:delInstrText>Chenoweth</w:delInstrText>
        </w:r>
      </w:del>
      <w:ins w:id="935" w:author="karl@grindal.org" w:date="2014-10-19T19:16:00Z">
        <w:del w:id="936" w:author="Microsoft account" w:date="2014-10-20T16:28:00Z">
          <w:r w:rsidDel="008F1491">
            <w:delInstrText xml:space="preserve">" </w:delInstrText>
          </w:r>
          <w:r w:rsidDel="008F1491">
            <w:rPr>
              <w:rFonts w:ascii="Cambria" w:hAnsi="Cambria"/>
            </w:rPr>
            <w:fldChar w:fldCharType="end"/>
          </w:r>
        </w:del>
      </w:ins>
      <w:r w:rsidRPr="00EA0F8A">
        <w:rPr>
          <w:rFonts w:ascii="Cambria" w:hAnsi="Cambria"/>
        </w:rPr>
        <w:t xml:space="preserve">, Erica, and Maria Stephan. 2001. </w:t>
      </w:r>
      <w:r w:rsidRPr="00EA0F8A">
        <w:rPr>
          <w:rFonts w:ascii="Cambria" w:hAnsi="Cambria"/>
          <w:i/>
        </w:rPr>
        <w:t>Why Civil Resistance Works: The Strategic Logic of Nonviolent Conflict</w:t>
      </w:r>
      <w:r w:rsidRPr="00EA0F8A">
        <w:rPr>
          <w:rFonts w:ascii="Cambria" w:hAnsi="Cambria"/>
        </w:rPr>
        <w:t xml:space="preserve">. New York: Columbia University Press. p. 6  </w:t>
      </w:r>
    </w:p>
    <w:p w14:paraId="3579F708" w14:textId="7D9C1A8C" w:rsidR="00CC5209" w:rsidRPr="00EA0F8A" w:rsidRDefault="00CC5209" w:rsidP="00EA0F8A">
      <w:pPr>
        <w:pStyle w:val="FootnoteText"/>
        <w:rPr>
          <w:rFonts w:ascii="Cambria" w:hAnsi="Cambria"/>
        </w:rPr>
      </w:pPr>
      <w:r w:rsidRPr="00EA0F8A">
        <w:rPr>
          <w:rFonts w:ascii="Cambria" w:hAnsi="Cambria"/>
        </w:rPr>
        <w:t>NAVCO</w:t>
      </w:r>
      <w:ins w:id="937" w:author="karl@grindal.org" w:date="2014-10-18T16:02:00Z">
        <w:r>
          <w:rPr>
            <w:rFonts w:ascii="Cambria" w:hAnsi="Cambria"/>
          </w:rPr>
          <w:fldChar w:fldCharType="begin"/>
        </w:r>
        <w:r>
          <w:instrText xml:space="preserve"> XE "</w:instrText>
        </w:r>
        <w:r w:rsidRPr="00D82790">
          <w:rPr>
            <w:rFonts w:ascii="Cambria" w:hAnsi="Cambria" w:cs="Times New Roman"/>
            <w:color w:val="000000" w:themeColor="text1"/>
          </w:rPr>
          <w:instrText>Nonviolent and Violent Campaigns and Outcomes</w:instrText>
        </w:r>
        <w:r>
          <w:instrText xml:space="preserve">" </w:instrText>
        </w:r>
        <w:r>
          <w:rPr>
            <w:rFonts w:ascii="Cambria" w:hAnsi="Cambria"/>
          </w:rPr>
          <w:fldChar w:fldCharType="end"/>
        </w:r>
      </w:ins>
      <w:r w:rsidRPr="00EA0F8A">
        <w:rPr>
          <w:rFonts w:ascii="Cambria" w:hAnsi="Cambria"/>
        </w:rPr>
        <w:t xml:space="preserve"> 1.1 data available at: </w:t>
      </w:r>
      <w:hyperlink r:id="rId10" w:history="1">
        <w:r w:rsidRPr="00EA0F8A">
          <w:rPr>
            <w:rStyle w:val="Hyperlink"/>
            <w:rFonts w:ascii="Cambria" w:hAnsi="Cambria"/>
          </w:rPr>
          <w:t>http://www.du.edu/korbel/sie/research/chenow_navco_data.html</w:t>
        </w:r>
      </w:hyperlink>
    </w:p>
  </w:footnote>
  <w:footnote w:id="94">
    <w:p w14:paraId="2306AF2C"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Based on 67 transitions to democracy analyzed between 1972-2005 in the research study </w:t>
      </w:r>
      <w:r w:rsidRPr="00EA0F8A">
        <w:rPr>
          <w:rFonts w:ascii="Cambria" w:hAnsi="Cambria"/>
          <w:i/>
        </w:rPr>
        <w:t>How Freedom is Won: From Civic Resistance to Durable Democracy</w:t>
      </w:r>
      <w:r w:rsidRPr="00EA0F8A">
        <w:rPr>
          <w:rFonts w:ascii="Cambria" w:hAnsi="Cambria"/>
        </w:rPr>
        <w:t xml:space="preserve">.  The authors find that: </w:t>
      </w:r>
    </w:p>
    <w:p w14:paraId="527AE67A" w14:textId="77777777" w:rsidR="00CC5209" w:rsidRPr="00EA0F8A" w:rsidRDefault="00CC5209" w:rsidP="00EA0F8A">
      <w:pPr>
        <w:pStyle w:val="FootnoteText"/>
        <w:jc w:val="both"/>
        <w:rPr>
          <w:rFonts w:ascii="Cambria" w:hAnsi="Cambria"/>
        </w:rPr>
      </w:pPr>
      <w:r w:rsidRPr="00EA0F8A">
        <w:rPr>
          <w:rFonts w:ascii="Cambria" w:hAnsi="Cambria"/>
        </w:rPr>
        <w:t>“The force of civic resistance was a key factor in driving 50 of 67 transitions, or over 70 percent of countries where transitions began as dictatorial systems fell and/or new states arose from the disintegration of multinational states.  Of the 50 countries where civic resistance was a key strategy (i.e., either countries in which there were transitions driven by civic forces or countries where there were mixed transitions involving significant input from both civic forces and powerholders), none were Free countries, 25 were Partly Free countries, and 25 were Not Free countries.  Today [in 2005], years after the transition 32 of these countries are Free, 14 are Partly Free, and only 4 are Not Free.”</w:t>
      </w:r>
    </w:p>
    <w:p w14:paraId="4FE8B8B3" w14:textId="69C9F599" w:rsidR="00CC5209" w:rsidRPr="00EA0F8A" w:rsidRDefault="00CC5209" w:rsidP="00EA0F8A">
      <w:pPr>
        <w:pStyle w:val="FootnoteText"/>
        <w:jc w:val="both"/>
        <w:rPr>
          <w:rFonts w:ascii="Cambria" w:hAnsi="Cambria"/>
        </w:rPr>
      </w:pPr>
      <w:r w:rsidRPr="00EA0F8A">
        <w:rPr>
          <w:rFonts w:ascii="Cambria" w:hAnsi="Cambria"/>
        </w:rPr>
        <w:t xml:space="preserve">Ackerman, Peter, and Adrian Karatnycky. 2005. </w:t>
      </w:r>
      <w:r w:rsidRPr="00EA0F8A">
        <w:rPr>
          <w:rFonts w:ascii="Cambria" w:hAnsi="Cambria"/>
          <w:i/>
        </w:rPr>
        <w:t>How Freedom is Won: From Civic Resistance to Durable Democracy</w:t>
      </w:r>
      <w:r w:rsidRPr="00EA0F8A">
        <w:rPr>
          <w:rFonts w:ascii="Cambria" w:hAnsi="Cambria"/>
        </w:rPr>
        <w:t>. Washington, DC: Freedom House</w:t>
      </w:r>
      <w:ins w:id="938" w:author="karl@grindal.org" w:date="2014-10-18T15:54:00Z">
        <w:r>
          <w:rPr>
            <w:rFonts w:ascii="Cambria" w:hAnsi="Cambria"/>
          </w:rPr>
          <w:fldChar w:fldCharType="begin"/>
        </w:r>
        <w:r>
          <w:instrText xml:space="preserve"> XE "</w:instrText>
        </w:r>
      </w:ins>
      <w:r w:rsidRPr="00D82790">
        <w:rPr>
          <w:rFonts w:ascii="Cambria" w:hAnsi="Cambria"/>
        </w:rPr>
        <w:instrText>Freedom House</w:instrText>
      </w:r>
      <w:ins w:id="939" w:author="karl@grindal.org" w:date="2014-10-18T15:54:00Z">
        <w:r>
          <w:instrText xml:space="preserve">" </w:instrText>
        </w:r>
        <w:r>
          <w:rPr>
            <w:rFonts w:ascii="Cambria" w:hAnsi="Cambria"/>
          </w:rPr>
          <w:fldChar w:fldCharType="end"/>
        </w:r>
      </w:ins>
      <w:r w:rsidRPr="00EA0F8A">
        <w:rPr>
          <w:rFonts w:ascii="Cambria" w:hAnsi="Cambria"/>
        </w:rPr>
        <w:t>. Pp. 6-7</w:t>
      </w:r>
    </w:p>
  </w:footnote>
  <w:footnote w:id="95">
    <w:p w14:paraId="2E0297D3" w14:textId="4FCAA0D1"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Marchant, Eleanor, Adrian Karatnycky, Arch Puddington, and Christopher Walter. 2008. Enabling Environments for Civic Movements and the Dynamics of Democratic Transition. Freedom House</w:t>
      </w:r>
      <w:ins w:id="965" w:author="karl@grindal.org" w:date="2014-10-18T15:54:00Z">
        <w:r>
          <w:rPr>
            <w:rFonts w:ascii="Cambria" w:hAnsi="Cambria"/>
          </w:rPr>
          <w:fldChar w:fldCharType="begin"/>
        </w:r>
        <w:r>
          <w:instrText xml:space="preserve"> XE "</w:instrText>
        </w:r>
      </w:ins>
      <w:r w:rsidRPr="00D82790">
        <w:rPr>
          <w:rFonts w:ascii="Cambria" w:hAnsi="Cambria"/>
        </w:rPr>
        <w:instrText>Freedom House</w:instrText>
      </w:r>
      <w:ins w:id="966" w:author="karl@grindal.org" w:date="2014-10-18T15:54:00Z">
        <w:r>
          <w:instrText xml:space="preserve">" </w:instrText>
        </w:r>
        <w:r>
          <w:rPr>
            <w:rFonts w:ascii="Cambria" w:hAnsi="Cambria"/>
          </w:rPr>
          <w:fldChar w:fldCharType="end"/>
        </w:r>
      </w:ins>
      <w:r w:rsidRPr="00EA0F8A">
        <w:rPr>
          <w:rFonts w:ascii="Cambria" w:hAnsi="Cambria"/>
        </w:rPr>
        <w:t xml:space="preserve"> special report. July 18. p. 1</w:t>
      </w:r>
    </w:p>
  </w:footnote>
  <w:footnote w:id="96">
    <w:p w14:paraId="3487499A" w14:textId="18E6AB4D"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t>
      </w:r>
      <w:bookmarkStart w:id="969" w:name="OLE_LINK23"/>
      <w:bookmarkStart w:id="970" w:name="OLE_LINK24"/>
      <w:r w:rsidRPr="00EA0F8A">
        <w:rPr>
          <w:rFonts w:ascii="Cambria" w:hAnsi="Cambria"/>
        </w:rPr>
        <w:t>Marchant, Eleanor, Adrian Karatnycky, Arch Puddington, and Christopher Walter. 2008. Enabling Environments for Civic Movements and the Dynamics of Democratic Transition. Freedom House</w:t>
      </w:r>
      <w:ins w:id="971" w:author="karl@grindal.org" w:date="2014-10-18T15:54:00Z">
        <w:r>
          <w:rPr>
            <w:rFonts w:ascii="Cambria" w:hAnsi="Cambria"/>
          </w:rPr>
          <w:fldChar w:fldCharType="begin"/>
        </w:r>
        <w:r>
          <w:instrText xml:space="preserve"> XE "</w:instrText>
        </w:r>
      </w:ins>
      <w:r w:rsidRPr="00D82790">
        <w:rPr>
          <w:rFonts w:ascii="Cambria" w:hAnsi="Cambria"/>
        </w:rPr>
        <w:instrText>Freedom House</w:instrText>
      </w:r>
      <w:ins w:id="972" w:author="karl@grindal.org" w:date="2014-10-18T15:54:00Z">
        <w:r>
          <w:instrText xml:space="preserve">" </w:instrText>
        </w:r>
        <w:r>
          <w:rPr>
            <w:rFonts w:ascii="Cambria" w:hAnsi="Cambria"/>
          </w:rPr>
          <w:fldChar w:fldCharType="end"/>
        </w:r>
      </w:ins>
      <w:r w:rsidRPr="00EA0F8A">
        <w:rPr>
          <w:rFonts w:ascii="Cambria" w:hAnsi="Cambria"/>
        </w:rPr>
        <w:t xml:space="preserve"> special report. July 18. p. 1</w:t>
      </w:r>
      <w:bookmarkEnd w:id="969"/>
      <w:bookmarkEnd w:id="970"/>
    </w:p>
  </w:footnote>
  <w:footnote w:id="97">
    <w:p w14:paraId="451F6B84" w14:textId="011FA5FF"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Chenoweth</w:t>
      </w:r>
      <w:ins w:id="982" w:author="karl@grindal.org" w:date="2014-10-19T19:16:00Z">
        <w:del w:id="983" w:author="Microsoft account" w:date="2014-10-20T16:28:00Z">
          <w:r w:rsidDel="008F1491">
            <w:rPr>
              <w:rFonts w:ascii="Cambria" w:hAnsi="Cambria"/>
            </w:rPr>
            <w:fldChar w:fldCharType="begin"/>
          </w:r>
          <w:r w:rsidDel="008F1491">
            <w:delInstrText xml:space="preserve"> XE "</w:delInstrText>
          </w:r>
        </w:del>
      </w:ins>
      <w:ins w:id="984" w:author="karl@grindal.org" w:date="2014-10-19T19:15:00Z">
        <w:del w:id="985" w:author="Microsoft account" w:date="2014-10-20T16:28:00Z">
          <w:r w:rsidRPr="00D82790" w:rsidDel="008F1491">
            <w:rPr>
              <w:rFonts w:ascii="Cambria" w:hAnsi="Cambria" w:cs="Times New Roman"/>
              <w:bCs/>
              <w:color w:val="000000" w:themeColor="text1"/>
            </w:rPr>
            <w:delInstrText>Er</w:delInstrText>
          </w:r>
        </w:del>
      </w:ins>
      <w:ins w:id="986" w:author="karl@grindal.org" w:date="2014-10-19T19:16:00Z">
        <w:del w:id="987" w:author="Microsoft account" w:date="2014-10-20T16:28:00Z">
          <w:r w:rsidRPr="00D82790" w:rsidDel="008F1491">
            <w:rPr>
              <w:rFonts w:ascii="Cambria" w:hAnsi="Cambria" w:cs="Times New Roman"/>
              <w:bCs/>
              <w:color w:val="000000" w:themeColor="text1"/>
            </w:rPr>
            <w:delInstrText xml:space="preserve">ica </w:delInstrText>
          </w:r>
        </w:del>
      </w:ins>
      <w:del w:id="988" w:author="Microsoft account" w:date="2014-10-20T16:28:00Z">
        <w:r w:rsidRPr="00D82790" w:rsidDel="008F1491">
          <w:rPr>
            <w:rFonts w:ascii="Cambria" w:hAnsi="Cambria" w:cs="Times New Roman"/>
            <w:bCs/>
            <w:color w:val="000000" w:themeColor="text1"/>
          </w:rPr>
          <w:delInstrText>Chenoweth</w:delInstrText>
        </w:r>
      </w:del>
      <w:ins w:id="989" w:author="karl@grindal.org" w:date="2014-10-19T19:16:00Z">
        <w:del w:id="990" w:author="Microsoft account" w:date="2014-10-20T16:28:00Z">
          <w:r w:rsidDel="008F1491">
            <w:delInstrText xml:space="preserve">" </w:delInstrText>
          </w:r>
          <w:r w:rsidDel="008F1491">
            <w:rPr>
              <w:rFonts w:ascii="Cambria" w:hAnsi="Cambria"/>
            </w:rPr>
            <w:fldChar w:fldCharType="end"/>
          </w:r>
        </w:del>
      </w:ins>
      <w:r w:rsidRPr="00EA0F8A">
        <w:rPr>
          <w:rFonts w:ascii="Cambria" w:hAnsi="Cambria"/>
        </w:rPr>
        <w:t xml:space="preserve">, Erica, and Maria Stephan. 2001. </w:t>
      </w:r>
      <w:r w:rsidRPr="00EA0F8A">
        <w:rPr>
          <w:rFonts w:ascii="Cambria" w:hAnsi="Cambria"/>
          <w:i/>
        </w:rPr>
        <w:t>Why Civil Resistance Works: The Strategic Logic of Nonviolent Conflict</w:t>
      </w:r>
      <w:r w:rsidRPr="00EA0F8A">
        <w:rPr>
          <w:rFonts w:ascii="Cambria" w:hAnsi="Cambria"/>
        </w:rPr>
        <w:t xml:space="preserve">. New York: Columbia University Press. p. 6  </w:t>
      </w:r>
    </w:p>
  </w:footnote>
  <w:footnote w:id="98">
    <w:p w14:paraId="616C873C" w14:textId="660851F0"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t>
      </w:r>
      <w:bookmarkStart w:id="991" w:name="OLE_LINK8"/>
      <w:bookmarkStart w:id="992" w:name="OLE_LINK11"/>
      <w:r w:rsidRPr="00EA0F8A">
        <w:rPr>
          <w:rFonts w:ascii="Cambria" w:hAnsi="Cambria"/>
        </w:rPr>
        <w:t>Chenoweth</w:t>
      </w:r>
      <w:ins w:id="993" w:author="karl@grindal.org" w:date="2014-10-19T19:16:00Z">
        <w:del w:id="994" w:author="Microsoft account" w:date="2014-10-20T16:29:00Z">
          <w:r w:rsidDel="008F1491">
            <w:rPr>
              <w:rFonts w:ascii="Cambria" w:hAnsi="Cambria"/>
            </w:rPr>
            <w:fldChar w:fldCharType="begin"/>
          </w:r>
          <w:r w:rsidDel="008F1491">
            <w:delInstrText xml:space="preserve"> XE "</w:delInstrText>
          </w:r>
        </w:del>
      </w:ins>
      <w:ins w:id="995" w:author="karl@grindal.org" w:date="2014-10-19T19:15:00Z">
        <w:del w:id="996" w:author="Microsoft account" w:date="2014-10-20T16:29:00Z">
          <w:r w:rsidRPr="00D82790" w:rsidDel="008F1491">
            <w:rPr>
              <w:rFonts w:ascii="Cambria" w:hAnsi="Cambria" w:cs="Times New Roman"/>
              <w:bCs/>
              <w:color w:val="000000" w:themeColor="text1"/>
            </w:rPr>
            <w:delInstrText>Er</w:delInstrText>
          </w:r>
        </w:del>
      </w:ins>
      <w:ins w:id="997" w:author="karl@grindal.org" w:date="2014-10-19T19:16:00Z">
        <w:del w:id="998" w:author="Microsoft account" w:date="2014-10-20T16:29:00Z">
          <w:r w:rsidRPr="00D82790" w:rsidDel="008F1491">
            <w:rPr>
              <w:rFonts w:ascii="Cambria" w:hAnsi="Cambria" w:cs="Times New Roman"/>
              <w:bCs/>
              <w:color w:val="000000" w:themeColor="text1"/>
            </w:rPr>
            <w:delInstrText xml:space="preserve">ica </w:delInstrText>
          </w:r>
        </w:del>
      </w:ins>
      <w:del w:id="999" w:author="Microsoft account" w:date="2014-10-20T16:29:00Z">
        <w:r w:rsidRPr="00D82790" w:rsidDel="008F1491">
          <w:rPr>
            <w:rFonts w:ascii="Cambria" w:hAnsi="Cambria" w:cs="Times New Roman"/>
            <w:bCs/>
            <w:color w:val="000000" w:themeColor="text1"/>
          </w:rPr>
          <w:delInstrText>Chenoweth</w:delInstrText>
        </w:r>
      </w:del>
      <w:ins w:id="1000" w:author="karl@grindal.org" w:date="2014-10-19T19:16:00Z">
        <w:del w:id="1001" w:author="Microsoft account" w:date="2014-10-20T16:29:00Z">
          <w:r w:rsidDel="008F1491">
            <w:delInstrText xml:space="preserve">" </w:delInstrText>
          </w:r>
          <w:r w:rsidDel="008F1491">
            <w:rPr>
              <w:rFonts w:ascii="Cambria" w:hAnsi="Cambria"/>
            </w:rPr>
            <w:fldChar w:fldCharType="end"/>
          </w:r>
        </w:del>
      </w:ins>
      <w:r w:rsidRPr="00EA0F8A">
        <w:rPr>
          <w:rFonts w:ascii="Cambria" w:hAnsi="Cambria"/>
        </w:rPr>
        <w:t xml:space="preserve">, Erica, and Maria Stephan. 2001. </w:t>
      </w:r>
      <w:r w:rsidRPr="00EA0F8A">
        <w:rPr>
          <w:rFonts w:ascii="Cambria" w:hAnsi="Cambria"/>
          <w:i/>
        </w:rPr>
        <w:t>Why Civil Resistance Works: The Strategic Logic of Nonviolent Conflict</w:t>
      </w:r>
      <w:r w:rsidRPr="00EA0F8A">
        <w:rPr>
          <w:rFonts w:ascii="Cambria" w:hAnsi="Cambria"/>
        </w:rPr>
        <w:t xml:space="preserve">. New York: Columbia University Press. p. 9  </w:t>
      </w:r>
      <w:bookmarkEnd w:id="991"/>
      <w:bookmarkEnd w:id="992"/>
    </w:p>
  </w:footnote>
  <w:footnote w:id="99">
    <w:p w14:paraId="1B8CF24C" w14:textId="34B77F7F"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Chenoweth</w:t>
      </w:r>
      <w:ins w:id="1002" w:author="karl@grindal.org" w:date="2014-10-19T19:16:00Z">
        <w:del w:id="1003" w:author="Microsoft account" w:date="2014-10-20T16:29:00Z">
          <w:r w:rsidDel="008F1491">
            <w:rPr>
              <w:rFonts w:ascii="Cambria" w:hAnsi="Cambria"/>
            </w:rPr>
            <w:fldChar w:fldCharType="begin"/>
          </w:r>
          <w:r w:rsidDel="008F1491">
            <w:delInstrText xml:space="preserve"> XE "</w:delInstrText>
          </w:r>
        </w:del>
      </w:ins>
      <w:ins w:id="1004" w:author="karl@grindal.org" w:date="2014-10-19T19:15:00Z">
        <w:del w:id="1005" w:author="Microsoft account" w:date="2014-10-20T16:29:00Z">
          <w:r w:rsidRPr="00D82790" w:rsidDel="008F1491">
            <w:rPr>
              <w:rFonts w:ascii="Cambria" w:hAnsi="Cambria" w:cs="Times New Roman"/>
              <w:bCs/>
              <w:color w:val="000000" w:themeColor="text1"/>
            </w:rPr>
            <w:delInstrText>Er</w:delInstrText>
          </w:r>
        </w:del>
      </w:ins>
      <w:ins w:id="1006" w:author="karl@grindal.org" w:date="2014-10-19T19:16:00Z">
        <w:del w:id="1007" w:author="Microsoft account" w:date="2014-10-20T16:29:00Z">
          <w:r w:rsidRPr="00D82790" w:rsidDel="008F1491">
            <w:rPr>
              <w:rFonts w:ascii="Cambria" w:hAnsi="Cambria" w:cs="Times New Roman"/>
              <w:bCs/>
              <w:color w:val="000000" w:themeColor="text1"/>
            </w:rPr>
            <w:delInstrText xml:space="preserve">ica </w:delInstrText>
          </w:r>
        </w:del>
      </w:ins>
      <w:del w:id="1008" w:author="Microsoft account" w:date="2014-10-20T16:29:00Z">
        <w:r w:rsidRPr="00D82790" w:rsidDel="008F1491">
          <w:rPr>
            <w:rFonts w:ascii="Cambria" w:hAnsi="Cambria" w:cs="Times New Roman"/>
            <w:bCs/>
            <w:color w:val="000000" w:themeColor="text1"/>
          </w:rPr>
          <w:delInstrText>Chenoweth</w:delInstrText>
        </w:r>
      </w:del>
      <w:ins w:id="1009" w:author="karl@grindal.org" w:date="2014-10-19T19:16:00Z">
        <w:del w:id="1010" w:author="Microsoft account" w:date="2014-10-20T16:29:00Z">
          <w:r w:rsidDel="008F1491">
            <w:delInstrText xml:space="preserve">" </w:delInstrText>
          </w:r>
          <w:r w:rsidDel="008F1491">
            <w:rPr>
              <w:rFonts w:ascii="Cambria" w:hAnsi="Cambria"/>
            </w:rPr>
            <w:fldChar w:fldCharType="end"/>
          </w:r>
        </w:del>
      </w:ins>
      <w:r w:rsidRPr="00EA0F8A">
        <w:rPr>
          <w:rFonts w:ascii="Cambria" w:hAnsi="Cambria"/>
        </w:rPr>
        <w:t xml:space="preserve">, Erica, and Maria Stephan. 2001. </w:t>
      </w:r>
      <w:r w:rsidRPr="00EA0F8A">
        <w:rPr>
          <w:rFonts w:ascii="Cambria" w:hAnsi="Cambria"/>
          <w:i/>
        </w:rPr>
        <w:t>Why Civil Resistance Works: The Strategic Logic of Nonviolent Conflict</w:t>
      </w:r>
      <w:r w:rsidRPr="00EA0F8A">
        <w:rPr>
          <w:rFonts w:ascii="Cambria" w:hAnsi="Cambria"/>
        </w:rPr>
        <w:t>. New York: Columbia University Press. p. 68</w:t>
      </w:r>
    </w:p>
  </w:footnote>
  <w:footnote w:id="100">
    <w:p w14:paraId="09381DDC" w14:textId="06E7021C"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t>
      </w:r>
      <w:bookmarkStart w:id="1011" w:name="OLE_LINK12"/>
      <w:bookmarkStart w:id="1012" w:name="OLE_LINK13"/>
      <w:r w:rsidRPr="00EA0F8A">
        <w:rPr>
          <w:rFonts w:ascii="Cambria" w:hAnsi="Cambria"/>
        </w:rPr>
        <w:t>Chenoweth</w:t>
      </w:r>
      <w:ins w:id="1013" w:author="karl@grindal.org" w:date="2014-10-19T19:16:00Z">
        <w:del w:id="1014" w:author="Microsoft account" w:date="2014-10-20T16:29:00Z">
          <w:r w:rsidDel="008F1491">
            <w:rPr>
              <w:rFonts w:ascii="Cambria" w:hAnsi="Cambria"/>
            </w:rPr>
            <w:fldChar w:fldCharType="begin"/>
          </w:r>
          <w:r w:rsidDel="008F1491">
            <w:delInstrText xml:space="preserve"> XE "</w:delInstrText>
          </w:r>
        </w:del>
      </w:ins>
      <w:ins w:id="1015" w:author="karl@grindal.org" w:date="2014-10-19T19:15:00Z">
        <w:del w:id="1016" w:author="Microsoft account" w:date="2014-10-20T16:29:00Z">
          <w:r w:rsidRPr="00D82790" w:rsidDel="008F1491">
            <w:rPr>
              <w:rFonts w:ascii="Cambria" w:hAnsi="Cambria" w:cs="Times New Roman"/>
              <w:bCs/>
              <w:color w:val="000000" w:themeColor="text1"/>
            </w:rPr>
            <w:delInstrText>Er</w:delInstrText>
          </w:r>
        </w:del>
      </w:ins>
      <w:ins w:id="1017" w:author="karl@grindal.org" w:date="2014-10-19T19:16:00Z">
        <w:del w:id="1018" w:author="Microsoft account" w:date="2014-10-20T16:29:00Z">
          <w:r w:rsidRPr="00D82790" w:rsidDel="008F1491">
            <w:rPr>
              <w:rFonts w:ascii="Cambria" w:hAnsi="Cambria" w:cs="Times New Roman"/>
              <w:bCs/>
              <w:color w:val="000000" w:themeColor="text1"/>
            </w:rPr>
            <w:delInstrText xml:space="preserve">ica </w:delInstrText>
          </w:r>
        </w:del>
      </w:ins>
      <w:del w:id="1019" w:author="Microsoft account" w:date="2014-10-20T16:29:00Z">
        <w:r w:rsidRPr="00D82790" w:rsidDel="008F1491">
          <w:rPr>
            <w:rFonts w:ascii="Cambria" w:hAnsi="Cambria" w:cs="Times New Roman"/>
            <w:bCs/>
            <w:color w:val="000000" w:themeColor="text1"/>
          </w:rPr>
          <w:delInstrText>Chenoweth</w:delInstrText>
        </w:r>
      </w:del>
      <w:ins w:id="1020" w:author="karl@grindal.org" w:date="2014-10-19T19:16:00Z">
        <w:del w:id="1021" w:author="Microsoft account" w:date="2014-10-20T16:29:00Z">
          <w:r w:rsidDel="008F1491">
            <w:delInstrText xml:space="preserve">" </w:delInstrText>
          </w:r>
          <w:r w:rsidDel="008F1491">
            <w:rPr>
              <w:rFonts w:ascii="Cambria" w:hAnsi="Cambria"/>
            </w:rPr>
            <w:fldChar w:fldCharType="end"/>
          </w:r>
        </w:del>
      </w:ins>
      <w:r w:rsidRPr="00EA0F8A">
        <w:rPr>
          <w:rFonts w:ascii="Cambria" w:hAnsi="Cambria"/>
        </w:rPr>
        <w:t xml:space="preserve">, Erica, and Maria Stephan. 2001. </w:t>
      </w:r>
      <w:r w:rsidRPr="00EA0F8A">
        <w:rPr>
          <w:rFonts w:ascii="Cambria" w:hAnsi="Cambria"/>
          <w:i/>
        </w:rPr>
        <w:t>Why Civil Resistance Works: The Strategic Logic of Nonviolent Conflict</w:t>
      </w:r>
      <w:r w:rsidRPr="00EA0F8A">
        <w:rPr>
          <w:rFonts w:ascii="Cambria" w:hAnsi="Cambria"/>
        </w:rPr>
        <w:t>. New York: Columbia University Press. p. 62</w:t>
      </w:r>
      <w:bookmarkEnd w:id="1011"/>
      <w:bookmarkEnd w:id="1012"/>
    </w:p>
  </w:footnote>
  <w:footnote w:id="101">
    <w:p w14:paraId="48DE4901" w14:textId="2045E285"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Chenoweth</w:t>
      </w:r>
      <w:ins w:id="1022" w:author="karl@grindal.org" w:date="2014-10-19T19:16:00Z">
        <w:del w:id="1023" w:author="Microsoft account" w:date="2014-10-20T16:29:00Z">
          <w:r w:rsidDel="008F1491">
            <w:rPr>
              <w:rFonts w:ascii="Cambria" w:hAnsi="Cambria"/>
            </w:rPr>
            <w:fldChar w:fldCharType="begin"/>
          </w:r>
          <w:r w:rsidDel="008F1491">
            <w:delInstrText xml:space="preserve"> XE "</w:delInstrText>
          </w:r>
        </w:del>
      </w:ins>
      <w:ins w:id="1024" w:author="karl@grindal.org" w:date="2014-10-19T19:15:00Z">
        <w:del w:id="1025" w:author="Microsoft account" w:date="2014-10-20T16:29:00Z">
          <w:r w:rsidRPr="00D82790" w:rsidDel="008F1491">
            <w:rPr>
              <w:rFonts w:ascii="Cambria" w:hAnsi="Cambria" w:cs="Times New Roman"/>
              <w:bCs/>
              <w:color w:val="000000" w:themeColor="text1"/>
            </w:rPr>
            <w:delInstrText>Er</w:delInstrText>
          </w:r>
        </w:del>
      </w:ins>
      <w:ins w:id="1026" w:author="karl@grindal.org" w:date="2014-10-19T19:16:00Z">
        <w:del w:id="1027" w:author="Microsoft account" w:date="2014-10-20T16:29:00Z">
          <w:r w:rsidRPr="00D82790" w:rsidDel="008F1491">
            <w:rPr>
              <w:rFonts w:ascii="Cambria" w:hAnsi="Cambria" w:cs="Times New Roman"/>
              <w:bCs/>
              <w:color w:val="000000" w:themeColor="text1"/>
            </w:rPr>
            <w:delInstrText xml:space="preserve">ica </w:delInstrText>
          </w:r>
        </w:del>
      </w:ins>
      <w:del w:id="1028" w:author="Microsoft account" w:date="2014-10-20T16:29:00Z">
        <w:r w:rsidRPr="00D82790" w:rsidDel="008F1491">
          <w:rPr>
            <w:rFonts w:ascii="Cambria" w:hAnsi="Cambria" w:cs="Times New Roman"/>
            <w:bCs/>
            <w:color w:val="000000" w:themeColor="text1"/>
          </w:rPr>
          <w:delInstrText>Chenoweth</w:delInstrText>
        </w:r>
      </w:del>
      <w:ins w:id="1029" w:author="karl@grindal.org" w:date="2014-10-19T19:16:00Z">
        <w:del w:id="1030" w:author="Microsoft account" w:date="2014-10-20T16:29:00Z">
          <w:r w:rsidDel="008F1491">
            <w:delInstrText xml:space="preserve">" </w:delInstrText>
          </w:r>
          <w:r w:rsidDel="008F1491">
            <w:rPr>
              <w:rFonts w:ascii="Cambria" w:hAnsi="Cambria"/>
            </w:rPr>
            <w:fldChar w:fldCharType="end"/>
          </w:r>
        </w:del>
      </w:ins>
      <w:r w:rsidRPr="00EA0F8A">
        <w:rPr>
          <w:rFonts w:ascii="Cambria" w:hAnsi="Cambria"/>
        </w:rPr>
        <w:t>, Erica. 2014 Trends in Civil Resistance and Authoritarian Responses. The Atlantic Council</w:t>
      </w:r>
      <w:ins w:id="1031" w:author="karl@grindal.org" w:date="2014-10-19T20:04:00Z">
        <w:r>
          <w:rPr>
            <w:rFonts w:ascii="Cambria" w:hAnsi="Cambria"/>
          </w:rPr>
          <w:fldChar w:fldCharType="begin"/>
        </w:r>
        <w:r>
          <w:instrText xml:space="preserve"> XE "</w:instrText>
        </w:r>
      </w:ins>
      <w:r w:rsidRPr="00D82790">
        <w:rPr>
          <w:rFonts w:ascii="Cambria" w:hAnsi="Cambria" w:cs="Times New Roman"/>
          <w:color w:val="000000" w:themeColor="text1"/>
        </w:rPr>
        <w:instrText>Atlantic Council</w:instrText>
      </w:r>
      <w:ins w:id="1032" w:author="karl@grindal.org" w:date="2014-10-19T20:04:00Z">
        <w:r>
          <w:instrText xml:space="preserve">" </w:instrText>
        </w:r>
        <w:r>
          <w:rPr>
            <w:rFonts w:ascii="Cambria" w:hAnsi="Cambria"/>
          </w:rPr>
          <w:fldChar w:fldCharType="end"/>
        </w:r>
      </w:ins>
      <w:r w:rsidRPr="00EA0F8A">
        <w:rPr>
          <w:rFonts w:ascii="Cambria" w:hAnsi="Cambria"/>
        </w:rPr>
        <w:t xml:space="preserve"> Future of Authoritarianism Project. April 15.</w:t>
      </w:r>
    </w:p>
  </w:footnote>
  <w:footnote w:id="102">
    <w:p w14:paraId="12A37B2A" w14:textId="3FBE979B" w:rsidR="00CC5209" w:rsidRPr="00EA0F8A" w:rsidRDefault="00CC5209" w:rsidP="00EA0F8A">
      <w:pPr>
        <w:widowControl w:val="0"/>
        <w:autoSpaceDE w:val="0"/>
        <w:autoSpaceDN w:val="0"/>
        <w:adjustRightInd w:val="0"/>
        <w:spacing w:line="240" w:lineRule="auto"/>
        <w:jc w:val="both"/>
        <w:rPr>
          <w:rFonts w:ascii="Cambria" w:hAnsi="Cambria"/>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bookmarkStart w:id="1045" w:name="OLE_LINK14"/>
      <w:bookmarkStart w:id="1046" w:name="OLE_LINK15"/>
      <w:r w:rsidRPr="00EA0F8A">
        <w:rPr>
          <w:rFonts w:ascii="Cambria" w:hAnsi="Cambria"/>
          <w:sz w:val="20"/>
          <w:szCs w:val="20"/>
        </w:rPr>
        <w:t>Chenoweth</w:t>
      </w:r>
      <w:ins w:id="1047" w:author="karl@grindal.org" w:date="2014-10-19T19:16:00Z">
        <w:del w:id="1048" w:author="Microsoft account" w:date="2014-10-20T16:29:00Z">
          <w:r w:rsidDel="008F1491">
            <w:rPr>
              <w:rFonts w:ascii="Cambria" w:hAnsi="Cambria"/>
              <w:sz w:val="20"/>
              <w:szCs w:val="20"/>
            </w:rPr>
            <w:fldChar w:fldCharType="begin"/>
          </w:r>
          <w:r w:rsidDel="008F1491">
            <w:delInstrText xml:space="preserve"> XE "</w:delInstrText>
          </w:r>
        </w:del>
      </w:ins>
      <w:ins w:id="1049" w:author="karl@grindal.org" w:date="2014-10-19T19:15:00Z">
        <w:del w:id="1050" w:author="Microsoft account" w:date="2014-10-20T16:29:00Z">
          <w:r w:rsidRPr="009075FC" w:rsidDel="008F1491">
            <w:rPr>
              <w:rFonts w:ascii="Cambria" w:hAnsi="Cambria" w:cs="Times New Roman"/>
              <w:bCs/>
              <w:color w:val="000000" w:themeColor="text1"/>
            </w:rPr>
            <w:delInstrText>Er</w:delInstrText>
          </w:r>
        </w:del>
      </w:ins>
      <w:ins w:id="1051" w:author="karl@grindal.org" w:date="2014-10-19T19:16:00Z">
        <w:del w:id="1052" w:author="Microsoft account" w:date="2014-10-20T16:29:00Z">
          <w:r w:rsidRPr="009075FC" w:rsidDel="008F1491">
            <w:rPr>
              <w:rFonts w:ascii="Cambria" w:hAnsi="Cambria" w:cs="Times New Roman"/>
              <w:bCs/>
              <w:color w:val="000000" w:themeColor="text1"/>
            </w:rPr>
            <w:delInstrText xml:space="preserve">ica </w:delInstrText>
          </w:r>
        </w:del>
      </w:ins>
      <w:del w:id="1053" w:author="Microsoft account" w:date="2014-10-20T16:29:00Z">
        <w:r w:rsidRPr="009075FC" w:rsidDel="008F1491">
          <w:rPr>
            <w:rFonts w:ascii="Cambria" w:hAnsi="Cambria" w:cs="Times New Roman"/>
            <w:bCs/>
            <w:color w:val="000000" w:themeColor="text1"/>
          </w:rPr>
          <w:delInstrText>Chenoweth</w:delInstrText>
        </w:r>
      </w:del>
      <w:ins w:id="1054" w:author="karl@grindal.org" w:date="2014-10-19T19:16:00Z">
        <w:del w:id="1055" w:author="Microsoft account" w:date="2014-10-20T16:29:00Z">
          <w:r w:rsidDel="008F1491">
            <w:delInstrText xml:space="preserve">" </w:delInstrText>
          </w:r>
          <w:r w:rsidDel="008F1491">
            <w:rPr>
              <w:rFonts w:ascii="Cambria" w:hAnsi="Cambria"/>
              <w:sz w:val="20"/>
              <w:szCs w:val="20"/>
            </w:rPr>
            <w:fldChar w:fldCharType="end"/>
          </w:r>
        </w:del>
      </w:ins>
      <w:r w:rsidRPr="00EA0F8A">
        <w:rPr>
          <w:rFonts w:ascii="Cambria" w:hAnsi="Cambria"/>
          <w:sz w:val="20"/>
          <w:szCs w:val="20"/>
        </w:rPr>
        <w:t xml:space="preserve">, Erica, and Maria Stephan. 2001. </w:t>
      </w:r>
      <w:r w:rsidRPr="00EA0F8A">
        <w:rPr>
          <w:rFonts w:ascii="Cambria" w:hAnsi="Cambria"/>
          <w:i/>
          <w:sz w:val="20"/>
          <w:szCs w:val="20"/>
        </w:rPr>
        <w:t>Why Civil Resistance Works: The Strategic Logic of Nonviolent Conflict</w:t>
      </w:r>
      <w:r w:rsidRPr="00EA0F8A">
        <w:rPr>
          <w:rFonts w:ascii="Cambria" w:hAnsi="Cambria"/>
          <w:sz w:val="20"/>
          <w:szCs w:val="20"/>
        </w:rPr>
        <w:t>. New York: Columbia University Press. p. 66</w:t>
      </w:r>
      <w:bookmarkEnd w:id="1045"/>
      <w:bookmarkEnd w:id="1046"/>
    </w:p>
  </w:footnote>
  <w:footnote w:id="103">
    <w:p w14:paraId="24B8BEE5" w14:textId="34100D70"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Thomas C. Schelling</w:t>
      </w:r>
      <w:ins w:id="1058" w:author="karl@grindal.org" w:date="2014-10-19T19:16:00Z">
        <w:r>
          <w:rPr>
            <w:rFonts w:ascii="Cambria" w:hAnsi="Cambria"/>
          </w:rPr>
          <w:fldChar w:fldCharType="begin"/>
        </w:r>
        <w:r>
          <w:instrText xml:space="preserve"> XE "</w:instrText>
        </w:r>
        <w:r w:rsidRPr="00D82790">
          <w:rPr>
            <w:rFonts w:ascii="Cambria" w:hAnsi="Cambria" w:cs="Times New Roman"/>
            <w:bCs/>
            <w:color w:val="000000" w:themeColor="text1"/>
          </w:rPr>
          <w:instrText>Thomas Schelling</w:instrText>
        </w:r>
        <w:r>
          <w:instrText xml:space="preserve">" </w:instrText>
        </w:r>
        <w:r>
          <w:rPr>
            <w:rFonts w:ascii="Cambria" w:hAnsi="Cambria"/>
          </w:rPr>
          <w:fldChar w:fldCharType="end"/>
        </w:r>
      </w:ins>
      <w:r w:rsidRPr="00EA0F8A">
        <w:rPr>
          <w:rFonts w:ascii="Cambria" w:hAnsi="Cambria"/>
        </w:rPr>
        <w:t xml:space="preserve">. 1968. “Some Questions on Civilian Defence,” in Adam Roberts, ed., </w:t>
      </w:r>
      <w:r w:rsidRPr="00EA0F8A">
        <w:rPr>
          <w:rFonts w:ascii="Cambria" w:hAnsi="Cambria" w:cs="Times"/>
          <w:i/>
          <w:iCs/>
        </w:rPr>
        <w:t>Civilian Resistance as a National Defence: Non-violent Action Against Aggression</w:t>
      </w:r>
      <w:r w:rsidRPr="00EA0F8A">
        <w:rPr>
          <w:rFonts w:ascii="Cambria" w:hAnsi="Cambria"/>
        </w:rPr>
        <w:t>. Harrisburg, PA: Stackpole Books. p. 304.</w:t>
      </w:r>
    </w:p>
    <w:p w14:paraId="5E80195A" w14:textId="77777777" w:rsidR="00CC5209" w:rsidRPr="00EA0F8A" w:rsidRDefault="00CC5209" w:rsidP="00EA0F8A">
      <w:pPr>
        <w:pStyle w:val="FootnoteText"/>
        <w:rPr>
          <w:rFonts w:ascii="Cambria" w:hAnsi="Cambria"/>
        </w:rPr>
      </w:pPr>
    </w:p>
  </w:footnote>
  <w:footnote w:id="104">
    <w:p w14:paraId="73597A71"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Ackerman, Peter and Jack DuVall. 2000. </w:t>
      </w:r>
      <w:r w:rsidRPr="00EA0F8A">
        <w:rPr>
          <w:rFonts w:ascii="Cambria" w:hAnsi="Cambria"/>
          <w:i/>
        </w:rPr>
        <w:t>A Force More Powerful: A Century of Nonviolent Conflict</w:t>
      </w:r>
      <w:r w:rsidRPr="00EA0F8A">
        <w:rPr>
          <w:rFonts w:ascii="Cambria" w:hAnsi="Cambria"/>
        </w:rPr>
        <w:t>. London: St. Martin’s Press/Palgrave Macmillan. pp. 113-174</w:t>
      </w:r>
    </w:p>
  </w:footnote>
  <w:footnote w:id="105">
    <w:p w14:paraId="4ABB3EB5" w14:textId="504C27C5"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t>
      </w:r>
      <w:bookmarkStart w:id="1081" w:name="OLE_LINK21"/>
      <w:bookmarkStart w:id="1082" w:name="OLE_LINK22"/>
      <w:r w:rsidRPr="00EA0F8A">
        <w:rPr>
          <w:rFonts w:ascii="Cambria" w:hAnsi="Cambria"/>
        </w:rPr>
        <w:t>Chenoweth</w:t>
      </w:r>
      <w:ins w:id="1083" w:author="karl@grindal.org" w:date="2014-10-19T19:16:00Z">
        <w:del w:id="1084" w:author="Microsoft account" w:date="2014-10-20T16:29:00Z">
          <w:r w:rsidDel="008F1491">
            <w:rPr>
              <w:rFonts w:ascii="Cambria" w:hAnsi="Cambria"/>
            </w:rPr>
            <w:fldChar w:fldCharType="begin"/>
          </w:r>
          <w:r w:rsidDel="008F1491">
            <w:delInstrText xml:space="preserve"> XE "</w:delInstrText>
          </w:r>
        </w:del>
      </w:ins>
      <w:ins w:id="1085" w:author="karl@grindal.org" w:date="2014-10-19T19:15:00Z">
        <w:del w:id="1086" w:author="Microsoft account" w:date="2014-10-20T16:29:00Z">
          <w:r w:rsidRPr="00D82790" w:rsidDel="008F1491">
            <w:rPr>
              <w:rFonts w:ascii="Cambria" w:hAnsi="Cambria" w:cs="Times New Roman"/>
              <w:bCs/>
              <w:color w:val="000000" w:themeColor="text1"/>
            </w:rPr>
            <w:delInstrText>Er</w:delInstrText>
          </w:r>
        </w:del>
      </w:ins>
      <w:ins w:id="1087" w:author="karl@grindal.org" w:date="2014-10-19T19:16:00Z">
        <w:del w:id="1088" w:author="Microsoft account" w:date="2014-10-20T16:29:00Z">
          <w:r w:rsidRPr="00D82790" w:rsidDel="008F1491">
            <w:rPr>
              <w:rFonts w:ascii="Cambria" w:hAnsi="Cambria" w:cs="Times New Roman"/>
              <w:bCs/>
              <w:color w:val="000000" w:themeColor="text1"/>
            </w:rPr>
            <w:delInstrText xml:space="preserve">ica </w:delInstrText>
          </w:r>
        </w:del>
      </w:ins>
      <w:del w:id="1089" w:author="Microsoft account" w:date="2014-10-20T16:29:00Z">
        <w:r w:rsidRPr="00D82790" w:rsidDel="008F1491">
          <w:rPr>
            <w:rFonts w:ascii="Cambria" w:hAnsi="Cambria" w:cs="Times New Roman"/>
            <w:bCs/>
            <w:color w:val="000000" w:themeColor="text1"/>
          </w:rPr>
          <w:delInstrText>Chenoweth</w:delInstrText>
        </w:r>
      </w:del>
      <w:ins w:id="1090" w:author="karl@grindal.org" w:date="2014-10-19T19:16:00Z">
        <w:del w:id="1091" w:author="Microsoft account" w:date="2014-10-20T16:29:00Z">
          <w:r w:rsidDel="008F1491">
            <w:delInstrText xml:space="preserve">" </w:delInstrText>
          </w:r>
          <w:r w:rsidDel="008F1491">
            <w:rPr>
              <w:rFonts w:ascii="Cambria" w:hAnsi="Cambria"/>
            </w:rPr>
            <w:fldChar w:fldCharType="end"/>
          </w:r>
        </w:del>
      </w:ins>
      <w:r w:rsidRPr="00EA0F8A">
        <w:rPr>
          <w:rFonts w:ascii="Cambria" w:hAnsi="Cambria"/>
        </w:rPr>
        <w:t xml:space="preserve">, Erica, and Maria Stephan. 2001. </w:t>
      </w:r>
      <w:r w:rsidRPr="00EA0F8A">
        <w:rPr>
          <w:rFonts w:ascii="Cambria" w:hAnsi="Cambria"/>
          <w:i/>
        </w:rPr>
        <w:t>Why Civil Resistance Works: The Strategic Logic of Nonviolent Conflict</w:t>
      </w:r>
      <w:r w:rsidRPr="00EA0F8A">
        <w:rPr>
          <w:rFonts w:ascii="Cambria" w:hAnsi="Cambria"/>
        </w:rPr>
        <w:t>. New York: Columbia University Press. Pp. 30-61</w:t>
      </w:r>
      <w:bookmarkEnd w:id="1081"/>
      <w:bookmarkEnd w:id="1082"/>
    </w:p>
  </w:footnote>
  <w:footnote w:id="106">
    <w:p w14:paraId="0C6170C3" w14:textId="3A03013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Chenoweth</w:t>
      </w:r>
      <w:ins w:id="1097" w:author="karl@grindal.org" w:date="2014-10-19T19:16:00Z">
        <w:del w:id="1098" w:author="Microsoft account" w:date="2014-10-20T16:29:00Z">
          <w:r w:rsidDel="008F1491">
            <w:rPr>
              <w:rFonts w:ascii="Cambria" w:hAnsi="Cambria"/>
            </w:rPr>
            <w:fldChar w:fldCharType="begin"/>
          </w:r>
          <w:r w:rsidDel="008F1491">
            <w:delInstrText xml:space="preserve"> XE "</w:delInstrText>
          </w:r>
        </w:del>
      </w:ins>
      <w:ins w:id="1099" w:author="karl@grindal.org" w:date="2014-10-19T19:15:00Z">
        <w:del w:id="1100" w:author="Microsoft account" w:date="2014-10-20T16:29:00Z">
          <w:r w:rsidRPr="00D82790" w:rsidDel="008F1491">
            <w:rPr>
              <w:rFonts w:ascii="Cambria" w:hAnsi="Cambria" w:cs="Times New Roman"/>
              <w:bCs/>
              <w:color w:val="000000" w:themeColor="text1"/>
            </w:rPr>
            <w:delInstrText>Er</w:delInstrText>
          </w:r>
        </w:del>
      </w:ins>
      <w:ins w:id="1101" w:author="karl@grindal.org" w:date="2014-10-19T19:16:00Z">
        <w:del w:id="1102" w:author="Microsoft account" w:date="2014-10-20T16:29:00Z">
          <w:r w:rsidRPr="00D82790" w:rsidDel="008F1491">
            <w:rPr>
              <w:rFonts w:ascii="Cambria" w:hAnsi="Cambria" w:cs="Times New Roman"/>
              <w:bCs/>
              <w:color w:val="000000" w:themeColor="text1"/>
            </w:rPr>
            <w:delInstrText xml:space="preserve">ica </w:delInstrText>
          </w:r>
        </w:del>
      </w:ins>
      <w:del w:id="1103" w:author="Microsoft account" w:date="2014-10-20T16:29:00Z">
        <w:r w:rsidRPr="00D82790" w:rsidDel="008F1491">
          <w:rPr>
            <w:rFonts w:ascii="Cambria" w:hAnsi="Cambria" w:cs="Times New Roman"/>
            <w:bCs/>
            <w:color w:val="000000" w:themeColor="text1"/>
          </w:rPr>
          <w:delInstrText>Chenoweth</w:delInstrText>
        </w:r>
      </w:del>
      <w:ins w:id="1104" w:author="karl@grindal.org" w:date="2014-10-19T19:16:00Z">
        <w:del w:id="1105" w:author="Microsoft account" w:date="2014-10-20T16:29:00Z">
          <w:r w:rsidDel="008F1491">
            <w:delInstrText xml:space="preserve">" </w:delInstrText>
          </w:r>
          <w:r w:rsidDel="008F1491">
            <w:rPr>
              <w:rFonts w:ascii="Cambria" w:hAnsi="Cambria"/>
            </w:rPr>
            <w:fldChar w:fldCharType="end"/>
          </w:r>
        </w:del>
      </w:ins>
      <w:r w:rsidRPr="00EA0F8A">
        <w:rPr>
          <w:rFonts w:ascii="Cambria" w:hAnsi="Cambria"/>
        </w:rPr>
        <w:t xml:space="preserve">, Erica, and Maria Stephan. 2001. </w:t>
      </w:r>
      <w:r w:rsidRPr="00EA0F8A">
        <w:rPr>
          <w:rFonts w:ascii="Cambria" w:hAnsi="Cambria"/>
          <w:i/>
        </w:rPr>
        <w:t>Why Civil Resistance Works: The Strategic Logic of Nonviolent Conflict</w:t>
      </w:r>
      <w:r w:rsidRPr="00EA0F8A">
        <w:rPr>
          <w:rFonts w:ascii="Cambria" w:hAnsi="Cambria"/>
        </w:rPr>
        <w:t>. New York: Columbia University Press. Pp. 30-61</w:t>
      </w:r>
    </w:p>
    <w:p w14:paraId="112F9580" w14:textId="77777777" w:rsidR="00CC5209" w:rsidRPr="00EA0F8A" w:rsidRDefault="00CC5209" w:rsidP="00EA0F8A">
      <w:pPr>
        <w:pStyle w:val="FootnoteText"/>
        <w:rPr>
          <w:rFonts w:ascii="Cambria" w:hAnsi="Cambria"/>
        </w:rPr>
      </w:pPr>
    </w:p>
  </w:footnote>
  <w:footnote w:id="107">
    <w:p w14:paraId="69870CDD" w14:textId="5FF4308C"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Chenoweth</w:t>
      </w:r>
      <w:ins w:id="1106" w:author="karl@grindal.org" w:date="2014-10-19T19:16:00Z">
        <w:del w:id="1107" w:author="Microsoft account" w:date="2014-10-20T16:29:00Z">
          <w:r w:rsidDel="008F1491">
            <w:rPr>
              <w:rFonts w:ascii="Cambria" w:hAnsi="Cambria"/>
            </w:rPr>
            <w:fldChar w:fldCharType="begin"/>
          </w:r>
          <w:r w:rsidDel="008F1491">
            <w:delInstrText xml:space="preserve"> XE "</w:delInstrText>
          </w:r>
        </w:del>
      </w:ins>
      <w:ins w:id="1108" w:author="karl@grindal.org" w:date="2014-10-19T19:15:00Z">
        <w:del w:id="1109" w:author="Microsoft account" w:date="2014-10-20T16:29:00Z">
          <w:r w:rsidRPr="00D82790" w:rsidDel="008F1491">
            <w:rPr>
              <w:rFonts w:ascii="Cambria" w:hAnsi="Cambria" w:cs="Times New Roman"/>
              <w:bCs/>
              <w:color w:val="000000" w:themeColor="text1"/>
            </w:rPr>
            <w:delInstrText>Er</w:delInstrText>
          </w:r>
        </w:del>
      </w:ins>
      <w:ins w:id="1110" w:author="karl@grindal.org" w:date="2014-10-19T19:16:00Z">
        <w:del w:id="1111" w:author="Microsoft account" w:date="2014-10-20T16:29:00Z">
          <w:r w:rsidRPr="00D82790" w:rsidDel="008F1491">
            <w:rPr>
              <w:rFonts w:ascii="Cambria" w:hAnsi="Cambria" w:cs="Times New Roman"/>
              <w:bCs/>
              <w:color w:val="000000" w:themeColor="text1"/>
            </w:rPr>
            <w:delInstrText xml:space="preserve">ica </w:delInstrText>
          </w:r>
        </w:del>
      </w:ins>
      <w:del w:id="1112" w:author="Microsoft account" w:date="2014-10-20T16:29:00Z">
        <w:r w:rsidRPr="00D82790" w:rsidDel="008F1491">
          <w:rPr>
            <w:rFonts w:ascii="Cambria" w:hAnsi="Cambria" w:cs="Times New Roman"/>
            <w:bCs/>
            <w:color w:val="000000" w:themeColor="text1"/>
          </w:rPr>
          <w:delInstrText>Chenoweth</w:delInstrText>
        </w:r>
      </w:del>
      <w:ins w:id="1113" w:author="karl@grindal.org" w:date="2014-10-19T19:16:00Z">
        <w:del w:id="1114" w:author="Microsoft account" w:date="2014-10-20T16:29:00Z">
          <w:r w:rsidDel="008F1491">
            <w:delInstrText xml:space="preserve">" </w:delInstrText>
          </w:r>
          <w:r w:rsidDel="008F1491">
            <w:rPr>
              <w:rFonts w:ascii="Cambria" w:hAnsi="Cambria"/>
            </w:rPr>
            <w:fldChar w:fldCharType="end"/>
          </w:r>
        </w:del>
      </w:ins>
      <w:r w:rsidRPr="00EA0F8A">
        <w:rPr>
          <w:rFonts w:ascii="Cambria" w:hAnsi="Cambria"/>
        </w:rPr>
        <w:t xml:space="preserve">, Erica, and Maria Stephan. 2001. </w:t>
      </w:r>
      <w:r w:rsidRPr="00EA0F8A">
        <w:rPr>
          <w:rFonts w:ascii="Cambria" w:hAnsi="Cambria"/>
          <w:i/>
        </w:rPr>
        <w:t>Why Civil Resistance Works: The Strategic Logic of Nonviolent Conflict</w:t>
      </w:r>
      <w:r w:rsidRPr="00EA0F8A">
        <w:rPr>
          <w:rFonts w:ascii="Cambria" w:hAnsi="Cambria"/>
        </w:rPr>
        <w:t>. New York: Columbia University Press. Pp. 46-49</w:t>
      </w:r>
    </w:p>
    <w:p w14:paraId="7D05716B" w14:textId="77777777" w:rsidR="00CC5209" w:rsidRPr="00EA0F8A" w:rsidRDefault="00CC5209" w:rsidP="00EA0F8A">
      <w:pPr>
        <w:pStyle w:val="FootnoteText"/>
        <w:rPr>
          <w:rFonts w:ascii="Cambria" w:hAnsi="Cambria"/>
        </w:rPr>
      </w:pPr>
    </w:p>
  </w:footnote>
  <w:footnote w:id="108">
    <w:p w14:paraId="54DD0EBB"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i/>
        </w:rPr>
        <w:t>A Force More Powerful</w:t>
      </w:r>
      <w:r w:rsidRPr="00EA0F8A">
        <w:rPr>
          <w:rFonts w:ascii="Cambria" w:hAnsi="Cambria"/>
        </w:rPr>
        <w:t>. Dir. Steve York. York Zimmerman. 2000.  Film.</w:t>
      </w:r>
    </w:p>
    <w:p w14:paraId="3F8AF553" w14:textId="77777777" w:rsidR="00CC5209" w:rsidRPr="00EA0F8A" w:rsidRDefault="00CC5209" w:rsidP="00EA0F8A">
      <w:pPr>
        <w:pStyle w:val="FootnoteText"/>
        <w:rPr>
          <w:rFonts w:ascii="Cambria" w:hAnsi="Cambria"/>
        </w:rPr>
      </w:pPr>
    </w:p>
  </w:footnote>
  <w:footnote w:id="109">
    <w:p w14:paraId="50F23F60" w14:textId="7E169520"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Binnendijk, Anika Locke, and Ivan Marovic. 2006. Power and Persuasion: Nonviolent Strategies to Influence State Security Forces in Serbia (2000) and Ukraine (2004). </w:t>
      </w:r>
      <w:r w:rsidRPr="00EA0F8A">
        <w:rPr>
          <w:rFonts w:ascii="Cambria" w:hAnsi="Cambria"/>
          <w:i/>
        </w:rPr>
        <w:t>Communist</w:t>
      </w:r>
      <w:ins w:id="1130" w:author="karl@grindal.org" w:date="2014-10-19T19:18:00Z">
        <w:r>
          <w:rPr>
            <w:rFonts w:ascii="Cambria" w:hAnsi="Cambria"/>
            <w:i/>
          </w:rPr>
          <w:fldChar w:fldCharType="begin"/>
        </w:r>
        <w:r>
          <w:instrText xml:space="preserve"> XE "</w:instrText>
        </w:r>
      </w:ins>
      <w:r w:rsidRPr="00D82790">
        <w:rPr>
          <w:rFonts w:ascii="Cambria" w:hAnsi="Cambria" w:cs="Times New Roman"/>
          <w:color w:val="000000" w:themeColor="text1"/>
        </w:rPr>
        <w:instrText>Communist</w:instrText>
      </w:r>
      <w:ins w:id="1131" w:author="karl@grindal.org" w:date="2014-10-19T19:18:00Z">
        <w:r>
          <w:instrText xml:space="preserve">" </w:instrText>
        </w:r>
        <w:r>
          <w:rPr>
            <w:rFonts w:ascii="Cambria" w:hAnsi="Cambria"/>
            <w:i/>
          </w:rPr>
          <w:fldChar w:fldCharType="end"/>
        </w:r>
      </w:ins>
      <w:r w:rsidRPr="00EA0F8A">
        <w:rPr>
          <w:rFonts w:ascii="Cambria" w:hAnsi="Cambria"/>
          <w:i/>
        </w:rPr>
        <w:t xml:space="preserve"> and Post-Communist Studies</w:t>
      </w:r>
      <w:r w:rsidRPr="00EA0F8A">
        <w:rPr>
          <w:rFonts w:ascii="Cambria" w:hAnsi="Cambria"/>
        </w:rPr>
        <w:t xml:space="preserve"> 39, no. 3 (September).  pp. 411-429.</w:t>
      </w:r>
    </w:p>
  </w:footnote>
  <w:footnote w:id="110">
    <w:p w14:paraId="787637FD" w14:textId="77777777" w:rsidR="00CC5209" w:rsidRPr="00EA0F8A" w:rsidRDefault="00CC5209" w:rsidP="00EA0F8A">
      <w:pPr>
        <w:pStyle w:val="FootnoteText"/>
        <w:jc w:val="both"/>
        <w:rPr>
          <w:rFonts w:ascii="Cambria" w:eastAsia="Times New Roman" w:hAnsi="Cambria"/>
        </w:rPr>
      </w:pPr>
      <w:r w:rsidRPr="00EA0F8A">
        <w:rPr>
          <w:rStyle w:val="FootnoteReference"/>
          <w:rFonts w:ascii="Cambria" w:hAnsi="Cambria"/>
        </w:rPr>
        <w:footnoteRef/>
      </w:r>
      <w:r w:rsidRPr="00EA0F8A">
        <w:rPr>
          <w:rFonts w:ascii="Cambria" w:hAnsi="Cambria"/>
        </w:rPr>
        <w:t xml:space="preserve"> Interview with </w:t>
      </w:r>
      <w:bookmarkStart w:id="1134" w:name="OLE_LINK31"/>
      <w:bookmarkStart w:id="1135" w:name="OLE_LINK32"/>
      <w:bookmarkStart w:id="1136" w:name="OLE_LINK29"/>
      <w:bookmarkStart w:id="1137" w:name="OLE_LINK30"/>
      <w:r w:rsidRPr="00EA0F8A">
        <w:rPr>
          <w:rFonts w:ascii="Cambria" w:eastAsia="Times New Roman" w:hAnsi="Cambria"/>
        </w:rPr>
        <w:t>Nebojsa Covic</w:t>
      </w:r>
      <w:bookmarkEnd w:id="1134"/>
      <w:bookmarkEnd w:id="1135"/>
      <w:r w:rsidRPr="00EA0F8A">
        <w:rPr>
          <w:rFonts w:ascii="Cambria" w:eastAsia="Times New Roman" w:hAnsi="Cambria"/>
        </w:rPr>
        <w:t xml:space="preserve">, </w:t>
      </w:r>
      <w:r w:rsidRPr="00EA0F8A">
        <w:rPr>
          <w:rFonts w:ascii="Cambria" w:eastAsia="Times New Roman" w:hAnsi="Cambria"/>
          <w:i/>
        </w:rPr>
        <w:t>Vecernje Novosti</w:t>
      </w:r>
      <w:bookmarkEnd w:id="1136"/>
      <w:bookmarkEnd w:id="1137"/>
      <w:r w:rsidRPr="00EA0F8A">
        <w:rPr>
          <w:rFonts w:ascii="Cambria" w:eastAsia="Times New Roman" w:hAnsi="Cambria"/>
        </w:rPr>
        <w:t>, Oct. 2, 2010.</w:t>
      </w:r>
    </w:p>
    <w:p w14:paraId="6A4ED740" w14:textId="77777777" w:rsidR="00CC5209" w:rsidRPr="00EA0F8A" w:rsidRDefault="00CC5209" w:rsidP="00EA0F8A">
      <w:pPr>
        <w:pStyle w:val="FootnoteText"/>
        <w:rPr>
          <w:rFonts w:ascii="Cambria" w:hAnsi="Cambria"/>
        </w:rPr>
      </w:pPr>
    </w:p>
  </w:footnote>
  <w:footnote w:id="111">
    <w:p w14:paraId="6DA49348"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t>
      </w:r>
      <w:bookmarkStart w:id="1164" w:name="OLE_LINK27"/>
      <w:bookmarkStart w:id="1165" w:name="OLE_LINK28"/>
      <w:r w:rsidRPr="00EA0F8A">
        <w:rPr>
          <w:rFonts w:ascii="Cambria" w:hAnsi="Cambria"/>
        </w:rPr>
        <w:t xml:space="preserve">Gawande, Atul. 2009. </w:t>
      </w:r>
      <w:r w:rsidRPr="00EA0F8A">
        <w:rPr>
          <w:rFonts w:ascii="Cambria" w:hAnsi="Cambria"/>
          <w:i/>
        </w:rPr>
        <w:t>The Checklist Manifesto: How to Get Things Right</w:t>
      </w:r>
      <w:r w:rsidRPr="00EA0F8A">
        <w:rPr>
          <w:rFonts w:ascii="Cambria" w:hAnsi="Cambria"/>
        </w:rPr>
        <w:t>. New York: Picador. P. 47</w:t>
      </w:r>
      <w:bookmarkEnd w:id="1164"/>
      <w:bookmarkEnd w:id="1165"/>
    </w:p>
  </w:footnote>
  <w:footnote w:id="112">
    <w:p w14:paraId="5DB3139C"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Gawande, Atul. 2009. </w:t>
      </w:r>
      <w:r w:rsidRPr="00EA0F8A">
        <w:rPr>
          <w:rFonts w:ascii="Cambria" w:hAnsi="Cambria"/>
          <w:i/>
        </w:rPr>
        <w:t>The Checklist Manifesto: How to Get Things Right</w:t>
      </w:r>
      <w:r w:rsidRPr="00EA0F8A">
        <w:rPr>
          <w:rFonts w:ascii="Cambria" w:hAnsi="Cambria"/>
        </w:rPr>
        <w:t>. New York: Picador. P. 79</w:t>
      </w:r>
    </w:p>
  </w:footnote>
  <w:footnote w:id="113">
    <w:p w14:paraId="3A043B96"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Christopher Walker and Sanja Tatic, “Corruption’s Drag on Democratic States,” </w:t>
      </w:r>
      <w:r w:rsidRPr="00EA0F8A">
        <w:rPr>
          <w:rFonts w:ascii="Cambria" w:hAnsi="Cambria"/>
          <w:i/>
        </w:rPr>
        <w:t>Christian Science Monitor</w:t>
      </w:r>
      <w:r w:rsidRPr="00EA0F8A">
        <w:rPr>
          <w:rFonts w:ascii="Cambria" w:hAnsi="Cambria"/>
        </w:rPr>
        <w:t>, August 2, 2006.</w:t>
      </w:r>
    </w:p>
  </w:footnote>
  <w:footnote w:id="114">
    <w:p w14:paraId="4F6EC341"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“Glossary,” U4 Anti-Corruption Resource Centre, </w:t>
      </w:r>
      <w:hyperlink r:id="rId11" w:history="1">
        <w:r w:rsidRPr="00EA0F8A">
          <w:rPr>
            <w:rStyle w:val="Hyperlink"/>
            <w:rFonts w:ascii="Cambria" w:hAnsi="Cambria"/>
          </w:rPr>
          <w:t>http://www.u4.no/glossary/kleptocracy/</w:t>
        </w:r>
      </w:hyperlink>
      <w:r w:rsidRPr="00EA0F8A">
        <w:rPr>
          <w:rFonts w:ascii="Cambria" w:hAnsi="Cambria"/>
        </w:rPr>
        <w:t xml:space="preserve"> (accessed March 30, 2014).</w:t>
      </w:r>
    </w:p>
  </w:footnote>
  <w:footnote w:id="115">
    <w:p w14:paraId="674585AE" w14:textId="231417FD"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Minxin Pei</w:t>
      </w:r>
      <w:ins w:id="1171" w:author="karl@grindal.org" w:date="2014-10-19T19:21:00Z">
        <w:r>
          <w:rPr>
            <w:rFonts w:ascii="Cambria" w:hAnsi="Cambria"/>
          </w:rPr>
          <w:fldChar w:fldCharType="begin"/>
        </w:r>
        <w:r>
          <w:instrText xml:space="preserve"> XE "</w:instrText>
        </w:r>
      </w:ins>
      <w:r w:rsidRPr="00D82790">
        <w:rPr>
          <w:rFonts w:ascii="Cambria" w:hAnsi="Cambria" w:cs="Times New Roman"/>
          <w:color w:val="000000" w:themeColor="text1"/>
        </w:rPr>
        <w:instrText>Minxin Pei</w:instrText>
      </w:r>
      <w:ins w:id="1172" w:author="karl@grindal.org" w:date="2014-10-19T19:21:00Z">
        <w:r>
          <w:instrText xml:space="preserve">" </w:instrText>
        </w:r>
        <w:r>
          <w:rPr>
            <w:rFonts w:ascii="Cambria" w:hAnsi="Cambria"/>
          </w:rPr>
          <w:fldChar w:fldCharType="end"/>
        </w:r>
      </w:ins>
      <w:r w:rsidRPr="00EA0F8A">
        <w:rPr>
          <w:rFonts w:ascii="Cambria" w:hAnsi="Cambria"/>
        </w:rPr>
        <w:t xml:space="preserve">, “Government by Corruption,” </w:t>
      </w:r>
      <w:r w:rsidRPr="00EA0F8A">
        <w:rPr>
          <w:rFonts w:ascii="Cambria" w:hAnsi="Cambria"/>
          <w:i/>
        </w:rPr>
        <w:t>Forbes</w:t>
      </w:r>
      <w:r w:rsidRPr="00EA0F8A">
        <w:rPr>
          <w:rFonts w:ascii="Cambria" w:hAnsi="Cambria"/>
        </w:rPr>
        <w:t>, January 22, 2009.</w:t>
      </w:r>
    </w:p>
  </w:footnote>
  <w:footnote w:id="116">
    <w:p w14:paraId="712641B8" w14:textId="77777777" w:rsidR="00CC5209" w:rsidRPr="00EA0F8A" w:rsidRDefault="00CC5209" w:rsidP="00EA0F8A">
      <w:pPr>
        <w:spacing w:after="0"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For research on civil resistance and the history of nonviolent social movements, see the following:</w:t>
      </w:r>
    </w:p>
    <w:p w14:paraId="63B4240E" w14:textId="3DCFDB02" w:rsidR="00CC5209" w:rsidRPr="00EA0F8A" w:rsidRDefault="00CC5209" w:rsidP="00EA0F8A">
      <w:pPr>
        <w:spacing w:after="0" w:line="240" w:lineRule="auto"/>
        <w:jc w:val="both"/>
        <w:rPr>
          <w:rFonts w:ascii="Cambria" w:hAnsi="Cambria" w:cs="Times New Roman"/>
          <w:sz w:val="20"/>
          <w:szCs w:val="20"/>
        </w:rPr>
      </w:pPr>
      <w:r w:rsidRPr="00EA0F8A">
        <w:rPr>
          <w:rFonts w:ascii="Cambria" w:hAnsi="Cambria" w:cs="Times New Roman"/>
          <w:sz w:val="20"/>
          <w:szCs w:val="20"/>
        </w:rPr>
        <w:t>Peter Ackerman</w:t>
      </w:r>
      <w:ins w:id="1179" w:author="karl@grindal.org" w:date="2014-10-18T15:46:00Z">
        <w:r>
          <w:rPr>
            <w:rFonts w:ascii="Cambria" w:hAnsi="Cambria" w:cs="Times New Roman"/>
            <w:sz w:val="20"/>
            <w:szCs w:val="20"/>
          </w:rPr>
          <w:fldChar w:fldCharType="begin"/>
        </w:r>
        <w:r>
          <w:instrText xml:space="preserve"> XE "</w:instrText>
        </w:r>
      </w:ins>
      <w:r w:rsidRPr="00D06C3A">
        <w:rPr>
          <w:rFonts w:ascii="Cambria" w:hAnsi="Cambria" w:cs="Times New Roman"/>
          <w:b/>
          <w:color w:val="000000" w:themeColor="text1"/>
        </w:rPr>
        <w:instrText>Peter Ackerman</w:instrText>
      </w:r>
      <w:ins w:id="1180" w:author="karl@grindal.org" w:date="2014-10-18T15:46:00Z">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 xml:space="preserve"> and Jack DuVall, </w:t>
      </w:r>
      <w:r w:rsidRPr="00EA0F8A">
        <w:rPr>
          <w:rFonts w:ascii="Cambria" w:hAnsi="Cambria" w:cs="Times New Roman"/>
          <w:i/>
          <w:sz w:val="20"/>
          <w:szCs w:val="20"/>
        </w:rPr>
        <w:t>A Force More Powerful: A Century of Nonviolent Conflict</w:t>
      </w:r>
      <w:r w:rsidRPr="00EA0F8A">
        <w:rPr>
          <w:rFonts w:ascii="Cambria" w:hAnsi="Cambria" w:cs="Times New Roman"/>
          <w:sz w:val="20"/>
          <w:szCs w:val="20"/>
        </w:rPr>
        <w:t xml:space="preserve"> (New York: Palgrave, 2000).</w:t>
      </w:r>
    </w:p>
    <w:p w14:paraId="10D822CD" w14:textId="77777777" w:rsidR="00CC5209" w:rsidRPr="00EA0F8A" w:rsidRDefault="00CC5209" w:rsidP="00EA0F8A">
      <w:pPr>
        <w:spacing w:after="0" w:line="240" w:lineRule="auto"/>
        <w:jc w:val="both"/>
        <w:rPr>
          <w:rFonts w:ascii="Cambria" w:hAnsi="Cambria" w:cs="Times New Roman"/>
          <w:sz w:val="20"/>
          <w:szCs w:val="20"/>
        </w:rPr>
      </w:pPr>
      <w:r w:rsidRPr="00EA0F8A">
        <w:rPr>
          <w:rFonts w:ascii="Cambria" w:hAnsi="Cambria" w:cs="Times New Roman"/>
          <w:sz w:val="20"/>
          <w:szCs w:val="20"/>
        </w:rPr>
        <w:t xml:space="preserve">Howard Clark, ed., </w:t>
      </w:r>
      <w:r w:rsidRPr="00EA0F8A">
        <w:rPr>
          <w:rFonts w:ascii="Cambria" w:hAnsi="Cambria" w:cs="Times New Roman"/>
          <w:i/>
          <w:sz w:val="20"/>
          <w:szCs w:val="20"/>
        </w:rPr>
        <w:t>People Power: Unarmed Resistance and Global Solidarity</w:t>
      </w:r>
      <w:r w:rsidRPr="00EA0F8A">
        <w:rPr>
          <w:rFonts w:ascii="Cambria" w:hAnsi="Cambria" w:cs="Times New Roman"/>
          <w:sz w:val="20"/>
          <w:szCs w:val="20"/>
        </w:rPr>
        <w:t xml:space="preserve"> (London: Pluto Books, 2009).</w:t>
      </w:r>
    </w:p>
    <w:p w14:paraId="4EBBD3A9" w14:textId="664242B8" w:rsidR="00CC5209" w:rsidRPr="00EA0F8A" w:rsidRDefault="00CC5209" w:rsidP="00EA0F8A">
      <w:pPr>
        <w:spacing w:after="0" w:line="240" w:lineRule="auto"/>
        <w:jc w:val="both"/>
        <w:rPr>
          <w:rFonts w:ascii="Cambria" w:hAnsi="Cambria" w:cs="Times New Roman"/>
          <w:sz w:val="20"/>
          <w:szCs w:val="20"/>
        </w:rPr>
      </w:pPr>
      <w:r w:rsidRPr="00EA0F8A">
        <w:rPr>
          <w:rFonts w:ascii="Cambria" w:hAnsi="Cambria" w:cs="Times New Roman"/>
          <w:sz w:val="20"/>
          <w:szCs w:val="20"/>
        </w:rPr>
        <w:t>Adrian Karatnycky and Peter Ackerman</w:t>
      </w:r>
      <w:ins w:id="1181" w:author="karl@grindal.org" w:date="2014-10-18T15:46:00Z">
        <w:r>
          <w:rPr>
            <w:rFonts w:ascii="Cambria" w:hAnsi="Cambria" w:cs="Times New Roman"/>
            <w:sz w:val="20"/>
            <w:szCs w:val="20"/>
          </w:rPr>
          <w:fldChar w:fldCharType="begin"/>
        </w:r>
        <w:r>
          <w:instrText xml:space="preserve"> XE "</w:instrText>
        </w:r>
      </w:ins>
      <w:r w:rsidRPr="00D06C3A">
        <w:rPr>
          <w:rFonts w:ascii="Cambria" w:hAnsi="Cambria" w:cs="Times New Roman"/>
          <w:b/>
          <w:color w:val="000000" w:themeColor="text1"/>
        </w:rPr>
        <w:instrText>Peter Ackerman</w:instrText>
      </w:r>
      <w:ins w:id="1182" w:author="karl@grindal.org" w:date="2014-10-18T15:46:00Z">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 xml:space="preserve">, </w:t>
      </w:r>
      <w:r w:rsidRPr="00EA0F8A">
        <w:rPr>
          <w:rFonts w:ascii="Cambria" w:hAnsi="Cambria" w:cs="Times New Roman"/>
          <w:i/>
          <w:sz w:val="20"/>
          <w:szCs w:val="20"/>
        </w:rPr>
        <w:t>How Freedom is Won: From Civic Resistance to Durable Democracy</w:t>
      </w:r>
      <w:r w:rsidRPr="00EA0F8A">
        <w:rPr>
          <w:rFonts w:ascii="Cambria" w:hAnsi="Cambria" w:cs="Times New Roman"/>
          <w:sz w:val="20"/>
          <w:szCs w:val="20"/>
        </w:rPr>
        <w:t xml:space="preserve"> (New York: Freedom House</w:t>
      </w:r>
      <w:ins w:id="1183" w:author="karl@grindal.org" w:date="2014-10-18T15:54:00Z">
        <w:r>
          <w:rPr>
            <w:rFonts w:ascii="Cambria" w:hAnsi="Cambria" w:cs="Times New Roman"/>
            <w:sz w:val="20"/>
            <w:szCs w:val="20"/>
          </w:rPr>
          <w:fldChar w:fldCharType="begin"/>
        </w:r>
        <w:r>
          <w:instrText xml:space="preserve"> XE "</w:instrText>
        </w:r>
      </w:ins>
      <w:r w:rsidRPr="00E20F17">
        <w:rPr>
          <w:rFonts w:ascii="Cambria" w:hAnsi="Cambria"/>
        </w:rPr>
        <w:instrText>Freedom House</w:instrText>
      </w:r>
      <w:ins w:id="1184" w:author="karl@grindal.org" w:date="2014-10-18T15:54:00Z">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 xml:space="preserve">, 2005). </w:t>
      </w:r>
    </w:p>
    <w:p w14:paraId="16B3D549" w14:textId="77777777" w:rsidR="00CC5209" w:rsidRPr="00EA0F8A" w:rsidRDefault="00CC5209" w:rsidP="00EA0F8A">
      <w:pPr>
        <w:spacing w:after="0" w:line="240" w:lineRule="auto"/>
        <w:jc w:val="both"/>
        <w:rPr>
          <w:rFonts w:ascii="Cambria" w:hAnsi="Cambria" w:cs="Times New Roman"/>
          <w:sz w:val="20"/>
          <w:szCs w:val="20"/>
        </w:rPr>
      </w:pPr>
      <w:r w:rsidRPr="00EA0F8A">
        <w:rPr>
          <w:rFonts w:ascii="Cambria" w:hAnsi="Cambria" w:cs="Times New Roman"/>
          <w:sz w:val="20"/>
          <w:szCs w:val="20"/>
        </w:rPr>
        <w:t xml:space="preserve">Adam Roberts and Timothy Garten Ash, eds., </w:t>
      </w:r>
      <w:r w:rsidRPr="00EA0F8A">
        <w:rPr>
          <w:rFonts w:ascii="Cambria" w:hAnsi="Cambria" w:cs="Times New Roman"/>
          <w:i/>
          <w:sz w:val="20"/>
          <w:szCs w:val="20"/>
        </w:rPr>
        <w:t>Civil Resistance and Power Politics: The Experience of Non-violent Action from Gandhi to the Present</w:t>
      </w:r>
      <w:r w:rsidRPr="00EA0F8A">
        <w:rPr>
          <w:rFonts w:ascii="Cambria" w:hAnsi="Cambria" w:cs="Times New Roman"/>
          <w:sz w:val="20"/>
          <w:szCs w:val="20"/>
        </w:rPr>
        <w:t xml:space="preserve"> (Oxford: Oxford University Press, 2009).</w:t>
      </w:r>
    </w:p>
    <w:p w14:paraId="0C0A11A9" w14:textId="77777777" w:rsidR="00CC5209" w:rsidRPr="00EA0F8A" w:rsidRDefault="00CC5209" w:rsidP="00EA0F8A">
      <w:pPr>
        <w:spacing w:after="0" w:line="240" w:lineRule="auto"/>
        <w:jc w:val="both"/>
        <w:rPr>
          <w:rFonts w:ascii="Cambria" w:hAnsi="Cambria" w:cs="Times New Roman"/>
          <w:sz w:val="20"/>
          <w:szCs w:val="20"/>
        </w:rPr>
      </w:pPr>
      <w:r w:rsidRPr="00EA0F8A">
        <w:rPr>
          <w:rFonts w:ascii="Cambria" w:hAnsi="Cambria" w:cs="Times New Roman"/>
          <w:sz w:val="20"/>
          <w:szCs w:val="20"/>
        </w:rPr>
        <w:t xml:space="preserve">Kurt Schock, </w:t>
      </w:r>
      <w:r w:rsidRPr="00EA0F8A">
        <w:rPr>
          <w:rFonts w:ascii="Cambria" w:hAnsi="Cambria" w:cs="Times New Roman"/>
          <w:i/>
          <w:sz w:val="20"/>
          <w:szCs w:val="20"/>
        </w:rPr>
        <w:t>Unarmed Insurrections: People Power Movements in Nondemocracies</w:t>
      </w:r>
      <w:r w:rsidRPr="00EA0F8A">
        <w:rPr>
          <w:rFonts w:ascii="Cambria" w:hAnsi="Cambria" w:cs="Times New Roman"/>
          <w:sz w:val="20"/>
          <w:szCs w:val="20"/>
        </w:rPr>
        <w:t xml:space="preserve">  (Minneapolis: University of Minnesota Press, 2005).</w:t>
      </w:r>
    </w:p>
    <w:p w14:paraId="79544673" w14:textId="77777777" w:rsidR="00CC5209" w:rsidRPr="00EA0F8A" w:rsidRDefault="00CC5209" w:rsidP="00EA0F8A">
      <w:pPr>
        <w:spacing w:after="0" w:line="240" w:lineRule="auto"/>
        <w:jc w:val="both"/>
        <w:rPr>
          <w:rFonts w:ascii="Cambria" w:hAnsi="Cambria" w:cs="Times New Roman"/>
          <w:sz w:val="20"/>
          <w:szCs w:val="20"/>
        </w:rPr>
      </w:pPr>
      <w:r w:rsidRPr="00EA0F8A">
        <w:rPr>
          <w:rFonts w:ascii="Cambria" w:hAnsi="Cambria" w:cs="Times New Roman"/>
          <w:sz w:val="20"/>
          <w:szCs w:val="20"/>
        </w:rPr>
        <w:t xml:space="preserve">Stephen Zunes, Lester Kurtz and Sara Beth Asher, eds., </w:t>
      </w:r>
      <w:r w:rsidRPr="00EA0F8A">
        <w:rPr>
          <w:rFonts w:ascii="Cambria" w:hAnsi="Cambria" w:cs="Times New Roman"/>
          <w:i/>
          <w:sz w:val="20"/>
          <w:szCs w:val="20"/>
        </w:rPr>
        <w:t>Nonviolent Social Movements: A Geographical Perspective</w:t>
      </w:r>
      <w:r w:rsidRPr="00EA0F8A">
        <w:rPr>
          <w:rFonts w:ascii="Cambria" w:hAnsi="Cambria" w:cs="Times New Roman"/>
          <w:sz w:val="20"/>
          <w:szCs w:val="20"/>
        </w:rPr>
        <w:t xml:space="preserve"> (Malden: Blackwell, 1999).</w:t>
      </w:r>
    </w:p>
    <w:p w14:paraId="311FA39D"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For additional information, see:</w:t>
      </w:r>
    </w:p>
    <w:p w14:paraId="25D47F00" w14:textId="77777777" w:rsidR="00CC5209" w:rsidRPr="00EA0F8A" w:rsidRDefault="00CC5209" w:rsidP="00EA0F8A">
      <w:pPr>
        <w:pStyle w:val="FootnoteText"/>
        <w:jc w:val="both"/>
        <w:rPr>
          <w:rFonts w:ascii="Cambria" w:hAnsi="Cambria"/>
        </w:rPr>
      </w:pPr>
      <w:r w:rsidRPr="00EA0F8A">
        <w:rPr>
          <w:rFonts w:ascii="Cambria" w:hAnsi="Cambria"/>
        </w:rPr>
        <w:t xml:space="preserve">Mary King, </w:t>
      </w:r>
      <w:r w:rsidRPr="00EA0F8A">
        <w:rPr>
          <w:rFonts w:ascii="Cambria" w:hAnsi="Cambria"/>
          <w:i/>
        </w:rPr>
        <w:t>A Quiet Revolution: The First Palestinian Intifada and Nonviolent Resistance</w:t>
      </w:r>
      <w:r w:rsidRPr="00EA0F8A">
        <w:rPr>
          <w:rFonts w:ascii="Cambria" w:hAnsi="Cambria"/>
        </w:rPr>
        <w:t xml:space="preserve"> (New York: Nation Books, 2007). </w:t>
      </w:r>
    </w:p>
    <w:p w14:paraId="6418E8FB" w14:textId="77777777" w:rsidR="00CC5209" w:rsidRPr="00EA0F8A" w:rsidRDefault="00CC5209" w:rsidP="00EA0F8A">
      <w:pPr>
        <w:pStyle w:val="FootnoteText"/>
        <w:jc w:val="both"/>
        <w:rPr>
          <w:rFonts w:ascii="Cambria" w:hAnsi="Cambria"/>
        </w:rPr>
      </w:pPr>
      <w:r w:rsidRPr="00EA0F8A">
        <w:rPr>
          <w:rFonts w:ascii="Cambria" w:hAnsi="Cambria"/>
        </w:rPr>
        <w:t xml:space="preserve">Maria Stephan, ed., </w:t>
      </w:r>
      <w:r w:rsidRPr="00EA0F8A">
        <w:rPr>
          <w:rFonts w:ascii="Cambria" w:hAnsi="Cambria"/>
          <w:i/>
        </w:rPr>
        <w:t>Civilian Jihad: Nonviolent Struggle, Democratization and Governance in the Middle East</w:t>
      </w:r>
      <w:r w:rsidRPr="00EA0F8A">
        <w:rPr>
          <w:rFonts w:ascii="Cambria" w:hAnsi="Cambria"/>
        </w:rPr>
        <w:t xml:space="preserve"> (New York: Palgrave, 2010).</w:t>
      </w:r>
    </w:p>
  </w:footnote>
  <w:footnote w:id="117">
    <w:p w14:paraId="2AAED80D"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Kanybek Nur-tegin and Hans Czap, “Corruption: Democracy, Autocracy and Political Stability,” </w:t>
      </w:r>
      <w:r w:rsidRPr="00EA0F8A">
        <w:rPr>
          <w:rFonts w:ascii="Cambria" w:hAnsi="Cambria"/>
          <w:i/>
        </w:rPr>
        <w:t>Economic Analysis and Policy</w:t>
      </w:r>
      <w:r w:rsidRPr="00EA0F8A">
        <w:rPr>
          <w:rFonts w:ascii="Cambria" w:hAnsi="Cambria"/>
        </w:rPr>
        <w:t xml:space="preserve"> 42, no. 1, March 2012.</w:t>
      </w:r>
    </w:p>
  </w:footnote>
  <w:footnote w:id="118">
    <w:p w14:paraId="10A32FA9"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“China’s Xi Warns of Unrest if Graft not Tackled,” Reuters, November 18, 2012. </w:t>
      </w:r>
    </w:p>
  </w:footnote>
  <w:footnote w:id="119">
    <w:p w14:paraId="5F681E11"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Pei, Ibid.</w:t>
      </w:r>
    </w:p>
  </w:footnote>
  <w:footnote w:id="120">
    <w:p w14:paraId="38564A71" w14:textId="77777777" w:rsidR="00CC5209" w:rsidRPr="00EA0F8A" w:rsidRDefault="00CC5209" w:rsidP="00EA0F8A">
      <w:pPr>
        <w:pStyle w:val="FootnoteText"/>
        <w:jc w:val="both"/>
        <w:rPr>
          <w:rFonts w:ascii="Cambria" w:hAnsi="Cambria" w:cs="Times New Roman"/>
        </w:rPr>
      </w:pPr>
      <w:r w:rsidRPr="00EA0F8A">
        <w:rPr>
          <w:rStyle w:val="FootnoteReference"/>
          <w:rFonts w:ascii="Cambria" w:hAnsi="Cambria"/>
        </w:rPr>
        <w:footnoteRef/>
      </w:r>
      <w:r w:rsidRPr="00EA0F8A">
        <w:rPr>
          <w:rFonts w:ascii="Cambria" w:hAnsi="Cambria"/>
        </w:rPr>
        <w:t xml:space="preserve">  Andew Jacobs and Chris Buckley, “Chinese Activists Test New Leader and are Crushed,” </w:t>
      </w:r>
      <w:r w:rsidRPr="00EA0F8A">
        <w:rPr>
          <w:rFonts w:ascii="Cambria" w:hAnsi="Cambria" w:cs="Times New Roman"/>
          <w:i/>
        </w:rPr>
        <w:t>New York Times</w:t>
      </w:r>
      <w:r w:rsidRPr="00EA0F8A">
        <w:rPr>
          <w:rFonts w:ascii="Cambria" w:hAnsi="Cambria" w:cs="Times New Roman"/>
        </w:rPr>
        <w:t>, January 15, 2014.</w:t>
      </w:r>
    </w:p>
  </w:footnote>
  <w:footnote w:id="121">
    <w:p w14:paraId="6172A9D7" w14:textId="77777777" w:rsidR="00CC5209" w:rsidRPr="00EA0F8A" w:rsidRDefault="00CC5209" w:rsidP="00EA0F8A">
      <w:pPr>
        <w:pStyle w:val="FootnoteText"/>
        <w:rPr>
          <w:rFonts w:ascii="Cambria" w:hAnsi="Cambria"/>
        </w:rPr>
      </w:pPr>
      <w:r w:rsidRPr="008C7F99">
        <w:rPr>
          <w:rStyle w:val="FootnoteReference"/>
          <w:rFonts w:ascii="Cambria" w:hAnsi="Cambria"/>
        </w:rPr>
        <w:footnoteRef/>
      </w:r>
      <w:r w:rsidRPr="008C7F99">
        <w:rPr>
          <w:rFonts w:ascii="Cambria" w:hAnsi="Cambria"/>
        </w:rPr>
        <w:t xml:space="preserve"> </w:t>
      </w:r>
      <w:r w:rsidRPr="008C7F99">
        <w:rPr>
          <w:rFonts w:ascii="Cambria" w:hAnsi="Cambria" w:cs="Times New Roman"/>
        </w:rPr>
        <w:t>Lynne Rienner, 2014.</w:t>
      </w:r>
    </w:p>
  </w:footnote>
  <w:footnote w:id="122">
    <w:p w14:paraId="06EA8050" w14:textId="4DC3565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cs="Times New Roman"/>
        </w:rPr>
        <w:t xml:space="preserve">I draw a distinction between the terms people power and civil resistance. </w:t>
      </w:r>
      <w:r w:rsidRPr="00EA0F8A">
        <w:rPr>
          <w:rFonts w:ascii="Cambria" w:hAnsi="Cambria" w:cs="Times New Roman"/>
          <w:i/>
        </w:rPr>
        <w:t>People power</w:t>
      </w:r>
      <w:r w:rsidRPr="00EA0F8A">
        <w:rPr>
          <w:rFonts w:ascii="Cambria" w:hAnsi="Cambria" w:cs="Times New Roman"/>
        </w:rPr>
        <w:t xml:space="preserve"> refers to the social, economic, political and psychological pressure that is exerted by significant numbers of individuals organized together around shared grievances and goals, implementing nonviolent strategies and tactics, such as civil disobedience, non-cooperation, strikes, boycotts, monitoring, petition drives, low-risk mass actions, and demonstrations. </w:t>
      </w:r>
      <w:r w:rsidRPr="00EA0F8A">
        <w:rPr>
          <w:rFonts w:ascii="Cambria" w:hAnsi="Cambria" w:cs="Times New Roman"/>
          <w:i/>
        </w:rPr>
        <w:t>Civil resistance</w:t>
      </w:r>
      <w:r w:rsidRPr="00EA0F8A">
        <w:rPr>
          <w:rFonts w:ascii="Cambria" w:hAnsi="Cambria" w:cs="Times New Roman"/>
        </w:rPr>
        <w:t xml:space="preserve"> </w:t>
      </w:r>
      <w:r>
        <w:rPr>
          <w:rFonts w:ascii="Cambria" w:hAnsi="Cambria" w:cs="Times New Roman"/>
        </w:rPr>
        <w:t>–</w:t>
      </w:r>
      <w:r w:rsidRPr="00EA0F8A">
        <w:rPr>
          <w:rFonts w:ascii="Cambria" w:hAnsi="Cambria" w:cs="Times New Roman"/>
        </w:rPr>
        <w:t xml:space="preserve"> also called nonviolent resistance, nonviolent struggle, nonviolent conflict, and nonviolent action </w:t>
      </w:r>
      <w:r>
        <w:rPr>
          <w:rFonts w:ascii="Cambria" w:hAnsi="Cambria" w:cs="Times New Roman"/>
        </w:rPr>
        <w:t>–</w:t>
      </w:r>
      <w:r w:rsidRPr="00EA0F8A">
        <w:rPr>
          <w:rFonts w:ascii="Cambria" w:hAnsi="Cambria" w:cs="Times New Roman"/>
        </w:rPr>
        <w:t xml:space="preserve"> is the civilian-based method to fight oppression and injustice through which people power is wielded. It involves strategizing, planning, organizing, communicating, and tactical development, selection, implementation, and sequencing.</w:t>
      </w:r>
    </w:p>
  </w:footnote>
  <w:footnote w:id="123">
    <w:p w14:paraId="6D49436B" w14:textId="77777777" w:rsidR="00CC5209" w:rsidRPr="00EA0F8A" w:rsidRDefault="00CC5209" w:rsidP="00EA0F8A">
      <w:pPr>
        <w:pStyle w:val="NoSpacing"/>
        <w:jc w:val="both"/>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John Gaventa and Gregory Barrett, “So What Difference Does it Make? Mapping the Outcomes of Citizen Engagement,” Institute of Development Studies Working Paper 2010, no. 347, October 2010, http://opendocs.ids.ac.uk/opendocs/bitstream/handle/123456789/902/Wp347.pdf?sequence=1.</w:t>
      </w:r>
    </w:p>
  </w:footnote>
  <w:footnote w:id="124">
    <w:p w14:paraId="2EAC4F37" w14:textId="3EAEEEDC" w:rsidR="00CC5209" w:rsidRPr="00EA0F8A" w:rsidRDefault="00CC5209" w:rsidP="00EA0F8A">
      <w:pPr>
        <w:pStyle w:val="NoSpacing"/>
        <w:jc w:val="both"/>
        <w:rPr>
          <w:rFonts w:ascii="Cambria" w:hAnsi="Cambria" w:cs="Times New Roman"/>
          <w:color w:val="FF0000"/>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Gene Sharp</w:t>
      </w:r>
      <w:ins w:id="1191" w:author="karl@grindal.org" w:date="2014-10-19T19:22:00Z">
        <w:r>
          <w:rPr>
            <w:rFonts w:ascii="Cambria" w:hAnsi="Cambria" w:cs="Times New Roman"/>
            <w:sz w:val="20"/>
            <w:szCs w:val="20"/>
          </w:rPr>
          <w:fldChar w:fldCharType="begin"/>
        </w:r>
        <w:r>
          <w:instrText xml:space="preserve"> XE "</w:instrText>
        </w:r>
      </w:ins>
      <w:r w:rsidRPr="00D82790">
        <w:rPr>
          <w:rFonts w:ascii="Cambria" w:hAnsi="Cambria" w:cs="Times New Roman"/>
          <w:color w:val="000000" w:themeColor="text1"/>
        </w:rPr>
        <w:instrText>Gene Sharp</w:instrText>
      </w:r>
      <w:ins w:id="1192" w:author="karl@grindal.org" w:date="2014-10-19T19:22:00Z">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 xml:space="preserve">, </w:t>
      </w:r>
      <w:r w:rsidRPr="00EA0F8A">
        <w:rPr>
          <w:rFonts w:ascii="Cambria" w:hAnsi="Cambria" w:cs="Times New Roman"/>
          <w:i/>
          <w:sz w:val="20"/>
          <w:szCs w:val="20"/>
        </w:rPr>
        <w:t xml:space="preserve">Waging Nonviolent Struggle </w:t>
      </w:r>
      <w:r w:rsidRPr="00EA0F8A">
        <w:rPr>
          <w:rFonts w:ascii="Cambria" w:hAnsi="Cambria" w:cs="Times New Roman"/>
          <w:sz w:val="20"/>
          <w:szCs w:val="20"/>
        </w:rPr>
        <w:t>(Boston, MA: Porter Sargent Publishers, Inc. 2005).</w:t>
      </w:r>
    </w:p>
  </w:footnote>
  <w:footnote w:id="125">
    <w:p w14:paraId="2367C7D3" w14:textId="77777777" w:rsidR="00CC5209" w:rsidRPr="00EA0F8A" w:rsidRDefault="00CC5209" w:rsidP="00EA0F8A">
      <w:pPr>
        <w:pStyle w:val="FootnoteText"/>
        <w:jc w:val="both"/>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This systemic definition was developed by the author, who wishes to credit for inspiration, points made by Maria Gonzalez de Asis, World Bank, in an unpublished, working paper.</w:t>
      </w:r>
    </w:p>
  </w:footnote>
  <w:footnote w:id="126">
    <w:p w14:paraId="5F69B122" w14:textId="2BCE1628" w:rsidR="00CC5209" w:rsidRPr="00EA0F8A" w:rsidRDefault="00CC5209" w:rsidP="00EA0F8A">
      <w:pPr>
        <w:pStyle w:val="NoSpacing"/>
        <w:jc w:val="both"/>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Aruna Roy</w:t>
      </w:r>
      <w:ins w:id="1209" w:author="karl@grindal.org" w:date="2014-10-19T19:23:00Z">
        <w:del w:id="1210" w:author="Microsoft account" w:date="2014-10-20T11:43:00Z">
          <w:r w:rsidDel="001A5618">
            <w:rPr>
              <w:rFonts w:ascii="Cambria" w:hAnsi="Cambria" w:cs="Times New Roman"/>
              <w:sz w:val="20"/>
              <w:szCs w:val="20"/>
            </w:rPr>
            <w:fldChar w:fldCharType="begin"/>
          </w:r>
          <w:r w:rsidDel="001A5618">
            <w:delInstrText xml:space="preserve"> XE "</w:delInstrText>
          </w:r>
        </w:del>
      </w:ins>
      <w:del w:id="1211" w:author="Microsoft account" w:date="2014-10-20T11:43:00Z">
        <w:r w:rsidRPr="00D82790" w:rsidDel="001A5618">
          <w:rPr>
            <w:rFonts w:ascii="Cambria" w:hAnsi="Cambria" w:cs="Times New Roman"/>
            <w:color w:val="000000" w:themeColor="text1"/>
          </w:rPr>
          <w:delInstrText>Aruna Roy</w:delInstrText>
        </w:r>
      </w:del>
      <w:ins w:id="1212" w:author="karl@grindal.org" w:date="2014-10-19T19:23:00Z">
        <w:del w:id="1213" w:author="Microsoft account" w:date="2014-10-20T11:43:00Z">
          <w:r w:rsidDel="001A5618">
            <w:delInstrText xml:space="preserve">" </w:delInstrText>
          </w:r>
          <w:r w:rsidDel="001A5618">
            <w:rPr>
              <w:rFonts w:ascii="Cambria" w:hAnsi="Cambria" w:cs="Times New Roman"/>
              <w:sz w:val="20"/>
              <w:szCs w:val="20"/>
            </w:rPr>
            <w:fldChar w:fldCharType="end"/>
          </w:r>
        </w:del>
      </w:ins>
      <w:r w:rsidRPr="00EA0F8A">
        <w:rPr>
          <w:rFonts w:ascii="Cambria" w:hAnsi="Cambria" w:cs="Times New Roman"/>
          <w:sz w:val="20"/>
          <w:szCs w:val="20"/>
        </w:rPr>
        <w:t>, “Survival and Right to Information</w:t>
      </w:r>
      <w:ins w:id="1214" w:author="karl@grindal.org" w:date="2014-10-19T19:23:00Z">
        <w:r>
          <w:rPr>
            <w:rFonts w:ascii="Cambria" w:hAnsi="Cambria" w:cs="Times New Roman"/>
            <w:sz w:val="20"/>
            <w:szCs w:val="20"/>
          </w:rPr>
          <w:fldChar w:fldCharType="begin"/>
        </w:r>
        <w:r>
          <w:instrText xml:space="preserve"> XE "</w:instrText>
        </w:r>
      </w:ins>
      <w:r w:rsidRPr="00D82790">
        <w:rPr>
          <w:rFonts w:ascii="Cambria" w:hAnsi="Cambria" w:cs="Times New Roman"/>
          <w:color w:val="000000" w:themeColor="text1"/>
        </w:rPr>
        <w:instrText>Right</w:instrText>
      </w:r>
      <w:ins w:id="1215" w:author="karl@grindal.org" w:date="2014-10-19T19:23:00Z">
        <w:r w:rsidRPr="00D82790">
          <w:rPr>
            <w:rFonts w:ascii="Cambria" w:hAnsi="Cambria" w:cs="Times New Roman"/>
            <w:color w:val="000000" w:themeColor="text1"/>
          </w:rPr>
          <w:instrText>-</w:instrText>
        </w:r>
      </w:ins>
      <w:del w:id="1216" w:author="karl@grindal.org" w:date="2014-10-19T19:23:00Z">
        <w:r w:rsidRPr="00D82790" w:rsidDel="000F4581">
          <w:rPr>
            <w:rFonts w:ascii="Cambria" w:hAnsi="Cambria" w:cs="Times New Roman"/>
            <w:color w:val="000000" w:themeColor="text1"/>
          </w:rPr>
          <w:delInstrText xml:space="preserve"> </w:delInstrText>
        </w:r>
      </w:del>
      <w:r w:rsidRPr="00D82790">
        <w:rPr>
          <w:rFonts w:ascii="Cambria" w:hAnsi="Cambria" w:cs="Times New Roman"/>
          <w:color w:val="000000" w:themeColor="text1"/>
        </w:rPr>
        <w:instrText>to</w:instrText>
      </w:r>
      <w:ins w:id="1217" w:author="karl@grindal.org" w:date="2014-10-19T19:23:00Z">
        <w:r w:rsidRPr="00D82790">
          <w:rPr>
            <w:rFonts w:ascii="Cambria" w:hAnsi="Cambria" w:cs="Times New Roman"/>
            <w:color w:val="000000" w:themeColor="text1"/>
          </w:rPr>
          <w:instrText>-</w:instrText>
        </w:r>
      </w:ins>
      <w:del w:id="1218" w:author="karl@grindal.org" w:date="2014-10-19T19:23:00Z">
        <w:r w:rsidRPr="00D82790" w:rsidDel="000F4581">
          <w:rPr>
            <w:rFonts w:ascii="Cambria" w:hAnsi="Cambria" w:cs="Times New Roman"/>
            <w:color w:val="000000" w:themeColor="text1"/>
          </w:rPr>
          <w:delInstrText xml:space="preserve"> </w:delInstrText>
        </w:r>
      </w:del>
      <w:r w:rsidRPr="00D82790">
        <w:rPr>
          <w:rFonts w:ascii="Cambria" w:hAnsi="Cambria" w:cs="Times New Roman"/>
          <w:color w:val="000000" w:themeColor="text1"/>
        </w:rPr>
        <w:instrText>Information</w:instrText>
      </w:r>
      <w:ins w:id="1219" w:author="karl@grindal.org" w:date="2014-10-19T19:23:00Z">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 xml:space="preserve">,” Gulam Rasool Third Memorial Lecture. MKSS website, </w:t>
      </w:r>
      <w:hyperlink r:id="rId12" w:history="1">
        <w:r w:rsidRPr="00EA0F8A">
          <w:rPr>
            <w:rStyle w:val="Hyperlink"/>
            <w:rFonts w:ascii="Cambria" w:hAnsi="Cambria" w:cs="Times New Roman"/>
            <w:sz w:val="20"/>
            <w:szCs w:val="20"/>
          </w:rPr>
          <w:t>http://www.mkssindia.org/node/42</w:t>
        </w:r>
      </w:hyperlink>
      <w:r w:rsidRPr="00EA0F8A">
        <w:rPr>
          <w:rFonts w:ascii="Cambria" w:hAnsi="Cambria" w:cs="Times New Roman"/>
          <w:sz w:val="20"/>
          <w:szCs w:val="20"/>
        </w:rPr>
        <w:t>.</w:t>
      </w:r>
    </w:p>
  </w:footnote>
  <w:footnote w:id="127">
    <w:p w14:paraId="74BD4A21"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This conceptualization is based on the definition of social movements by Kurt Schock:</w:t>
      </w:r>
    </w:p>
    <w:p w14:paraId="1CD1B998" w14:textId="77777777" w:rsidR="00CC5209" w:rsidRPr="00EA0F8A" w:rsidRDefault="00CC5209" w:rsidP="00EA0F8A">
      <w:pPr>
        <w:pStyle w:val="FootnoteText"/>
        <w:jc w:val="both"/>
        <w:rPr>
          <w:rFonts w:ascii="Cambria" w:hAnsi="Cambria"/>
        </w:rPr>
      </w:pPr>
      <w:r w:rsidRPr="00EA0F8A">
        <w:rPr>
          <w:rFonts w:ascii="Cambria" w:hAnsi="Cambria"/>
        </w:rPr>
        <w:t xml:space="preserve">Kurt Schock, “People Power and Alternative Politics.” In </w:t>
      </w:r>
      <w:r w:rsidRPr="00EA0F8A">
        <w:rPr>
          <w:rFonts w:ascii="Cambria" w:hAnsi="Cambria"/>
          <w:i/>
        </w:rPr>
        <w:t>Politics in the Developing Worl</w:t>
      </w:r>
      <w:r w:rsidRPr="00EA0F8A">
        <w:rPr>
          <w:rFonts w:ascii="Cambria" w:hAnsi="Cambria"/>
        </w:rPr>
        <w:t xml:space="preserve">d, Peter Burnell and Vicky Randall eds., (New York: Oxford University Press, 2008), 202-276. </w:t>
      </w:r>
    </w:p>
  </w:footnote>
  <w:footnote w:id="128">
    <w:p w14:paraId="34C9BB62"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i/>
        </w:rPr>
        <w:t>Shayfeen.com: We’re Watching You</w:t>
      </w:r>
      <w:r w:rsidRPr="00EA0F8A">
        <w:rPr>
          <w:rFonts w:ascii="Cambria" w:hAnsi="Cambria"/>
        </w:rPr>
        <w:t>. Independent Television Service International. 2007, Retrieved from http://www.itvs.org/films/shayfeencom.</w:t>
      </w:r>
    </w:p>
  </w:footnote>
  <w:footnote w:id="129">
    <w:p w14:paraId="3A267D29"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Robin Wright, </w:t>
      </w:r>
      <w:r w:rsidRPr="00EA0F8A">
        <w:rPr>
          <w:rFonts w:ascii="Cambria" w:hAnsi="Cambria"/>
          <w:i/>
        </w:rPr>
        <w:t>Dreams and Shadows: The Future of the Middle East</w:t>
      </w:r>
      <w:r w:rsidRPr="00EA0F8A">
        <w:rPr>
          <w:rFonts w:ascii="Cambria" w:hAnsi="Cambria"/>
        </w:rPr>
        <w:t xml:space="preserve"> (New York: Penguin, 2008).</w:t>
      </w:r>
    </w:p>
  </w:footnote>
  <w:footnote w:id="130">
    <w:p w14:paraId="719C7093" w14:textId="0FEB54F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t>
      </w:r>
      <w:r w:rsidRPr="00EA0F8A">
        <w:rPr>
          <w:rFonts w:ascii="Cambria" w:hAnsi="Cambria" w:cs="Times New Roman"/>
        </w:rPr>
        <w:t>Shaazka Beyerle</w:t>
      </w:r>
      <w:ins w:id="1247" w:author="karl@grindal.org" w:date="2014-10-18T15:46:00Z">
        <w:r>
          <w:rPr>
            <w:rFonts w:ascii="Cambria" w:hAnsi="Cambria" w:cs="Times New Roman"/>
          </w:rPr>
          <w:fldChar w:fldCharType="begin"/>
        </w:r>
        <w:r>
          <w:instrText xml:space="preserve"> XE "</w:instrText>
        </w:r>
      </w:ins>
      <w:r w:rsidRPr="00D82790">
        <w:rPr>
          <w:rFonts w:ascii="Cambria" w:hAnsi="Cambria" w:cs="Times New Roman"/>
          <w:b/>
          <w:color w:val="000000" w:themeColor="text1"/>
        </w:rPr>
        <w:instrText>Shaazka Beyerle</w:instrText>
      </w:r>
      <w:ins w:id="1248" w:author="karl@grindal.org" w:date="2014-10-18T15:46:00Z">
        <w:r>
          <w:instrText xml:space="preserve">" </w:instrText>
        </w:r>
        <w:r>
          <w:rPr>
            <w:rFonts w:ascii="Cambria" w:hAnsi="Cambria" w:cs="Times New Roman"/>
          </w:rPr>
          <w:fldChar w:fldCharType="end"/>
        </w:r>
      </w:ins>
      <w:r w:rsidRPr="00EA0F8A">
        <w:rPr>
          <w:rFonts w:ascii="Cambria" w:hAnsi="Cambria" w:cs="Times New Roman"/>
        </w:rPr>
        <w:t xml:space="preserve"> and Arwa Hassan, “Popular Resistance against Corruption in Turkey and Egypt,” in </w:t>
      </w:r>
      <w:r w:rsidRPr="00EA0F8A">
        <w:rPr>
          <w:rFonts w:ascii="Cambria" w:hAnsi="Cambria" w:cs="Times New Roman"/>
          <w:i/>
        </w:rPr>
        <w:t xml:space="preserve">Civilian Jihad: Nonviolent Struggle, Democratization and Governance in the Middle East, </w:t>
      </w:r>
      <w:r w:rsidRPr="00EA0F8A">
        <w:rPr>
          <w:rFonts w:ascii="Cambria" w:hAnsi="Cambria" w:cs="Times New Roman"/>
        </w:rPr>
        <w:t>ed. Maria Stephan (New York: Palgrave Macmillan, 2009), 265 – 280.</w:t>
      </w:r>
    </w:p>
  </w:footnote>
  <w:footnote w:id="131">
    <w:p w14:paraId="199799B6" w14:textId="77777777" w:rsidR="00CC5209" w:rsidRPr="00EA0F8A" w:rsidRDefault="00CC5209" w:rsidP="00EA0F8A">
      <w:pPr>
        <w:spacing w:after="0" w:line="240" w:lineRule="auto"/>
        <w:jc w:val="both"/>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Ibid., 271.</w:t>
      </w:r>
    </w:p>
  </w:footnote>
  <w:footnote w:id="132">
    <w:p w14:paraId="67F09A94" w14:textId="7DB20932"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This section on the “One Minute of Darkness for Constant Light Campaign” is based on: Shaazka Beyerle</w:t>
      </w:r>
      <w:ins w:id="1257" w:author="karl@grindal.org" w:date="2014-10-18T15:46:00Z">
        <w:r>
          <w:rPr>
            <w:rFonts w:ascii="Cambria" w:hAnsi="Cambria"/>
          </w:rPr>
          <w:fldChar w:fldCharType="begin"/>
        </w:r>
        <w:r>
          <w:instrText xml:space="preserve"> XE "</w:instrText>
        </w:r>
      </w:ins>
      <w:r w:rsidRPr="00D82790">
        <w:rPr>
          <w:rFonts w:ascii="Cambria" w:hAnsi="Cambria" w:cs="Times New Roman"/>
          <w:b/>
          <w:color w:val="000000" w:themeColor="text1"/>
        </w:rPr>
        <w:instrText>Shaazka Beyerle</w:instrText>
      </w:r>
      <w:ins w:id="1258" w:author="karl@grindal.org" w:date="2014-10-18T15:46:00Z">
        <w:r>
          <w:instrText xml:space="preserve">" </w:instrText>
        </w:r>
        <w:r>
          <w:rPr>
            <w:rFonts w:ascii="Cambria" w:hAnsi="Cambria"/>
          </w:rPr>
          <w:fldChar w:fldCharType="end"/>
        </w:r>
      </w:ins>
      <w:r w:rsidRPr="00EA0F8A">
        <w:rPr>
          <w:rFonts w:ascii="Cambria" w:hAnsi="Cambria"/>
        </w:rPr>
        <w:t xml:space="preserve">, </w:t>
      </w:r>
      <w:r w:rsidRPr="00EA0F8A">
        <w:rPr>
          <w:rFonts w:ascii="Cambria" w:hAnsi="Cambria"/>
          <w:i/>
        </w:rPr>
        <w:t>Curtailing Corruption: People Power for Accountability and Justice</w:t>
      </w:r>
      <w:r w:rsidRPr="00EA0F8A">
        <w:rPr>
          <w:rFonts w:ascii="Cambria" w:hAnsi="Cambria"/>
        </w:rPr>
        <w:t xml:space="preserve"> (Boulder: Lynne Rienner, 2014).</w:t>
      </w:r>
    </w:p>
  </w:footnote>
  <w:footnote w:id="133">
    <w:p w14:paraId="14671A34" w14:textId="430AD1DC" w:rsidR="00CC5209" w:rsidRPr="00EA0F8A" w:rsidRDefault="00CC5209" w:rsidP="00EA0F8A">
      <w:pPr>
        <w:pStyle w:val="Heading1"/>
        <w:spacing w:before="0" w:beforeAutospacing="0" w:after="0" w:afterAutospacing="0"/>
        <w:jc w:val="both"/>
        <w:rPr>
          <w:rFonts w:ascii="Cambria" w:hAnsi="Cambria"/>
          <w:b w:val="0"/>
          <w:sz w:val="20"/>
          <w:szCs w:val="20"/>
        </w:rPr>
      </w:pPr>
      <w:r w:rsidRPr="00EA0F8A">
        <w:rPr>
          <w:rStyle w:val="FootnoteReference"/>
          <w:rFonts w:ascii="Cambria" w:hAnsi="Cambria"/>
          <w:b w:val="0"/>
          <w:sz w:val="20"/>
          <w:szCs w:val="20"/>
        </w:rPr>
        <w:footnoteRef/>
      </w:r>
      <w:r w:rsidRPr="00EA0F8A">
        <w:rPr>
          <w:rFonts w:ascii="Cambria" w:hAnsi="Cambria"/>
          <w:b w:val="0"/>
          <w:sz w:val="20"/>
          <w:szCs w:val="20"/>
        </w:rPr>
        <w:t xml:space="preserve"> Yaroslav Nikitenko, “Save Khimki Forest</w:t>
      </w:r>
      <w:ins w:id="1260" w:author="karl@grindal.org" w:date="2014-10-19T19:35:00Z">
        <w:r>
          <w:rPr>
            <w:rFonts w:ascii="Cambria" w:hAnsi="Cambria"/>
            <w:b w:val="0"/>
            <w:sz w:val="20"/>
            <w:szCs w:val="20"/>
          </w:rPr>
          <w:fldChar w:fldCharType="begin"/>
        </w:r>
        <w:r>
          <w:instrText xml:space="preserve"> XE "</w:instrText>
        </w:r>
      </w:ins>
      <w:r w:rsidRPr="00D82790">
        <w:rPr>
          <w:rFonts w:ascii="Cambria" w:eastAsia="Calibri" w:hAnsi="Cambria"/>
          <w:color w:val="000000" w:themeColor="text1"/>
        </w:rPr>
        <w:instrText>Khimki</w:instrText>
      </w:r>
      <w:r w:rsidRPr="00D82790">
        <w:rPr>
          <w:rFonts w:ascii="Cambria" w:eastAsia="Calibri" w:hAnsi="Cambria"/>
          <w:color w:val="000000" w:themeColor="text1"/>
          <w:spacing w:val="1"/>
        </w:rPr>
        <w:instrText xml:space="preserve"> </w:instrText>
      </w:r>
      <w:r w:rsidRPr="00D82790">
        <w:rPr>
          <w:rFonts w:ascii="Cambria" w:eastAsia="Calibri" w:hAnsi="Cambria"/>
          <w:color w:val="000000" w:themeColor="text1"/>
          <w:spacing w:val="-1"/>
        </w:rPr>
        <w:instrText>F</w:instrText>
      </w:r>
      <w:r w:rsidRPr="00D82790">
        <w:rPr>
          <w:rFonts w:ascii="Cambria" w:eastAsia="Calibri" w:hAnsi="Cambria"/>
          <w:color w:val="000000" w:themeColor="text1"/>
        </w:rPr>
        <w:instrText>or</w:instrText>
      </w:r>
      <w:r w:rsidRPr="00D82790">
        <w:rPr>
          <w:rFonts w:ascii="Cambria" w:eastAsia="Calibri" w:hAnsi="Cambria"/>
          <w:color w:val="000000" w:themeColor="text1"/>
          <w:spacing w:val="-2"/>
        </w:rPr>
        <w:instrText>e</w:instrText>
      </w:r>
      <w:r w:rsidRPr="00D82790">
        <w:rPr>
          <w:rFonts w:ascii="Cambria" w:eastAsia="Calibri" w:hAnsi="Cambria"/>
          <w:color w:val="000000" w:themeColor="text1"/>
        </w:rPr>
        <w:instrText>st</w:instrText>
      </w:r>
      <w:ins w:id="1261" w:author="karl@grindal.org" w:date="2014-10-19T19:35:00Z">
        <w:r>
          <w:instrText xml:space="preserve">" </w:instrText>
        </w:r>
        <w:r>
          <w:rPr>
            <w:rFonts w:ascii="Cambria" w:hAnsi="Cambria"/>
            <w:b w:val="0"/>
            <w:sz w:val="20"/>
            <w:szCs w:val="20"/>
          </w:rPr>
          <w:fldChar w:fldCharType="end"/>
        </w:r>
      </w:ins>
      <w:r w:rsidRPr="00EA0F8A">
        <w:rPr>
          <w:rFonts w:ascii="Cambria" w:hAnsi="Cambria"/>
          <w:b w:val="0"/>
          <w:sz w:val="20"/>
          <w:szCs w:val="20"/>
        </w:rPr>
        <w:t>: Stand with</w:t>
      </w:r>
      <w:r w:rsidRPr="00EA0F8A">
        <w:rPr>
          <w:rFonts w:ascii="Cambria" w:hAnsi="Cambria"/>
          <w:sz w:val="20"/>
          <w:szCs w:val="20"/>
        </w:rPr>
        <w:t xml:space="preserve"> </w:t>
      </w:r>
      <w:r w:rsidRPr="00EA0F8A">
        <w:rPr>
          <w:rFonts w:ascii="Cambria" w:hAnsi="Cambria"/>
          <w:b w:val="0"/>
          <w:sz w:val="20"/>
          <w:szCs w:val="20"/>
        </w:rPr>
        <w:t>Russia's Human Rights and Environmental Activists,” Change.org petition, accessed April 3, 2014, https://www.change.org/ru/%D0%BF%D0%B5%D1%82%D0%B8%D1%86%D0%B8%D0%B8/save-khimki-forest-stand-with-russia-s-human-rights-and-environmental-activists.</w:t>
      </w:r>
    </w:p>
  </w:footnote>
  <w:footnote w:id="134">
    <w:p w14:paraId="5264E8B9"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www.freedomhouse.org.</w:t>
      </w:r>
    </w:p>
  </w:footnote>
  <w:footnote w:id="135">
    <w:p w14:paraId="0440E504" w14:textId="294B6BC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“Kenya,” </w:t>
      </w:r>
      <w:r w:rsidRPr="00EA0F8A">
        <w:rPr>
          <w:rFonts w:ascii="Cambria" w:hAnsi="Cambria"/>
          <w:i/>
        </w:rPr>
        <w:t xml:space="preserve">World Report 2014, </w:t>
      </w:r>
      <w:r w:rsidRPr="00EA0F8A">
        <w:rPr>
          <w:rFonts w:ascii="Cambria" w:hAnsi="Cambria"/>
        </w:rPr>
        <w:t>Human Rights Watch</w:t>
      </w:r>
      <w:ins w:id="1268" w:author="karl@grindal.org" w:date="2014-10-19T19:25:00Z">
        <w:r>
          <w:rPr>
            <w:rFonts w:ascii="Cambria" w:hAnsi="Cambria"/>
          </w:rPr>
          <w:fldChar w:fldCharType="begin"/>
        </w:r>
        <w:r>
          <w:instrText xml:space="preserve"> XE "</w:instrText>
        </w:r>
      </w:ins>
      <w:r w:rsidRPr="00D82790">
        <w:rPr>
          <w:rFonts w:ascii="Cambria" w:hAnsi="Cambria" w:cs="Times New Roman"/>
          <w:color w:val="000000" w:themeColor="text1"/>
        </w:rPr>
        <w:instrText>Human Rights Watch</w:instrText>
      </w:r>
      <w:ins w:id="1269" w:author="karl@grindal.org" w:date="2014-10-19T19:25:00Z">
        <w:r>
          <w:instrText xml:space="preserve">" </w:instrText>
        </w:r>
        <w:r>
          <w:rPr>
            <w:rFonts w:ascii="Cambria" w:hAnsi="Cambria"/>
          </w:rPr>
          <w:fldChar w:fldCharType="end"/>
        </w:r>
      </w:ins>
      <w:r w:rsidRPr="00EA0F8A">
        <w:rPr>
          <w:rFonts w:ascii="Cambria" w:hAnsi="Cambria"/>
        </w:rPr>
        <w:t>, http://www.hrw.org/world-report/2014/country-chapters/kenya.</w:t>
      </w:r>
    </w:p>
  </w:footnote>
  <w:footnote w:id="136">
    <w:p w14:paraId="489E7BD5" w14:textId="70DF5D8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This section on the MUHURI</w:t>
      </w:r>
      <w:ins w:id="1271" w:author="karl@grindal.org" w:date="2014-10-19T19:25:00Z">
        <w:r>
          <w:rPr>
            <w:rFonts w:ascii="Cambria" w:hAnsi="Cambria"/>
          </w:rPr>
          <w:fldChar w:fldCharType="begin"/>
        </w:r>
        <w:r>
          <w:instrText xml:space="preserve"> XE "</w:instrText>
        </w:r>
        <w:r w:rsidRPr="00D82790">
          <w:rPr>
            <w:rFonts w:ascii="Cambria" w:hAnsi="Cambria" w:cs="Times New Roman"/>
            <w:color w:val="000000" w:themeColor="text1"/>
          </w:rPr>
          <w:instrText>Muslims for Human Rights</w:instrText>
        </w:r>
        <w:r>
          <w:instrText xml:space="preserve">" </w:instrText>
        </w:r>
        <w:r>
          <w:rPr>
            <w:rFonts w:ascii="Cambria" w:hAnsi="Cambria"/>
          </w:rPr>
          <w:fldChar w:fldCharType="end"/>
        </w:r>
      </w:ins>
      <w:r w:rsidRPr="00EA0F8A">
        <w:rPr>
          <w:rFonts w:ascii="Cambria" w:hAnsi="Cambria"/>
        </w:rPr>
        <w:t xml:space="preserve"> social audits is based on: Shaazka Beyerle</w:t>
      </w:r>
      <w:ins w:id="1272" w:author="karl@grindal.org" w:date="2014-10-18T15:46:00Z">
        <w:r>
          <w:rPr>
            <w:rFonts w:ascii="Cambria" w:hAnsi="Cambria"/>
          </w:rPr>
          <w:fldChar w:fldCharType="begin"/>
        </w:r>
        <w:r>
          <w:instrText xml:space="preserve"> XE "</w:instrText>
        </w:r>
      </w:ins>
      <w:r w:rsidRPr="00D82790">
        <w:rPr>
          <w:rFonts w:ascii="Cambria" w:hAnsi="Cambria" w:cs="Times New Roman"/>
          <w:b/>
          <w:color w:val="000000" w:themeColor="text1"/>
        </w:rPr>
        <w:instrText>Shaazka Beyerle</w:instrText>
      </w:r>
      <w:ins w:id="1273" w:author="karl@grindal.org" w:date="2014-10-18T15:46:00Z">
        <w:r>
          <w:instrText xml:space="preserve">" </w:instrText>
        </w:r>
        <w:r>
          <w:rPr>
            <w:rFonts w:ascii="Cambria" w:hAnsi="Cambria"/>
          </w:rPr>
          <w:fldChar w:fldCharType="end"/>
        </w:r>
      </w:ins>
      <w:r w:rsidRPr="00EA0F8A">
        <w:rPr>
          <w:rFonts w:ascii="Cambria" w:hAnsi="Cambria"/>
        </w:rPr>
        <w:t xml:space="preserve">, </w:t>
      </w:r>
      <w:r w:rsidRPr="00EA0F8A">
        <w:rPr>
          <w:rFonts w:ascii="Cambria" w:hAnsi="Cambria"/>
          <w:i/>
        </w:rPr>
        <w:t>Curtailing Corruption: People Power for Accountability and Justice</w:t>
      </w:r>
      <w:r w:rsidRPr="00EA0F8A">
        <w:rPr>
          <w:rFonts w:ascii="Cambria" w:hAnsi="Cambria"/>
        </w:rPr>
        <w:t xml:space="preserve"> (Boulder: Lynne Rienner, 2014).</w:t>
      </w:r>
    </w:p>
  </w:footnote>
  <w:footnote w:id="137">
    <w:p w14:paraId="030168C2"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“It’s Our Money. Where’s It Gone,” International Budget Partnership documentary film. </w:t>
      </w:r>
      <w:hyperlink r:id="rId13" w:history="1">
        <w:r w:rsidRPr="00EA0F8A">
          <w:rPr>
            <w:rStyle w:val="Hyperlink"/>
            <w:rFonts w:ascii="Cambria" w:hAnsi="Cambria"/>
          </w:rPr>
          <w:t>http://www.youtube.com/watch?v=z2zKXqkrf2E&amp;feature=player_embedded</w:t>
        </w:r>
      </w:hyperlink>
      <w:r w:rsidRPr="00EA0F8A">
        <w:rPr>
          <w:rFonts w:ascii="Cambria" w:hAnsi="Cambria"/>
        </w:rPr>
        <w:t>.</w:t>
      </w:r>
    </w:p>
  </w:footnote>
  <w:footnote w:id="138">
    <w:p w14:paraId="681C8DCD" w14:textId="77777777" w:rsidR="00CC5209" w:rsidRPr="00EA0F8A" w:rsidRDefault="00CC5209" w:rsidP="00EA0F8A">
      <w:pPr>
        <w:spacing w:after="0" w:line="240" w:lineRule="auto"/>
        <w:jc w:val="both"/>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“Social Audits as a Budget Monitoring Tool,” International Budget Partnership. 2012, 6.</w:t>
      </w:r>
    </w:p>
  </w:footnote>
  <w:footnote w:id="139">
    <w:p w14:paraId="2A78DB93" w14:textId="0CB761F0" w:rsidR="00CC5209" w:rsidRPr="00EA0F8A" w:rsidRDefault="00CC5209" w:rsidP="00EA0F8A">
      <w:pPr>
        <w:pStyle w:val="NoSpacing"/>
        <w:jc w:val="both"/>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Rocio Campos, “Kenya’s Muslims for Human Rights (MUHURI</w:t>
      </w:r>
      <w:ins w:id="1293" w:author="karl@grindal.org" w:date="2014-10-19T19:25:00Z">
        <w:r>
          <w:rPr>
            <w:rFonts w:ascii="Cambria" w:hAnsi="Cambria" w:cs="Times New Roman"/>
            <w:sz w:val="20"/>
            <w:szCs w:val="20"/>
          </w:rPr>
          <w:fldChar w:fldCharType="begin"/>
        </w:r>
        <w:r>
          <w:instrText xml:space="preserve"> XE "</w:instrText>
        </w:r>
        <w:r w:rsidRPr="00D82790">
          <w:rPr>
            <w:rFonts w:ascii="Cambria" w:hAnsi="Cambria" w:cs="Times New Roman"/>
            <w:color w:val="000000" w:themeColor="text1"/>
          </w:rPr>
          <w:instrText>Muslims for Human Rights</w:instrText>
        </w:r>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 Takes Its Success with Social Audits to the Next Level,” International Budget Partnership newsletter, 58 (January-February 2011), http://internationalbudget.org/wp-content/uploads/2011/04/newsletter58.pdf.</w:t>
      </w:r>
    </w:p>
  </w:footnote>
  <w:footnote w:id="140">
    <w:p w14:paraId="798C68AC" w14:textId="77777777" w:rsidR="00CC5209" w:rsidRPr="00EA0F8A" w:rsidRDefault="00CC5209" w:rsidP="00EA0F8A">
      <w:pPr>
        <w:pStyle w:val="NoSpacing"/>
        <w:jc w:val="both"/>
        <w:rPr>
          <w:rFonts w:ascii="Cambria" w:hAnsi="Cambria" w:cs="Times New Roman"/>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Ibid.</w:t>
      </w:r>
    </w:p>
  </w:footnote>
  <w:footnote w:id="141">
    <w:p w14:paraId="1A987943" w14:textId="77777777" w:rsidR="00CC5209" w:rsidRPr="00EA0F8A" w:rsidRDefault="00CC5209" w:rsidP="00EA0F8A">
      <w:pPr>
        <w:pStyle w:val="NoSpacing"/>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rPr>
        <w:t>“It’s Our Money. Where’s It Gone,” Ibid.</w:t>
      </w:r>
    </w:p>
    <w:p w14:paraId="6670ACAB" w14:textId="77777777" w:rsidR="00CC5209" w:rsidRPr="00EA0F8A" w:rsidRDefault="00CC5209" w:rsidP="00EA0F8A">
      <w:pPr>
        <w:pStyle w:val="NoSpacing"/>
        <w:rPr>
          <w:rFonts w:ascii="Cambria" w:hAnsi="Cambria" w:cs="Times New Roman"/>
          <w:sz w:val="20"/>
          <w:szCs w:val="20"/>
        </w:rPr>
      </w:pPr>
      <w:r w:rsidRPr="00EA0F8A">
        <w:rPr>
          <w:rFonts w:ascii="Cambria" w:hAnsi="Cambria" w:cs="Times New Roman"/>
          <w:sz w:val="20"/>
          <w:szCs w:val="20"/>
        </w:rPr>
        <w:t>The delay was due to the</w:t>
      </w:r>
      <w:r w:rsidRPr="00EA0F8A">
        <w:rPr>
          <w:rFonts w:ascii="Cambria" w:hAnsi="Cambria" w:cs="Times New Roman"/>
          <w:i/>
          <w:sz w:val="20"/>
          <w:szCs w:val="20"/>
        </w:rPr>
        <w:t xml:space="preserve"> </w:t>
      </w:r>
      <w:r w:rsidRPr="00EA0F8A">
        <w:rPr>
          <w:rStyle w:val="Emphasis"/>
          <w:rFonts w:ascii="Cambria" w:hAnsi="Cambria"/>
          <w:sz w:val="20"/>
          <w:szCs w:val="20"/>
        </w:rPr>
        <w:t xml:space="preserve">ground-breaking new constitution ratified by voters in 2010, which enshrines the right to information and “the right to petition for enacting, amending and repealing legislation under Article 119.” </w:t>
      </w:r>
      <w:r w:rsidRPr="00EA0F8A">
        <w:rPr>
          <w:rFonts w:ascii="Cambria" w:hAnsi="Cambria" w:cs="Times New Roman"/>
          <w:sz w:val="20"/>
          <w:szCs w:val="20"/>
        </w:rPr>
        <w:t>For information about the new Kenyan constitution, see:</w:t>
      </w:r>
    </w:p>
    <w:p w14:paraId="0B9D1835" w14:textId="3E562126" w:rsidR="00CC5209" w:rsidRPr="00EA0F8A" w:rsidRDefault="00CC5209" w:rsidP="00EA0F8A">
      <w:pPr>
        <w:pStyle w:val="NoSpacing"/>
        <w:rPr>
          <w:rFonts w:ascii="Cambria" w:hAnsi="Cambria" w:cs="Times New Roman"/>
          <w:sz w:val="20"/>
          <w:szCs w:val="20"/>
        </w:rPr>
      </w:pPr>
      <w:r w:rsidRPr="00EA0F8A">
        <w:rPr>
          <w:rFonts w:ascii="Cambria" w:hAnsi="Cambria" w:cs="Times New Roman"/>
          <w:sz w:val="20"/>
          <w:szCs w:val="20"/>
        </w:rPr>
        <w:t>“Countries at the Crossroads: Kenya,” Freedom House</w:t>
      </w:r>
      <w:ins w:id="1294" w:author="karl@grindal.org" w:date="2014-10-18T15:54:00Z">
        <w:r>
          <w:rPr>
            <w:rFonts w:ascii="Cambria" w:hAnsi="Cambria" w:cs="Times New Roman"/>
            <w:sz w:val="20"/>
            <w:szCs w:val="20"/>
          </w:rPr>
          <w:fldChar w:fldCharType="begin"/>
        </w:r>
        <w:r>
          <w:instrText xml:space="preserve"> XE "</w:instrText>
        </w:r>
      </w:ins>
      <w:r w:rsidRPr="00D82790">
        <w:rPr>
          <w:rFonts w:ascii="Cambria" w:hAnsi="Cambria"/>
        </w:rPr>
        <w:instrText>Freedom House</w:instrText>
      </w:r>
      <w:ins w:id="1295" w:author="karl@grindal.org" w:date="2014-10-18T15:54:00Z">
        <w:r>
          <w:instrText xml:space="preserve">" </w:instrText>
        </w:r>
        <w:r>
          <w:rPr>
            <w:rFonts w:ascii="Cambria" w:hAnsi="Cambria" w:cs="Times New Roman"/>
            <w:sz w:val="20"/>
            <w:szCs w:val="20"/>
          </w:rPr>
          <w:fldChar w:fldCharType="end"/>
        </w:r>
      </w:ins>
      <w:r w:rsidRPr="00EA0F8A">
        <w:rPr>
          <w:rFonts w:ascii="Cambria" w:hAnsi="Cambria" w:cs="Times New Roman"/>
          <w:sz w:val="20"/>
          <w:szCs w:val="20"/>
        </w:rPr>
        <w:t xml:space="preserve">, 2012, </w:t>
      </w:r>
      <w:hyperlink r:id="rId14" w:history="1">
        <w:r w:rsidRPr="00EA0F8A">
          <w:rPr>
            <w:rStyle w:val="Hyperlink"/>
            <w:rFonts w:ascii="Cambria" w:hAnsi="Cambria" w:cs="Times New Roman"/>
            <w:sz w:val="20"/>
            <w:szCs w:val="20"/>
          </w:rPr>
          <w:t>http://www.freedomhouse.org/report/countries-crossroads/2012/kenya</w:t>
        </w:r>
      </w:hyperlink>
      <w:r w:rsidRPr="00EA0F8A">
        <w:rPr>
          <w:rFonts w:ascii="Cambria" w:hAnsi="Cambria" w:cs="Times New Roman"/>
          <w:sz w:val="20"/>
          <w:szCs w:val="20"/>
        </w:rPr>
        <w:t>.</w:t>
      </w:r>
    </w:p>
    <w:p w14:paraId="24B654F0" w14:textId="77777777" w:rsidR="00CC5209" w:rsidRPr="00EA0F8A" w:rsidRDefault="00CC5209" w:rsidP="00EA0F8A">
      <w:pPr>
        <w:pStyle w:val="NoSpacing"/>
        <w:rPr>
          <w:rFonts w:ascii="Cambria" w:hAnsi="Cambria" w:cs="Times New Roman"/>
          <w:sz w:val="20"/>
          <w:szCs w:val="20"/>
        </w:rPr>
      </w:pPr>
      <w:r w:rsidRPr="00EA0F8A">
        <w:rPr>
          <w:rFonts w:ascii="Cambria" w:hAnsi="Cambria" w:cs="Times New Roman"/>
          <w:sz w:val="20"/>
          <w:szCs w:val="20"/>
        </w:rPr>
        <w:t xml:space="preserve">Faith Muiruri, “New law guarantees right to information, representation,” Special Report. The Link, November 2012, </w:t>
      </w:r>
      <w:hyperlink r:id="rId15" w:history="1">
        <w:r w:rsidRPr="00EA0F8A">
          <w:rPr>
            <w:rStyle w:val="Hyperlink"/>
            <w:rFonts w:ascii="Cambria" w:hAnsi="Cambria" w:cs="Times New Roman"/>
            <w:iCs/>
            <w:sz w:val="20"/>
            <w:szCs w:val="20"/>
          </w:rPr>
          <w:t>http://www.kas.de/wf/doc/kas_32744-1522-1-30.pdf?121115081109</w:t>
        </w:r>
      </w:hyperlink>
      <w:r w:rsidRPr="00EA0F8A">
        <w:rPr>
          <w:rStyle w:val="Hyperlink"/>
          <w:rFonts w:ascii="Cambria" w:hAnsi="Cambria" w:cs="Times New Roman"/>
          <w:iCs/>
          <w:sz w:val="20"/>
          <w:szCs w:val="20"/>
        </w:rPr>
        <w:t>.</w:t>
      </w:r>
    </w:p>
  </w:footnote>
  <w:footnote w:id="142">
    <w:p w14:paraId="01E5510F" w14:textId="506D3CB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This section on the Movement to Defend Khimki Forest</w:t>
      </w:r>
      <w:ins w:id="1300" w:author="karl@grindal.org" w:date="2014-10-19T19:35:00Z">
        <w:r>
          <w:rPr>
            <w:rFonts w:ascii="Cambria" w:hAnsi="Cambria"/>
          </w:rPr>
          <w:fldChar w:fldCharType="begin"/>
        </w:r>
        <w:r>
          <w:instrText xml:space="preserve"> XE "</w:instrText>
        </w:r>
      </w:ins>
      <w:r w:rsidRPr="00D82790">
        <w:rPr>
          <w:rFonts w:ascii="Cambria" w:eastAsia="Calibri" w:hAnsi="Cambria" w:cs="Times New Roman"/>
          <w:color w:val="000000" w:themeColor="text1"/>
        </w:rPr>
        <w:instrText>Khimki</w:instrText>
      </w:r>
      <w:r w:rsidRPr="00D82790">
        <w:rPr>
          <w:rFonts w:ascii="Cambria" w:eastAsia="Calibri" w:hAnsi="Cambria" w:cs="Times New Roman"/>
          <w:color w:val="000000" w:themeColor="text1"/>
          <w:spacing w:val="1"/>
        </w:rPr>
        <w:instrText xml:space="preserve"> </w:instrText>
      </w:r>
      <w:r w:rsidRPr="00D82790">
        <w:rPr>
          <w:rFonts w:ascii="Cambria" w:eastAsia="Calibri" w:hAnsi="Cambria" w:cs="Times New Roman"/>
          <w:color w:val="000000" w:themeColor="text1"/>
          <w:spacing w:val="-1"/>
        </w:rPr>
        <w:instrText>F</w:instrText>
      </w:r>
      <w:r w:rsidRPr="00D82790">
        <w:rPr>
          <w:rFonts w:ascii="Cambria" w:eastAsia="Calibri" w:hAnsi="Cambria" w:cs="Times New Roman"/>
          <w:color w:val="000000" w:themeColor="text1"/>
        </w:rPr>
        <w:instrText>or</w:instrText>
      </w:r>
      <w:r w:rsidRPr="00D82790">
        <w:rPr>
          <w:rFonts w:ascii="Cambria" w:eastAsia="Calibri" w:hAnsi="Cambria" w:cs="Times New Roman"/>
          <w:color w:val="000000" w:themeColor="text1"/>
          <w:spacing w:val="-2"/>
        </w:rPr>
        <w:instrText>e</w:instrText>
      </w:r>
      <w:r w:rsidRPr="00D82790">
        <w:rPr>
          <w:rFonts w:ascii="Cambria" w:eastAsia="Calibri" w:hAnsi="Cambria" w:cs="Times New Roman"/>
          <w:color w:val="000000" w:themeColor="text1"/>
        </w:rPr>
        <w:instrText>st</w:instrText>
      </w:r>
      <w:ins w:id="1301" w:author="karl@grindal.org" w:date="2014-10-19T19:35:00Z">
        <w:r>
          <w:instrText xml:space="preserve">" </w:instrText>
        </w:r>
        <w:r>
          <w:rPr>
            <w:rFonts w:ascii="Cambria" w:hAnsi="Cambria"/>
          </w:rPr>
          <w:fldChar w:fldCharType="end"/>
        </w:r>
      </w:ins>
      <w:r w:rsidRPr="00EA0F8A">
        <w:rPr>
          <w:rFonts w:ascii="Cambria" w:hAnsi="Cambria"/>
        </w:rPr>
        <w:t xml:space="preserve"> is based on personal communications with Evgenia Chirikova</w:t>
      </w:r>
      <w:ins w:id="1302" w:author="karl@grindal.org" w:date="2014-10-19T19:27:00Z">
        <w:r>
          <w:rPr>
            <w:rFonts w:ascii="Cambria" w:hAnsi="Cambria"/>
          </w:rPr>
          <w:fldChar w:fldCharType="begin"/>
        </w:r>
        <w:r>
          <w:instrText xml:space="preserve"> XE "</w:instrText>
        </w:r>
      </w:ins>
      <w:r w:rsidRPr="00D82790">
        <w:rPr>
          <w:rFonts w:ascii="Cambria" w:hAnsi="Cambria" w:cs="Times New Roman"/>
          <w:iCs/>
          <w:color w:val="000000" w:themeColor="text1"/>
        </w:rPr>
        <w:instrText>Evgenia Chirikova</w:instrText>
      </w:r>
      <w:ins w:id="1303" w:author="karl@grindal.org" w:date="2014-10-19T19:27:00Z">
        <w:r>
          <w:instrText xml:space="preserve">" </w:instrText>
        </w:r>
        <w:r>
          <w:rPr>
            <w:rFonts w:ascii="Cambria" w:hAnsi="Cambria"/>
          </w:rPr>
          <w:fldChar w:fldCharType="end"/>
        </w:r>
      </w:ins>
      <w:r w:rsidRPr="00EA0F8A">
        <w:rPr>
          <w:rFonts w:ascii="Cambria" w:hAnsi="Cambria"/>
        </w:rPr>
        <w:t xml:space="preserve"> and other members who wish to remain anonymous.</w:t>
      </w:r>
    </w:p>
  </w:footnote>
  <w:footnote w:id="143">
    <w:p w14:paraId="55636611" w14:textId="3A7917CD"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“Evgenia Chirikova</w:t>
      </w:r>
      <w:ins w:id="1311" w:author="karl@grindal.org" w:date="2014-10-19T19:27:00Z">
        <w:r>
          <w:rPr>
            <w:rFonts w:ascii="Cambria" w:hAnsi="Cambria"/>
          </w:rPr>
          <w:fldChar w:fldCharType="begin"/>
        </w:r>
        <w:r>
          <w:instrText xml:space="preserve"> XE "</w:instrText>
        </w:r>
      </w:ins>
      <w:r w:rsidRPr="00D82790">
        <w:rPr>
          <w:rFonts w:ascii="Cambria" w:hAnsi="Cambria" w:cs="Times New Roman"/>
          <w:iCs/>
          <w:color w:val="000000" w:themeColor="text1"/>
        </w:rPr>
        <w:instrText>Evgenia Chirikova</w:instrText>
      </w:r>
      <w:ins w:id="1312" w:author="karl@grindal.org" w:date="2014-10-19T19:27:00Z">
        <w:r>
          <w:instrText xml:space="preserve">" </w:instrText>
        </w:r>
        <w:r>
          <w:rPr>
            <w:rFonts w:ascii="Cambria" w:hAnsi="Cambria"/>
          </w:rPr>
          <w:fldChar w:fldCharType="end"/>
        </w:r>
      </w:ins>
      <w:r w:rsidRPr="00EA0F8A">
        <w:rPr>
          <w:rFonts w:ascii="Cambria" w:hAnsi="Cambria"/>
        </w:rPr>
        <w:t xml:space="preserve">,” The Goldman Environmental Prize, 2012, </w:t>
      </w:r>
      <w:hyperlink r:id="rId16" w:history="1">
        <w:r w:rsidRPr="00EA0F8A">
          <w:rPr>
            <w:rStyle w:val="Hyperlink"/>
            <w:rFonts w:ascii="Cambria" w:hAnsi="Cambria"/>
          </w:rPr>
          <w:t>http://www.goldmanprize.org/recipient/evgenia-chirikova</w:t>
        </w:r>
      </w:hyperlink>
      <w:r w:rsidRPr="00EA0F8A">
        <w:rPr>
          <w:rFonts w:ascii="Cambria" w:hAnsi="Cambria"/>
        </w:rPr>
        <w:t xml:space="preserve"> (accessed April 3, 2014).</w:t>
      </w:r>
    </w:p>
  </w:footnote>
  <w:footnote w:id="144">
    <w:p w14:paraId="614F8E2A"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“Vinci – A Cover for Oligarchs and Tax Havens in Russia’s First Road PPP,” CEE Bankwatch Network, April 30, 2011.</w:t>
      </w:r>
    </w:p>
  </w:footnote>
  <w:footnote w:id="145">
    <w:p w14:paraId="440DD8FE" w14:textId="5DA6A99B"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“Hearings on Khimki Forest</w:t>
      </w:r>
      <w:ins w:id="1317" w:author="karl@grindal.org" w:date="2014-10-19T19:35:00Z">
        <w:r>
          <w:rPr>
            <w:rFonts w:ascii="Cambria" w:hAnsi="Cambria"/>
          </w:rPr>
          <w:fldChar w:fldCharType="begin"/>
        </w:r>
        <w:r>
          <w:instrText xml:space="preserve"> XE "</w:instrText>
        </w:r>
      </w:ins>
      <w:r w:rsidRPr="00D82790">
        <w:rPr>
          <w:rFonts w:ascii="Cambria" w:eastAsia="Calibri" w:hAnsi="Cambria" w:cs="Times New Roman"/>
          <w:color w:val="000000" w:themeColor="text1"/>
        </w:rPr>
        <w:instrText>Khimki</w:instrText>
      </w:r>
      <w:r w:rsidRPr="00D82790">
        <w:rPr>
          <w:rFonts w:ascii="Cambria" w:eastAsia="Calibri" w:hAnsi="Cambria" w:cs="Times New Roman"/>
          <w:color w:val="000000" w:themeColor="text1"/>
          <w:spacing w:val="1"/>
        </w:rPr>
        <w:instrText xml:space="preserve"> </w:instrText>
      </w:r>
      <w:r w:rsidRPr="00D82790">
        <w:rPr>
          <w:rFonts w:ascii="Cambria" w:eastAsia="Calibri" w:hAnsi="Cambria" w:cs="Times New Roman"/>
          <w:color w:val="000000" w:themeColor="text1"/>
          <w:spacing w:val="-1"/>
        </w:rPr>
        <w:instrText>F</w:instrText>
      </w:r>
      <w:r w:rsidRPr="00D82790">
        <w:rPr>
          <w:rFonts w:ascii="Cambria" w:eastAsia="Calibri" w:hAnsi="Cambria" w:cs="Times New Roman"/>
          <w:color w:val="000000" w:themeColor="text1"/>
        </w:rPr>
        <w:instrText>or</w:instrText>
      </w:r>
      <w:r w:rsidRPr="00D82790">
        <w:rPr>
          <w:rFonts w:ascii="Cambria" w:eastAsia="Calibri" w:hAnsi="Cambria" w:cs="Times New Roman"/>
          <w:color w:val="000000" w:themeColor="text1"/>
          <w:spacing w:val="-2"/>
        </w:rPr>
        <w:instrText>e</w:instrText>
      </w:r>
      <w:r w:rsidRPr="00D82790">
        <w:rPr>
          <w:rFonts w:ascii="Cambria" w:eastAsia="Calibri" w:hAnsi="Cambria" w:cs="Times New Roman"/>
          <w:color w:val="000000" w:themeColor="text1"/>
        </w:rPr>
        <w:instrText>st</w:instrText>
      </w:r>
      <w:ins w:id="1318" w:author="karl@grindal.org" w:date="2014-10-19T19:35:00Z">
        <w:r>
          <w:instrText xml:space="preserve">" </w:instrText>
        </w:r>
        <w:r>
          <w:rPr>
            <w:rFonts w:ascii="Cambria" w:hAnsi="Cambria"/>
          </w:rPr>
          <w:fldChar w:fldCharType="end"/>
        </w:r>
      </w:ins>
      <w:r w:rsidRPr="00EA0F8A">
        <w:rPr>
          <w:rFonts w:ascii="Cambria" w:hAnsi="Cambria"/>
        </w:rPr>
        <w:t xml:space="preserve"> in the European Parliament – First Step Towards Changes?” khimkinews, June 27, 2012, </w:t>
      </w:r>
      <w:hyperlink r:id="rId17" w:history="1">
        <w:r w:rsidRPr="00EA0F8A">
          <w:rPr>
            <w:rStyle w:val="Hyperlink"/>
            <w:rFonts w:ascii="Cambria" w:hAnsi="Cambria"/>
          </w:rPr>
          <w:t>http://www.khimkiforest.org/news/hearings-khimki-forest-european-parliament-%E2%80%93-first-step-towards-changes</w:t>
        </w:r>
      </w:hyperlink>
      <w:r w:rsidRPr="00EA0F8A">
        <w:rPr>
          <w:rFonts w:ascii="Cambria" w:hAnsi="Cambria"/>
        </w:rPr>
        <w:t xml:space="preserve"> (accessed April 3, 2014).</w:t>
      </w:r>
    </w:p>
  </w:footnote>
  <w:footnote w:id="146">
    <w:p w14:paraId="624A6C27" w14:textId="62AFB738"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“Evgenia Chirikova</w:t>
      </w:r>
      <w:ins w:id="1334" w:author="karl@grindal.org" w:date="2014-10-19T19:27:00Z">
        <w:r>
          <w:rPr>
            <w:rFonts w:ascii="Cambria" w:hAnsi="Cambria"/>
          </w:rPr>
          <w:fldChar w:fldCharType="begin"/>
        </w:r>
        <w:r>
          <w:instrText xml:space="preserve"> XE "</w:instrText>
        </w:r>
      </w:ins>
      <w:r w:rsidRPr="00D82790">
        <w:rPr>
          <w:rFonts w:ascii="Cambria" w:hAnsi="Cambria" w:cs="Times New Roman"/>
          <w:iCs/>
          <w:color w:val="000000" w:themeColor="text1"/>
        </w:rPr>
        <w:instrText>Evgenia Chirikova</w:instrText>
      </w:r>
      <w:ins w:id="1335" w:author="karl@grindal.org" w:date="2014-10-19T19:27:00Z">
        <w:r>
          <w:instrText xml:space="preserve">" </w:instrText>
        </w:r>
        <w:r>
          <w:rPr>
            <w:rFonts w:ascii="Cambria" w:hAnsi="Cambria"/>
          </w:rPr>
          <w:fldChar w:fldCharType="end"/>
        </w:r>
      </w:ins>
      <w:r w:rsidRPr="00EA0F8A">
        <w:rPr>
          <w:rFonts w:ascii="Cambria" w:hAnsi="Cambria"/>
        </w:rPr>
        <w:t>,” The Goldman Environmental Prize, Ibid.</w:t>
      </w:r>
    </w:p>
    <w:p w14:paraId="5C23F2E0" w14:textId="77777777" w:rsidR="00CC5209" w:rsidRPr="00EA0F8A" w:rsidRDefault="00CC5209" w:rsidP="00EA0F8A">
      <w:pPr>
        <w:pStyle w:val="FootnoteText"/>
        <w:jc w:val="both"/>
        <w:rPr>
          <w:rFonts w:ascii="Cambria" w:hAnsi="Cambria"/>
        </w:rPr>
      </w:pPr>
      <w:r w:rsidRPr="00EA0F8A">
        <w:rPr>
          <w:rFonts w:ascii="Cambria" w:hAnsi="Cambria"/>
        </w:rPr>
        <w:t xml:space="preserve">    J.Y., “Russian Politics: Yevgenia Chirikova,” </w:t>
      </w:r>
      <w:r w:rsidRPr="00EA0F8A">
        <w:rPr>
          <w:rFonts w:ascii="Cambria" w:hAnsi="Cambria"/>
          <w:i/>
        </w:rPr>
        <w:t>The Economist</w:t>
      </w:r>
      <w:r w:rsidRPr="00EA0F8A">
        <w:rPr>
          <w:rFonts w:ascii="Cambria" w:hAnsi="Cambria"/>
        </w:rPr>
        <w:t>,” October 13, 2012.</w:t>
      </w:r>
    </w:p>
  </w:footnote>
  <w:footnote w:id="147">
    <w:p w14:paraId="6A296BFD" w14:textId="77777777" w:rsidR="00CC5209" w:rsidRPr="00EA0F8A" w:rsidRDefault="00CC5209" w:rsidP="00EA0F8A">
      <w:pPr>
        <w:spacing w:after="0" w:line="240" w:lineRule="auto"/>
        <w:jc w:val="both"/>
        <w:rPr>
          <w:rFonts w:ascii="Cambria" w:hAnsi="Cambria"/>
          <w:sz w:val="20"/>
          <w:szCs w:val="20"/>
        </w:rPr>
      </w:pPr>
      <w:r w:rsidRPr="00EA0F8A">
        <w:rPr>
          <w:rStyle w:val="FootnoteReference"/>
          <w:rFonts w:ascii="Cambria" w:hAnsi="Cambria" w:cs="Times New Roman"/>
          <w:b/>
          <w:sz w:val="20"/>
          <w:szCs w:val="20"/>
        </w:rPr>
        <w:footnoteRef/>
      </w:r>
      <w:r w:rsidRPr="00EA0F8A">
        <w:rPr>
          <w:rFonts w:ascii="Cambria" w:hAnsi="Cambria" w:cs="Times New Roman"/>
          <w:sz w:val="20"/>
          <w:szCs w:val="20"/>
        </w:rPr>
        <w:t xml:space="preserve"> “NGOs Welcome Enquiry by Paris Prosecutor Into Financial Crimes Related to the VINCI CONCESSIONS RUSSIE SA Moscow-St. Petersburg Motorway,” CEE Bankwatch Network, October 4, 2013, http://bankwatch.org/news-media/for-journalists/press-releases/ngos-welcome-enquiry-paris-prosecutor-financial-crimes-rel.</w:t>
      </w:r>
    </w:p>
  </w:footnote>
  <w:footnote w:id="148">
    <w:p w14:paraId="5220C956"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John Ackerman, “Human Rights and Social Accountability.” </w:t>
      </w:r>
      <w:r w:rsidRPr="00EA0F8A">
        <w:rPr>
          <w:rFonts w:ascii="Cambria" w:hAnsi="Cambria"/>
          <w:i/>
        </w:rPr>
        <w:t>The World Bank</w:t>
      </w:r>
      <w:r w:rsidRPr="00EA0F8A">
        <w:rPr>
          <w:rFonts w:ascii="Cambria" w:hAnsi="Cambria"/>
        </w:rPr>
        <w:t xml:space="preserve"> </w:t>
      </w:r>
      <w:r w:rsidRPr="00EA0F8A">
        <w:rPr>
          <w:rFonts w:ascii="Cambria" w:hAnsi="Cambria"/>
          <w:i/>
        </w:rPr>
        <w:t>Social Development Papers: Participation and Civic Engagement</w:t>
      </w:r>
      <w:r w:rsidRPr="00EA0F8A">
        <w:rPr>
          <w:rFonts w:ascii="Cambria" w:hAnsi="Cambria"/>
        </w:rPr>
        <w:t xml:space="preserve"> no. 86, May, 2005, 3. </w:t>
      </w:r>
    </w:p>
  </w:footnote>
  <w:footnote w:id="149">
    <w:p w14:paraId="4ED8CED2"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An in-depth treatment of lessons learned and policy implications for civil society, activists, policy makers, and anti-corruption, development, good governance and peacebuilding practitioners may be found Chapters 11 and 12 in my abovementioned book, Curtailing Corruption: People Power for Accountability and Justice (Lynne Rienner, 2014). </w:t>
      </w:r>
    </w:p>
  </w:footnote>
  <w:footnote w:id="150">
    <w:p w14:paraId="6E831B50"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Sherief Elkatshas, </w:t>
      </w:r>
      <w:r w:rsidRPr="00EA0F8A">
        <w:rPr>
          <w:rFonts w:ascii="Cambria" w:hAnsi="Cambria"/>
          <w:i/>
        </w:rPr>
        <w:t>Shayfeen.com: We’re Watching You</w:t>
      </w:r>
      <w:r w:rsidRPr="00EA0F8A">
        <w:rPr>
          <w:rFonts w:ascii="Cambria" w:hAnsi="Cambria"/>
        </w:rPr>
        <w:t>, Independent Television Service International film, 2007, www.itvs.org.</w:t>
      </w:r>
    </w:p>
  </w:footnote>
  <w:footnote w:id="151">
    <w:p w14:paraId="36BBC1C7" w14:textId="77777777" w:rsidR="00CC5209" w:rsidRPr="00EA0F8A" w:rsidRDefault="00CC5209" w:rsidP="00EA0F8A">
      <w:pPr>
        <w:spacing w:after="0" w:line="240" w:lineRule="auto"/>
        <w:jc w:val="both"/>
        <w:rPr>
          <w:rFonts w:ascii="Cambria" w:hAnsi="Cambria" w:cs="Times New Roman"/>
          <w:i/>
          <w:sz w:val="20"/>
          <w:szCs w:val="20"/>
        </w:rPr>
      </w:pPr>
      <w:r w:rsidRPr="00EA0F8A">
        <w:rPr>
          <w:rStyle w:val="FootnoteReference"/>
          <w:rFonts w:ascii="Cambria" w:hAnsi="Cambria" w:cs="Times New Roman"/>
          <w:sz w:val="20"/>
          <w:szCs w:val="20"/>
        </w:rPr>
        <w:footnoteRef/>
      </w:r>
      <w:r w:rsidRPr="00EA0F8A">
        <w:rPr>
          <w:rFonts w:ascii="Cambria" w:hAnsi="Cambria" w:cs="Times New Roman"/>
          <w:i/>
          <w:sz w:val="20"/>
          <w:szCs w:val="20"/>
        </w:rPr>
        <w:t xml:space="preserve"> </w:t>
      </w:r>
      <w:r w:rsidRPr="00EA0F8A">
        <w:rPr>
          <w:rStyle w:val="Emphasis"/>
          <w:rFonts w:ascii="Cambria" w:hAnsi="Cambria"/>
          <w:sz w:val="20"/>
          <w:szCs w:val="20"/>
        </w:rPr>
        <w:t>Manuela Garza, “Social Audits as a Budget Monitoring Tool,” International Budget Partnership, October 2012, p. 6, http://internationalbudget.org/wp-content/uploads/Social-Audits-as-a-Budget-Monitoring-Tool.pdf.</w:t>
      </w:r>
    </w:p>
  </w:footnote>
  <w:footnote w:id="152">
    <w:p w14:paraId="5C05B08E"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Leon Aron, “Talking to the Vanguard,” </w:t>
      </w:r>
      <w:r w:rsidRPr="00EA0F8A">
        <w:rPr>
          <w:rFonts w:ascii="Cambria" w:hAnsi="Cambria"/>
          <w:i/>
        </w:rPr>
        <w:t>Foreign Policy</w:t>
      </w:r>
      <w:r w:rsidRPr="00EA0F8A">
        <w:rPr>
          <w:rFonts w:ascii="Cambria" w:hAnsi="Cambria"/>
        </w:rPr>
        <w:t xml:space="preserve">, February 7, 2012, 3, http://www.foreignpolicy.com/articles/2012/02/07/talking_to_the_vanguard. </w:t>
      </w:r>
    </w:p>
  </w:footnote>
  <w:footnote w:id="153">
    <w:p w14:paraId="61531971" w14:textId="665D5632"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Hardy Merriman</w:t>
      </w:r>
      <w:ins w:id="1364" w:author="karl@grindal.org" w:date="2014-10-18T15:46:00Z">
        <w:r>
          <w:rPr>
            <w:rFonts w:ascii="Cambria" w:hAnsi="Cambria"/>
          </w:rPr>
          <w:fldChar w:fldCharType="begin"/>
        </w:r>
        <w:r>
          <w:instrText xml:space="preserve"> XE "</w:instrText>
        </w:r>
      </w:ins>
      <w:r w:rsidRPr="00D82790">
        <w:rPr>
          <w:rFonts w:ascii="Cambria" w:hAnsi="Cambria" w:cs="Times New Roman"/>
          <w:b/>
          <w:color w:val="000000" w:themeColor="text1"/>
        </w:rPr>
        <w:instrText>Hardy Merriman</w:instrText>
      </w:r>
      <w:ins w:id="1365" w:author="karl@grindal.org" w:date="2014-10-18T15:46:00Z">
        <w:r>
          <w:instrText xml:space="preserve">" </w:instrText>
        </w:r>
        <w:r>
          <w:rPr>
            <w:rFonts w:ascii="Cambria" w:hAnsi="Cambria"/>
          </w:rPr>
          <w:fldChar w:fldCharType="end"/>
        </w:r>
      </w:ins>
      <w:r w:rsidRPr="00EA0F8A">
        <w:rPr>
          <w:rFonts w:ascii="Cambria" w:hAnsi="Cambria"/>
        </w:rPr>
        <w:t>, “Forming a Movement” Presentation, Fletcher Summer Institute for the Advanced Study of Strategic Nonviolent Conflict, Tufts University, June 20, 2011.</w:t>
      </w:r>
    </w:p>
  </w:footnote>
  <w:footnote w:id="154">
    <w:p w14:paraId="4C03E66E"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Ezel Akay and Liam Mahoney, </w:t>
      </w:r>
      <w:r w:rsidRPr="00EA0F8A">
        <w:rPr>
          <w:rFonts w:ascii="Cambria" w:hAnsi="Cambria"/>
          <w:i/>
        </w:rPr>
        <w:t>A Call to End Corruption</w:t>
      </w:r>
      <w:r w:rsidRPr="00EA0F8A">
        <w:rPr>
          <w:rFonts w:ascii="Cambria" w:hAnsi="Cambria"/>
        </w:rPr>
        <w:t xml:space="preserve"> (Minneapolis: Center for Victims of Torture, 2003), 2.</w:t>
      </w:r>
    </w:p>
  </w:footnote>
  <w:footnote w:id="155">
    <w:p w14:paraId="4CABF6C2" w14:textId="77777777" w:rsidR="00CC5209" w:rsidRPr="00EA0F8A" w:rsidRDefault="00CC5209" w:rsidP="00EA0F8A">
      <w:pPr>
        <w:spacing w:after="0" w:line="240" w:lineRule="auto"/>
        <w:jc w:val="both"/>
        <w:rPr>
          <w:rFonts w:ascii="Cambria" w:hAnsi="Cambria"/>
          <w:sz w:val="20"/>
          <w:szCs w:val="20"/>
        </w:rPr>
      </w:pPr>
      <w:r w:rsidRPr="00EA0F8A">
        <w:rPr>
          <w:rStyle w:val="FootnoteReference"/>
          <w:rFonts w:ascii="Cambria" w:hAnsi="Cambria" w:cs="Times New Roman"/>
          <w:sz w:val="20"/>
          <w:szCs w:val="20"/>
        </w:rPr>
        <w:footnoteRef/>
      </w:r>
      <w:r w:rsidRPr="00EA0F8A">
        <w:rPr>
          <w:rFonts w:ascii="Cambria" w:hAnsi="Cambria" w:cs="Times New Roman"/>
          <w:sz w:val="20"/>
          <w:szCs w:val="20"/>
        </w:rPr>
        <w:t xml:space="preserve"> Social movement organizations (SMOs) are entities that provide a legal and/or administrative identity for social movement activities and fundraising.</w:t>
      </w:r>
    </w:p>
  </w:footnote>
  <w:footnote w:id="156">
    <w:p w14:paraId="7C26406C"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The achievements of these nonviolent civic initiatives cannot be adequately encapsulated in 1-2 sentences per case study. This table presents very brief highlights of their outcomes. In-depth information can be found in my book, “</w:t>
      </w:r>
      <w:r w:rsidRPr="005150E2">
        <w:rPr>
          <w:rFonts w:ascii="Cambria" w:hAnsi="Cambria"/>
          <w:i/>
        </w:rPr>
        <w:t>Curtailing Corruption: People Power for Accountability and Justice</w:t>
      </w:r>
      <w:r w:rsidRPr="00EA0F8A">
        <w:rPr>
          <w:rFonts w:ascii="Cambria" w:hAnsi="Cambria"/>
        </w:rPr>
        <w:t>” (Lynne Rienner 2014).</w:t>
      </w:r>
    </w:p>
  </w:footnote>
  <w:footnote w:id="157">
    <w:p w14:paraId="6282682B" w14:textId="77777777" w:rsidR="00CC5209" w:rsidRPr="00EA0F8A" w:rsidRDefault="00CC5209" w:rsidP="00EA0F8A">
      <w:pPr>
        <w:pStyle w:val="FootnoteText"/>
        <w:jc w:val="both"/>
        <w:rPr>
          <w:rFonts w:ascii="Cambria" w:hAnsi="Cambria"/>
          <w:lang w:bidi="ar-BH"/>
        </w:rPr>
      </w:pPr>
      <w:r w:rsidRPr="00EA0F8A">
        <w:rPr>
          <w:rStyle w:val="FootnoteReference"/>
          <w:rFonts w:ascii="Cambria" w:hAnsi="Cambria"/>
        </w:rPr>
        <w:footnoteRef/>
      </w:r>
      <w:r w:rsidRPr="00EA0F8A">
        <w:rPr>
          <w:rFonts w:ascii="Cambria" w:hAnsi="Cambria"/>
        </w:rPr>
        <w:t xml:space="preserve"> </w:t>
      </w:r>
      <w:r w:rsidRPr="00EA0F8A">
        <w:rPr>
          <w:rFonts w:ascii="Cambria" w:hAnsi="Cambria"/>
          <w:lang w:bidi="ar-BH"/>
        </w:rPr>
        <w:t>Omar Alshehabi, “Demographic imbalance in the GCC countries. Its history, causes and how to face it,” Development Forum, Feb 8, 2013</w:t>
      </w:r>
    </w:p>
    <w:p w14:paraId="3FE31A0E" w14:textId="77777777" w:rsidR="00CC5209" w:rsidRPr="00EA0F8A" w:rsidRDefault="00CC5209" w:rsidP="00EA0F8A">
      <w:pPr>
        <w:pStyle w:val="FootnoteText"/>
        <w:jc w:val="both"/>
        <w:rPr>
          <w:rFonts w:ascii="Cambria" w:hAnsi="Cambria"/>
          <w:lang w:bidi="ar-BH"/>
        </w:rPr>
      </w:pPr>
      <w:hyperlink r:id="rId18" w:history="1">
        <w:r w:rsidRPr="00EA0F8A">
          <w:rPr>
            <w:rStyle w:val="Hyperlink"/>
            <w:rFonts w:ascii="Cambria" w:hAnsi="Cambria"/>
            <w:lang w:bidi="ar-BH"/>
          </w:rPr>
          <w:t>https://www.gulfpolicies.com/index.php?option=com_content&amp;view=article&amp;id=1280:2013-01-29-21-58-20&amp;catid=145:2011-04-09-07-47-04</w:t>
        </w:r>
      </w:hyperlink>
    </w:p>
    <w:p w14:paraId="066B5C2A" w14:textId="77777777" w:rsidR="00CC5209" w:rsidRPr="00EA0F8A" w:rsidRDefault="00CC5209" w:rsidP="00EA0F8A">
      <w:pPr>
        <w:pStyle w:val="FootnoteText"/>
        <w:rPr>
          <w:rFonts w:ascii="Cambria" w:hAnsi="Cambria"/>
          <w:lang w:bidi="ar-BH"/>
        </w:rPr>
      </w:pPr>
    </w:p>
  </w:footnote>
  <w:footnote w:id="158">
    <w:p w14:paraId="5FBB58E6" w14:textId="444DE36F" w:rsidR="00CC5209" w:rsidRPr="00EA0F8A" w:rsidRDefault="00CC5209" w:rsidP="00EA0F8A">
      <w:pPr>
        <w:autoSpaceDE w:val="0"/>
        <w:autoSpaceDN w:val="0"/>
        <w:adjustRightInd w:val="0"/>
        <w:spacing w:after="0" w:line="240" w:lineRule="auto"/>
        <w:jc w:val="both"/>
        <w:rPr>
          <w:rFonts w:ascii="Cambria" w:hAnsi="Cambria" w:cs="Times New Roman"/>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Omar Alshehabi </w:t>
      </w:r>
      <w:r>
        <w:rPr>
          <w:rFonts w:ascii="Cambria" w:hAnsi="Cambria"/>
          <w:sz w:val="20"/>
          <w:szCs w:val="20"/>
        </w:rPr>
        <w:t>–</w:t>
      </w:r>
      <w:r w:rsidRPr="00EA0F8A">
        <w:rPr>
          <w:rFonts w:ascii="Cambria" w:hAnsi="Cambria"/>
          <w:sz w:val="20"/>
          <w:szCs w:val="20"/>
        </w:rPr>
        <w:t xml:space="preserve"> table 6 page 22 in the previous source. based on : </w:t>
      </w:r>
      <w:r w:rsidRPr="00EA0F8A">
        <w:rPr>
          <w:rFonts w:ascii="Cambria" w:hAnsi="Cambria" w:cs="Times New Roman"/>
          <w:sz w:val="20"/>
          <w:szCs w:val="20"/>
        </w:rPr>
        <w:t>Martin Baldwin-Edwards, 'Labor Immigration and Labor Markets in the GCC Countries: National Patterns and Trends', Kuwait Programme on Development, Governance and Globalization in the Gulf States, London School of Economics, No. 15 (2011), Table 9, p.17.</w:t>
      </w:r>
    </w:p>
  </w:footnote>
  <w:footnote w:id="159">
    <w:p w14:paraId="314E5EC0"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Dr. Hassan Alaali, “Middle Class in GCC countries,” Aljazeera Center for Studies, July 22, 2013. </w:t>
      </w:r>
    </w:p>
    <w:p w14:paraId="2695B482" w14:textId="77777777" w:rsidR="00CC5209" w:rsidRPr="00EA0F8A" w:rsidRDefault="00CC5209" w:rsidP="00EA0F8A">
      <w:pPr>
        <w:pStyle w:val="FootnoteText"/>
        <w:rPr>
          <w:rFonts w:ascii="Cambria" w:hAnsi="Cambria"/>
        </w:rPr>
      </w:pPr>
      <w:hyperlink r:id="rId19" w:history="1">
        <w:r w:rsidRPr="00EA0F8A">
          <w:rPr>
            <w:rStyle w:val="Hyperlink"/>
            <w:rFonts w:ascii="Cambria" w:hAnsi="Cambria"/>
          </w:rPr>
          <w:t>http://studies.aljazeera.net/reports/2013/07/201372272619767829.htm</w:t>
        </w:r>
      </w:hyperlink>
    </w:p>
    <w:p w14:paraId="583AA103" w14:textId="77777777" w:rsidR="00CC5209" w:rsidRPr="00EA0F8A" w:rsidRDefault="00CC5209" w:rsidP="00EA0F8A">
      <w:pPr>
        <w:pStyle w:val="FootnoteText"/>
        <w:rPr>
          <w:rFonts w:ascii="Cambria" w:hAnsi="Cambria"/>
        </w:rPr>
      </w:pPr>
    </w:p>
  </w:footnote>
  <w:footnote w:id="160">
    <w:p w14:paraId="5C3FDC5C" w14:textId="58A79D63" w:rsidR="00CC5209" w:rsidRPr="00EA0F8A" w:rsidRDefault="00CC5209" w:rsidP="00EA0F8A">
      <w:pPr>
        <w:shd w:val="clear" w:color="auto" w:fill="FFFFFF"/>
        <w:spacing w:after="0" w:line="240" w:lineRule="auto"/>
        <w:contextualSpacing/>
        <w:jc w:val="both"/>
        <w:rPr>
          <w:rFonts w:ascii="Cambria" w:hAnsi="Cambria"/>
          <w:color w:val="000000"/>
          <w:sz w:val="20"/>
          <w:szCs w:val="20"/>
          <w:shd w:val="clear" w:color="auto" w:fill="F0F0EB"/>
          <w:rtl/>
        </w:rPr>
      </w:pPr>
      <w:r w:rsidRPr="00EA0F8A">
        <w:rPr>
          <w:rStyle w:val="FootnoteReference"/>
          <w:rFonts w:ascii="Cambria" w:hAnsi="Cambria"/>
          <w:sz w:val="20"/>
          <w:szCs w:val="20"/>
        </w:rPr>
        <w:footnoteRef/>
      </w:r>
      <w:r w:rsidRPr="00EA0F8A">
        <w:rPr>
          <w:rFonts w:ascii="Cambria" w:eastAsia="Times New Roman" w:hAnsi="Cambria"/>
          <w:sz w:val="20"/>
          <w:szCs w:val="20"/>
          <w:lang w:bidi="ar-BH"/>
        </w:rPr>
        <w:t>Toby Matthiesen</w:t>
      </w:r>
      <w:ins w:id="1450" w:author="karl@grindal.org" w:date="2014-10-19T19:36:00Z">
        <w:r>
          <w:rPr>
            <w:rFonts w:ascii="Cambria" w:eastAsia="Times New Roman" w:hAnsi="Cambria"/>
            <w:sz w:val="20"/>
            <w:szCs w:val="20"/>
            <w:lang w:bidi="ar-BH"/>
          </w:rPr>
          <w:fldChar w:fldCharType="begin"/>
        </w:r>
        <w:r>
          <w:instrText xml:space="preserve"> XE "</w:instrText>
        </w:r>
      </w:ins>
      <w:r w:rsidRPr="00974D19">
        <w:rPr>
          <w:rFonts w:ascii="Cambria" w:eastAsia="Times New Roman" w:hAnsi="Cambria" w:cs="Times New Roman"/>
          <w:color w:val="000000" w:themeColor="text1"/>
          <w:lang w:bidi="ar-BH"/>
        </w:rPr>
        <w:instrText>Toby Matthiesen</w:instrText>
      </w:r>
      <w:ins w:id="1451" w:author="karl@grindal.org" w:date="2014-10-19T19:36:00Z">
        <w:r>
          <w:instrText xml:space="preserve">" </w:instrText>
        </w:r>
        <w:r>
          <w:rPr>
            <w:rFonts w:ascii="Cambria" w:eastAsia="Times New Roman" w:hAnsi="Cambria"/>
            <w:sz w:val="20"/>
            <w:szCs w:val="20"/>
            <w:lang w:bidi="ar-BH"/>
          </w:rPr>
          <w:fldChar w:fldCharType="end"/>
        </w:r>
      </w:ins>
      <w:r w:rsidRPr="00EA0F8A">
        <w:rPr>
          <w:rFonts w:ascii="Cambria" w:eastAsia="Times New Roman" w:hAnsi="Cambria"/>
          <w:sz w:val="20"/>
          <w:szCs w:val="20"/>
          <w:lang w:bidi="ar-BH"/>
        </w:rPr>
        <w:t xml:space="preserve">, “The </w:t>
      </w:r>
      <w:r w:rsidRPr="00EA0F8A">
        <w:rPr>
          <w:rFonts w:ascii="Cambria" w:hAnsi="Cambria"/>
          <w:sz w:val="20"/>
          <w:szCs w:val="20"/>
        </w:rPr>
        <w:t xml:space="preserve"> </w:t>
      </w:r>
      <w:r w:rsidRPr="00EA0F8A">
        <w:rPr>
          <w:rFonts w:ascii="Cambria" w:eastAsia="Times New Roman" w:hAnsi="Cambria"/>
          <w:sz w:val="20"/>
          <w:szCs w:val="20"/>
          <w:lang w:bidi="ar-BH"/>
        </w:rPr>
        <w:t>Sectarian Gulf</w:t>
      </w:r>
      <w:r w:rsidRPr="00EA0F8A">
        <w:rPr>
          <w:rFonts w:ascii="Cambria" w:hAnsi="Cambria"/>
          <w:sz w:val="20"/>
          <w:szCs w:val="20"/>
        </w:rPr>
        <w:t xml:space="preserve">  vs the Arab spring,”</w:t>
      </w:r>
      <w:r w:rsidRPr="00EA0F8A">
        <w:rPr>
          <w:rFonts w:ascii="Cambria" w:eastAsia="Times New Roman" w:hAnsi="Cambria"/>
          <w:sz w:val="20"/>
          <w:szCs w:val="20"/>
          <w:lang w:bidi="ar-BH"/>
        </w:rPr>
        <w:t xml:space="preserve"> Foreign policy, August 10, 2013 </w:t>
      </w:r>
      <w:hyperlink r:id="rId20" w:history="1">
        <w:r w:rsidRPr="00EA0F8A">
          <w:rPr>
            <w:rFonts w:ascii="Cambria" w:hAnsi="Cambria"/>
            <w:color w:val="0563C1" w:themeColor="hyperlink"/>
            <w:sz w:val="20"/>
            <w:szCs w:val="20"/>
            <w:u w:val="single"/>
            <w:shd w:val="clear" w:color="auto" w:fill="F0F0EB"/>
          </w:rPr>
          <w:t>http://www.tobymatthiesen.com/wp/newspaper_articles/the-sectarian-gulf-vs-the-arab-spring/</w:t>
        </w:r>
      </w:hyperlink>
    </w:p>
    <w:p w14:paraId="18F5A152" w14:textId="77777777" w:rsidR="00CC5209" w:rsidRPr="00EA0F8A" w:rsidRDefault="00CC5209" w:rsidP="00EA0F8A">
      <w:pPr>
        <w:pStyle w:val="FootnoteText"/>
        <w:rPr>
          <w:rFonts w:ascii="Cambria" w:hAnsi="Cambria"/>
        </w:rPr>
      </w:pPr>
    </w:p>
  </w:footnote>
  <w:footnote w:id="161">
    <w:p w14:paraId="223A8FD9"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Abdulhadi Khalaf “ Plunder narratives and the Bahraini Spring ,” Alsaffir – July 11, 2012</w:t>
      </w:r>
    </w:p>
    <w:p w14:paraId="3BAD2F21" w14:textId="77777777" w:rsidR="00CC5209" w:rsidRPr="00EA0F8A" w:rsidRDefault="00CC5209" w:rsidP="00EA0F8A">
      <w:pPr>
        <w:spacing w:line="240" w:lineRule="auto"/>
        <w:jc w:val="both"/>
        <w:rPr>
          <w:rFonts w:ascii="Cambria" w:hAnsi="Cambria"/>
          <w:color w:val="333333"/>
          <w:sz w:val="20"/>
          <w:szCs w:val="20"/>
        </w:rPr>
      </w:pPr>
      <w:hyperlink r:id="rId21" w:history="1">
        <w:r w:rsidRPr="00EA0F8A">
          <w:rPr>
            <w:rFonts w:ascii="Cambria" w:hAnsi="Cambria"/>
            <w:color w:val="0563C1" w:themeColor="hyperlink"/>
            <w:sz w:val="20"/>
            <w:szCs w:val="20"/>
            <w:u w:val="single"/>
          </w:rPr>
          <w:t>http://arabi.assafir.com/article.asp?aid=85&amp;refsite=arabi&amp;reftype=leftmenu&amp;refzone=authorarticles</w:t>
        </w:r>
      </w:hyperlink>
    </w:p>
    <w:p w14:paraId="7DF5E0C6" w14:textId="77777777" w:rsidR="00CC5209" w:rsidRPr="00EA0F8A" w:rsidRDefault="00CC5209" w:rsidP="00EA0F8A">
      <w:pPr>
        <w:pStyle w:val="FootnoteText"/>
        <w:rPr>
          <w:rFonts w:ascii="Cambria" w:hAnsi="Cambria"/>
        </w:rPr>
      </w:pPr>
    </w:p>
  </w:footnote>
  <w:footnote w:id="162">
    <w:p w14:paraId="5CBCF953"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Sara Chayes, Matar Matar “Bahrain’s shifting sand,” Carnegie endowment for international peace, Feb 13, 2013. </w:t>
      </w:r>
    </w:p>
    <w:p w14:paraId="58B5C67C" w14:textId="77777777" w:rsidR="00CC5209" w:rsidRPr="00EA0F8A" w:rsidRDefault="00CC5209" w:rsidP="00EA0F8A">
      <w:pPr>
        <w:pStyle w:val="FootnoteText"/>
        <w:rPr>
          <w:rFonts w:ascii="Cambria" w:hAnsi="Cambria"/>
        </w:rPr>
      </w:pPr>
      <w:r w:rsidRPr="00EA0F8A">
        <w:rPr>
          <w:rFonts w:ascii="Cambria" w:hAnsi="Cambria"/>
        </w:rPr>
        <w:t xml:space="preserve"> </w:t>
      </w:r>
      <w:hyperlink r:id="rId22" w:history="1">
        <w:r w:rsidRPr="00EA0F8A">
          <w:rPr>
            <w:rStyle w:val="Hyperlink"/>
            <w:rFonts w:ascii="Cambria" w:hAnsi="Cambria"/>
          </w:rPr>
          <w:t>http://m.ceip.org/2013/02/13/bahrain-s-shifting-sands/fgn1?lang=en</w:t>
        </w:r>
      </w:hyperlink>
    </w:p>
    <w:p w14:paraId="508C5B03" w14:textId="77777777" w:rsidR="00CC5209" w:rsidRPr="00EA0F8A" w:rsidRDefault="00CC5209" w:rsidP="00EA0F8A">
      <w:pPr>
        <w:pStyle w:val="FootnoteText"/>
        <w:rPr>
          <w:rFonts w:ascii="Cambria" w:hAnsi="Cambria"/>
        </w:rPr>
      </w:pPr>
    </w:p>
  </w:footnote>
  <w:footnote w:id="163">
    <w:p w14:paraId="338C655F"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Fredrik Wehrey, “A new US approach to Gulf Security,” Carnegie endowment for international peace, March 10, 2014. </w:t>
      </w:r>
    </w:p>
    <w:p w14:paraId="72218EF6" w14:textId="1CC0951E" w:rsidR="00CC5209" w:rsidRPr="00EA0F8A" w:rsidRDefault="00CC5209" w:rsidP="00EA0F8A">
      <w:pPr>
        <w:pStyle w:val="FootnoteText"/>
        <w:rPr>
          <w:rFonts w:ascii="Cambria" w:hAnsi="Cambria"/>
        </w:rPr>
      </w:pPr>
      <w:hyperlink r:id="rId23" w:history="1">
        <w:r w:rsidRPr="00EA0F8A">
          <w:rPr>
            <w:rStyle w:val="Hyperlink"/>
            <w:rFonts w:ascii="Cambria" w:hAnsi="Cambria"/>
          </w:rPr>
          <w:t>http://carnegieendowment.org/2014/03/10/new-u.s.-approach-to-gulf-security/h30d</w:t>
        </w:r>
      </w:hyperlink>
    </w:p>
  </w:footnote>
  <w:footnote w:id="164">
    <w:p w14:paraId="0C7670CD" w14:textId="3B358D64"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For more information on youth activism in the Gulf, refer to </w:t>
      </w:r>
      <w:r>
        <w:rPr>
          <w:rFonts w:ascii="Cambria" w:hAnsi="Cambria"/>
        </w:rPr>
        <w:t>–</w:t>
      </w:r>
      <w:r w:rsidRPr="00EA0F8A">
        <w:rPr>
          <w:rFonts w:ascii="Cambria" w:hAnsi="Cambria"/>
        </w:rPr>
        <w:t xml:space="preserve"> </w:t>
      </w:r>
      <w:r w:rsidRPr="00EA0F8A">
        <w:rPr>
          <w:rFonts w:ascii="Cambria" w:hAnsi="Cambria"/>
          <w:lang w:bidi="ar-BH"/>
        </w:rPr>
        <w:t>Kristin</w:t>
      </w:r>
      <w:r w:rsidRPr="00EA0F8A">
        <w:rPr>
          <w:rFonts w:ascii="Cambria" w:hAnsi="Cambria"/>
        </w:rPr>
        <w:t xml:space="preserve"> Diwan, “breaking taboos: youth activism in the Gulf States,” Atlantic Council</w:t>
      </w:r>
      <w:ins w:id="1458" w:author="karl@grindal.org" w:date="2014-10-19T20:04:00Z">
        <w:r>
          <w:rPr>
            <w:rFonts w:ascii="Cambria" w:hAnsi="Cambria"/>
          </w:rPr>
          <w:fldChar w:fldCharType="begin"/>
        </w:r>
        <w:r>
          <w:instrText xml:space="preserve"> XE "</w:instrText>
        </w:r>
      </w:ins>
      <w:r w:rsidRPr="00D82790">
        <w:rPr>
          <w:rFonts w:ascii="Cambria" w:hAnsi="Cambria" w:cs="Times New Roman"/>
          <w:color w:val="000000" w:themeColor="text1"/>
        </w:rPr>
        <w:instrText>Atlantic Council</w:instrText>
      </w:r>
      <w:ins w:id="1459" w:author="karl@grindal.org" w:date="2014-10-19T20:04:00Z">
        <w:r>
          <w:instrText xml:space="preserve">" </w:instrText>
        </w:r>
        <w:r>
          <w:rPr>
            <w:rFonts w:ascii="Cambria" w:hAnsi="Cambria"/>
          </w:rPr>
          <w:fldChar w:fldCharType="end"/>
        </w:r>
      </w:ins>
      <w:r w:rsidRPr="00EA0F8A">
        <w:rPr>
          <w:rFonts w:ascii="Cambria" w:hAnsi="Cambria"/>
        </w:rPr>
        <w:t xml:space="preserve">, March 2014. </w:t>
      </w:r>
    </w:p>
    <w:p w14:paraId="36D21EA6" w14:textId="77777777" w:rsidR="00CC5209" w:rsidRPr="00EA0F8A" w:rsidRDefault="00CC5209" w:rsidP="00EA0F8A">
      <w:pPr>
        <w:pStyle w:val="FootnoteText"/>
        <w:jc w:val="both"/>
        <w:rPr>
          <w:rFonts w:ascii="Cambria" w:hAnsi="Cambria"/>
        </w:rPr>
      </w:pPr>
      <w:hyperlink r:id="rId24" w:history="1">
        <w:r w:rsidRPr="00EA0F8A">
          <w:rPr>
            <w:rStyle w:val="Hyperlink"/>
            <w:rFonts w:ascii="Cambria" w:hAnsi="Cambria"/>
          </w:rPr>
          <w:t>http://www.atlanticcouncil.org/publications/issue-briefs/breaking-taboos-youth-activism-in-the-gulf-states</w:t>
        </w:r>
      </w:hyperlink>
    </w:p>
  </w:footnote>
  <w:footnote w:id="165">
    <w:p w14:paraId="35EE864B" w14:textId="77777777" w:rsidR="00CC5209" w:rsidRPr="00EA0F8A" w:rsidRDefault="00CC5209" w:rsidP="00EA0F8A">
      <w:pPr>
        <w:pStyle w:val="FootnoteText"/>
        <w:jc w:val="both"/>
        <w:rPr>
          <w:rFonts w:ascii="Cambria" w:hAnsi="Cambria"/>
          <w:rtl/>
          <w:lang w:bidi="ar-BH"/>
        </w:rPr>
      </w:pPr>
      <w:r w:rsidRPr="00EA0F8A">
        <w:rPr>
          <w:rStyle w:val="FootnoteReference"/>
          <w:rFonts w:ascii="Cambria" w:hAnsi="Cambria"/>
        </w:rPr>
        <w:footnoteRef/>
      </w:r>
      <w:r w:rsidRPr="00EA0F8A">
        <w:rPr>
          <w:rFonts w:ascii="Cambria" w:hAnsi="Cambria"/>
        </w:rPr>
        <w:t xml:space="preserve"> For more information refer to- Hassan Radhi, “Events in Bahrain: the crisis and the way out”, Development forum, Feb 8, 2013.</w:t>
      </w:r>
    </w:p>
    <w:p w14:paraId="1AA2C9BC" w14:textId="77777777" w:rsidR="00CC5209" w:rsidRPr="00EA0F8A" w:rsidRDefault="00CC5209" w:rsidP="00EA0F8A">
      <w:pPr>
        <w:pStyle w:val="FootnoteText"/>
        <w:jc w:val="both"/>
        <w:rPr>
          <w:rFonts w:ascii="Cambria" w:hAnsi="Cambria"/>
          <w:rtl/>
          <w:lang w:bidi="ar-BH"/>
        </w:rPr>
      </w:pPr>
      <w:hyperlink r:id="rId25" w:history="1">
        <w:r w:rsidRPr="00EA0F8A">
          <w:rPr>
            <w:rStyle w:val="Hyperlink"/>
            <w:rFonts w:ascii="Cambria" w:hAnsi="Cambria"/>
            <w:lang w:bidi="ar-BH"/>
          </w:rPr>
          <w:t>https://www.gulfpolicies.com/index.php?option=com_content&amp;view=article&amp;id=790:2012-02-20-16-06-10&amp;catid=147:2011-04-09-07-47-31</w:t>
        </w:r>
      </w:hyperlink>
    </w:p>
  </w:footnote>
  <w:footnote w:id="166">
    <w:p w14:paraId="7221E6A5" w14:textId="77777777" w:rsidR="00CC5209" w:rsidRPr="00EA0F8A" w:rsidRDefault="00CC5209" w:rsidP="00EA0F8A">
      <w:pPr>
        <w:pStyle w:val="FootnoteText"/>
        <w:jc w:val="both"/>
        <w:rPr>
          <w:rFonts w:ascii="Cambria" w:hAnsi="Cambria"/>
        </w:rPr>
      </w:pPr>
      <w:r w:rsidRPr="00EA0F8A">
        <w:rPr>
          <w:rStyle w:val="FootnoteReference"/>
          <w:rFonts w:ascii="Cambria" w:hAnsi="Cambria"/>
        </w:rPr>
        <w:footnoteRef/>
      </w:r>
      <w:r w:rsidRPr="00EA0F8A">
        <w:rPr>
          <w:rFonts w:ascii="Cambria" w:hAnsi="Cambria"/>
        </w:rPr>
        <w:t xml:space="preserve"> Omar Alshehabi, “Political movements in Bahrain, Past, present and future,” Jadaliyya, Feb 14, 2012. </w:t>
      </w:r>
    </w:p>
    <w:p w14:paraId="199A2E5F" w14:textId="77777777" w:rsidR="00CC5209" w:rsidRPr="00EA0F8A" w:rsidRDefault="00CC5209" w:rsidP="00EA0F8A">
      <w:pPr>
        <w:pStyle w:val="FootnoteText"/>
        <w:jc w:val="both"/>
        <w:rPr>
          <w:rFonts w:ascii="Cambria" w:hAnsi="Cambria"/>
        </w:rPr>
      </w:pPr>
      <w:r w:rsidRPr="00EA0F8A">
        <w:rPr>
          <w:rFonts w:ascii="Cambria" w:hAnsi="Cambria"/>
        </w:rPr>
        <w:t xml:space="preserve"> </w:t>
      </w:r>
      <w:hyperlink r:id="rId26" w:history="1">
        <w:r w:rsidRPr="00EA0F8A">
          <w:rPr>
            <w:rStyle w:val="Hyperlink"/>
            <w:rFonts w:ascii="Cambria" w:hAnsi="Cambria"/>
          </w:rPr>
          <w:t>http://www.jadaliyya.com/pages/index/4363/political-movements-in-bahrain_past-present-and-fu</w:t>
        </w:r>
      </w:hyperlink>
    </w:p>
    <w:p w14:paraId="4AF1B1AD" w14:textId="77777777" w:rsidR="00CC5209" w:rsidRPr="00EA0F8A" w:rsidRDefault="00CC5209" w:rsidP="00EA0F8A">
      <w:pPr>
        <w:pStyle w:val="FootnoteText"/>
        <w:rPr>
          <w:rFonts w:ascii="Cambria" w:hAnsi="Cambria"/>
        </w:rPr>
      </w:pPr>
    </w:p>
  </w:footnote>
  <w:footnote w:id="167">
    <w:p w14:paraId="353A1868"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Interview with Abdulhadi Khalaf, Bahrain Mirror, “Nonviolent resistance in Bahrain now”. June, 1, 2011. </w:t>
      </w:r>
    </w:p>
    <w:p w14:paraId="10C73077" w14:textId="77777777" w:rsidR="00CC5209" w:rsidRPr="00EA0F8A" w:rsidRDefault="00CC5209" w:rsidP="00EA0F8A">
      <w:pPr>
        <w:pStyle w:val="FootnoteText"/>
        <w:rPr>
          <w:rFonts w:ascii="Cambria" w:hAnsi="Cambria"/>
          <w:lang w:bidi="ar-BH"/>
        </w:rPr>
      </w:pPr>
      <w:hyperlink r:id="rId27" w:history="1">
        <w:r w:rsidRPr="00EA0F8A">
          <w:rPr>
            <w:rStyle w:val="Hyperlink"/>
            <w:rFonts w:ascii="Cambria" w:hAnsi="Cambria"/>
            <w:lang w:bidi="ar-BH"/>
          </w:rPr>
          <w:t>http://www.bahrainmirror.com/news/1029.html</w:t>
        </w:r>
      </w:hyperlink>
    </w:p>
    <w:p w14:paraId="449B012C" w14:textId="77777777" w:rsidR="00CC5209" w:rsidRPr="00EA0F8A" w:rsidRDefault="00CC5209" w:rsidP="00EA0F8A">
      <w:pPr>
        <w:pStyle w:val="FootnoteText"/>
        <w:rPr>
          <w:rFonts w:ascii="Cambria" w:hAnsi="Cambria"/>
          <w:lang w:bidi="ar-BH"/>
        </w:rPr>
      </w:pPr>
    </w:p>
  </w:footnote>
  <w:footnote w:id="168">
    <w:p w14:paraId="0988DAD1"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Abdulhadi Khalaf , “ Civil resistance” Book, IAR ( RAWAFED Ltd) , 1986  </w:t>
      </w:r>
      <w:hyperlink r:id="rId28" w:history="1">
        <w:r w:rsidRPr="00EA0F8A">
          <w:rPr>
            <w:rStyle w:val="Hyperlink"/>
            <w:rFonts w:ascii="Cambria" w:hAnsi="Cambria"/>
          </w:rPr>
          <w:t>http://zaaherrr.files.wordpress.com/2014/04/almouqawma.pdf</w:t>
        </w:r>
      </w:hyperlink>
    </w:p>
    <w:p w14:paraId="623F31A1" w14:textId="77777777" w:rsidR="00CC5209" w:rsidRPr="00EA0F8A" w:rsidRDefault="00CC5209" w:rsidP="00EA0F8A">
      <w:pPr>
        <w:pStyle w:val="FootnoteText"/>
        <w:rPr>
          <w:rFonts w:ascii="Cambria" w:hAnsi="Cambria"/>
        </w:rPr>
      </w:pPr>
    </w:p>
  </w:footnote>
  <w:footnote w:id="169">
    <w:p w14:paraId="2D5FE60D"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Jane Kinninmont, “Bahrain: beyond the impasse,” Chatham House, June 2012. </w:t>
      </w:r>
    </w:p>
    <w:p w14:paraId="53093E2A" w14:textId="77777777" w:rsidR="00CC5209" w:rsidRPr="00EA0F8A" w:rsidRDefault="00CC5209" w:rsidP="00EA0F8A">
      <w:pPr>
        <w:pStyle w:val="FootnoteText"/>
        <w:rPr>
          <w:rFonts w:ascii="Cambria" w:hAnsi="Cambria"/>
          <w:lang w:bidi="ar-BH"/>
        </w:rPr>
      </w:pPr>
      <w:hyperlink r:id="rId29" w:history="1">
        <w:r w:rsidRPr="00EA0F8A">
          <w:rPr>
            <w:rStyle w:val="Hyperlink"/>
            <w:rFonts w:ascii="Cambria" w:hAnsi="Cambria"/>
            <w:lang w:bidi="ar-BH"/>
          </w:rPr>
          <w:t>http://www.chathamhouse.org/sites/default/files/public/Research/Middle%20East/pr0612kinninmont.pdf</w:t>
        </w:r>
      </w:hyperlink>
    </w:p>
    <w:p w14:paraId="24A2A900" w14:textId="77777777" w:rsidR="00CC5209" w:rsidRPr="00EA0F8A" w:rsidRDefault="00CC5209" w:rsidP="00EA0F8A">
      <w:pPr>
        <w:pStyle w:val="FootnoteText"/>
        <w:rPr>
          <w:rFonts w:ascii="Cambria" w:hAnsi="Cambria"/>
          <w:rtl/>
          <w:lang w:bidi="ar-BH"/>
        </w:rPr>
      </w:pPr>
    </w:p>
  </w:footnote>
  <w:footnote w:id="170">
    <w:p w14:paraId="0F3A3361" w14:textId="4F337F58" w:rsidR="00CC5209" w:rsidRPr="00EA0F8A" w:rsidRDefault="00CC5209" w:rsidP="00EA0F8A">
      <w:pPr>
        <w:spacing w:before="100" w:beforeAutospacing="1" w:after="100" w:afterAutospacing="1" w:line="240" w:lineRule="auto"/>
        <w:rPr>
          <w:rFonts w:ascii="Cambria" w:hAnsi="Cambria" w:cs="Times New Roman"/>
          <w:sz w:val="20"/>
          <w:szCs w:val="20"/>
          <w:lang w:val="en-GB"/>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lang w:val="en-GB"/>
        </w:rPr>
        <w:t>Chenoweth</w:t>
      </w:r>
      <w:ins w:id="1494" w:author="karl@grindal.org" w:date="2014-10-19T19:16:00Z">
        <w:del w:id="1495" w:author="Microsoft account" w:date="2014-10-20T16:29:00Z">
          <w:r w:rsidDel="008F1491">
            <w:rPr>
              <w:rFonts w:ascii="Cambria" w:hAnsi="Cambria" w:cs="Times New Roman"/>
              <w:sz w:val="20"/>
              <w:szCs w:val="20"/>
              <w:lang w:val="en-GB"/>
            </w:rPr>
            <w:fldChar w:fldCharType="begin"/>
          </w:r>
          <w:r w:rsidDel="008F1491">
            <w:delInstrText xml:space="preserve"> XE "</w:delInstrText>
          </w:r>
        </w:del>
      </w:ins>
      <w:ins w:id="1496" w:author="karl@grindal.org" w:date="2014-10-19T19:15:00Z">
        <w:del w:id="1497" w:author="Microsoft account" w:date="2014-10-20T16:29:00Z">
          <w:r w:rsidRPr="009075FC" w:rsidDel="008F1491">
            <w:rPr>
              <w:rFonts w:ascii="Cambria" w:hAnsi="Cambria" w:cs="Times New Roman"/>
              <w:bCs/>
              <w:color w:val="000000" w:themeColor="text1"/>
            </w:rPr>
            <w:delInstrText>Er</w:delInstrText>
          </w:r>
        </w:del>
      </w:ins>
      <w:ins w:id="1498" w:author="karl@grindal.org" w:date="2014-10-19T19:16:00Z">
        <w:del w:id="1499" w:author="Microsoft account" w:date="2014-10-20T16:29:00Z">
          <w:r w:rsidRPr="009075FC" w:rsidDel="008F1491">
            <w:rPr>
              <w:rFonts w:ascii="Cambria" w:hAnsi="Cambria" w:cs="Times New Roman"/>
              <w:bCs/>
              <w:color w:val="000000" w:themeColor="text1"/>
            </w:rPr>
            <w:delInstrText xml:space="preserve">ica </w:delInstrText>
          </w:r>
        </w:del>
      </w:ins>
      <w:del w:id="1500" w:author="Microsoft account" w:date="2014-10-20T16:29:00Z">
        <w:r w:rsidRPr="009075FC" w:rsidDel="008F1491">
          <w:rPr>
            <w:rFonts w:ascii="Cambria" w:hAnsi="Cambria" w:cs="Times New Roman"/>
            <w:bCs/>
            <w:color w:val="000000" w:themeColor="text1"/>
          </w:rPr>
          <w:delInstrText>Chenoweth</w:delInstrText>
        </w:r>
      </w:del>
      <w:ins w:id="1501" w:author="karl@grindal.org" w:date="2014-10-19T19:16:00Z">
        <w:del w:id="1502" w:author="Microsoft account" w:date="2014-10-20T16:29:00Z">
          <w:r w:rsidDel="008F1491">
            <w:delInstrText xml:space="preserve">" </w:delInstrText>
          </w:r>
          <w:r w:rsidDel="008F1491">
            <w:rPr>
              <w:rFonts w:ascii="Cambria" w:hAnsi="Cambria" w:cs="Times New Roman"/>
              <w:sz w:val="20"/>
              <w:szCs w:val="20"/>
              <w:lang w:val="en-GB"/>
            </w:rPr>
            <w:fldChar w:fldCharType="end"/>
          </w:r>
        </w:del>
      </w:ins>
      <w:r w:rsidRPr="00EA0F8A">
        <w:rPr>
          <w:rFonts w:ascii="Cambria" w:hAnsi="Cambria" w:cs="Times New Roman"/>
          <w:sz w:val="20"/>
          <w:szCs w:val="20"/>
          <w:lang w:val="en-GB"/>
        </w:rPr>
        <w:t xml:space="preserve">, Erica, and Maria Stephan. 2011. </w:t>
      </w:r>
      <w:r w:rsidRPr="00EA0F8A">
        <w:rPr>
          <w:rFonts w:ascii="Cambria" w:hAnsi="Cambria" w:cs="Times New Roman"/>
          <w:i/>
          <w:iCs/>
          <w:sz w:val="20"/>
          <w:szCs w:val="20"/>
          <w:lang w:val="en-GB"/>
        </w:rPr>
        <w:t xml:space="preserve">Why Civil Resistance Works. The Strategic Logic of Nonviolent Conflict. </w:t>
      </w:r>
      <w:r w:rsidRPr="00EA0F8A">
        <w:rPr>
          <w:rFonts w:ascii="Cambria" w:hAnsi="Cambria" w:cs="Times New Roman"/>
          <w:sz w:val="20"/>
          <w:szCs w:val="20"/>
          <w:lang w:val="en-GB"/>
        </w:rPr>
        <w:t>New York: Columbia University Press.</w:t>
      </w:r>
    </w:p>
    <w:p w14:paraId="46D1C390" w14:textId="77777777" w:rsidR="00CC5209" w:rsidRPr="00EA0F8A" w:rsidRDefault="00CC5209" w:rsidP="00EA0F8A">
      <w:pPr>
        <w:pStyle w:val="FootnoteText"/>
        <w:rPr>
          <w:rFonts w:ascii="Cambria" w:hAnsi="Cambria"/>
        </w:rPr>
      </w:pPr>
    </w:p>
  </w:footnote>
  <w:footnote w:id="171">
    <w:p w14:paraId="78485568" w14:textId="3D5A6C9D"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Harold Walter Nelson. 1988. </w:t>
      </w:r>
      <w:r w:rsidRPr="00EA0F8A">
        <w:rPr>
          <w:rFonts w:ascii="Cambria" w:hAnsi="Cambria"/>
          <w:i/>
        </w:rPr>
        <w:t>Leon Trotsky and the Art of Insurrection, 1905-1917</w:t>
      </w:r>
      <w:r w:rsidRPr="00EA0F8A">
        <w:rPr>
          <w:rFonts w:ascii="Cambria" w:hAnsi="Cambria"/>
        </w:rPr>
        <w:t xml:space="preserve">. London: Frank Cass and Company. See also: A. Neuberg. 1928/1970. </w:t>
      </w:r>
      <w:r w:rsidRPr="00EA0F8A">
        <w:rPr>
          <w:rFonts w:ascii="Cambria" w:hAnsi="Cambria"/>
          <w:i/>
        </w:rPr>
        <w:t>Armed Insurrection</w:t>
      </w:r>
      <w:r w:rsidRPr="00EA0F8A">
        <w:rPr>
          <w:rFonts w:ascii="Cambria" w:hAnsi="Cambria"/>
        </w:rPr>
        <w:t>. London: New Left Books. A. Neuberg was a collective pseudonym used a number of agents of the Communist</w:t>
      </w:r>
      <w:ins w:id="1532" w:author="karl@grindal.org" w:date="2014-10-19T19:18:00Z">
        <w:r>
          <w:rPr>
            <w:rFonts w:ascii="Cambria" w:hAnsi="Cambria"/>
          </w:rPr>
          <w:fldChar w:fldCharType="begin"/>
        </w:r>
        <w:r>
          <w:instrText xml:space="preserve"> XE "</w:instrText>
        </w:r>
      </w:ins>
      <w:r w:rsidRPr="00D82790">
        <w:rPr>
          <w:rFonts w:ascii="Cambria" w:hAnsi="Cambria" w:cs="Times New Roman"/>
          <w:color w:val="000000" w:themeColor="text1"/>
        </w:rPr>
        <w:instrText>Communist</w:instrText>
      </w:r>
      <w:ins w:id="1533" w:author="karl@grindal.org" w:date="2014-10-19T19:18:00Z">
        <w:r>
          <w:instrText xml:space="preserve">" </w:instrText>
        </w:r>
        <w:r>
          <w:rPr>
            <w:rFonts w:ascii="Cambria" w:hAnsi="Cambria"/>
          </w:rPr>
          <w:fldChar w:fldCharType="end"/>
        </w:r>
      </w:ins>
      <w:r w:rsidRPr="00EA0F8A">
        <w:rPr>
          <w:rFonts w:ascii="Cambria" w:hAnsi="Cambria"/>
        </w:rPr>
        <w:t xml:space="preserve"> International (Comintern</w:t>
      </w:r>
      <w:ins w:id="1534" w:author="karl@grindal.org" w:date="2014-10-19T20:21:00Z">
        <w:r>
          <w:rPr>
            <w:rFonts w:ascii="Cambria" w:hAnsi="Cambria"/>
          </w:rPr>
          <w:fldChar w:fldCharType="begin"/>
        </w:r>
        <w:r>
          <w:instrText xml:space="preserve"> XE "</w:instrText>
        </w:r>
      </w:ins>
      <w:r w:rsidRPr="00D82790">
        <w:rPr>
          <w:rFonts w:ascii="Cambria" w:eastAsia="MS Mincho" w:hAnsi="Cambria" w:cs="Times New Roman"/>
          <w:color w:val="000000" w:themeColor="text1"/>
        </w:rPr>
        <w:instrText>Comintern</w:instrText>
      </w:r>
      <w:ins w:id="1535" w:author="karl@grindal.org" w:date="2014-10-19T20:21:00Z">
        <w:r>
          <w:instrText xml:space="preserve">" </w:instrText>
        </w:r>
        <w:r>
          <w:rPr>
            <w:rFonts w:ascii="Cambria" w:hAnsi="Cambria"/>
          </w:rPr>
          <w:fldChar w:fldCharType="end"/>
        </w:r>
      </w:ins>
      <w:r w:rsidRPr="00EA0F8A">
        <w:rPr>
          <w:rFonts w:ascii="Cambria" w:hAnsi="Cambria"/>
        </w:rPr>
        <w:t xml:space="preserve">). </w:t>
      </w:r>
      <w:r w:rsidRPr="00EA0F8A">
        <w:rPr>
          <w:rFonts w:ascii="Cambria" w:hAnsi="Cambria"/>
          <w:i/>
        </w:rPr>
        <w:t xml:space="preserve">Armed Insurrection </w:t>
      </w:r>
      <w:r w:rsidRPr="00EA0F8A">
        <w:rPr>
          <w:rFonts w:ascii="Cambria" w:hAnsi="Cambria"/>
        </w:rPr>
        <w:t xml:space="preserve">was originally published in German in 1928 and then in French in 1931 as a primer for communist parties across the world. It was first published in English in the edition cited here. </w:t>
      </w:r>
    </w:p>
  </w:footnote>
  <w:footnote w:id="172">
    <w:p w14:paraId="0A017EC8" w14:textId="77777777" w:rsidR="00CC5209" w:rsidRPr="00EA0F8A" w:rsidRDefault="00CC5209" w:rsidP="00EA0F8A">
      <w:pPr>
        <w:pStyle w:val="FootnoteText"/>
        <w:rPr>
          <w:rFonts w:ascii="Cambria" w:hAnsi="Cambria"/>
          <w:i/>
        </w:rPr>
      </w:pPr>
      <w:r w:rsidRPr="00EA0F8A">
        <w:rPr>
          <w:rStyle w:val="FootnoteReference"/>
          <w:rFonts w:ascii="Cambria" w:hAnsi="Cambria"/>
        </w:rPr>
        <w:footnoteRef/>
      </w:r>
      <w:r w:rsidRPr="00EA0F8A">
        <w:rPr>
          <w:rFonts w:ascii="Cambria" w:hAnsi="Cambria"/>
        </w:rPr>
        <w:t xml:space="preserve"> Neuberg, </w:t>
      </w:r>
      <w:r w:rsidRPr="00EA0F8A">
        <w:rPr>
          <w:rFonts w:ascii="Cambria" w:hAnsi="Cambria"/>
          <w:i/>
        </w:rPr>
        <w:t>ibid.</w:t>
      </w:r>
    </w:p>
  </w:footnote>
  <w:footnote w:id="173">
    <w:p w14:paraId="766965D7" w14:textId="2E5C9804"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What follows is my summary of Mao Zedong</w:t>
      </w:r>
      <w:ins w:id="1542" w:author="karl@grindal.org" w:date="2014-10-19T19:41:00Z">
        <w:r>
          <w:rPr>
            <w:rFonts w:ascii="Cambria" w:hAnsi="Cambria"/>
          </w:rPr>
          <w:fldChar w:fldCharType="begin"/>
        </w:r>
        <w:r>
          <w:instrText xml:space="preserve"> XE "</w:instrText>
        </w:r>
      </w:ins>
      <w:r w:rsidRPr="00D82790">
        <w:rPr>
          <w:rFonts w:ascii="Cambria" w:eastAsia="MS Mincho" w:hAnsi="Cambria" w:cs="Times New Roman"/>
          <w:color w:val="000000" w:themeColor="text1"/>
        </w:rPr>
        <w:instrText>Mao Zedong</w:instrText>
      </w:r>
      <w:ins w:id="1543" w:author="karl@grindal.org" w:date="2014-10-19T19:41:00Z">
        <w:r>
          <w:instrText xml:space="preserve">" </w:instrText>
        </w:r>
        <w:r>
          <w:rPr>
            <w:rFonts w:ascii="Cambria" w:hAnsi="Cambria"/>
          </w:rPr>
          <w:fldChar w:fldCharType="end"/>
        </w:r>
      </w:ins>
      <w:r w:rsidRPr="00EA0F8A">
        <w:rPr>
          <w:rFonts w:ascii="Cambria" w:hAnsi="Cambria"/>
        </w:rPr>
        <w:t xml:space="preserve">’s strategy. See Mao Zedong. 1967. </w:t>
      </w:r>
      <w:r w:rsidRPr="00EA0F8A">
        <w:rPr>
          <w:rFonts w:ascii="Cambria" w:hAnsi="Cambria"/>
          <w:i/>
        </w:rPr>
        <w:t>Selected Military Writings of Mao Tse-Tung</w:t>
      </w:r>
      <w:r w:rsidRPr="00EA0F8A">
        <w:rPr>
          <w:rFonts w:ascii="Cambria" w:hAnsi="Cambria"/>
        </w:rPr>
        <w:t xml:space="preserve">. Peking: Foreign Languages Press; Mao Tse-Tung. </w:t>
      </w:r>
      <w:r w:rsidRPr="00EA0F8A">
        <w:rPr>
          <w:rFonts w:ascii="Cambria" w:hAnsi="Cambria"/>
          <w:i/>
        </w:rPr>
        <w:t>Selected Works of Mao Tse-Tung, Volume II</w:t>
      </w:r>
      <w:r w:rsidRPr="00EA0F8A">
        <w:rPr>
          <w:rFonts w:ascii="Cambria" w:hAnsi="Cambria"/>
        </w:rPr>
        <w:t xml:space="preserve">. Peking: Foreign Languages Press; Mao Tse-Tung. </w:t>
      </w:r>
      <w:r w:rsidRPr="00EA0F8A">
        <w:rPr>
          <w:rFonts w:ascii="Cambria" w:hAnsi="Cambria"/>
          <w:i/>
        </w:rPr>
        <w:t>Selected Works of Mao Tse-Tung, Volume III</w:t>
      </w:r>
      <w:r w:rsidRPr="00EA0F8A">
        <w:rPr>
          <w:rFonts w:ascii="Cambria" w:hAnsi="Cambria"/>
        </w:rPr>
        <w:t xml:space="preserve">. Peking: Foreign Languages Press; Mao Tse-Tung. </w:t>
      </w:r>
      <w:r w:rsidRPr="00EA0F8A">
        <w:rPr>
          <w:rFonts w:ascii="Cambria" w:hAnsi="Cambria"/>
          <w:i/>
        </w:rPr>
        <w:t>Selected Works of Mao Tse-Tung, Volume IV</w:t>
      </w:r>
      <w:r w:rsidRPr="00EA0F8A">
        <w:rPr>
          <w:rFonts w:ascii="Cambria" w:hAnsi="Cambria"/>
        </w:rPr>
        <w:t xml:space="preserve">. Peking: Foreign Languages Press. </w:t>
      </w:r>
    </w:p>
  </w:footnote>
  <w:footnote w:id="174">
    <w:p w14:paraId="4474E93C" w14:textId="77777777" w:rsidR="00CC5209" w:rsidRPr="00EA0F8A" w:rsidRDefault="00CC5209" w:rsidP="00EA0F8A">
      <w:pPr>
        <w:pStyle w:val="NoSpacing"/>
        <w:rPr>
          <w:rFonts w:ascii="Cambria" w:hAnsi="Cambria"/>
          <w:sz w:val="20"/>
          <w:szCs w:val="20"/>
          <w:lang w:val="en-GB"/>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sz w:val="20"/>
          <w:szCs w:val="20"/>
          <w:lang w:val="en-GB"/>
        </w:rPr>
        <w:t>Boorman, Scott A. 1969. The Protracted Game. A Wei-ch’i Interpretation of Maoist Revolutionary Strategy. New York: Oxford University Press.</w:t>
      </w:r>
    </w:p>
  </w:footnote>
  <w:footnote w:id="175">
    <w:p w14:paraId="54246DA6" w14:textId="6EF6A931" w:rsidR="00CC5209" w:rsidRPr="00EA0F8A" w:rsidRDefault="00CC5209" w:rsidP="00EA0F8A">
      <w:pPr>
        <w:pStyle w:val="NoSpacing"/>
        <w:rPr>
          <w:rFonts w:ascii="Cambria" w:hAnsi="Cambria"/>
          <w:sz w:val="20"/>
          <w:szCs w:val="20"/>
        </w:rPr>
      </w:pPr>
      <w:r w:rsidRPr="00EA0F8A">
        <w:rPr>
          <w:rStyle w:val="FootnoteReference"/>
          <w:rFonts w:ascii="Cambria" w:hAnsi="Cambria" w:cs="Times New Roman"/>
          <w:sz w:val="20"/>
          <w:szCs w:val="20"/>
        </w:rPr>
        <w:footnoteRef/>
      </w:r>
      <w:r w:rsidRPr="00EA0F8A">
        <w:rPr>
          <w:rFonts w:ascii="Cambria" w:hAnsi="Cambria"/>
          <w:sz w:val="20"/>
          <w:szCs w:val="20"/>
        </w:rPr>
        <w:t xml:space="preserve"> Che Guevara</w:t>
      </w:r>
      <w:ins w:id="1551" w:author="karl@grindal.org" w:date="2014-10-19T19:43:00Z">
        <w:r>
          <w:rPr>
            <w:rFonts w:ascii="Cambria" w:hAnsi="Cambria"/>
            <w:sz w:val="20"/>
            <w:szCs w:val="20"/>
          </w:rPr>
          <w:fldChar w:fldCharType="begin"/>
        </w:r>
        <w:r>
          <w:instrText xml:space="preserve"> XE "</w:instrText>
        </w:r>
        <w:r w:rsidRPr="00D82790">
          <w:rPr>
            <w:rFonts w:ascii="Cambria" w:eastAsia="MS Mincho" w:hAnsi="Cambria" w:cs="Times New Roman"/>
            <w:color w:val="000000" w:themeColor="text1"/>
          </w:rPr>
          <w:instrText xml:space="preserve">Che </w:instrText>
        </w:r>
      </w:ins>
      <w:r w:rsidRPr="00D82790">
        <w:rPr>
          <w:rFonts w:ascii="Cambria" w:eastAsia="MS Mincho" w:hAnsi="Cambria" w:cs="Times New Roman"/>
          <w:color w:val="000000" w:themeColor="text1"/>
        </w:rPr>
        <w:instrText>Guevara</w:instrText>
      </w:r>
      <w:ins w:id="1552" w:author="karl@grindal.org" w:date="2014-10-19T19:43:00Z">
        <w:r>
          <w:instrText xml:space="preserve">" </w:instrText>
        </w:r>
        <w:r>
          <w:rPr>
            <w:rFonts w:ascii="Cambria" w:hAnsi="Cambria"/>
            <w:sz w:val="20"/>
            <w:szCs w:val="20"/>
          </w:rPr>
          <w:fldChar w:fldCharType="end"/>
        </w:r>
      </w:ins>
      <w:r w:rsidRPr="00EA0F8A">
        <w:rPr>
          <w:rFonts w:ascii="Cambria" w:hAnsi="Cambria"/>
          <w:sz w:val="20"/>
          <w:szCs w:val="20"/>
        </w:rPr>
        <w:t>. 1961/1969. Guerrilla Warfare. Pelican 1969.  Regis Debray. 1967. Revolution in the Revolution? Armed Struggle and Political Struggle in Latin America. New York: Grove Press.</w:t>
      </w:r>
    </w:p>
  </w:footnote>
  <w:footnote w:id="176">
    <w:p w14:paraId="148F64C1" w14:textId="77777777"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Oral debates the author has witnessed in Left circles.</w:t>
      </w:r>
    </w:p>
  </w:footnote>
  <w:footnote w:id="177">
    <w:p w14:paraId="5C1905B8" w14:textId="05EDFB08" w:rsidR="00CC5209" w:rsidRPr="00EA0F8A" w:rsidRDefault="00CC5209" w:rsidP="00EA0F8A">
      <w:pPr>
        <w:pStyle w:val="FootnoteText"/>
        <w:rPr>
          <w:rFonts w:ascii="Cambria" w:hAnsi="Cambria" w:cs="Times New Roman"/>
        </w:rPr>
      </w:pPr>
      <w:r w:rsidRPr="00EA0F8A">
        <w:rPr>
          <w:rStyle w:val="FootnoteReference"/>
          <w:rFonts w:ascii="Cambria" w:hAnsi="Cambria" w:cs="Times New Roman"/>
        </w:rPr>
        <w:footnoteRef/>
      </w:r>
      <w:r w:rsidRPr="00EA0F8A">
        <w:rPr>
          <w:rFonts w:ascii="Cambria" w:hAnsi="Cambria" w:cs="Times New Roman"/>
        </w:rPr>
        <w:t xml:space="preserve"> Howard Barrell</w:t>
      </w:r>
      <w:ins w:id="1559" w:author="karl@grindal.org" w:date="2014-10-18T15:47:00Z">
        <w:r>
          <w:rPr>
            <w:rFonts w:ascii="Cambria" w:hAnsi="Cambria" w:cs="Times New Roman"/>
          </w:rPr>
          <w:fldChar w:fldCharType="begin"/>
        </w:r>
        <w:r>
          <w:instrText xml:space="preserve"> XE "</w:instrText>
        </w:r>
      </w:ins>
      <w:r w:rsidRPr="00D82790">
        <w:rPr>
          <w:rFonts w:ascii="Cambria" w:hAnsi="Cambria" w:cs="Times New Roman"/>
          <w:b/>
          <w:color w:val="000000" w:themeColor="text1"/>
        </w:rPr>
        <w:instrText>Howard Barrell</w:instrText>
      </w:r>
      <w:ins w:id="1560" w:author="karl@grindal.org" w:date="2014-10-18T15:47:00Z">
        <w:r>
          <w:instrText xml:space="preserve">" </w:instrText>
        </w:r>
        <w:r>
          <w:rPr>
            <w:rFonts w:ascii="Cambria" w:hAnsi="Cambria" w:cs="Times New Roman"/>
          </w:rPr>
          <w:fldChar w:fldCharType="end"/>
        </w:r>
      </w:ins>
      <w:r w:rsidRPr="00EA0F8A">
        <w:rPr>
          <w:rFonts w:ascii="Cambria" w:hAnsi="Cambria" w:cs="Times New Roman"/>
        </w:rPr>
        <w:t xml:space="preserve">, </w:t>
      </w:r>
      <w:r w:rsidRPr="00EA0F8A">
        <w:rPr>
          <w:rFonts w:ascii="Cambria" w:hAnsi="Cambria" w:cs="Times New Roman"/>
          <w:i/>
        </w:rPr>
        <w:t>Conscripts To Their Age: ANC Operational Strategy, 1976-1986</w:t>
      </w:r>
      <w:r w:rsidRPr="00EA0F8A">
        <w:rPr>
          <w:rFonts w:ascii="Cambria" w:hAnsi="Cambria" w:cs="Times New Roman"/>
        </w:rPr>
        <w:t xml:space="preserve">. Oxford University, 1993. Unpublished doctoral thesis. See: </w:t>
      </w:r>
      <w:r w:rsidRPr="00EA0F8A">
        <w:rPr>
          <w:rFonts w:ascii="Cambria" w:hAnsi="Cambria" w:cs="Times New Roman"/>
          <w:color w:val="3366FF"/>
        </w:rPr>
        <w:t>&lt;</w:t>
      </w:r>
      <w:hyperlink r:id="rId30" w:history="1">
        <w:r w:rsidRPr="00EA0F8A">
          <w:rPr>
            <w:rStyle w:val="Hyperlink"/>
            <w:rFonts w:ascii="Cambria" w:hAnsi="Cambria" w:cs="Times New Roman"/>
          </w:rPr>
          <w:t>http://www.nelsonmandela.org/omalley/index.php/site/q/03lv02424/04lv02712/05lv02713.htm</w:t>
        </w:r>
      </w:hyperlink>
      <w:r w:rsidRPr="00EA0F8A">
        <w:rPr>
          <w:rStyle w:val="Hyperlink"/>
          <w:rFonts w:ascii="Cambria" w:hAnsi="Cambria" w:cs="Times New Roman"/>
        </w:rPr>
        <w:t>&gt; (accessed April 16 2015)</w:t>
      </w:r>
    </w:p>
  </w:footnote>
  <w:footnote w:id="178">
    <w:p w14:paraId="46FD5A3B" w14:textId="1BFAB273" w:rsidR="00CC5209" w:rsidRPr="00EA0F8A" w:rsidRDefault="00CC5209" w:rsidP="00EA0F8A">
      <w:pPr>
        <w:pStyle w:val="Heading3"/>
        <w:spacing w:line="240" w:lineRule="auto"/>
        <w:rPr>
          <w:b w:val="0"/>
          <w:sz w:val="20"/>
          <w:szCs w:val="20"/>
        </w:rPr>
      </w:pPr>
      <w:r w:rsidRPr="00EA0F8A">
        <w:rPr>
          <w:rStyle w:val="FootnoteReference"/>
          <w:sz w:val="20"/>
          <w:szCs w:val="20"/>
        </w:rPr>
        <w:footnoteRef/>
      </w:r>
      <w:r w:rsidRPr="00EA0F8A">
        <w:rPr>
          <w:sz w:val="20"/>
          <w:szCs w:val="20"/>
        </w:rPr>
        <w:t xml:space="preserve"> </w:t>
      </w:r>
      <w:r w:rsidRPr="00EA0F8A">
        <w:rPr>
          <w:b w:val="0"/>
          <w:sz w:val="20"/>
          <w:szCs w:val="20"/>
        </w:rPr>
        <w:t xml:space="preserve">ANC. 1969. </w:t>
      </w:r>
      <w:r w:rsidRPr="00EA0F8A">
        <w:rPr>
          <w:b w:val="0"/>
          <w:i/>
          <w:sz w:val="20"/>
          <w:szCs w:val="20"/>
        </w:rPr>
        <w:t>First National Consultative Conference: Report on the Strategy and Tactics of the African National Congress</w:t>
      </w:r>
      <w:ins w:id="1561" w:author="karl@grindal.org" w:date="2014-10-19T19:41:00Z">
        <w:r>
          <w:rPr>
            <w:b w:val="0"/>
            <w:i/>
            <w:sz w:val="20"/>
            <w:szCs w:val="20"/>
          </w:rPr>
          <w:fldChar w:fldCharType="begin"/>
        </w:r>
        <w:r>
          <w:instrText xml:space="preserve"> XE "</w:instrText>
        </w:r>
      </w:ins>
      <w:r w:rsidRPr="00D82790">
        <w:rPr>
          <w:rFonts w:eastAsia="MS Mincho"/>
          <w:color w:val="000000" w:themeColor="text1"/>
        </w:rPr>
        <w:instrText>African National Congress</w:instrText>
      </w:r>
      <w:ins w:id="1562" w:author="karl@grindal.org" w:date="2014-10-19T19:41:00Z">
        <w:r>
          <w:instrText xml:space="preserve">" </w:instrText>
        </w:r>
        <w:r>
          <w:rPr>
            <w:b w:val="0"/>
            <w:i/>
            <w:sz w:val="20"/>
            <w:szCs w:val="20"/>
          </w:rPr>
          <w:fldChar w:fldCharType="end"/>
        </w:r>
      </w:ins>
      <w:r w:rsidRPr="00EA0F8A">
        <w:rPr>
          <w:b w:val="0"/>
          <w:i/>
          <w:sz w:val="20"/>
          <w:szCs w:val="20"/>
        </w:rPr>
        <w:t xml:space="preserve">. </w:t>
      </w:r>
      <w:r w:rsidRPr="00EA0F8A">
        <w:rPr>
          <w:b w:val="0"/>
          <w:sz w:val="20"/>
          <w:szCs w:val="20"/>
        </w:rPr>
        <w:t>See:</w:t>
      </w:r>
      <w:r w:rsidRPr="00EA0F8A">
        <w:rPr>
          <w:b w:val="0"/>
          <w:i/>
          <w:sz w:val="20"/>
          <w:szCs w:val="20"/>
        </w:rPr>
        <w:t xml:space="preserve"> </w:t>
      </w:r>
      <w:hyperlink r:id="rId31" w:history="1">
        <w:r w:rsidRPr="00EA0F8A">
          <w:rPr>
            <w:rStyle w:val="Hyperlink"/>
            <w:b w:val="0"/>
            <w:sz w:val="20"/>
            <w:szCs w:val="20"/>
          </w:rPr>
          <w:t>http://www.anc.org.za/show.php?id=149</w:t>
        </w:r>
      </w:hyperlink>
      <w:r w:rsidRPr="00EA0F8A">
        <w:rPr>
          <w:b w:val="0"/>
          <w:sz w:val="20"/>
          <w:szCs w:val="20"/>
        </w:rPr>
        <w:t xml:space="preserve"> (accessed April 16 2014)</w:t>
      </w:r>
    </w:p>
  </w:footnote>
  <w:footnote w:id="179">
    <w:p w14:paraId="007B62FA" w14:textId="77777777" w:rsidR="00CC5209" w:rsidRPr="00EA0F8A" w:rsidRDefault="00CC5209" w:rsidP="00EA0F8A">
      <w:pPr>
        <w:pStyle w:val="FootnoteText"/>
        <w:rPr>
          <w:rFonts w:ascii="Cambria" w:hAnsi="Cambria"/>
        </w:rPr>
      </w:pPr>
      <w:r w:rsidRPr="00EA0F8A">
        <w:rPr>
          <w:rStyle w:val="FootnoteReference"/>
          <w:rFonts w:ascii="Cambria" w:hAnsi="Cambria"/>
        </w:rPr>
        <w:footnoteRef/>
      </w:r>
      <w:r w:rsidRPr="00EA0F8A">
        <w:rPr>
          <w:rFonts w:ascii="Cambria" w:hAnsi="Cambria"/>
        </w:rPr>
        <w:t xml:space="preserve"> Barrell, ibid.</w:t>
      </w:r>
    </w:p>
    <w:p w14:paraId="1890C69F" w14:textId="77777777" w:rsidR="00CC5209" w:rsidRPr="00EA0F8A" w:rsidRDefault="00CC5209" w:rsidP="00EA0F8A">
      <w:pPr>
        <w:pStyle w:val="FootnoteText"/>
        <w:rPr>
          <w:rFonts w:ascii="Cambria" w:hAnsi="Cambria"/>
        </w:rPr>
      </w:pPr>
    </w:p>
  </w:footnote>
  <w:footnote w:id="180">
    <w:p w14:paraId="05208547" w14:textId="650570B5" w:rsidR="00CC5209" w:rsidRPr="00EA0F8A" w:rsidRDefault="00CC5209" w:rsidP="00EA0F8A">
      <w:pPr>
        <w:pStyle w:val="NoSpacing"/>
        <w:rPr>
          <w:rFonts w:ascii="Cambria" w:hAnsi="Cambria"/>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Chenoweth</w:t>
      </w:r>
      <w:ins w:id="1580" w:author="karl@grindal.org" w:date="2014-10-19T19:16:00Z">
        <w:del w:id="1581" w:author="Microsoft account" w:date="2014-10-20T16:29:00Z">
          <w:r w:rsidDel="008F1491">
            <w:rPr>
              <w:rFonts w:ascii="Cambria" w:hAnsi="Cambria"/>
              <w:sz w:val="20"/>
              <w:szCs w:val="20"/>
            </w:rPr>
            <w:fldChar w:fldCharType="begin"/>
          </w:r>
          <w:r w:rsidDel="008F1491">
            <w:delInstrText xml:space="preserve"> XE "</w:delInstrText>
          </w:r>
        </w:del>
      </w:ins>
      <w:ins w:id="1582" w:author="karl@grindal.org" w:date="2014-10-19T19:15:00Z">
        <w:del w:id="1583" w:author="Microsoft account" w:date="2014-10-20T16:29:00Z">
          <w:r w:rsidRPr="00D82790" w:rsidDel="008F1491">
            <w:rPr>
              <w:rFonts w:ascii="Cambria" w:hAnsi="Cambria" w:cs="Times New Roman"/>
              <w:bCs/>
              <w:color w:val="000000" w:themeColor="text1"/>
            </w:rPr>
            <w:delInstrText>Er</w:delInstrText>
          </w:r>
        </w:del>
      </w:ins>
      <w:ins w:id="1584" w:author="karl@grindal.org" w:date="2014-10-19T19:16:00Z">
        <w:del w:id="1585" w:author="Microsoft account" w:date="2014-10-20T16:29:00Z">
          <w:r w:rsidRPr="00D82790" w:rsidDel="008F1491">
            <w:rPr>
              <w:rFonts w:ascii="Cambria" w:hAnsi="Cambria" w:cs="Times New Roman"/>
              <w:bCs/>
              <w:color w:val="000000" w:themeColor="text1"/>
            </w:rPr>
            <w:delInstrText xml:space="preserve">ica </w:delInstrText>
          </w:r>
        </w:del>
      </w:ins>
      <w:del w:id="1586" w:author="Microsoft account" w:date="2014-10-20T16:29:00Z">
        <w:r w:rsidRPr="00D82790" w:rsidDel="008F1491">
          <w:rPr>
            <w:rFonts w:ascii="Cambria" w:hAnsi="Cambria" w:cs="Times New Roman"/>
            <w:bCs/>
            <w:color w:val="000000" w:themeColor="text1"/>
          </w:rPr>
          <w:delInstrText>Chenoweth</w:delInstrText>
        </w:r>
      </w:del>
      <w:ins w:id="1587" w:author="karl@grindal.org" w:date="2014-10-19T19:16:00Z">
        <w:del w:id="1588" w:author="Microsoft account" w:date="2014-10-20T16:29:00Z">
          <w:r w:rsidDel="008F1491">
            <w:delInstrText xml:space="preserve">" </w:delInstrText>
          </w:r>
          <w:r w:rsidDel="008F1491">
            <w:rPr>
              <w:rFonts w:ascii="Cambria" w:hAnsi="Cambria"/>
              <w:sz w:val="20"/>
              <w:szCs w:val="20"/>
            </w:rPr>
            <w:fldChar w:fldCharType="end"/>
          </w:r>
        </w:del>
      </w:ins>
      <w:r w:rsidRPr="00EA0F8A">
        <w:rPr>
          <w:rFonts w:ascii="Cambria" w:hAnsi="Cambria"/>
          <w:sz w:val="20"/>
          <w:szCs w:val="20"/>
        </w:rPr>
        <w:t xml:space="preserve"> and Stephan, ibid.</w:t>
      </w:r>
    </w:p>
  </w:footnote>
  <w:footnote w:id="181">
    <w:p w14:paraId="4BA5A6A8" w14:textId="77777777" w:rsidR="00CC5209" w:rsidRPr="00EA0F8A" w:rsidRDefault="00CC5209" w:rsidP="00EA0F8A">
      <w:pPr>
        <w:pStyle w:val="NoSpacing"/>
        <w:rPr>
          <w:rFonts w:ascii="Cambria" w:hAnsi="Cambria" w:cs="Times New Roman"/>
          <w:sz w:val="20"/>
          <w:szCs w:val="20"/>
          <w:lang w:val="en-GB"/>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cs="Times New Roman"/>
          <w:sz w:val="20"/>
          <w:szCs w:val="20"/>
          <w:lang w:val="en-GB"/>
        </w:rPr>
        <w:t xml:space="preserve">Kuran, Timur. 1989. ‘Sparks and Prairie Fires: A Theory of Unanticipated Revolution’. </w:t>
      </w:r>
      <w:r w:rsidRPr="00EA0F8A">
        <w:rPr>
          <w:rFonts w:ascii="Cambria" w:hAnsi="Cambria" w:cs="Times New Roman"/>
          <w:i/>
          <w:iCs/>
          <w:sz w:val="20"/>
          <w:szCs w:val="20"/>
          <w:lang w:val="en-GB"/>
        </w:rPr>
        <w:t>Public Choice</w:t>
      </w:r>
      <w:r w:rsidRPr="00EA0F8A">
        <w:rPr>
          <w:rFonts w:ascii="Cambria" w:hAnsi="Cambria" w:cs="Times New Roman"/>
          <w:sz w:val="20"/>
          <w:szCs w:val="20"/>
          <w:lang w:val="en-GB"/>
        </w:rPr>
        <w:t xml:space="preserve">, Vol. 61, No. 1. See also: Kuran, Timur. 1991. ‘Now out of Never: The Element of Surprise in the East European Revolution of 1989’. </w:t>
      </w:r>
      <w:r w:rsidRPr="00EA0F8A">
        <w:rPr>
          <w:rFonts w:ascii="Cambria" w:hAnsi="Cambria" w:cs="Times New Roman"/>
          <w:i/>
          <w:iCs/>
          <w:sz w:val="20"/>
          <w:szCs w:val="20"/>
          <w:lang w:val="en-GB"/>
        </w:rPr>
        <w:t>World Politics</w:t>
      </w:r>
      <w:r w:rsidRPr="00EA0F8A">
        <w:rPr>
          <w:rFonts w:ascii="Cambria" w:hAnsi="Cambria" w:cs="Times New Roman"/>
          <w:sz w:val="20"/>
          <w:szCs w:val="20"/>
          <w:lang w:val="en-GB"/>
        </w:rPr>
        <w:t xml:space="preserve">. Vol. 44, No. 1. </w:t>
      </w:r>
    </w:p>
  </w:footnote>
  <w:footnote w:id="182">
    <w:p w14:paraId="2CF76385" w14:textId="3039448C" w:rsidR="00CC5209" w:rsidRPr="00EA0F8A" w:rsidRDefault="00CC5209" w:rsidP="00EA0F8A">
      <w:pPr>
        <w:pStyle w:val="NoSpacing"/>
        <w:rPr>
          <w:rFonts w:ascii="Cambria" w:hAnsi="Cambria"/>
          <w:sz w:val="20"/>
          <w:szCs w:val="20"/>
          <w:lang w:val="en-GB"/>
        </w:rPr>
      </w:pPr>
      <w:r w:rsidRPr="00EA0F8A">
        <w:rPr>
          <w:rStyle w:val="FootnoteReference"/>
          <w:rFonts w:ascii="Cambria" w:hAnsi="Cambria"/>
          <w:sz w:val="20"/>
          <w:szCs w:val="20"/>
        </w:rPr>
        <w:footnoteRef/>
      </w:r>
      <w:r w:rsidRPr="00EA0F8A">
        <w:rPr>
          <w:rFonts w:ascii="Cambria" w:hAnsi="Cambria"/>
          <w:sz w:val="20"/>
          <w:szCs w:val="20"/>
        </w:rPr>
        <w:t xml:space="preserve"> </w:t>
      </w:r>
      <w:r w:rsidRPr="00EA0F8A">
        <w:rPr>
          <w:rFonts w:ascii="Cambria" w:hAnsi="Cambria"/>
          <w:sz w:val="20"/>
          <w:szCs w:val="20"/>
          <w:lang w:val="en-GB"/>
        </w:rPr>
        <w:t>Mark Irving Lichbach</w:t>
      </w:r>
      <w:ins w:id="1595" w:author="karl@grindal.org" w:date="2014-10-19T19:43:00Z">
        <w:r>
          <w:rPr>
            <w:rFonts w:ascii="Cambria" w:hAnsi="Cambria"/>
            <w:sz w:val="20"/>
            <w:szCs w:val="20"/>
            <w:lang w:val="en-GB"/>
          </w:rPr>
          <w:fldChar w:fldCharType="begin"/>
        </w:r>
        <w:r>
          <w:instrText xml:space="preserve"> XE "</w:instrText>
        </w:r>
      </w:ins>
      <w:r w:rsidRPr="00D82790">
        <w:rPr>
          <w:rFonts w:ascii="Cambria" w:eastAsia="MS Mincho" w:hAnsi="Cambria" w:cs="Times New Roman"/>
          <w:color w:val="000000" w:themeColor="text1"/>
          <w:lang w:val="en-GB"/>
        </w:rPr>
        <w:instrText>Mark Irving Lichbach</w:instrText>
      </w:r>
      <w:ins w:id="1596" w:author="karl@grindal.org" w:date="2014-10-19T19:43:00Z">
        <w:r>
          <w:instrText xml:space="preserve">" </w:instrText>
        </w:r>
        <w:r>
          <w:rPr>
            <w:rFonts w:ascii="Cambria" w:hAnsi="Cambria"/>
            <w:sz w:val="20"/>
            <w:szCs w:val="20"/>
            <w:lang w:val="en-GB"/>
          </w:rPr>
          <w:fldChar w:fldCharType="end"/>
        </w:r>
      </w:ins>
      <w:r w:rsidRPr="00EA0F8A">
        <w:rPr>
          <w:rFonts w:ascii="Cambria" w:hAnsi="Cambria"/>
          <w:sz w:val="20"/>
          <w:szCs w:val="20"/>
          <w:lang w:val="en-GB"/>
        </w:rPr>
        <w:t xml:space="preserve">. 1998. </w:t>
      </w:r>
      <w:r w:rsidRPr="00EA0F8A">
        <w:rPr>
          <w:rFonts w:ascii="Cambria" w:hAnsi="Cambria"/>
          <w:i/>
          <w:iCs/>
          <w:sz w:val="20"/>
          <w:szCs w:val="20"/>
          <w:lang w:val="en-GB"/>
        </w:rPr>
        <w:t>The Rebel’s Dilemma</w:t>
      </w:r>
      <w:r w:rsidRPr="00EA0F8A">
        <w:rPr>
          <w:rFonts w:ascii="Cambria" w:hAnsi="Cambria"/>
          <w:sz w:val="20"/>
          <w:szCs w:val="20"/>
          <w:lang w:val="en-GB"/>
        </w:rPr>
        <w:t>. Ann Arbor: University of Michigan Press. See pp. 11-13, 16-19.</w:t>
      </w:r>
    </w:p>
  </w:footnote>
  <w:footnote w:id="183">
    <w:p w14:paraId="29B1B771" w14:textId="3173A3A2" w:rsidR="00CC5209" w:rsidRPr="00EA0F8A" w:rsidRDefault="00CC5209" w:rsidP="00EA0F8A">
      <w:pPr>
        <w:pStyle w:val="NoSpacing"/>
        <w:rPr>
          <w:rFonts w:ascii="Cambria" w:hAnsi="Cambria"/>
          <w:sz w:val="20"/>
          <w:szCs w:val="20"/>
        </w:rPr>
      </w:pPr>
      <w:r w:rsidRPr="00EA0F8A">
        <w:rPr>
          <w:rStyle w:val="FootnoteReference"/>
          <w:rFonts w:ascii="Cambria" w:hAnsi="Cambria"/>
          <w:sz w:val="20"/>
          <w:szCs w:val="20"/>
        </w:rPr>
        <w:footnoteRef/>
      </w:r>
      <w:r w:rsidRPr="00EA0F8A">
        <w:rPr>
          <w:rFonts w:ascii="Cambria" w:hAnsi="Cambria"/>
          <w:sz w:val="20"/>
          <w:szCs w:val="20"/>
        </w:rPr>
        <w:t xml:space="preserve"> Chenoweth</w:t>
      </w:r>
      <w:ins w:id="1608" w:author="karl@grindal.org" w:date="2014-10-19T19:16:00Z">
        <w:del w:id="1609" w:author="Microsoft account" w:date="2014-10-20T16:29:00Z">
          <w:r w:rsidDel="008F1491">
            <w:rPr>
              <w:rFonts w:ascii="Cambria" w:hAnsi="Cambria"/>
              <w:sz w:val="20"/>
              <w:szCs w:val="20"/>
            </w:rPr>
            <w:fldChar w:fldCharType="begin"/>
          </w:r>
          <w:r w:rsidDel="008F1491">
            <w:delInstrText xml:space="preserve"> XE "</w:delInstrText>
          </w:r>
        </w:del>
      </w:ins>
      <w:ins w:id="1610" w:author="karl@grindal.org" w:date="2014-10-19T19:15:00Z">
        <w:del w:id="1611" w:author="Microsoft account" w:date="2014-10-20T16:29:00Z">
          <w:r w:rsidRPr="00D82790" w:rsidDel="008F1491">
            <w:rPr>
              <w:rFonts w:ascii="Cambria" w:hAnsi="Cambria" w:cs="Times New Roman"/>
              <w:bCs/>
              <w:color w:val="000000" w:themeColor="text1"/>
            </w:rPr>
            <w:delInstrText>Er</w:delInstrText>
          </w:r>
        </w:del>
      </w:ins>
      <w:ins w:id="1612" w:author="karl@grindal.org" w:date="2014-10-19T19:16:00Z">
        <w:del w:id="1613" w:author="Microsoft account" w:date="2014-10-20T16:29:00Z">
          <w:r w:rsidRPr="00D82790" w:rsidDel="008F1491">
            <w:rPr>
              <w:rFonts w:ascii="Cambria" w:hAnsi="Cambria" w:cs="Times New Roman"/>
              <w:bCs/>
              <w:color w:val="000000" w:themeColor="text1"/>
            </w:rPr>
            <w:delInstrText xml:space="preserve">ica </w:delInstrText>
          </w:r>
        </w:del>
      </w:ins>
      <w:del w:id="1614" w:author="Microsoft account" w:date="2014-10-20T16:29:00Z">
        <w:r w:rsidRPr="00D82790" w:rsidDel="008F1491">
          <w:rPr>
            <w:rFonts w:ascii="Cambria" w:hAnsi="Cambria" w:cs="Times New Roman"/>
            <w:bCs/>
            <w:color w:val="000000" w:themeColor="text1"/>
          </w:rPr>
          <w:delInstrText>Chenoweth</w:delInstrText>
        </w:r>
      </w:del>
      <w:ins w:id="1615" w:author="karl@grindal.org" w:date="2014-10-19T19:16:00Z">
        <w:del w:id="1616" w:author="Microsoft account" w:date="2014-10-20T16:29:00Z">
          <w:r w:rsidDel="008F1491">
            <w:delInstrText xml:space="preserve">" </w:delInstrText>
          </w:r>
          <w:r w:rsidDel="008F1491">
            <w:rPr>
              <w:rFonts w:ascii="Cambria" w:hAnsi="Cambria"/>
              <w:sz w:val="20"/>
              <w:szCs w:val="20"/>
            </w:rPr>
            <w:fldChar w:fldCharType="end"/>
          </w:r>
        </w:del>
      </w:ins>
      <w:r w:rsidRPr="00EA0F8A">
        <w:rPr>
          <w:rFonts w:ascii="Cambria" w:hAnsi="Cambria"/>
          <w:sz w:val="20"/>
          <w:szCs w:val="20"/>
        </w:rPr>
        <w:t xml:space="preserve"> and Stephan, ibid.</w:t>
      </w:r>
    </w:p>
  </w:footnote>
  <w:footnote w:id="184">
    <w:p w14:paraId="21D72087" w14:textId="5A486686" w:rsidR="00CC5209" w:rsidRPr="00EA0F8A" w:rsidRDefault="00CC5209" w:rsidP="00EA0F8A">
      <w:pPr>
        <w:pStyle w:val="Normal1"/>
        <w:spacing w:after="0" w:line="240" w:lineRule="auto"/>
        <w:rPr>
          <w:sz w:val="20"/>
        </w:rPr>
      </w:pPr>
      <w:r w:rsidRPr="00EA0F8A">
        <w:rPr>
          <w:sz w:val="20"/>
          <w:vertAlign w:val="superscript"/>
        </w:rPr>
        <w:footnoteRef/>
      </w:r>
      <w:r w:rsidRPr="00EA0F8A">
        <w:rPr>
          <w:rFonts w:eastAsia="Times New Roman" w:cs="Times New Roman"/>
          <w:sz w:val="20"/>
        </w:rPr>
        <w:t xml:space="preserve"> We would like to acknowledge that some ideas developed in this chapter have been informed by the unpublished writings on Syria by Peter Ackerman</w:t>
      </w:r>
      <w:ins w:id="1620" w:author="karl@grindal.org" w:date="2014-10-18T15:46:00Z">
        <w:r>
          <w:rPr>
            <w:rFonts w:eastAsia="Times New Roman" w:cs="Times New Roman"/>
            <w:sz w:val="20"/>
          </w:rPr>
          <w:fldChar w:fldCharType="begin"/>
        </w:r>
        <w:r>
          <w:instrText xml:space="preserve"> XE "</w:instrText>
        </w:r>
      </w:ins>
      <w:r w:rsidRPr="00D82790">
        <w:rPr>
          <w:rFonts w:cs="Times New Roman"/>
          <w:b/>
          <w:color w:val="000000" w:themeColor="text1"/>
        </w:rPr>
        <w:instrText>Peter Ackerman</w:instrText>
      </w:r>
      <w:ins w:id="1621" w:author="karl@grindal.org" w:date="2014-10-18T15:46:00Z">
        <w:r>
          <w:instrText xml:space="preserve">" </w:instrText>
        </w:r>
        <w:r>
          <w:rPr>
            <w:rFonts w:eastAsia="Times New Roman" w:cs="Times New Roman"/>
            <w:sz w:val="20"/>
          </w:rPr>
          <w:fldChar w:fldCharType="end"/>
        </w:r>
      </w:ins>
      <w:r w:rsidRPr="00EA0F8A">
        <w:rPr>
          <w:rFonts w:eastAsia="Times New Roman" w:cs="Times New Roman"/>
          <w:sz w:val="20"/>
        </w:rPr>
        <w:t xml:space="preserve">, Jack DuVall,  Mohja Kahf and one of the co-authors. We would also like to thank Maria Stephan for her recommendations and suggestions on improving the content of this chapter. </w:t>
      </w:r>
    </w:p>
  </w:footnote>
  <w:footnote w:id="185">
    <w:p w14:paraId="5507908A"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Mohammed Al Attar, Al: Raqqa: The reality of the military brigades, the administration of the liberated city and the revolutions to come, September 16, 2013. Source:  </w:t>
      </w:r>
    </w:p>
    <w:p w14:paraId="1E40F280" w14:textId="77777777" w:rsidR="00CC5209" w:rsidRPr="00557EF3" w:rsidRDefault="00CC5209" w:rsidP="00BF6C23">
      <w:pPr>
        <w:pStyle w:val="NoSpacing"/>
        <w:rPr>
          <w:rFonts w:ascii="Cambria" w:hAnsi="Cambria"/>
          <w:color w:val="000000" w:themeColor="text1"/>
          <w:sz w:val="20"/>
          <w:szCs w:val="20"/>
        </w:rPr>
      </w:pPr>
      <w:hyperlink r:id="rId32">
        <w:r w:rsidRPr="00557EF3">
          <w:rPr>
            <w:rFonts w:ascii="Cambria" w:hAnsi="Cambria"/>
            <w:color w:val="000000" w:themeColor="text1"/>
            <w:sz w:val="20"/>
            <w:szCs w:val="20"/>
            <w:u w:val="single"/>
          </w:rPr>
          <w:t>http://therepublicgs.net/2013/09/16/al-raqqa-the-reality-of-the-military-brigades-the-administration-of-the-liberated-city-and-the-revolutions-to-come/</w:t>
        </w:r>
      </w:hyperlink>
      <w:hyperlink r:id="rId33"/>
    </w:p>
  </w:footnote>
  <w:footnote w:id="186">
    <w:p w14:paraId="3CA3CF59" w14:textId="5C957297" w:rsidR="00CC5209" w:rsidRPr="00557EF3" w:rsidRDefault="00CC5209" w:rsidP="00BF6C23">
      <w:pPr>
        <w:pStyle w:val="NoSpacing"/>
        <w:rPr>
          <w:rFonts w:ascii="Cambria" w:hAnsi="Cambria"/>
          <w:color w:val="000000" w:themeColor="text1"/>
          <w:sz w:val="20"/>
          <w:szCs w:val="20"/>
        </w:rPr>
      </w:pPr>
      <w:bookmarkStart w:id="1634" w:name="h.3dy6vkm" w:colFirst="0" w:colLast="0"/>
      <w:bookmarkEnd w:id="1634"/>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Maciej Bartkowski</w:t>
      </w:r>
      <w:ins w:id="1635" w:author="karl@grindal.org" w:date="2014-10-18T15:47:00Z">
        <w:r>
          <w:rPr>
            <w:rFonts w:ascii="Cambria" w:hAnsi="Cambria"/>
            <w:color w:val="000000" w:themeColor="text1"/>
            <w:sz w:val="20"/>
            <w:szCs w:val="20"/>
          </w:rPr>
          <w:fldChar w:fldCharType="begin"/>
        </w:r>
        <w:r>
          <w:instrText xml:space="preserve"> XE "</w:instrText>
        </w:r>
      </w:ins>
      <w:r w:rsidRPr="00D82790">
        <w:rPr>
          <w:rFonts w:ascii="Cambria" w:hAnsi="Cambria" w:cs="Times New Roman"/>
          <w:b/>
          <w:color w:val="000000" w:themeColor="text1"/>
        </w:rPr>
        <w:instrText>Maciej Bartkowski</w:instrText>
      </w:r>
      <w:ins w:id="1636" w:author="karl@grindal.org" w:date="2014-10-18T15:47:00Z">
        <w:r>
          <w:instrText xml:space="preserve">" </w:instrText>
        </w:r>
        <w:r>
          <w:rPr>
            <w:rFonts w:ascii="Cambria" w:hAnsi="Cambria"/>
            <w:color w:val="000000" w:themeColor="text1"/>
            <w:sz w:val="20"/>
            <w:szCs w:val="20"/>
          </w:rPr>
          <w:fldChar w:fldCharType="end"/>
        </w:r>
      </w:ins>
      <w:r w:rsidRPr="00557EF3">
        <w:rPr>
          <w:rFonts w:ascii="Cambria" w:hAnsi="Cambria"/>
          <w:color w:val="000000" w:themeColor="text1"/>
          <w:sz w:val="20"/>
          <w:szCs w:val="20"/>
        </w:rPr>
        <w:t xml:space="preserve"> and Mohja Kahf, “The Syrian Resistance: A Tale of Two Struggles.” Part 1 and Part 2 in openDemocracy, September 24, 2013 </w:t>
      </w:r>
    </w:p>
  </w:footnote>
  <w:footnote w:id="187">
    <w:p w14:paraId="735661AB"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See, for example, Philip Khoury, </w:t>
      </w:r>
      <w:r w:rsidRPr="00557EF3">
        <w:rPr>
          <w:rFonts w:ascii="Cambria" w:hAnsi="Cambria"/>
          <w:i/>
          <w:color w:val="000000" w:themeColor="text1"/>
          <w:sz w:val="20"/>
          <w:szCs w:val="20"/>
        </w:rPr>
        <w:t>Syria and the French Mandate: The Politics of Arab Nationalism 1920-1945</w:t>
      </w:r>
      <w:r w:rsidRPr="00557EF3">
        <w:rPr>
          <w:rFonts w:ascii="Cambria" w:hAnsi="Cambria"/>
          <w:color w:val="000000" w:themeColor="text1"/>
          <w:sz w:val="20"/>
          <w:szCs w:val="20"/>
        </w:rPr>
        <w:t>, (Princeton NJ: Princeton University Press), 1987.</w:t>
      </w:r>
    </w:p>
  </w:footnote>
  <w:footnote w:id="188">
    <w:p w14:paraId="53EDE33E"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The video footage of the protest:  https://www.youtube.com/watch?v=zCjLWBfaYCg&amp;feature=results_video&amp;playnext=1&amp;list=PL4ECF881C5FC322BC%20</w:t>
      </w:r>
    </w:p>
  </w:footnote>
  <w:footnote w:id="189">
    <w:p w14:paraId="6833A0C1"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On August 29, 2011 the LCC warned and accurately predicted that “militarizing the revolution would minimize popular support and participation in the revolution (…), undermine the gravity of the humanitarian catastrophe involved in a confrontation with the regime [and] would put the revolution in an arena where the regime has a distinct advantage and would erode the moral superiority.” Cited by Ignacio Alvarez-Ossorio, The Syrian Uprising. Syria’s Struggling Civil Society, </w:t>
      </w:r>
      <w:r w:rsidRPr="00557EF3">
        <w:rPr>
          <w:rFonts w:ascii="Cambria" w:hAnsi="Cambria"/>
          <w:i/>
          <w:color w:val="000000" w:themeColor="text1"/>
          <w:sz w:val="20"/>
          <w:szCs w:val="20"/>
        </w:rPr>
        <w:t>Middle East Quarterly</w:t>
      </w:r>
      <w:r w:rsidRPr="00557EF3">
        <w:rPr>
          <w:rFonts w:ascii="Cambria" w:hAnsi="Cambria"/>
          <w:color w:val="000000" w:themeColor="text1"/>
          <w:sz w:val="20"/>
          <w:szCs w:val="20"/>
        </w:rPr>
        <w:t>, Spring (2012), 27</w:t>
      </w:r>
    </w:p>
  </w:footnote>
  <w:footnote w:id="190">
    <w:p w14:paraId="1FAB0726"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See Vera Mironova Loubna Mrie, Sam Whitt, </w:t>
      </w:r>
      <w:r w:rsidRPr="00557EF3">
        <w:rPr>
          <w:rFonts w:ascii="Cambria" w:hAnsi="Cambria"/>
          <w:i/>
          <w:color w:val="000000" w:themeColor="text1"/>
          <w:sz w:val="20"/>
          <w:szCs w:val="20"/>
        </w:rPr>
        <w:t>Voices of Syria Project</w:t>
      </w:r>
      <w:r w:rsidRPr="00557EF3">
        <w:rPr>
          <w:rFonts w:ascii="Cambria" w:hAnsi="Cambria"/>
          <w:color w:val="000000" w:themeColor="text1"/>
          <w:sz w:val="20"/>
          <w:szCs w:val="20"/>
        </w:rPr>
        <w:t xml:space="preserve">, February 2014 </w:t>
      </w:r>
      <w:hyperlink r:id="rId34">
        <w:r w:rsidRPr="00557EF3">
          <w:rPr>
            <w:rFonts w:ascii="Cambria" w:hAnsi="Cambria"/>
            <w:color w:val="000000" w:themeColor="text1"/>
            <w:sz w:val="20"/>
            <w:szCs w:val="20"/>
            <w:u w:val="single"/>
          </w:rPr>
          <w:t>http://vmironova.net/voices-of-aleppo/papers-and-reports/</w:t>
        </w:r>
      </w:hyperlink>
      <w:r w:rsidRPr="00557EF3">
        <w:rPr>
          <w:rFonts w:ascii="Cambria" w:hAnsi="Cambria"/>
          <w:color w:val="000000" w:themeColor="text1"/>
          <w:sz w:val="20"/>
          <w:szCs w:val="20"/>
        </w:rPr>
        <w:t xml:space="preserve"> </w:t>
      </w:r>
    </w:p>
  </w:footnote>
  <w:footnote w:id="191">
    <w:p w14:paraId="7F3DFA04"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Stephen Zunes, “Supporting Nonviolence in Syria,” </w:t>
      </w:r>
      <w:r w:rsidRPr="00557EF3">
        <w:rPr>
          <w:rFonts w:ascii="Cambria" w:hAnsi="Cambria"/>
          <w:i/>
          <w:color w:val="000000" w:themeColor="text1"/>
          <w:sz w:val="20"/>
          <w:szCs w:val="20"/>
        </w:rPr>
        <w:t>Foreign Policy,</w:t>
      </w:r>
      <w:r w:rsidRPr="00557EF3">
        <w:rPr>
          <w:rFonts w:ascii="Cambria" w:hAnsi="Cambria"/>
          <w:color w:val="000000" w:themeColor="text1"/>
          <w:sz w:val="20"/>
          <w:szCs w:val="20"/>
        </w:rPr>
        <w:t xml:space="preserve"> December 20, 2012  and see the graph that shows the raise of death toll and a decline in a number of protests since the resistance turned violent:</w:t>
      </w:r>
      <w:hyperlink r:id="rId35">
        <w:r w:rsidRPr="00557EF3">
          <w:rPr>
            <w:rFonts w:ascii="Cambria" w:hAnsi="Cambria"/>
            <w:color w:val="000000" w:themeColor="text1"/>
            <w:sz w:val="20"/>
            <w:szCs w:val="20"/>
            <w:u w:val="single"/>
          </w:rPr>
          <w:t>https://www.facebook.com/photo.php?fbid=495042097174752&amp;set=a.288141837864780.82005.287684561243841&amp;type=1&amp;theater</w:t>
        </w:r>
      </w:hyperlink>
      <w:r w:rsidRPr="00557EF3">
        <w:rPr>
          <w:rFonts w:ascii="Cambria" w:hAnsi="Cambria"/>
          <w:color w:val="000000" w:themeColor="text1"/>
          <w:sz w:val="20"/>
          <w:szCs w:val="20"/>
        </w:rPr>
        <w:t xml:space="preserve"> </w:t>
      </w:r>
    </w:p>
  </w:footnote>
  <w:footnote w:id="192">
    <w:p w14:paraId="07AD7B05"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More information about the Stop the Killing campaign and each of its actions check its facebook page: </w:t>
      </w:r>
      <w:hyperlink r:id="rId36">
        <w:r w:rsidRPr="00557EF3">
          <w:rPr>
            <w:rFonts w:ascii="Cambria" w:hAnsi="Cambria"/>
            <w:color w:val="000000" w:themeColor="text1"/>
            <w:sz w:val="20"/>
            <w:szCs w:val="20"/>
            <w:u w:val="single"/>
          </w:rPr>
          <w:t>https://www.facebook.com/media/set/?set=a.309765662466852.67278.220124418097644&amp;type=3</w:t>
        </w:r>
      </w:hyperlink>
      <w:hyperlink r:id="rId37"/>
    </w:p>
  </w:footnote>
  <w:footnote w:id="193">
    <w:p w14:paraId="25552331" w14:textId="77777777" w:rsidR="00CC5209" w:rsidRPr="00557EF3" w:rsidRDefault="00CC5209" w:rsidP="00BF6C23">
      <w:pPr>
        <w:pStyle w:val="NoSpacing"/>
        <w:rPr>
          <w:rFonts w:ascii="Cambria" w:hAnsi="Cambria"/>
          <w:b/>
          <w:color w:val="000000" w:themeColor="text1"/>
          <w:sz w:val="20"/>
          <w:szCs w:val="20"/>
        </w:rPr>
      </w:pPr>
      <w:bookmarkStart w:id="1662" w:name="h.1t3h5sf" w:colFirst="0" w:colLast="0"/>
      <w:bookmarkEnd w:id="1662"/>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Joseph Daher, The Roots and Grassroots of the Syrian Revolution (Part 3 of 4), openDemocracy, April 4, 2014. </w:t>
      </w:r>
    </w:p>
  </w:footnote>
  <w:footnote w:id="194">
    <w:p w14:paraId="4E33E75E" w14:textId="77777777" w:rsidR="00CC5209" w:rsidRPr="00557EF3" w:rsidRDefault="00CC5209" w:rsidP="00BF6C23">
      <w:pPr>
        <w:pStyle w:val="NoSpacing"/>
        <w:rPr>
          <w:rFonts w:ascii="Cambria" w:hAnsi="Cambria"/>
          <w:b/>
          <w:color w:val="000000" w:themeColor="text1"/>
          <w:sz w:val="20"/>
          <w:szCs w:val="20"/>
        </w:rPr>
      </w:pPr>
      <w:bookmarkStart w:id="1664" w:name="h.4d34og8" w:colFirst="0" w:colLast="0"/>
      <w:bookmarkEnd w:id="1664"/>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Joseph Daher, The Roots and Grassroots of the Syrian Revolution (Part 3 of 4), openDemocracy, April 4, 2014. </w:t>
      </w:r>
    </w:p>
  </w:footnote>
  <w:footnote w:id="195">
    <w:p w14:paraId="383FCF73"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More about the Karama Bus check its facebook page: </w:t>
      </w:r>
      <w:hyperlink r:id="rId38">
        <w:r w:rsidRPr="00557EF3">
          <w:rPr>
            <w:rFonts w:ascii="Cambria" w:hAnsi="Cambria"/>
            <w:color w:val="000000" w:themeColor="text1"/>
            <w:sz w:val="20"/>
            <w:szCs w:val="20"/>
            <w:u w:val="single"/>
          </w:rPr>
          <w:t>https://www.facebook.com/alkarama.bus</w:t>
        </w:r>
      </w:hyperlink>
      <w:r w:rsidRPr="00557EF3">
        <w:rPr>
          <w:rFonts w:ascii="Cambria" w:hAnsi="Cambria"/>
          <w:color w:val="000000" w:themeColor="text1"/>
          <w:sz w:val="20"/>
          <w:szCs w:val="20"/>
        </w:rPr>
        <w:t> </w:t>
      </w:r>
    </w:p>
  </w:footnote>
  <w:footnote w:id="196">
    <w:p w14:paraId="03064181" w14:textId="77777777" w:rsidR="00CC5209" w:rsidRPr="00557EF3" w:rsidRDefault="00CC5209" w:rsidP="00BF6C23">
      <w:pPr>
        <w:pStyle w:val="NoSpacing"/>
        <w:rPr>
          <w:rFonts w:ascii="Cambria" w:hAnsi="Cambria"/>
          <w:b/>
          <w:color w:val="000000" w:themeColor="text1"/>
          <w:sz w:val="20"/>
          <w:szCs w:val="20"/>
        </w:rPr>
      </w:pPr>
      <w:bookmarkStart w:id="1665" w:name="h.2s8eyo1" w:colFirst="0" w:colLast="0"/>
      <w:bookmarkEnd w:id="1665"/>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Syria’s Graffiti Revolution, Al Monitor, March 23, 2014. </w:t>
      </w:r>
    </w:p>
  </w:footnote>
  <w:footnote w:id="197">
    <w:p w14:paraId="220B935C" w14:textId="3161E147" w:rsidR="00CC5209" w:rsidRPr="00557EF3" w:rsidRDefault="00CC5209" w:rsidP="00BF6C23">
      <w:pPr>
        <w:pStyle w:val="NoSpacing"/>
        <w:rPr>
          <w:rFonts w:ascii="Cambria" w:hAnsi="Cambria"/>
          <w:b/>
          <w:color w:val="000000" w:themeColor="text1"/>
          <w:sz w:val="20"/>
          <w:szCs w:val="20"/>
        </w:rPr>
      </w:pPr>
      <w:bookmarkStart w:id="1672" w:name="h.msl9k6mk2gf" w:colFirst="0" w:colLast="0"/>
      <w:bookmarkEnd w:id="1672"/>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highlight w:val="white"/>
        </w:rPr>
        <w:t xml:space="preserve">Anne Barnarda, </w:t>
      </w:r>
      <w:r w:rsidRPr="00557EF3">
        <w:rPr>
          <w:rFonts w:ascii="Cambria" w:hAnsi="Cambria"/>
          <w:i/>
          <w:color w:val="000000" w:themeColor="text1"/>
          <w:sz w:val="20"/>
          <w:szCs w:val="20"/>
          <w:highlight w:val="white"/>
        </w:rPr>
        <w:t>If Assad</w:t>
      </w:r>
      <w:ins w:id="1673" w:author="karl@grindal.org" w:date="2014-10-18T16:07:00Z">
        <w:r>
          <w:rPr>
            <w:rFonts w:ascii="Cambria" w:hAnsi="Cambria"/>
            <w:i/>
            <w:color w:val="000000" w:themeColor="text1"/>
            <w:sz w:val="20"/>
            <w:szCs w:val="20"/>
            <w:highlight w:val="white"/>
          </w:rPr>
          <w:fldChar w:fldCharType="begin"/>
        </w:r>
        <w:r>
          <w:instrText xml:space="preserve"> XE "</w:instrText>
        </w:r>
        <w:r w:rsidRPr="00D82790">
          <w:rPr>
            <w:rFonts w:ascii="Cambria" w:hAnsi="Cambria" w:cs="Times New Roman"/>
            <w:color w:val="000000" w:themeColor="text1"/>
          </w:rPr>
          <w:instrText>Bashar al Assad</w:instrText>
        </w:r>
        <w:r>
          <w:instrText xml:space="preserve">" </w:instrText>
        </w:r>
        <w:r>
          <w:rPr>
            <w:rFonts w:ascii="Cambria" w:hAnsi="Cambria"/>
            <w:i/>
            <w:color w:val="000000" w:themeColor="text1"/>
            <w:sz w:val="20"/>
            <w:szCs w:val="20"/>
            <w:highlight w:val="white"/>
          </w:rPr>
          <w:fldChar w:fldCharType="end"/>
        </w:r>
      </w:ins>
      <w:r w:rsidRPr="00557EF3">
        <w:rPr>
          <w:rFonts w:ascii="Cambria" w:hAnsi="Cambria"/>
          <w:i/>
          <w:color w:val="000000" w:themeColor="text1"/>
          <w:sz w:val="20"/>
          <w:szCs w:val="20"/>
          <w:highlight w:val="white"/>
        </w:rPr>
        <w:t xml:space="preserve"> Wins War, Challenge From His Own Sect May Follow</w:t>
      </w:r>
      <w:r w:rsidRPr="00557EF3">
        <w:rPr>
          <w:rFonts w:ascii="Cambria" w:hAnsi="Cambria"/>
          <w:color w:val="000000" w:themeColor="text1"/>
          <w:sz w:val="20"/>
          <w:szCs w:val="20"/>
          <w:highlight w:val="white"/>
        </w:rPr>
        <w:t>, NYTimes, April 24, 2014</w:t>
      </w:r>
    </w:p>
  </w:footnote>
  <w:footnote w:id="198">
    <w:p w14:paraId="3120EB52"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Kurth Schock, Nonviolent Action and Its Misconceptions: Insights for Social Scientists, </w:t>
      </w:r>
      <w:r w:rsidRPr="00557EF3">
        <w:rPr>
          <w:rFonts w:ascii="Cambria" w:hAnsi="Cambria"/>
          <w:i/>
          <w:color w:val="000000" w:themeColor="text1"/>
          <w:sz w:val="20"/>
          <w:szCs w:val="20"/>
          <w:highlight w:val="white"/>
        </w:rPr>
        <w:t xml:space="preserve">Political Science and Politics </w:t>
      </w:r>
      <w:r w:rsidRPr="00557EF3">
        <w:rPr>
          <w:rFonts w:ascii="Cambria" w:hAnsi="Cambria"/>
          <w:color w:val="000000" w:themeColor="text1"/>
          <w:sz w:val="20"/>
          <w:szCs w:val="20"/>
          <w:highlight w:val="white"/>
        </w:rPr>
        <w:t xml:space="preserve">36, no. 4, (2003),708. </w:t>
      </w:r>
    </w:p>
  </w:footnote>
  <w:footnote w:id="199">
    <w:p w14:paraId="56F06A6D"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Kristine Eck and Lisa Hultman, “One-Sided Violence Against Civilians in War: Insights from New Fatality Data,” </w:t>
      </w:r>
      <w:r w:rsidRPr="00557EF3">
        <w:rPr>
          <w:rFonts w:ascii="Cambria" w:hAnsi="Cambria"/>
          <w:i/>
          <w:color w:val="000000" w:themeColor="text1"/>
          <w:sz w:val="20"/>
          <w:szCs w:val="20"/>
        </w:rPr>
        <w:t>Journal of Peace Research</w:t>
      </w:r>
      <w:r w:rsidRPr="00557EF3">
        <w:rPr>
          <w:rFonts w:ascii="Cambria" w:hAnsi="Cambria"/>
          <w:color w:val="000000" w:themeColor="text1"/>
          <w:sz w:val="20"/>
          <w:szCs w:val="20"/>
        </w:rPr>
        <w:t xml:space="preserve">, vol. 44, no. 2 (2007), 237. </w:t>
      </w:r>
    </w:p>
    <w:p w14:paraId="602FB5EE"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w:t>
      </w:r>
      <w:hyperlink r:id="rId39">
        <w:r w:rsidRPr="00557EF3">
          <w:rPr>
            <w:rFonts w:ascii="Cambria" w:hAnsi="Cambria"/>
            <w:color w:val="000000" w:themeColor="text1"/>
            <w:sz w:val="20"/>
            <w:szCs w:val="20"/>
            <w:u w:val="single"/>
          </w:rPr>
          <w:t>http://www.pcr.uu.se/digitalAssets/147/147088_eck.hultman.jpr.pdf</w:t>
        </w:r>
      </w:hyperlink>
      <w:hyperlink r:id="rId40"/>
    </w:p>
  </w:footnote>
  <w:footnote w:id="200">
    <w:p w14:paraId="21635F9A" w14:textId="12C60C32"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“During the first five months of nonviolent civil resistance (mid-March to mid-August, 2011), the death toll was 2,019 (figures exclude regime army casualties). In the next five months (mid-August 2011 to mid-January 2011) mixed violent and nonviolent resistance saw the death toll climbed to 3,144, a 56% increase. Finally, during the first five months of armed resistance (mid-January 2012 to mid-June 2012) the death toll was already 8,195, a staggering 161% increase in comparison with the casualties du</w:t>
      </w:r>
      <w:r>
        <w:fldChar w:fldCharType="begin"/>
      </w:r>
      <w:r>
        <w:instrText xml:space="preserve"> HYPERLINK "http://www.opendemocracy.net/civilresistance/maciej-bartkowski-mohja-kahf/syrian-resistance-tale-of-two-struggles-part-2" \h </w:instrText>
      </w:r>
      <w:r>
        <w:fldChar w:fldCharType="separate"/>
      </w:r>
      <w:r w:rsidRPr="00557EF3">
        <w:rPr>
          <w:rFonts w:ascii="Cambria" w:hAnsi="Cambria"/>
          <w:color w:val="000000" w:themeColor="text1"/>
          <w:sz w:val="20"/>
          <w:szCs w:val="20"/>
        </w:rPr>
        <w:t>ring nonviolent struggle.” See Maciej Bartkowski</w:t>
      </w:r>
      <w:ins w:id="1685" w:author="karl@grindal.org" w:date="2014-10-18T15:47:00Z">
        <w:r>
          <w:rPr>
            <w:rFonts w:ascii="Cambria" w:hAnsi="Cambria"/>
            <w:color w:val="000000" w:themeColor="text1"/>
            <w:sz w:val="20"/>
            <w:szCs w:val="20"/>
          </w:rPr>
          <w:fldChar w:fldCharType="begin"/>
        </w:r>
        <w:r>
          <w:instrText xml:space="preserve"> XE "</w:instrText>
        </w:r>
      </w:ins>
      <w:r w:rsidRPr="00D82790">
        <w:rPr>
          <w:rFonts w:ascii="Cambria" w:hAnsi="Cambria" w:cs="Times New Roman"/>
          <w:b/>
          <w:color w:val="000000" w:themeColor="text1"/>
        </w:rPr>
        <w:instrText>Maciej Bartkowski</w:instrText>
      </w:r>
      <w:ins w:id="1686" w:author="karl@grindal.org" w:date="2014-10-18T15:47:00Z">
        <w:r>
          <w:instrText xml:space="preserve">" </w:instrText>
        </w:r>
        <w:r>
          <w:rPr>
            <w:rFonts w:ascii="Cambria" w:hAnsi="Cambria"/>
            <w:color w:val="000000" w:themeColor="text1"/>
            <w:sz w:val="20"/>
            <w:szCs w:val="20"/>
          </w:rPr>
          <w:fldChar w:fldCharType="end"/>
        </w:r>
      </w:ins>
      <w:r w:rsidRPr="00557EF3">
        <w:rPr>
          <w:rFonts w:ascii="Cambria" w:hAnsi="Cambria"/>
          <w:color w:val="000000" w:themeColor="text1"/>
          <w:sz w:val="20"/>
          <w:szCs w:val="20"/>
        </w:rPr>
        <w:t xml:space="preserve"> and Mohja Kahf, “The Syrian Resistance: A Tale of Two Struggles. Part 2” in openDemocra</w:t>
      </w:r>
      <w:r>
        <w:rPr>
          <w:rFonts w:ascii="Cambria" w:hAnsi="Cambria"/>
          <w:color w:val="000000" w:themeColor="text1"/>
          <w:sz w:val="20"/>
          <w:szCs w:val="20"/>
        </w:rPr>
        <w:fldChar w:fldCharType="end"/>
      </w:r>
      <w:r w:rsidRPr="00557EF3">
        <w:rPr>
          <w:rFonts w:ascii="Cambria" w:hAnsi="Cambria"/>
          <w:color w:val="000000" w:themeColor="text1"/>
          <w:sz w:val="20"/>
          <w:szCs w:val="20"/>
        </w:rPr>
        <w:t>cy September 24, 2013.</w:t>
      </w:r>
    </w:p>
  </w:footnote>
  <w:footnote w:id="201">
    <w:p w14:paraId="7C575F3F" w14:textId="3266B208"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Erica Chenoweth</w:t>
      </w:r>
      <w:ins w:id="1688" w:author="karl@grindal.org" w:date="2014-10-18T15:46:00Z">
        <w:del w:id="1689" w:author="Microsoft account" w:date="2014-10-20T16:29:00Z">
          <w:r w:rsidDel="008F1491">
            <w:rPr>
              <w:rFonts w:ascii="Cambria" w:hAnsi="Cambria"/>
              <w:color w:val="000000" w:themeColor="text1"/>
              <w:sz w:val="20"/>
              <w:szCs w:val="20"/>
            </w:rPr>
            <w:fldChar w:fldCharType="begin"/>
          </w:r>
          <w:r w:rsidDel="008F1491">
            <w:delInstrText xml:space="preserve"> XE "</w:delInstrText>
          </w:r>
        </w:del>
      </w:ins>
      <w:del w:id="1690" w:author="Microsoft account" w:date="2014-10-20T16:29:00Z">
        <w:r w:rsidRPr="00D82790" w:rsidDel="008F1491">
          <w:rPr>
            <w:rFonts w:ascii="Cambria" w:hAnsi="Cambria" w:cs="Times New Roman"/>
            <w:b/>
            <w:color w:val="000000" w:themeColor="text1"/>
          </w:rPr>
          <w:delInstrText>Erica Chenoweth</w:delInstrText>
        </w:r>
      </w:del>
      <w:ins w:id="1691" w:author="karl@grindal.org" w:date="2014-10-18T15:46:00Z">
        <w:del w:id="1692" w:author="Microsoft account" w:date="2014-10-20T16:29:00Z">
          <w:r w:rsidDel="008F1491">
            <w:delInstrText xml:space="preserve">" </w:delInstrText>
          </w:r>
          <w:r w:rsidDel="008F1491">
            <w:rPr>
              <w:rFonts w:ascii="Cambria" w:hAnsi="Cambria"/>
              <w:color w:val="000000" w:themeColor="text1"/>
              <w:sz w:val="20"/>
              <w:szCs w:val="20"/>
            </w:rPr>
            <w:fldChar w:fldCharType="end"/>
          </w:r>
        </w:del>
      </w:ins>
      <w:r w:rsidRPr="00557EF3">
        <w:rPr>
          <w:rFonts w:ascii="Cambria" w:hAnsi="Cambria"/>
          <w:color w:val="000000" w:themeColor="text1"/>
          <w:sz w:val="20"/>
          <w:szCs w:val="20"/>
        </w:rPr>
        <w:t>, “</w:t>
      </w:r>
      <w:r w:rsidRPr="00557EF3">
        <w:rPr>
          <w:rFonts w:ascii="Cambria" w:hAnsi="Cambria"/>
          <w:color w:val="000000" w:themeColor="text1"/>
          <w:sz w:val="20"/>
          <w:szCs w:val="20"/>
          <w:highlight w:val="white"/>
        </w:rPr>
        <w:t xml:space="preserve">Why Sit-Ins Succeed -- Or Fail,” </w:t>
      </w:r>
      <w:r w:rsidRPr="00557EF3">
        <w:rPr>
          <w:rFonts w:ascii="Cambria" w:hAnsi="Cambria"/>
          <w:i/>
          <w:color w:val="000000" w:themeColor="text1"/>
          <w:sz w:val="20"/>
          <w:szCs w:val="20"/>
          <w:highlight w:val="white"/>
        </w:rPr>
        <w:t>Foreign Affairs</w:t>
      </w:r>
      <w:r w:rsidRPr="00557EF3">
        <w:rPr>
          <w:rFonts w:ascii="Cambria" w:hAnsi="Cambria"/>
          <w:color w:val="000000" w:themeColor="text1"/>
          <w:sz w:val="20"/>
          <w:szCs w:val="20"/>
          <w:highlight w:val="white"/>
        </w:rPr>
        <w:t>, August 11, 2013.</w:t>
      </w:r>
    </w:p>
  </w:footnote>
  <w:footnote w:id="202">
    <w:p w14:paraId="3EEDFEF4"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Oliver Kaplan, “How Communities Use Nonviolent Strategies to Avoid Civil War Violence,” ICNC Academic Webinar, January 20, 2013. </w:t>
      </w:r>
    </w:p>
  </w:footnote>
  <w:footnote w:id="203">
    <w:p w14:paraId="4B5AB546"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Ibid.</w:t>
      </w:r>
    </w:p>
  </w:footnote>
  <w:footnote w:id="204">
    <w:p w14:paraId="71E92813"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Lilian Palma, “The Courage of Cheran: Organizing against Violence,” openDemocracy, December 14, 2011. </w:t>
      </w:r>
    </w:p>
  </w:footnote>
  <w:footnote w:id="205">
    <w:p w14:paraId="18B36574"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Howard Clark, </w:t>
      </w:r>
      <w:r w:rsidRPr="00557EF3">
        <w:rPr>
          <w:rFonts w:ascii="Cambria" w:hAnsi="Cambria"/>
          <w:i/>
          <w:color w:val="000000" w:themeColor="text1"/>
          <w:sz w:val="20"/>
          <w:szCs w:val="20"/>
        </w:rPr>
        <w:t>Civil Resistance in Kosovo,</w:t>
      </w:r>
      <w:r w:rsidRPr="00557EF3">
        <w:rPr>
          <w:rFonts w:ascii="Cambria" w:hAnsi="Cambria"/>
          <w:color w:val="000000" w:themeColor="text1"/>
          <w:sz w:val="20"/>
          <w:szCs w:val="20"/>
        </w:rPr>
        <w:t xml:space="preserve"> (London: Pluto Press, 2000). </w:t>
      </w:r>
    </w:p>
  </w:footnote>
  <w:footnote w:id="206">
    <w:p w14:paraId="3547D30E" w14:textId="77777777"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All three last cases are discussed in </w:t>
      </w:r>
      <w:r w:rsidRPr="00557EF3">
        <w:rPr>
          <w:rFonts w:ascii="Cambria" w:hAnsi="Cambria"/>
          <w:color w:val="000000" w:themeColor="text1"/>
          <w:sz w:val="20"/>
          <w:szCs w:val="20"/>
          <w:highlight w:val="white"/>
        </w:rPr>
        <w:t xml:space="preserve">Mary B. Anderson and Marshall Wallace, </w:t>
      </w:r>
      <w:r w:rsidRPr="00557EF3">
        <w:rPr>
          <w:rFonts w:ascii="Cambria" w:hAnsi="Cambria"/>
          <w:i/>
          <w:color w:val="000000" w:themeColor="text1"/>
          <w:sz w:val="20"/>
          <w:szCs w:val="20"/>
        </w:rPr>
        <w:t>Opting Out of War: Strategies to Prevent Violent Conflict</w:t>
      </w:r>
      <w:r w:rsidRPr="00557EF3">
        <w:rPr>
          <w:rFonts w:ascii="Cambria" w:hAnsi="Cambria"/>
          <w:color w:val="000000" w:themeColor="text1"/>
          <w:sz w:val="20"/>
          <w:szCs w:val="20"/>
        </w:rPr>
        <w:t xml:space="preserve">. (Boulder, CO., Lynne Rienner Publishers, 2012). </w:t>
      </w:r>
    </w:p>
  </w:footnote>
  <w:footnote w:id="207">
    <w:p w14:paraId="1F78979B" w14:textId="1E2A89D4" w:rsidR="00CC5209" w:rsidRPr="00557EF3" w:rsidRDefault="00CC5209" w:rsidP="00BF6C23">
      <w:pPr>
        <w:pStyle w:val="NoSpacing"/>
        <w:rPr>
          <w:rFonts w:ascii="Cambria" w:hAnsi="Cambria"/>
          <w:color w:val="000000" w:themeColor="text1"/>
          <w:sz w:val="20"/>
          <w:szCs w:val="20"/>
        </w:rPr>
      </w:pPr>
      <w:r w:rsidRPr="00557EF3">
        <w:rPr>
          <w:rFonts w:ascii="Cambria" w:hAnsi="Cambria"/>
          <w:color w:val="000000" w:themeColor="text1"/>
          <w:sz w:val="20"/>
          <w:szCs w:val="20"/>
          <w:vertAlign w:val="superscript"/>
        </w:rPr>
        <w:footnoteRef/>
      </w:r>
      <w:r w:rsidRPr="00557EF3">
        <w:rPr>
          <w:rFonts w:ascii="Cambria" w:hAnsi="Cambria"/>
          <w:color w:val="000000" w:themeColor="text1"/>
          <w:sz w:val="20"/>
          <w:szCs w:val="20"/>
        </w:rPr>
        <w:t xml:space="preserve"> As for the latter, the bill for a relatively short-lived NATO</w:t>
      </w:r>
      <w:ins w:id="1694" w:author="karl@grindal.org" w:date="2014-10-19T19:56:00Z">
        <w:r>
          <w:rPr>
            <w:rFonts w:ascii="Cambria" w:hAnsi="Cambria"/>
            <w:color w:val="000000" w:themeColor="text1"/>
            <w:sz w:val="20"/>
            <w:szCs w:val="20"/>
          </w:rPr>
          <w:fldChar w:fldCharType="begin"/>
        </w:r>
        <w:r>
          <w:instrText xml:space="preserve"> XE "</w:instrText>
        </w:r>
      </w:ins>
      <w:r w:rsidRPr="00D82790">
        <w:rPr>
          <w:rFonts w:ascii="Cambria" w:hAnsi="Cambria"/>
        </w:rPr>
        <w:instrText>NATO</w:instrText>
      </w:r>
      <w:ins w:id="1695" w:author="karl@grindal.org" w:date="2014-10-19T19:56:00Z">
        <w:r>
          <w:instrText xml:space="preserve">" </w:instrText>
        </w:r>
        <w:r>
          <w:rPr>
            <w:rFonts w:ascii="Cambria" w:hAnsi="Cambria"/>
            <w:color w:val="000000" w:themeColor="text1"/>
            <w:sz w:val="20"/>
            <w:szCs w:val="20"/>
          </w:rPr>
          <w:fldChar w:fldCharType="end"/>
        </w:r>
      </w:ins>
      <w:r w:rsidRPr="00557EF3">
        <w:rPr>
          <w:rFonts w:ascii="Cambria" w:hAnsi="Cambria"/>
          <w:color w:val="000000" w:themeColor="text1"/>
          <w:sz w:val="20"/>
          <w:szCs w:val="20"/>
        </w:rPr>
        <w:t xml:space="preserve"> military intervention in Libya (limited to 8 months of air campaign) was estimated to reach at least $2 billion.  </w:t>
      </w:r>
      <w:hyperlink r:id="rId41">
        <w:r w:rsidRPr="00557EF3">
          <w:rPr>
            <w:rFonts w:ascii="Cambria" w:hAnsi="Cambria"/>
            <w:color w:val="000000" w:themeColor="text1"/>
            <w:sz w:val="20"/>
            <w:szCs w:val="20"/>
            <w:u w:val="single"/>
          </w:rPr>
          <w:t>http://www.usnews.com/news/articles/2011/10/31/end-of-natos-libya-intervention-means-financial-relief-for-allies</w:t>
        </w:r>
      </w:hyperlink>
      <w:hyperlink r:id="rId42"/>
    </w:p>
  </w:footnote>
  <w:footnote w:id="208">
    <w:p w14:paraId="705CCEC7" w14:textId="77777777" w:rsidR="00CC5209" w:rsidRPr="00557EF3" w:rsidRDefault="00CC5209" w:rsidP="00BF6C23">
      <w:pPr>
        <w:pStyle w:val="NoSpacing"/>
        <w:rPr>
          <w:rFonts w:ascii="Cambria" w:hAnsi="Cambria"/>
          <w:bCs/>
          <w:color w:val="000000" w:themeColor="text1"/>
          <w:kern w:val="36"/>
          <w:sz w:val="20"/>
          <w:szCs w:val="20"/>
        </w:rPr>
      </w:pPr>
      <w:r w:rsidRPr="00557EF3">
        <w:rPr>
          <w:rStyle w:val="FootnoteReference"/>
          <w:rFonts w:ascii="Cambria" w:hAnsi="Cambria"/>
          <w:color w:val="000000" w:themeColor="text1"/>
          <w:sz w:val="20"/>
          <w:szCs w:val="20"/>
        </w:rPr>
        <w:footnoteRef/>
      </w:r>
      <w:r w:rsidRPr="00557EF3">
        <w:rPr>
          <w:rFonts w:ascii="Cambria" w:hAnsi="Cambria"/>
          <w:color w:val="000000" w:themeColor="text1"/>
          <w:sz w:val="20"/>
          <w:szCs w:val="20"/>
        </w:rPr>
        <w:t xml:space="preserve"> </w:t>
      </w:r>
      <w:r w:rsidRPr="00557EF3">
        <w:rPr>
          <w:rFonts w:ascii="Cambria" w:hAnsi="Cambria"/>
          <w:bCs/>
          <w:color w:val="000000" w:themeColor="text1"/>
          <w:sz w:val="20"/>
          <w:szCs w:val="20"/>
        </w:rPr>
        <w:t>Islamic State of Iraq and the Levant. More on the foreign fighters in Syria see Aaron Y. Zelin, “</w:t>
      </w:r>
      <w:r w:rsidRPr="00557EF3">
        <w:rPr>
          <w:rFonts w:ascii="Cambria" w:hAnsi="Cambria"/>
          <w:bCs/>
          <w:color w:val="000000" w:themeColor="text1"/>
          <w:kern w:val="36"/>
          <w:sz w:val="20"/>
          <w:szCs w:val="20"/>
        </w:rPr>
        <w:t>Who Are the Foreign Fighters in Syria?” The Washington Institute, December 5, 2013</w:t>
      </w:r>
    </w:p>
    <w:p w14:paraId="33758E59" w14:textId="77777777" w:rsidR="00CC5209" w:rsidRDefault="00CC5209" w:rsidP="00BF6C23">
      <w:pPr>
        <w:pStyle w:val="FootnoteText"/>
      </w:pPr>
    </w:p>
  </w:footnote>
  <w:footnote w:id="209">
    <w:p w14:paraId="780ED19A" w14:textId="77777777" w:rsidR="00CC5209" w:rsidRPr="00D93C03" w:rsidRDefault="00CC5209" w:rsidP="007C631C">
      <w:pPr>
        <w:rPr>
          <w:rFonts w:ascii="Garamond" w:hAnsi="Garamond"/>
          <w:sz w:val="20"/>
          <w:szCs w:val="20"/>
        </w:rPr>
      </w:pPr>
      <w:r w:rsidRPr="00D93C03">
        <w:rPr>
          <w:rStyle w:val="FootnoteReference"/>
          <w:rFonts w:ascii="Garamond" w:hAnsi="Garamond"/>
          <w:sz w:val="20"/>
          <w:szCs w:val="20"/>
        </w:rPr>
        <w:footnoteRef/>
      </w:r>
      <w:r w:rsidRPr="00D93C03">
        <w:rPr>
          <w:rFonts w:ascii="Garamond" w:hAnsi="Garamond"/>
          <w:sz w:val="20"/>
          <w:szCs w:val="20"/>
        </w:rPr>
        <w:t xml:space="preserve"> Assistant Professor for Human Rights Law, School of Diplomacy and International Relations, Seton Hall University, </w:t>
      </w:r>
      <w:hyperlink r:id="rId43" w:history="1">
        <w:r w:rsidRPr="00D93C03">
          <w:rPr>
            <w:rStyle w:val="Hyperlink"/>
            <w:rFonts w:ascii="Garamond" w:hAnsi="Garamond"/>
            <w:sz w:val="20"/>
            <w:szCs w:val="20"/>
          </w:rPr>
          <w:t>elizabeth.wilson@shu.edu</w:t>
        </w:r>
      </w:hyperlink>
      <w:r w:rsidRPr="00D93C03">
        <w:rPr>
          <w:rFonts w:ascii="Garamond" w:hAnsi="Garamond"/>
          <w:sz w:val="20"/>
          <w:szCs w:val="20"/>
        </w:rPr>
        <w:t xml:space="preserve">.  Research assistance was provided by Nicola Barrach-Yousefi.  </w:t>
      </w:r>
    </w:p>
  </w:footnote>
  <w:footnote w:id="210">
    <w:p w14:paraId="6B8BFBC0" w14:textId="72744C9A" w:rsidR="00CC5209" w:rsidRPr="00340E02" w:rsidRDefault="00CC5209" w:rsidP="007C631C">
      <w:pPr>
        <w:pStyle w:val="FootnoteText"/>
        <w:rPr>
          <w:rFonts w:ascii="Garamond" w:hAnsi="Garamond"/>
        </w:rPr>
      </w:pPr>
      <w:r w:rsidRPr="00D93C03">
        <w:rPr>
          <w:rStyle w:val="FootnoteReference"/>
          <w:rFonts w:ascii="Garamond" w:hAnsi="Garamond"/>
        </w:rPr>
        <w:footnoteRef/>
      </w:r>
      <w:r w:rsidRPr="00D93C03">
        <w:rPr>
          <w:rFonts w:ascii="Garamond" w:hAnsi="Garamond"/>
        </w:rPr>
        <w:t xml:space="preserve">Report of the United Nations High Commissioner on Human Rights, Seminar on Effective Measures and Best Practices to Ensure the Promotion and Protection of Human Rights in the Context of Peaceful Protests, </w:t>
      </w:r>
      <w:r w:rsidRPr="00340E02">
        <w:rPr>
          <w:rFonts w:ascii="Garamond" w:hAnsi="Garamond"/>
        </w:rPr>
        <w:t>U.N. Doc. A/HRC</w:t>
      </w:r>
      <w:ins w:id="1707" w:author="karl@grindal.org" w:date="2014-10-19T20:30: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Human Rights Committee</w:instrText>
        </w:r>
        <w:r>
          <w:instrText xml:space="preserve">" </w:instrText>
        </w:r>
        <w:r>
          <w:rPr>
            <w:rFonts w:ascii="Garamond" w:hAnsi="Garamond"/>
          </w:rPr>
          <w:fldChar w:fldCharType="end"/>
        </w:r>
      </w:ins>
      <w:r w:rsidRPr="00340E02">
        <w:rPr>
          <w:rFonts w:ascii="Garamond" w:hAnsi="Garamond"/>
        </w:rPr>
        <w:t xml:space="preserve">/25/32/, para. 11 (Jan. 29, 2014). The seminar took place on December 2, 2013. </w:t>
      </w:r>
    </w:p>
  </w:footnote>
  <w:footnote w:id="211">
    <w:p w14:paraId="7445E9DC" w14:textId="74B25A5F" w:rsidR="00CC5209" w:rsidRPr="00340E02" w:rsidRDefault="00CC5209" w:rsidP="007C631C">
      <w:pPr>
        <w:pStyle w:val="FootnoteText"/>
        <w:contextualSpacing/>
        <w:rPr>
          <w:rFonts w:ascii="Garamond" w:hAnsi="Garamond"/>
        </w:rPr>
      </w:pPr>
      <w:r w:rsidRPr="00340E02">
        <w:rPr>
          <w:rStyle w:val="FootnoteReference"/>
          <w:rFonts w:ascii="Garamond" w:hAnsi="Garamond"/>
        </w:rPr>
        <w:footnoteRef/>
      </w:r>
      <w:r w:rsidRPr="00340E02">
        <w:rPr>
          <w:rFonts w:ascii="Garamond" w:hAnsi="Garamond"/>
        </w:rPr>
        <w:t xml:space="preserve"> ICCPR</w:t>
      </w:r>
      <w:ins w:id="1708" w:author="karl@grindal.org" w:date="2014-10-19T19:49: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International Convention on Civil and Political Rights</w:instrText>
        </w:r>
        <w:r>
          <w:instrText xml:space="preserve">" </w:instrText>
        </w:r>
        <w:r>
          <w:rPr>
            <w:rFonts w:ascii="Garamond" w:hAnsi="Garamond"/>
          </w:rPr>
          <w:fldChar w:fldCharType="end"/>
        </w:r>
      </w:ins>
      <w:r w:rsidRPr="00340E02">
        <w:rPr>
          <w:rFonts w:ascii="Garamond" w:hAnsi="Garamond"/>
        </w:rPr>
        <w:t>, Art. 1(1)</w:t>
      </w:r>
      <w:r w:rsidRPr="00340E02">
        <w:rPr>
          <w:rFonts w:ascii="Garamond" w:hAnsi="Garamond"/>
          <w:i/>
          <w:color w:val="000000"/>
        </w:rPr>
        <w:t xml:space="preserve"> </w:t>
      </w:r>
      <w:r w:rsidRPr="00340E02">
        <w:rPr>
          <w:rFonts w:ascii="Garamond" w:hAnsi="Garamond"/>
          <w:color w:val="000000"/>
        </w:rPr>
        <w:t xml:space="preserve">(“All peoples have the right of self-determination. By virtue of that right they freely determine their political status and freely pursue their economic, social and cultural development.”) </w:t>
      </w:r>
      <w:r w:rsidRPr="00340E02">
        <w:rPr>
          <w:rFonts w:ascii="Garamond" w:hAnsi="Garamond"/>
          <w:i/>
          <w:color w:val="000000"/>
        </w:rPr>
        <w:t xml:space="preserve"> </w:t>
      </w:r>
    </w:p>
  </w:footnote>
  <w:footnote w:id="212">
    <w:p w14:paraId="39299987" w14:textId="77777777" w:rsidR="00CC5209" w:rsidRPr="00340E02" w:rsidRDefault="00CC5209" w:rsidP="007C631C">
      <w:pPr>
        <w:spacing w:line="240" w:lineRule="auto"/>
        <w:contextualSpacing/>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 xml:space="preserve">Id. </w:t>
      </w:r>
      <w:r w:rsidRPr="00340E02">
        <w:rPr>
          <w:rFonts w:ascii="Garamond" w:hAnsi="Garamond"/>
        </w:rPr>
        <w:t>at Art. 21(“The right of peaceful assembly shall be recognized”)</w:t>
      </w:r>
      <w:r w:rsidRPr="00340E02">
        <w:rPr>
          <w:rFonts w:ascii="Garamond" w:hAnsi="Garamond"/>
          <w:i/>
        </w:rPr>
        <w:t xml:space="preserve">. </w:t>
      </w:r>
    </w:p>
  </w:footnote>
  <w:footnote w:id="213">
    <w:p w14:paraId="0BF3AC95" w14:textId="1815C7A9" w:rsidR="00CC5209" w:rsidRPr="00340E02" w:rsidRDefault="00CC5209" w:rsidP="007C631C">
      <w:pPr>
        <w:pStyle w:val="FootnoteText"/>
        <w:contextualSpacing/>
        <w:rPr>
          <w:rFonts w:ascii="Garamond" w:hAnsi="Garamond"/>
        </w:rPr>
      </w:pPr>
      <w:r w:rsidRPr="00340E02">
        <w:rPr>
          <w:rStyle w:val="FootnoteReference"/>
          <w:rFonts w:ascii="Garamond" w:hAnsi="Garamond"/>
        </w:rPr>
        <w:footnoteRef/>
      </w:r>
      <w:r w:rsidRPr="00340E02">
        <w:rPr>
          <w:rFonts w:ascii="Garamond" w:hAnsi="Garamond"/>
        </w:rPr>
        <w:t xml:space="preserve"> ICCPR</w:t>
      </w:r>
      <w:ins w:id="1709" w:author="karl@grindal.org" w:date="2014-10-19T19:49: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International Convention on Civil and Political Rights</w:instrText>
        </w:r>
        <w:r>
          <w:instrText xml:space="preserve">" </w:instrText>
        </w:r>
        <w:r>
          <w:rPr>
            <w:rFonts w:ascii="Garamond" w:hAnsi="Garamond"/>
          </w:rPr>
          <w:fldChar w:fldCharType="end"/>
        </w:r>
      </w:ins>
      <w:r w:rsidRPr="00340E02">
        <w:rPr>
          <w:rFonts w:ascii="Garamond" w:hAnsi="Garamond"/>
        </w:rPr>
        <w:t xml:space="preserve">, </w:t>
      </w:r>
      <w:r w:rsidRPr="00340E02">
        <w:rPr>
          <w:rFonts w:ascii="Garamond" w:hAnsi="Garamond"/>
          <w:bCs/>
          <w:iCs/>
          <w:color w:val="000000"/>
        </w:rPr>
        <w:t>Art. 25</w:t>
      </w:r>
      <w:r w:rsidRPr="00340E02">
        <w:rPr>
          <w:rFonts w:ascii="Garamond" w:hAnsi="Garamond"/>
          <w:bCs/>
          <w:i/>
          <w:iCs/>
          <w:color w:val="000000"/>
        </w:rPr>
        <w:t xml:space="preserve"> </w:t>
      </w:r>
      <w:r w:rsidRPr="00340E02">
        <w:rPr>
          <w:rFonts w:ascii="Garamond" w:hAnsi="Garamond"/>
          <w:bCs/>
          <w:iCs/>
          <w:color w:val="000000"/>
        </w:rPr>
        <w:t>(“</w:t>
      </w:r>
      <w:r w:rsidRPr="00340E02">
        <w:rPr>
          <w:rFonts w:ascii="Garamond" w:hAnsi="Garamond"/>
          <w:color w:val="000000"/>
        </w:rPr>
        <w:t>Every citizen shall have the right and the opportunity, without any of the distinctions mentioned in article 2 and without unreasonable restrictions:  (a) To take part in the conduct of public affairs, directly or through freely chosen representatives;  (b) To vote and to be elected at genuine periodic elections which shall be by universal and equal suffrage and shall be held by secret ballot, guaranteeing the free expression of the will of the electors…”)</w:t>
      </w:r>
    </w:p>
  </w:footnote>
  <w:footnote w:id="214">
    <w:p w14:paraId="1E30901F"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Art. 19(1), Art. 9(1), and Art. 13(1), respectively.</w:t>
      </w:r>
    </w:p>
  </w:footnote>
  <w:footnote w:id="215">
    <w:p w14:paraId="4815AD62" w14:textId="22E6E5C0"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ICCPR</w:t>
      </w:r>
      <w:ins w:id="1736" w:author="karl@grindal.org" w:date="2014-10-19T19:49: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International Convention on Civil and Political Rights</w:instrText>
        </w:r>
        <w:r>
          <w:instrText xml:space="preserve">" </w:instrText>
        </w:r>
        <w:r>
          <w:rPr>
            <w:rFonts w:ascii="Garamond" w:hAnsi="Garamond"/>
          </w:rPr>
          <w:fldChar w:fldCharType="end"/>
        </w:r>
      </w:ins>
      <w:r w:rsidRPr="00340E02">
        <w:rPr>
          <w:rFonts w:ascii="Garamond" w:hAnsi="Garamond"/>
        </w:rPr>
        <w:t>, at Art. 19(2).  The language in the American Convention</w:t>
      </w:r>
      <w:ins w:id="1737" w:author="karl@grindal.org" w:date="2014-10-19T19:50: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American Convention on Human Rights</w:instrText>
        </w:r>
        <w:r>
          <w:instrText xml:space="preserve">" </w:instrText>
        </w:r>
        <w:r>
          <w:rPr>
            <w:rFonts w:ascii="Garamond" w:hAnsi="Garamond"/>
          </w:rPr>
          <w:fldChar w:fldCharType="end"/>
        </w:r>
      </w:ins>
      <w:r w:rsidRPr="00340E02">
        <w:rPr>
          <w:rFonts w:ascii="Garamond" w:hAnsi="Garamond"/>
        </w:rPr>
        <w:t xml:space="preserve"> is almost identical and found in Art. 13(1). </w:t>
      </w:r>
    </w:p>
  </w:footnote>
  <w:footnote w:id="216">
    <w:p w14:paraId="02A96451"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Human Rights Comm., Gen’l Cmt. No. 34, U.N. Doc. CCPR/C/GC/34, at para. 15.  </w:t>
      </w:r>
    </w:p>
  </w:footnote>
  <w:footnote w:id="217">
    <w:p w14:paraId="377A377E"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eastAsia="Times New Roman" w:hAnsi="Garamond"/>
          <w:i/>
          <w:iCs/>
          <w:color w:val="000000"/>
          <w:shd w:val="clear" w:color="auto" w:fill="FFFFFF"/>
        </w:rPr>
        <w:t>Autronic AG v. Switzerland</w:t>
      </w:r>
      <w:r w:rsidRPr="00340E02">
        <w:rPr>
          <w:rFonts w:ascii="Garamond" w:eastAsia="Times New Roman" w:hAnsi="Garamond"/>
          <w:color w:val="000000"/>
          <w:shd w:val="clear" w:color="auto" w:fill="FFFFFF"/>
        </w:rPr>
        <w:t>, (May 22, 1990), Application No. 12726/87, at para. 47.</w:t>
      </w:r>
    </w:p>
  </w:footnote>
  <w:footnote w:id="218">
    <w:p w14:paraId="66AF9BDD" w14:textId="51027A05"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Human Rights Council, 17</w:t>
      </w:r>
      <w:r w:rsidRPr="00340E02">
        <w:rPr>
          <w:rFonts w:ascii="Garamond" w:hAnsi="Garamond"/>
          <w:vertAlign w:val="superscript"/>
        </w:rPr>
        <w:t>th</w:t>
      </w:r>
      <w:r w:rsidRPr="00340E02">
        <w:rPr>
          <w:rFonts w:ascii="Garamond" w:hAnsi="Garamond"/>
        </w:rPr>
        <w:t xml:space="preserve"> Session (May 16, 2011), Report of the Special Rapporteur on the Promotion and Protection of the Right to Freedom of Opinion and Expression, Frank LaRue, U.N. Doc. A/HRC</w:t>
      </w:r>
      <w:ins w:id="1742" w:author="karl@grindal.org" w:date="2014-10-19T20:30: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Human Rights Committee</w:instrText>
        </w:r>
        <w:r>
          <w:instrText xml:space="preserve">" </w:instrText>
        </w:r>
        <w:r>
          <w:rPr>
            <w:rFonts w:ascii="Garamond" w:hAnsi="Garamond"/>
          </w:rPr>
          <w:fldChar w:fldCharType="end"/>
        </w:r>
      </w:ins>
      <w:r w:rsidRPr="00340E02">
        <w:rPr>
          <w:rFonts w:ascii="Garamond" w:hAnsi="Garamond"/>
        </w:rPr>
        <w:t xml:space="preserve">/17/27, para. 22.  </w:t>
      </w:r>
    </w:p>
  </w:footnote>
  <w:footnote w:id="219">
    <w:p w14:paraId="79FB5BE0"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eastAsia="Times New Roman" w:hAnsi="Garamond"/>
        </w:rPr>
        <w:t>See Human Rights Comm., General Comments Under Article 40, Paragraph 4, of the International Covenant on Civil and Political Rights (Addendum), General Comment 25 (57), U.N. Doc. CCPR/C/21/Rev.1/Add.7 (Aug. 27, 1996), at para. 26.</w:t>
      </w:r>
    </w:p>
  </w:footnote>
  <w:footnote w:id="220">
    <w:p w14:paraId="3B00A479"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color w:val="000000"/>
        </w:rPr>
        <w:t xml:space="preserve">Human Rights Comm., Gen’l Cmt No. 25: The Right to Participate in Public Affairs, Voting Rights and the Right of Equal Access to Public Service (Art. 25), U.N. Doc. CCPR/C/21/Rev.1/Add.7 (1996), para. 1.  </w:t>
      </w:r>
    </w:p>
  </w:footnote>
  <w:footnote w:id="221">
    <w:p w14:paraId="22B298CA" w14:textId="77777777" w:rsidR="00CC5209" w:rsidRPr="00340E02" w:rsidRDefault="00CC5209" w:rsidP="007C631C">
      <w:pPr>
        <w:rPr>
          <w:rFonts w:ascii="Garamond" w:eastAsia="Times New Roman" w:hAnsi="Garamond" w:cs="Times New Roman"/>
          <w:sz w:val="20"/>
          <w:szCs w:val="20"/>
        </w:rPr>
      </w:pPr>
      <w:r w:rsidRPr="00340E02">
        <w:rPr>
          <w:rStyle w:val="FootnoteReference"/>
          <w:rFonts w:ascii="Garamond" w:hAnsi="Garamond"/>
          <w:sz w:val="20"/>
          <w:szCs w:val="20"/>
        </w:rPr>
        <w:footnoteRef/>
      </w:r>
      <w:r w:rsidRPr="00340E02">
        <w:rPr>
          <w:rFonts w:ascii="Garamond" w:hAnsi="Garamond"/>
          <w:sz w:val="20"/>
          <w:szCs w:val="20"/>
        </w:rPr>
        <w:t xml:space="preserve"> Human Rights Comm., </w:t>
      </w:r>
      <w:r w:rsidRPr="00340E02">
        <w:rPr>
          <w:rFonts w:ascii="Garamond" w:hAnsi="Garamond"/>
          <w:i/>
          <w:sz w:val="20"/>
          <w:szCs w:val="20"/>
        </w:rPr>
        <w:t>Korneenko et al. v. Belaru</w:t>
      </w:r>
      <w:r w:rsidRPr="00340E02">
        <w:rPr>
          <w:rFonts w:ascii="Garamond" w:hAnsi="Garamond"/>
          <w:sz w:val="20"/>
          <w:szCs w:val="20"/>
        </w:rPr>
        <w:t xml:space="preserve">s, Comm. No. 1274/2004 (Oct. 31, 2004), </w:t>
      </w:r>
      <w:r w:rsidRPr="00340E02">
        <w:rPr>
          <w:rFonts w:ascii="Garamond" w:eastAsia="Times New Roman" w:hAnsi="Garamond" w:cs="Times New Roman"/>
          <w:bCs/>
          <w:color w:val="000000"/>
          <w:sz w:val="20"/>
          <w:szCs w:val="20"/>
          <w:shd w:val="clear" w:color="auto" w:fill="FFFFFF"/>
        </w:rPr>
        <w:t>para. 7.2, U.N. Doc. CCPR/C/88/D/1274/2004 (</w:t>
      </w:r>
      <w:r w:rsidRPr="00340E02">
        <w:rPr>
          <w:rFonts w:ascii="Garamond" w:hAnsi="Garamond"/>
          <w:sz w:val="20"/>
          <w:szCs w:val="20"/>
        </w:rPr>
        <w:t>Views adopted Oct. 31, 2006</w:t>
      </w:r>
      <w:r w:rsidRPr="00340E02">
        <w:rPr>
          <w:rFonts w:ascii="Garamond" w:eastAsia="Times New Roman" w:hAnsi="Garamond" w:cs="Times New Roman"/>
          <w:bCs/>
          <w:color w:val="000000"/>
          <w:sz w:val="20"/>
          <w:szCs w:val="20"/>
          <w:shd w:val="clear" w:color="auto" w:fill="FFFFFF"/>
        </w:rPr>
        <w:t>).</w:t>
      </w:r>
    </w:p>
  </w:footnote>
  <w:footnote w:id="222">
    <w:p w14:paraId="389C4743" w14:textId="77777777" w:rsidR="00CC5209" w:rsidRPr="00340E02" w:rsidRDefault="00CC5209" w:rsidP="007C631C">
      <w:pPr>
        <w:rPr>
          <w:rFonts w:ascii="Garamond" w:eastAsia="Times New Roman" w:hAnsi="Garamond" w:cs="Times New Roman"/>
          <w:sz w:val="20"/>
          <w:szCs w:val="20"/>
        </w:rPr>
      </w:pPr>
      <w:r w:rsidRPr="00340E02">
        <w:rPr>
          <w:rStyle w:val="FootnoteReference"/>
          <w:rFonts w:ascii="Garamond" w:hAnsi="Garamond"/>
          <w:sz w:val="20"/>
          <w:szCs w:val="20"/>
        </w:rPr>
        <w:footnoteRef/>
      </w:r>
      <w:r w:rsidRPr="00340E02">
        <w:rPr>
          <w:rFonts w:ascii="Garamond" w:hAnsi="Garamond"/>
          <w:sz w:val="20"/>
          <w:szCs w:val="20"/>
        </w:rPr>
        <w:t xml:space="preserve"> Human Rights Comm., Consideration of reports submitted by States Parties under Art. 40 of the Covenant,  Concluding Observations (</w:t>
      </w:r>
      <w:r w:rsidRPr="00340E02">
        <w:rPr>
          <w:rFonts w:ascii="Garamond" w:eastAsia="Times New Roman" w:hAnsi="Garamond" w:cs="Times New Roman"/>
          <w:sz w:val="20"/>
          <w:szCs w:val="20"/>
        </w:rPr>
        <w:t xml:space="preserve">Lebanon), U.N. Doc. CCPR/C/79/Add. 78, paras. 27 &amp; 28 (May 5, 1997)(noting while statute governing associations is compatible on its face with Art. 22, </w:t>
      </w:r>
      <w:r w:rsidRPr="00340E02">
        <w:rPr>
          <w:rFonts w:ascii="Garamond" w:eastAsia="Times New Roman" w:hAnsi="Garamond" w:cs="Times New Roman"/>
          <w:i/>
          <w:sz w:val="20"/>
          <w:szCs w:val="20"/>
        </w:rPr>
        <w:t>de facto</w:t>
      </w:r>
      <w:r w:rsidRPr="00340E02">
        <w:rPr>
          <w:rFonts w:ascii="Garamond" w:eastAsia="Times New Roman" w:hAnsi="Garamond" w:cs="Times New Roman"/>
          <w:sz w:val="20"/>
          <w:szCs w:val="20"/>
        </w:rPr>
        <w:t xml:space="preserve"> state practice imposes system of prior control, and urging state to adhere to terms of statute); </w:t>
      </w:r>
      <w:r w:rsidRPr="00340E02">
        <w:rPr>
          <w:rFonts w:ascii="Garamond" w:eastAsia="Times New Roman" w:hAnsi="Garamond" w:cs="Times New Roman"/>
          <w:i/>
          <w:sz w:val="20"/>
          <w:szCs w:val="20"/>
        </w:rPr>
        <w:t>see also</w:t>
      </w:r>
      <w:r w:rsidRPr="00340E02">
        <w:rPr>
          <w:rFonts w:ascii="Garamond" w:eastAsia="Times New Roman" w:hAnsi="Garamond" w:cs="Times New Roman"/>
          <w:sz w:val="20"/>
          <w:szCs w:val="20"/>
        </w:rPr>
        <w:t xml:space="preserve">, Report of the Special Rapporteur of the Secretary-General on Human Rights Defenders, Hina Jilani, U.N. Doc. A/59/401, para. 82(a)(Oct. 1, 2004)(“the Special Representative also believes that registration should not be compulsory. NGOs should be allowed to exist and carry out collective activities without having to register if they so wish”); </w:t>
      </w:r>
      <w:r w:rsidRPr="00340E02">
        <w:rPr>
          <w:rFonts w:ascii="Garamond" w:eastAsia="Times New Roman" w:hAnsi="Garamond" w:cs="Times New Roman"/>
          <w:i/>
          <w:sz w:val="20"/>
          <w:szCs w:val="20"/>
        </w:rPr>
        <w:t>see also id.</w:t>
      </w:r>
      <w:r w:rsidRPr="00340E02">
        <w:rPr>
          <w:rFonts w:ascii="Garamond" w:eastAsia="Times New Roman" w:hAnsi="Garamond" w:cs="Times New Roman"/>
          <w:sz w:val="20"/>
          <w:szCs w:val="20"/>
        </w:rPr>
        <w:t xml:space="preserve">, at 82(b) (encouraging states to adopt regimes of “declaration” or “notification” whereby an organization is considered a legal entity as soon as it has notified its existence to the relevant administration”).  </w:t>
      </w:r>
    </w:p>
  </w:footnote>
  <w:footnote w:id="223">
    <w:p w14:paraId="5E66B2EC" w14:textId="422E2CC6" w:rsidR="00CC5209" w:rsidRPr="00340E02" w:rsidRDefault="00CC5209" w:rsidP="007C631C">
      <w:pPr>
        <w:rPr>
          <w:rFonts w:ascii="Garamond" w:eastAsia="Times New Roman" w:hAnsi="Garamond" w:cs="Times New Roman"/>
          <w:sz w:val="20"/>
          <w:szCs w:val="20"/>
        </w:rPr>
      </w:pPr>
      <w:r w:rsidRPr="00340E02">
        <w:rPr>
          <w:rStyle w:val="FootnoteReference"/>
          <w:rFonts w:ascii="Garamond" w:hAnsi="Garamond"/>
          <w:sz w:val="20"/>
          <w:szCs w:val="20"/>
        </w:rPr>
        <w:footnoteRef/>
      </w:r>
      <w:r w:rsidRPr="00340E02">
        <w:rPr>
          <w:rFonts w:ascii="Garamond" w:hAnsi="Garamond"/>
          <w:sz w:val="20"/>
          <w:szCs w:val="20"/>
        </w:rPr>
        <w:t xml:space="preserve"> African Charter</w:t>
      </w:r>
      <w:ins w:id="1750" w:author="karl@grindal.org" w:date="2014-10-19T19:50:00Z">
        <w:r>
          <w:rPr>
            <w:rFonts w:ascii="Garamond" w:hAnsi="Garamond"/>
            <w:sz w:val="20"/>
            <w:szCs w:val="20"/>
          </w:rPr>
          <w:fldChar w:fldCharType="begin"/>
        </w:r>
        <w:r>
          <w:instrText xml:space="preserve"> XE "</w:instrText>
        </w:r>
        <w:r w:rsidRPr="00866BDF">
          <w:rPr>
            <w:rFonts w:ascii="Cambria" w:eastAsia="MS Mincho" w:hAnsi="Cambria" w:cs="Times New Roman"/>
            <w:color w:val="000000" w:themeColor="text1"/>
          </w:rPr>
          <w:instrText>African Charter on Human and People’s Rights</w:instrText>
        </w:r>
        <w:r>
          <w:instrText xml:space="preserve">" </w:instrText>
        </w:r>
        <w:r>
          <w:rPr>
            <w:rFonts w:ascii="Garamond" w:hAnsi="Garamond"/>
            <w:sz w:val="20"/>
            <w:szCs w:val="20"/>
          </w:rPr>
          <w:fldChar w:fldCharType="end"/>
        </w:r>
      </w:ins>
      <w:r w:rsidRPr="00340E02">
        <w:rPr>
          <w:rFonts w:ascii="Garamond" w:hAnsi="Garamond"/>
          <w:sz w:val="20"/>
          <w:szCs w:val="20"/>
        </w:rPr>
        <w:t xml:space="preserve">, Art. 10 (“Every individual shall have the right to free association provided that he abides by the law”) and Art.11 (“Every individual shall have the right to assemble freely with others. The exercise of this right shall be subject only to necessary restrictions provided for by law, in particular those enacted in the interest of national security, the safety, health, ethics and rights and freedoms of others”). </w:t>
      </w:r>
    </w:p>
  </w:footnote>
  <w:footnote w:id="224">
    <w:p w14:paraId="24EB02EB"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Art. 16(1)(“Everyone has the right to associate freely for ideological, religious, political, economic, labor, social, cultural, sports, or other purposes”).</w:t>
      </w:r>
    </w:p>
  </w:footnote>
  <w:footnote w:id="225">
    <w:p w14:paraId="66DBBC86"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Convention on the Elimination of All Forms of Racial Discrimination, Art. 1(1), Art. 5(c), Art. 5(d)(viii) and (ix). </w:t>
      </w:r>
    </w:p>
  </w:footnote>
  <w:footnote w:id="226">
    <w:p w14:paraId="16DC41A4" w14:textId="34D56033" w:rsidR="00CC5209" w:rsidRPr="00340E02" w:rsidRDefault="00CC5209" w:rsidP="007C631C">
      <w:pPr>
        <w:rPr>
          <w:rFonts w:ascii="Garamond" w:eastAsia="Times New Roman" w:hAnsi="Garamond"/>
        </w:rPr>
      </w:pPr>
      <w:r w:rsidRPr="00340E02">
        <w:rPr>
          <w:rStyle w:val="FootnoteReference"/>
          <w:rFonts w:ascii="Garamond" w:hAnsi="Garamond"/>
        </w:rPr>
        <w:footnoteRef/>
      </w:r>
      <w:r w:rsidRPr="00340E02">
        <w:rPr>
          <w:rFonts w:ascii="Garamond" w:hAnsi="Garamond"/>
          <w:sz w:val="20"/>
          <w:szCs w:val="20"/>
        </w:rPr>
        <w:t xml:space="preserve"> ICCPR</w:t>
      </w:r>
      <w:ins w:id="1752" w:author="karl@grindal.org" w:date="2014-10-19T19:49:00Z">
        <w:r>
          <w:rPr>
            <w:rFonts w:ascii="Garamond" w:hAnsi="Garamond"/>
            <w:sz w:val="20"/>
            <w:szCs w:val="20"/>
          </w:rPr>
          <w:fldChar w:fldCharType="begin"/>
        </w:r>
        <w:r>
          <w:instrText xml:space="preserve"> XE "</w:instrText>
        </w:r>
        <w:r w:rsidRPr="005D7CCF">
          <w:rPr>
            <w:rFonts w:ascii="Cambria" w:eastAsia="MS Mincho" w:hAnsi="Cambria" w:cs="Times New Roman"/>
            <w:color w:val="000000" w:themeColor="text1"/>
          </w:rPr>
          <w:instrText>International Convention on Civil and Political Rights</w:instrText>
        </w:r>
        <w:r>
          <w:instrText xml:space="preserve">" </w:instrText>
        </w:r>
        <w:r>
          <w:rPr>
            <w:rFonts w:ascii="Garamond" w:hAnsi="Garamond"/>
            <w:sz w:val="20"/>
            <w:szCs w:val="20"/>
          </w:rPr>
          <w:fldChar w:fldCharType="end"/>
        </w:r>
      </w:ins>
      <w:r w:rsidRPr="00340E02">
        <w:rPr>
          <w:rFonts w:ascii="Garamond" w:hAnsi="Garamond"/>
          <w:sz w:val="20"/>
          <w:szCs w:val="20"/>
        </w:rPr>
        <w:t xml:space="preserve">, Art. 22(2); </w:t>
      </w:r>
      <w:r w:rsidRPr="00340E02">
        <w:rPr>
          <w:rFonts w:ascii="Garamond" w:hAnsi="Garamond"/>
          <w:i/>
          <w:sz w:val="20"/>
          <w:szCs w:val="20"/>
        </w:rPr>
        <w:t xml:space="preserve">see also </w:t>
      </w:r>
      <w:r w:rsidRPr="00340E02">
        <w:rPr>
          <w:rFonts w:ascii="Garamond" w:hAnsi="Garamond"/>
          <w:sz w:val="20"/>
          <w:szCs w:val="20"/>
        </w:rPr>
        <w:t xml:space="preserve">Human Rights Comm., </w:t>
      </w:r>
      <w:r w:rsidRPr="00340E02">
        <w:rPr>
          <w:rFonts w:ascii="Garamond" w:hAnsi="Garamond"/>
          <w:smallCaps/>
          <w:sz w:val="20"/>
          <w:szCs w:val="20"/>
        </w:rPr>
        <w:t>Gen’l Cmt</w:t>
      </w:r>
      <w:r w:rsidRPr="00340E02">
        <w:rPr>
          <w:rFonts w:ascii="Garamond" w:hAnsi="Garamond"/>
          <w:sz w:val="20"/>
          <w:szCs w:val="20"/>
        </w:rPr>
        <w:t xml:space="preserve"> 31(6), U.N. Doc. </w:t>
      </w:r>
      <w:r w:rsidRPr="00340E02">
        <w:rPr>
          <w:rFonts w:ascii="Garamond" w:eastAsia="Times New Roman" w:hAnsi="Garamond" w:cs="Times New Roman"/>
          <w:color w:val="000000"/>
          <w:sz w:val="20"/>
          <w:szCs w:val="20"/>
        </w:rPr>
        <w:t>CCPR/C/21/Rev.1/Add. 13 (May 26, 2004)</w:t>
      </w:r>
      <w:r w:rsidRPr="00340E02">
        <w:rPr>
          <w:rFonts w:ascii="Garamond" w:hAnsi="Garamond"/>
          <w:sz w:val="20"/>
          <w:szCs w:val="20"/>
        </w:rPr>
        <w:t>(“Where such restrictions are made, States must demonstrate their necessity and only take such measures as are proportionate to the pursuance of legitimate aims in order to ensure continuous and effective protection of Covenant rights.”).</w:t>
      </w:r>
    </w:p>
  </w:footnote>
  <w:footnote w:id="227">
    <w:p w14:paraId="1ACEE5B4"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G.A. Res. 53/144, U.N. Doc. No. A/RES/53/144 (Dec. 9, 1999).</w:t>
      </w:r>
    </w:p>
  </w:footnote>
  <w:footnote w:id="228">
    <w:p w14:paraId="0E4EFBEA"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Id.</w:t>
      </w:r>
      <w:r w:rsidRPr="00340E02">
        <w:rPr>
          <w:rFonts w:ascii="Garamond" w:hAnsi="Garamond"/>
        </w:rPr>
        <w:t xml:space="preserve"> at Art. 1 and Art. 12(1).</w:t>
      </w:r>
    </w:p>
  </w:footnote>
  <w:footnote w:id="229">
    <w:p w14:paraId="07230B77"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Id.</w:t>
      </w:r>
      <w:r w:rsidRPr="00340E02">
        <w:rPr>
          <w:rFonts w:ascii="Garamond" w:hAnsi="Garamond"/>
        </w:rPr>
        <w:t xml:space="preserve">  at Art. 1.</w:t>
      </w:r>
    </w:p>
  </w:footnote>
  <w:footnote w:id="230">
    <w:p w14:paraId="667B8455"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 xml:space="preserve">Id. </w:t>
      </w:r>
      <w:r w:rsidRPr="00340E02">
        <w:rPr>
          <w:rFonts w:ascii="Garamond" w:hAnsi="Garamond"/>
        </w:rPr>
        <w:t xml:space="preserve">at Art. 12 (1).  </w:t>
      </w:r>
    </w:p>
  </w:footnote>
  <w:footnote w:id="231">
    <w:p w14:paraId="2B90A23F" w14:textId="77777777" w:rsidR="00CC5209" w:rsidRPr="00340E02" w:rsidRDefault="00CC5209" w:rsidP="007C631C">
      <w:pPr>
        <w:rPr>
          <w:rFonts w:ascii="Garamond" w:eastAsia="Times New Roman" w:hAnsi="Garamond" w:cs="Times New Roman"/>
          <w:sz w:val="20"/>
          <w:szCs w:val="20"/>
        </w:rPr>
      </w:pPr>
      <w:r w:rsidRPr="00340E02">
        <w:rPr>
          <w:rStyle w:val="FootnoteReference"/>
          <w:rFonts w:ascii="Garamond" w:hAnsi="Garamond"/>
          <w:sz w:val="20"/>
          <w:szCs w:val="20"/>
        </w:rPr>
        <w:footnoteRef/>
      </w:r>
      <w:r w:rsidRPr="00340E02">
        <w:rPr>
          <w:rFonts w:ascii="Garamond" w:hAnsi="Garamond"/>
          <w:sz w:val="20"/>
          <w:szCs w:val="20"/>
        </w:rPr>
        <w:t xml:space="preserve"> Art. 5(b)(“For the purpose of promoting and protecting human rights and fundamental freedoms, e</w:t>
      </w:r>
      <w:r w:rsidRPr="00340E02">
        <w:rPr>
          <w:rFonts w:ascii="Garamond" w:eastAsia="Times New Roman" w:hAnsi="Garamond" w:cs="Times New Roman"/>
          <w:sz w:val="20"/>
          <w:szCs w:val="20"/>
        </w:rPr>
        <w:t xml:space="preserve">veryone has the right, individually and in association with others, at the national and international levels: ... (b) to form, join and participate in non-governmental organizations, associations, or groups”). </w:t>
      </w:r>
    </w:p>
  </w:footnote>
  <w:footnote w:id="232">
    <w:p w14:paraId="66AD1DE8"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 xml:space="preserve">Id. </w:t>
      </w:r>
      <w:r w:rsidRPr="00340E02">
        <w:rPr>
          <w:rFonts w:ascii="Garamond" w:hAnsi="Garamond"/>
        </w:rPr>
        <w:t>at Art. 13.</w:t>
      </w:r>
    </w:p>
  </w:footnote>
  <w:footnote w:id="233">
    <w:p w14:paraId="1A613103"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Office of the High Commissioner for Human Rights, Fact Sheet 29, at </w:t>
      </w:r>
      <w:hyperlink r:id="rId44" w:history="1">
        <w:r w:rsidRPr="00340E02">
          <w:rPr>
            <w:rStyle w:val="Hyperlink"/>
            <w:rFonts w:ascii="Garamond" w:hAnsi="Garamond"/>
          </w:rPr>
          <w:t>http://www.ohchr.org/Documents/Publications/FactSheet29en.pdf</w:t>
        </w:r>
      </w:hyperlink>
      <w:r w:rsidRPr="00340E02">
        <w:rPr>
          <w:rFonts w:ascii="Garamond" w:hAnsi="Garamond"/>
        </w:rPr>
        <w:t xml:space="preserve">.   </w:t>
      </w:r>
    </w:p>
  </w:footnote>
  <w:footnote w:id="234">
    <w:p w14:paraId="1DA210DD" w14:textId="0056FBB1"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Human Rights Council, 24</w:t>
      </w:r>
      <w:r w:rsidRPr="00340E02">
        <w:rPr>
          <w:rFonts w:ascii="Garamond" w:hAnsi="Garamond"/>
          <w:vertAlign w:val="superscript"/>
        </w:rPr>
        <w:t>th</w:t>
      </w:r>
      <w:r w:rsidRPr="00340E02">
        <w:rPr>
          <w:rFonts w:ascii="Garamond" w:hAnsi="Garamond"/>
        </w:rPr>
        <w:t xml:space="preserve"> Sess. (Sept. 23, 2013), Res. 24/…, Res. on Civil Society Space: Creating and Maintaining, in Law and Practice, a Safe and Enabling Environment, U.N. Doc.  A/HRC</w:t>
      </w:r>
      <w:ins w:id="1764" w:author="karl@grindal.org" w:date="2014-10-19T20:30: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Human Rights Committee</w:instrText>
        </w:r>
        <w:r>
          <w:instrText xml:space="preserve">" </w:instrText>
        </w:r>
        <w:r>
          <w:rPr>
            <w:rFonts w:ascii="Garamond" w:hAnsi="Garamond"/>
          </w:rPr>
          <w:fldChar w:fldCharType="end"/>
        </w:r>
      </w:ins>
      <w:r w:rsidRPr="00340E02">
        <w:rPr>
          <w:rFonts w:ascii="Garamond" w:hAnsi="Garamond"/>
        </w:rPr>
        <w:t xml:space="preserve">/24/L. 24, at pmbl. </w:t>
      </w:r>
    </w:p>
  </w:footnote>
  <w:footnote w:id="235">
    <w:p w14:paraId="6D6DC0C7" w14:textId="7A1283CA" w:rsidR="00CC5209" w:rsidRPr="00340E02" w:rsidRDefault="00CC5209" w:rsidP="007C631C">
      <w:pPr>
        <w:rPr>
          <w:rFonts w:ascii="Garamond" w:hAnsi="Garamond"/>
        </w:rPr>
      </w:pPr>
      <w:r w:rsidRPr="00340E02">
        <w:rPr>
          <w:rStyle w:val="FootnoteReference"/>
          <w:rFonts w:ascii="Garamond" w:hAnsi="Garamond"/>
        </w:rPr>
        <w:footnoteRef/>
      </w:r>
      <w:r w:rsidRPr="00340E02">
        <w:rPr>
          <w:rFonts w:ascii="Garamond" w:hAnsi="Garamond"/>
        </w:rPr>
        <w:t xml:space="preserve"> Human Rights Council (Oct. 6, 2010), Res. 15/21, The Rights to Freedom of Peaceful Assembly and of Association, U.N. Doc.  A/HRC</w:t>
      </w:r>
      <w:ins w:id="1765" w:author="karl@grindal.org" w:date="2014-10-19T20:30:00Z">
        <w:r>
          <w:rPr>
            <w:rFonts w:ascii="Garamond" w:hAnsi="Garamond"/>
          </w:rPr>
          <w:fldChar w:fldCharType="begin"/>
        </w:r>
        <w:r>
          <w:instrText xml:space="preserve"> XE "</w:instrText>
        </w:r>
        <w:r w:rsidRPr="003E19FC">
          <w:rPr>
            <w:rFonts w:ascii="Cambria" w:eastAsia="MS Mincho" w:hAnsi="Cambria" w:cs="Times New Roman"/>
            <w:color w:val="000000" w:themeColor="text1"/>
          </w:rPr>
          <w:instrText>Human Rights Committee</w:instrText>
        </w:r>
        <w:r>
          <w:instrText xml:space="preserve">" </w:instrText>
        </w:r>
        <w:r>
          <w:rPr>
            <w:rFonts w:ascii="Garamond" w:hAnsi="Garamond"/>
          </w:rPr>
          <w:fldChar w:fldCharType="end"/>
        </w:r>
      </w:ins>
      <w:r w:rsidRPr="00340E02">
        <w:rPr>
          <w:rFonts w:ascii="Garamond" w:hAnsi="Garamond"/>
        </w:rPr>
        <w:t>/RES/15/21.</w:t>
      </w:r>
    </w:p>
  </w:footnote>
  <w:footnote w:id="236">
    <w:p w14:paraId="268991F9" w14:textId="73A6427E"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Human Rights Council, 23</w:t>
      </w:r>
      <w:r w:rsidRPr="00340E02">
        <w:rPr>
          <w:rFonts w:ascii="Garamond" w:hAnsi="Garamond"/>
          <w:vertAlign w:val="superscript"/>
        </w:rPr>
        <w:t>rd</w:t>
      </w:r>
      <w:r w:rsidRPr="00340E02">
        <w:rPr>
          <w:rFonts w:ascii="Garamond" w:hAnsi="Garamond"/>
        </w:rPr>
        <w:t xml:space="preserve"> Sess. (April 24, 2013), Rep. of the Special Rapporteur on the Rights to Freedom of Peaceful Assembly and of Association, Maina Kiai</w:t>
      </w:r>
      <w:ins w:id="1766" w:author="karl@grindal.org" w:date="2014-10-19T19:54:00Z">
        <w:r>
          <w:rPr>
            <w:rFonts w:ascii="Garamond" w:hAnsi="Garamond"/>
          </w:rPr>
          <w:fldChar w:fldCharType="begin"/>
        </w:r>
        <w:r>
          <w:instrText xml:space="preserve"> XE "</w:instrText>
        </w:r>
      </w:ins>
      <w:r w:rsidRPr="00D82790">
        <w:rPr>
          <w:rFonts w:ascii="Cambria" w:eastAsia="MS Mincho" w:hAnsi="Cambria" w:cs="Times New Roman"/>
          <w:color w:val="000000" w:themeColor="text1"/>
        </w:rPr>
        <w:instrText>Maina Kiai</w:instrText>
      </w:r>
      <w:ins w:id="1767" w:author="karl@grindal.org" w:date="2014-10-19T19:54:00Z">
        <w:r>
          <w:instrText xml:space="preserve">" </w:instrText>
        </w:r>
        <w:r>
          <w:rPr>
            <w:rFonts w:ascii="Garamond" w:hAnsi="Garamond"/>
          </w:rPr>
          <w:fldChar w:fldCharType="end"/>
        </w:r>
      </w:ins>
      <w:r w:rsidRPr="00340E02">
        <w:rPr>
          <w:rFonts w:ascii="Garamond" w:hAnsi="Garamond"/>
        </w:rPr>
        <w:t>, U.N. Doc.  A/HRC</w:t>
      </w:r>
      <w:ins w:id="1768" w:author="karl@grindal.org" w:date="2014-10-19T20:30: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Human Rights Committee</w:instrText>
        </w:r>
        <w:r>
          <w:instrText xml:space="preserve">" </w:instrText>
        </w:r>
        <w:r>
          <w:rPr>
            <w:rFonts w:ascii="Garamond" w:hAnsi="Garamond"/>
          </w:rPr>
          <w:fldChar w:fldCharType="end"/>
        </w:r>
      </w:ins>
      <w:r w:rsidRPr="00340E02">
        <w:rPr>
          <w:rFonts w:ascii="Garamond" w:hAnsi="Garamond"/>
        </w:rPr>
        <w:t xml:space="preserve">/23/39, at III(A) and para. 8. </w:t>
      </w:r>
    </w:p>
  </w:footnote>
  <w:footnote w:id="237">
    <w:p w14:paraId="06B1C4B8"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85% of the funds are required to go to CSOs.</w:t>
      </w:r>
    </w:p>
  </w:footnote>
  <w:footnote w:id="238">
    <w:p w14:paraId="6CD4705A"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Audit Report, U.N. Democracy Fund (2010), at http://usun.state.gov/documents/organization/159739.pdf.</w:t>
      </w:r>
    </w:p>
  </w:footnote>
  <w:footnote w:id="239">
    <w:p w14:paraId="2CE71EAA" w14:textId="52E630AC"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Steve Charnovitz, </w:t>
      </w:r>
      <w:r w:rsidRPr="00340E02">
        <w:rPr>
          <w:rFonts w:ascii="Garamond" w:hAnsi="Garamond"/>
          <w:i/>
        </w:rPr>
        <w:t>The ILO</w:t>
      </w:r>
      <w:ins w:id="1773" w:author="karl@grindal.org" w:date="2014-10-19T19:50:00Z">
        <w:r>
          <w:rPr>
            <w:rFonts w:ascii="Garamond" w:hAnsi="Garamond"/>
            <w:i/>
          </w:rPr>
          <w:fldChar w:fldCharType="begin"/>
        </w:r>
        <w:r>
          <w:instrText xml:space="preserve"> XE "</w:instrText>
        </w:r>
        <w:r w:rsidRPr="00D82790">
          <w:rPr>
            <w:rFonts w:ascii="Cambria" w:eastAsia="MS Mincho" w:hAnsi="Cambria" w:cs="Times New Roman"/>
            <w:color w:val="000000" w:themeColor="text1"/>
          </w:rPr>
          <w:instrText>International Labor Organization</w:instrText>
        </w:r>
        <w:r>
          <w:instrText xml:space="preserve">" </w:instrText>
        </w:r>
        <w:r>
          <w:rPr>
            <w:rFonts w:ascii="Garamond" w:hAnsi="Garamond"/>
            <w:i/>
          </w:rPr>
          <w:fldChar w:fldCharType="end"/>
        </w:r>
      </w:ins>
      <w:r w:rsidRPr="00340E02">
        <w:rPr>
          <w:rFonts w:ascii="Garamond" w:hAnsi="Garamond"/>
          <w:i/>
        </w:rPr>
        <w:t xml:space="preserve"> Convention on Freedom of Association and its Future in the United States</w:t>
      </w:r>
      <w:r w:rsidRPr="00340E02">
        <w:rPr>
          <w:rFonts w:ascii="Garamond" w:hAnsi="Garamond"/>
        </w:rPr>
        <w:t xml:space="preserve">, 102 Am. J.Int’l. L. 90, 90 (2008).  </w:t>
      </w:r>
    </w:p>
  </w:footnote>
  <w:footnote w:id="240">
    <w:p w14:paraId="39901DE0"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Treaty of Peace with Germany (Treaty of Versailles), pt. XIII, pmbl., June 28, 1919, 2 Bevans.  </w:t>
      </w:r>
    </w:p>
  </w:footnote>
  <w:footnote w:id="241">
    <w:p w14:paraId="68D6E41A" w14:textId="77777777" w:rsidR="00CC5209" w:rsidRPr="00340E02" w:rsidRDefault="00CC5209" w:rsidP="007C631C">
      <w:pPr>
        <w:pStyle w:val="Heading5"/>
        <w:pBdr>
          <w:bottom w:val="dotted" w:sz="2" w:space="0" w:color="BBBBBB"/>
        </w:pBdr>
        <w:shd w:val="clear" w:color="auto" w:fill="FFFFFF"/>
        <w:spacing w:before="0" w:after="75"/>
      </w:pPr>
      <w:r w:rsidRPr="00340E02">
        <w:rPr>
          <w:rStyle w:val="FootnoteReference"/>
          <w:rFonts w:ascii="Garamond" w:hAnsi="Garamond"/>
          <w:b w:val="0"/>
        </w:rPr>
        <w:footnoteRef/>
      </w:r>
      <w:r w:rsidRPr="00340E02">
        <w:rPr>
          <w:rFonts w:ascii="Garamond" w:hAnsi="Garamond"/>
          <w:b w:val="0"/>
        </w:rPr>
        <w:t xml:space="preserve"> Convention Concerning Freedom of Association and Protection of the Right to Organize (No. 87), July 9, 1948, 68 UNTS 17. </w:t>
      </w:r>
      <w:bookmarkStart w:id="1777" w:name="A3"/>
      <w:bookmarkStart w:id="1778" w:name="A3P1"/>
      <w:bookmarkStart w:id="1779" w:name="A3P2"/>
      <w:bookmarkStart w:id="1780" w:name="A4"/>
      <w:bookmarkStart w:id="1781" w:name="A5"/>
      <w:bookmarkStart w:id="1782" w:name="A6"/>
      <w:bookmarkStart w:id="1783" w:name="A7"/>
      <w:bookmarkEnd w:id="1777"/>
      <w:bookmarkEnd w:id="1778"/>
      <w:bookmarkEnd w:id="1779"/>
      <w:bookmarkEnd w:id="1780"/>
      <w:bookmarkEnd w:id="1781"/>
      <w:bookmarkEnd w:id="1782"/>
      <w:bookmarkEnd w:id="1783"/>
    </w:p>
  </w:footnote>
  <w:footnote w:id="242">
    <w:p w14:paraId="16F9AF76" w14:textId="7877AB78"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Freedom of Association, Digest of Decisions and Principles of the Freedom of Association Committee of the Governing Body of the ILO</w:t>
      </w:r>
      <w:ins w:id="1786" w:author="karl@grindal.org" w:date="2014-10-19T19:50:00Z">
        <w:r>
          <w:rPr>
            <w:rFonts w:ascii="Garamond" w:hAnsi="Garamond"/>
            <w:i/>
          </w:rPr>
          <w:fldChar w:fldCharType="begin"/>
        </w:r>
        <w:r>
          <w:instrText xml:space="preserve"> XE "</w:instrText>
        </w:r>
        <w:r w:rsidRPr="00D82790">
          <w:rPr>
            <w:rFonts w:ascii="Cambria" w:eastAsia="MS Mincho" w:hAnsi="Cambria" w:cs="Times New Roman"/>
            <w:color w:val="000000" w:themeColor="text1"/>
          </w:rPr>
          <w:instrText>International Labor Organization</w:instrText>
        </w:r>
        <w:r>
          <w:instrText xml:space="preserve">" </w:instrText>
        </w:r>
        <w:r>
          <w:rPr>
            <w:rFonts w:ascii="Garamond" w:hAnsi="Garamond"/>
            <w:i/>
          </w:rPr>
          <w:fldChar w:fldCharType="end"/>
        </w:r>
      </w:ins>
      <w:r w:rsidRPr="00340E02">
        <w:rPr>
          <w:rFonts w:ascii="Garamond" w:hAnsi="Garamond"/>
        </w:rPr>
        <w:t xml:space="preserve">, </w:t>
      </w:r>
      <w:r w:rsidRPr="00340E02">
        <w:rPr>
          <w:rFonts w:ascii="Garamond" w:hAnsi="Garamond"/>
          <w:i/>
        </w:rPr>
        <w:t>Fifth (rev.) Edition</w:t>
      </w:r>
      <w:r w:rsidRPr="00340E02">
        <w:rPr>
          <w:rFonts w:ascii="Garamond" w:hAnsi="Garamond"/>
        </w:rPr>
        <w:t xml:space="preserve"> (ILO</w:t>
      </w:r>
      <w:ins w:id="1787" w:author="karl@grindal.org" w:date="2014-10-19T19:50: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International Labor Organization</w:instrText>
        </w:r>
        <w:r>
          <w:instrText xml:space="preserve">" </w:instrText>
        </w:r>
        <w:r>
          <w:rPr>
            <w:rFonts w:ascii="Garamond" w:hAnsi="Garamond"/>
          </w:rPr>
          <w:fldChar w:fldCharType="end"/>
        </w:r>
      </w:ins>
      <w:r w:rsidRPr="00340E02">
        <w:rPr>
          <w:rFonts w:ascii="Garamond" w:hAnsi="Garamond"/>
        </w:rPr>
        <w:t xml:space="preserve"> Office, Geneva)(2008), at para. 153 (citing 300</w:t>
      </w:r>
      <w:r w:rsidRPr="00340E02">
        <w:rPr>
          <w:rFonts w:ascii="Garamond" w:hAnsi="Garamond"/>
          <w:vertAlign w:val="superscript"/>
        </w:rPr>
        <w:t>th</w:t>
      </w:r>
      <w:r w:rsidRPr="00340E02">
        <w:rPr>
          <w:rFonts w:ascii="Garamond" w:hAnsi="Garamond"/>
        </w:rPr>
        <w:t xml:space="preserve"> Report, Case No. 1805, para. 421; and 336</w:t>
      </w:r>
      <w:r w:rsidRPr="00340E02">
        <w:rPr>
          <w:rFonts w:ascii="Garamond" w:hAnsi="Garamond"/>
          <w:vertAlign w:val="superscript"/>
        </w:rPr>
        <w:t>th</w:t>
      </w:r>
      <w:r w:rsidRPr="00340E02">
        <w:rPr>
          <w:rFonts w:ascii="Garamond" w:hAnsi="Garamond"/>
        </w:rPr>
        <w:t xml:space="preserve"> Report, Case No. 2328, para. 885).  </w:t>
      </w:r>
    </w:p>
  </w:footnote>
  <w:footnote w:id="243">
    <w:p w14:paraId="03CCF892"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 xml:space="preserve">Id. </w:t>
      </w:r>
      <w:r w:rsidRPr="00340E02">
        <w:rPr>
          <w:rFonts w:ascii="Garamond" w:hAnsi="Garamond"/>
        </w:rPr>
        <w:t>at para. 468 (citing 304th Report, Case No. 1865, para. 248; and 306th Report, Case No. 1865, para. 326).</w:t>
      </w:r>
    </w:p>
  </w:footnote>
  <w:footnote w:id="244">
    <w:p w14:paraId="69689D14"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 xml:space="preserve">Id. at </w:t>
      </w:r>
      <w:r w:rsidRPr="00340E02">
        <w:rPr>
          <w:rFonts w:ascii="Garamond" w:hAnsi="Garamond"/>
        </w:rPr>
        <w:t xml:space="preserve"> para. 733 (citing 1996 Digest, para. 623)</w:t>
      </w:r>
    </w:p>
  </w:footnote>
  <w:footnote w:id="245">
    <w:p w14:paraId="6D5EF043"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Civicus, World Alliance for Citizen Participation, Report, </w:t>
      </w:r>
      <w:r w:rsidRPr="00340E02">
        <w:rPr>
          <w:rFonts w:ascii="Garamond" w:hAnsi="Garamond"/>
          <w:i/>
        </w:rPr>
        <w:t>Global Trends on Civil Society Restrictions.</w:t>
      </w:r>
      <w:r w:rsidRPr="00340E02">
        <w:rPr>
          <w:rFonts w:ascii="Garamond" w:hAnsi="Garamond"/>
        </w:rPr>
        <w:t xml:space="preserve"> </w:t>
      </w:r>
      <w:r w:rsidRPr="00340E02">
        <w:rPr>
          <w:rFonts w:ascii="Garamond" w:hAnsi="Garamond"/>
          <w:i/>
        </w:rPr>
        <w:t>Mounting Restrictions on Civil Society:  The Gap Between Rhetoric and Reality</w:t>
      </w:r>
      <w:r w:rsidRPr="00340E02">
        <w:rPr>
          <w:rFonts w:ascii="Garamond" w:hAnsi="Garamond"/>
        </w:rPr>
        <w:t xml:space="preserve"> (October 2013), available at http://civicus.org/images/GlobalTrendsonCivilSocietyRestrictons2013.pdf.</w:t>
      </w:r>
    </w:p>
  </w:footnote>
  <w:footnote w:id="246">
    <w:p w14:paraId="6E343F09" w14:textId="77777777" w:rsidR="00CC5209" w:rsidRPr="00340E02" w:rsidRDefault="00CC5209" w:rsidP="007C631C">
      <w:pPr>
        <w:rPr>
          <w:rFonts w:ascii="Garamond" w:eastAsia="Times New Roman"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eastAsia="Times New Roman" w:hAnsi="Garamond" w:cs="Times New Roman"/>
          <w:color w:val="3F3F3F"/>
          <w:sz w:val="20"/>
          <w:szCs w:val="20"/>
        </w:rPr>
        <w:t>National Legislative Bodies / National Authorities, </w:t>
      </w:r>
      <w:r w:rsidRPr="00340E02">
        <w:rPr>
          <w:rFonts w:ascii="Garamond" w:eastAsia="Times New Roman" w:hAnsi="Garamond" w:cs="Times New Roman"/>
          <w:i/>
          <w:iCs/>
          <w:color w:val="3F3F3F"/>
          <w:sz w:val="20"/>
          <w:szCs w:val="20"/>
        </w:rPr>
        <w:t>Ethiopia: Proclamation No. 621/2009 of 2009, Charities and Societies Proclamation</w:t>
      </w:r>
      <w:r w:rsidRPr="00340E02">
        <w:rPr>
          <w:rFonts w:ascii="Garamond" w:eastAsia="Times New Roman" w:hAnsi="Garamond" w:cs="Times New Roman"/>
          <w:color w:val="3F3F3F"/>
          <w:sz w:val="20"/>
          <w:szCs w:val="20"/>
        </w:rPr>
        <w:t>, 13 February 2009, available at: http://www.refworld.org/docid/4ba7a0cb2.html [accessed 17 September 2014].</w:t>
      </w:r>
    </w:p>
  </w:footnote>
  <w:footnote w:id="247">
    <w:p w14:paraId="6563307B"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African Commission on Human and Peoples’ Rights, 51</w:t>
      </w:r>
      <w:r w:rsidRPr="00340E02">
        <w:rPr>
          <w:rFonts w:ascii="Garamond" w:hAnsi="Garamond"/>
          <w:vertAlign w:val="superscript"/>
        </w:rPr>
        <w:t>st</w:t>
      </w:r>
      <w:r w:rsidRPr="00340E02">
        <w:rPr>
          <w:rFonts w:ascii="Garamond" w:hAnsi="Garamond"/>
        </w:rPr>
        <w:t xml:space="preserve"> Ordinary Session (May 2, 2012), Resolution on the Human Rights Situation in the Democratic Republic of Ethiopia, No. 218, at Preamble and iv, available at http://www.achpr.org/sessions/51st/resolutions/218/. </w:t>
      </w:r>
    </w:p>
  </w:footnote>
  <w:footnote w:id="248">
    <w:p w14:paraId="2947D466" w14:textId="77777777" w:rsidR="00CC5209" w:rsidRPr="00340E02" w:rsidRDefault="00CC5209" w:rsidP="007C631C">
      <w:pPr>
        <w:widowControl w:val="0"/>
        <w:tabs>
          <w:tab w:val="left" w:pos="0"/>
          <w:tab w:val="left" w:pos="720"/>
        </w:tabs>
        <w:autoSpaceDE w:val="0"/>
        <w:autoSpaceDN w:val="0"/>
        <w:adjustRightInd w:val="0"/>
        <w:spacing w:after="240"/>
        <w:rPr>
          <w:rFonts w:ascii="Garamond" w:hAnsi="Garamond" w:cs="Times"/>
          <w:sz w:val="20"/>
          <w:szCs w:val="20"/>
        </w:rPr>
      </w:pPr>
      <w:r w:rsidRPr="00340E02">
        <w:rPr>
          <w:rStyle w:val="FootnoteReference"/>
          <w:rFonts w:ascii="Garamond" w:hAnsi="Garamond"/>
          <w:sz w:val="20"/>
          <w:szCs w:val="20"/>
        </w:rPr>
        <w:footnoteRef/>
      </w:r>
      <w:r w:rsidRPr="00340E02">
        <w:rPr>
          <w:rFonts w:ascii="Garamond" w:hAnsi="Garamond"/>
          <w:sz w:val="20"/>
          <w:szCs w:val="20"/>
        </w:rPr>
        <w:t xml:space="preserve"> </w:t>
      </w:r>
      <w:r w:rsidRPr="00340E02">
        <w:rPr>
          <w:rFonts w:ascii="Garamond" w:hAnsi="Garamond" w:cs="Times"/>
          <w:sz w:val="20"/>
          <w:szCs w:val="20"/>
        </w:rPr>
        <w:t xml:space="preserve">CIVICUS, “Indonesian NGO Law a Setback for Freedom of Association,” press release, August 19, 2013, http://civicus.org/media-centre-129/press-releases/1822-indonesian-ngo-law-a- setback-for-freedom-of-association. </w:t>
      </w:r>
    </w:p>
  </w:footnote>
  <w:footnote w:id="249">
    <w:p w14:paraId="43AC0E3E"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Human Rights Comm., Concluding Observations on the Initial Report of Indonesia (Aug. 21, 2013), U.N. Doc. CCPR/C/IDN/CO/1, para. 24.</w:t>
      </w:r>
    </w:p>
  </w:footnote>
  <w:footnote w:id="250">
    <w:p w14:paraId="3AAB3B69" w14:textId="77777777" w:rsidR="00CC5209" w:rsidRPr="00340E02" w:rsidRDefault="00CC5209" w:rsidP="007C631C">
      <w:pPr>
        <w:spacing w:line="240" w:lineRule="auto"/>
        <w:contextualSpacing/>
        <w:rPr>
          <w:rFonts w:ascii="Garamond" w:hAnsi="Garamond"/>
        </w:rPr>
      </w:pPr>
      <w:r w:rsidRPr="00340E02">
        <w:rPr>
          <w:rStyle w:val="FootnoteReference"/>
          <w:rFonts w:ascii="Garamond" w:hAnsi="Garamond"/>
        </w:rPr>
        <w:footnoteRef/>
      </w:r>
      <w:r w:rsidRPr="00340E02">
        <w:rPr>
          <w:rFonts w:ascii="Garamond" w:hAnsi="Garamond"/>
        </w:rPr>
        <w:t xml:space="preserve"> Consideration of Reports Submitted by States Parties under Articles 16 and 17</w:t>
      </w:r>
      <w:r w:rsidRPr="00340E02">
        <w:rPr>
          <w:rFonts w:ascii="Garamond" w:hAnsi="Garamond"/>
          <w:vertAlign w:val="superscript"/>
        </w:rPr>
        <w:t>th</w:t>
      </w:r>
      <w:r w:rsidRPr="00340E02">
        <w:rPr>
          <w:rFonts w:ascii="Garamond" w:hAnsi="Garamond"/>
        </w:rPr>
        <w:t xml:space="preserve"> of the Covenant, Concluding Observations of the Committee on Economic, Social and Cultural Rights (Egypt)(May 23, 2000), U.N. Doc. E/C.12/1/Add.44, para. 19.    </w:t>
      </w:r>
    </w:p>
  </w:footnote>
  <w:footnote w:id="251">
    <w:p w14:paraId="561311A5" w14:textId="77777777" w:rsidR="00CC5209" w:rsidRPr="00340E02" w:rsidRDefault="00CC5209" w:rsidP="007C631C">
      <w:pPr>
        <w:pStyle w:val="FootnoteText"/>
        <w:contextualSpacing/>
        <w:rPr>
          <w:rFonts w:ascii="Garamond" w:hAnsi="Garamond"/>
        </w:rPr>
      </w:pPr>
      <w:r w:rsidRPr="00340E02">
        <w:rPr>
          <w:rStyle w:val="FootnoteReference"/>
          <w:rFonts w:ascii="Garamond" w:hAnsi="Garamond"/>
        </w:rPr>
        <w:footnoteRef/>
      </w:r>
      <w:r w:rsidRPr="00340E02">
        <w:rPr>
          <w:rFonts w:ascii="Garamond" w:hAnsi="Garamond"/>
        </w:rPr>
        <w:t xml:space="preserve"> See also Comm. Against Torture, 47</w:t>
      </w:r>
      <w:r w:rsidRPr="00340E02">
        <w:rPr>
          <w:rFonts w:ascii="Garamond" w:hAnsi="Garamond"/>
          <w:vertAlign w:val="superscript"/>
        </w:rPr>
        <w:t>th</w:t>
      </w:r>
      <w:r w:rsidRPr="00340E02">
        <w:rPr>
          <w:rFonts w:ascii="Garamond" w:hAnsi="Garamond"/>
        </w:rPr>
        <w:t xml:space="preserve"> Session (Dec. 7, 2011), Consideration of Reports Submitted by States Parties under Article 19 of the Convention, Concluding Observations of the Comm. Against Torture (Belarus), CAT/C/BLR/CO/4, para. 25(a) (recommending state party enable CSOs “to seek and receive adequate funding to carry out their peaceful human rights activities”).</w:t>
      </w:r>
    </w:p>
  </w:footnote>
  <w:footnote w:id="252">
    <w:p w14:paraId="3498D35D"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Human Rights Comm., 97</w:t>
      </w:r>
      <w:r w:rsidRPr="00340E02">
        <w:rPr>
          <w:rFonts w:ascii="Garamond" w:hAnsi="Garamond"/>
          <w:vertAlign w:val="superscript"/>
        </w:rPr>
        <w:t>th</w:t>
      </w:r>
      <w:r w:rsidRPr="00340E02">
        <w:rPr>
          <w:rFonts w:ascii="Garamond" w:hAnsi="Garamond"/>
        </w:rPr>
        <w:t xml:space="preserve"> Session (October 2009), Consideration of Reports Submitted by States Parties Under Article 40 of the Covenant, Concluding Observations of the Human Rights Committee (Russian Federation), para. 26, U.N. Doc. CCPR/C/RUS/CO/6.</w:t>
      </w:r>
    </w:p>
  </w:footnote>
  <w:footnote w:id="253">
    <w:p w14:paraId="65F16A41"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Id.</w:t>
      </w:r>
    </w:p>
  </w:footnote>
  <w:footnote w:id="254">
    <w:p w14:paraId="798626C9" w14:textId="1DE8DAE2"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Cf. Thomas Carothers &amp; Saskia Brechenmacher, </w:t>
      </w:r>
      <w:r w:rsidRPr="00340E02">
        <w:rPr>
          <w:rFonts w:ascii="Garamond" w:hAnsi="Garamond"/>
          <w:i/>
        </w:rPr>
        <w:t>Report, Closing Spaces:  Democracy and Human Rights Under Fire</w:t>
      </w:r>
      <w:r w:rsidRPr="00340E02">
        <w:rPr>
          <w:rFonts w:ascii="Garamond" w:hAnsi="Garamond"/>
        </w:rPr>
        <w:t>, Carnegie Endowment for International Peace</w:t>
      </w:r>
      <w:ins w:id="1794" w:author="karl@grindal.org" w:date="2014-10-19T19:36:00Z">
        <w:r>
          <w:rPr>
            <w:rFonts w:ascii="Garamond" w:hAnsi="Garamond"/>
          </w:rPr>
          <w:fldChar w:fldCharType="begin"/>
        </w:r>
        <w:r>
          <w:instrText xml:space="preserve"> XE "</w:instrText>
        </w:r>
      </w:ins>
      <w:r w:rsidRPr="00D82790">
        <w:rPr>
          <w:rFonts w:ascii="Cambria" w:hAnsi="Cambria" w:cs="Times New Roman"/>
          <w:color w:val="000000" w:themeColor="text1"/>
        </w:rPr>
        <w:instrText>Carnegie Endowment for International Peace</w:instrText>
      </w:r>
      <w:ins w:id="1795" w:author="karl@grindal.org" w:date="2014-10-19T19:36:00Z">
        <w:r>
          <w:instrText xml:space="preserve">" </w:instrText>
        </w:r>
        <w:r>
          <w:rPr>
            <w:rFonts w:ascii="Garamond" w:hAnsi="Garamond"/>
          </w:rPr>
          <w:fldChar w:fldCharType="end"/>
        </w:r>
      </w:ins>
      <w:r w:rsidRPr="00340E02">
        <w:rPr>
          <w:rFonts w:ascii="Garamond" w:hAnsi="Garamond"/>
        </w:rPr>
        <w:t xml:space="preserve"> (2014), at 51-2.  </w:t>
      </w:r>
    </w:p>
  </w:footnote>
  <w:footnote w:id="255">
    <w:p w14:paraId="2A8AF1CB"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For the reasons of space, this paper is not able to consider the question of whether the rights to freedom of association and expression have attained the status of customary international law.  </w:t>
      </w:r>
    </w:p>
  </w:footnote>
  <w:footnote w:id="256">
    <w:p w14:paraId="2F6ACD7E" w14:textId="5B2B8618" w:rsidR="00CC5209" w:rsidRPr="00340E02" w:rsidRDefault="00CC5209" w:rsidP="007C631C">
      <w:pPr>
        <w:rPr>
          <w:rFonts w:ascii="Garamond" w:hAnsi="Garamond"/>
          <w:sz w:val="20"/>
          <w:szCs w:val="20"/>
        </w:rPr>
      </w:pPr>
      <w:r w:rsidRPr="00340E02">
        <w:rPr>
          <w:rStyle w:val="FootnoteReference"/>
          <w:rFonts w:ascii="Garamond" w:hAnsi="Garamond"/>
          <w:sz w:val="20"/>
          <w:szCs w:val="20"/>
        </w:rPr>
        <w:footnoteRef/>
      </w:r>
      <w:r w:rsidRPr="00340E02">
        <w:rPr>
          <w:rFonts w:ascii="Garamond" w:hAnsi="Garamond"/>
          <w:sz w:val="20"/>
          <w:szCs w:val="20"/>
        </w:rPr>
        <w:t xml:space="preserve"> The ICCPR</w:t>
      </w:r>
      <w:ins w:id="1801" w:author="karl@grindal.org" w:date="2014-10-19T19:49:00Z">
        <w:r>
          <w:rPr>
            <w:rFonts w:ascii="Garamond" w:hAnsi="Garamond"/>
            <w:sz w:val="20"/>
            <w:szCs w:val="20"/>
          </w:rPr>
          <w:fldChar w:fldCharType="begin"/>
        </w:r>
        <w:r>
          <w:instrText xml:space="preserve"> XE "</w:instrText>
        </w:r>
        <w:r w:rsidRPr="005D7CCF">
          <w:rPr>
            <w:rFonts w:ascii="Cambria" w:eastAsia="MS Mincho" w:hAnsi="Cambria" w:cs="Times New Roman"/>
            <w:color w:val="000000" w:themeColor="text1"/>
          </w:rPr>
          <w:instrText>International Convention on Civil and Political Rights</w:instrText>
        </w:r>
        <w:r>
          <w:instrText xml:space="preserve">" </w:instrText>
        </w:r>
        <w:r>
          <w:rPr>
            <w:rFonts w:ascii="Garamond" w:hAnsi="Garamond"/>
            <w:sz w:val="20"/>
            <w:szCs w:val="20"/>
          </w:rPr>
          <w:fldChar w:fldCharType="end"/>
        </w:r>
      </w:ins>
      <w:r w:rsidRPr="00340E02">
        <w:rPr>
          <w:rFonts w:ascii="Garamond" w:hAnsi="Garamond"/>
          <w:sz w:val="20"/>
          <w:szCs w:val="20"/>
        </w:rPr>
        <w:t xml:space="preserve"> sets out these procedures in Arts. 41-43.  </w:t>
      </w:r>
    </w:p>
  </w:footnote>
  <w:footnote w:id="257">
    <w:p w14:paraId="2F5A1EF6" w14:textId="77777777" w:rsidR="00CC5209" w:rsidRPr="00340E02" w:rsidRDefault="00CC5209" w:rsidP="007C631C">
      <w:pPr>
        <w:rPr>
          <w:rFonts w:ascii="Garamond" w:eastAsia="Times New Roman" w:hAnsi="Garamond" w:cs="Times New Roman"/>
          <w:sz w:val="20"/>
          <w:szCs w:val="20"/>
        </w:rPr>
      </w:pPr>
      <w:r w:rsidRPr="00340E02">
        <w:rPr>
          <w:rStyle w:val="FootnoteReference"/>
          <w:rFonts w:ascii="Garamond" w:hAnsi="Garamond"/>
          <w:sz w:val="20"/>
          <w:szCs w:val="20"/>
        </w:rPr>
        <w:footnoteRef/>
      </w:r>
      <w:r w:rsidRPr="00340E02">
        <w:rPr>
          <w:rFonts w:ascii="Garamond" w:hAnsi="Garamond"/>
          <w:i/>
          <w:sz w:val="20"/>
          <w:szCs w:val="20"/>
        </w:rPr>
        <w:t>See, e.g.,</w:t>
      </w:r>
      <w:r w:rsidRPr="00340E02">
        <w:rPr>
          <w:rFonts w:ascii="Garamond" w:hAnsi="Garamond"/>
          <w:sz w:val="20"/>
          <w:szCs w:val="20"/>
        </w:rPr>
        <w:t xml:space="preserve"> </w:t>
      </w:r>
      <w:r w:rsidRPr="00340E02">
        <w:rPr>
          <w:rStyle w:val="Emphasis"/>
          <w:rFonts w:ascii="Garamond" w:eastAsia="Times New Roman" w:hAnsi="Garamond" w:cs="Arial"/>
          <w:color w:val="252525"/>
          <w:sz w:val="20"/>
          <w:szCs w:val="20"/>
        </w:rPr>
        <w:t>Military and Paramilitary Activities in and against</w:t>
      </w:r>
      <w:r w:rsidRPr="00340E02">
        <w:rPr>
          <w:rFonts w:ascii="Garamond" w:hAnsi="Garamond" w:cs="Arial"/>
          <w:i/>
          <w:iCs/>
          <w:color w:val="252525"/>
        </w:rPr>
        <w:t> </w:t>
      </w:r>
      <w:r w:rsidRPr="00340E02">
        <w:rPr>
          <w:rFonts w:ascii="Garamond" w:eastAsia="Times New Roman" w:hAnsi="Garamond" w:cs="Arial"/>
          <w:bCs/>
          <w:i/>
          <w:iCs/>
          <w:color w:val="252525"/>
          <w:sz w:val="20"/>
          <w:szCs w:val="20"/>
        </w:rPr>
        <w:t>Nicaragua</w:t>
      </w:r>
      <w:bookmarkStart w:id="1803" w:name="co_tempAnchor"/>
      <w:bookmarkEnd w:id="1803"/>
      <w:r w:rsidRPr="00340E02">
        <w:rPr>
          <w:rFonts w:ascii="Garamond" w:hAnsi="Garamond" w:cs="Arial"/>
          <w:color w:val="252525"/>
        </w:rPr>
        <w:t> </w:t>
      </w:r>
      <w:r w:rsidRPr="00340E02">
        <w:rPr>
          <w:rFonts w:ascii="Garamond" w:eastAsia="Times New Roman" w:hAnsi="Garamond" w:cs="Arial"/>
          <w:color w:val="252525"/>
          <w:sz w:val="20"/>
          <w:szCs w:val="20"/>
        </w:rPr>
        <w:t>(</w:t>
      </w:r>
      <w:r w:rsidRPr="00340E02">
        <w:rPr>
          <w:rFonts w:ascii="Garamond" w:eastAsia="Times New Roman" w:hAnsi="Garamond" w:cs="Arial"/>
          <w:bCs/>
          <w:color w:val="252525"/>
          <w:sz w:val="20"/>
          <w:szCs w:val="20"/>
        </w:rPr>
        <w:t>Nicaragua</w:t>
      </w:r>
      <w:r w:rsidRPr="00340E02">
        <w:rPr>
          <w:rFonts w:ascii="Garamond" w:hAnsi="Garamond" w:cs="Arial"/>
          <w:color w:val="252525"/>
        </w:rPr>
        <w:t> </w:t>
      </w:r>
      <w:r w:rsidRPr="00340E02">
        <w:rPr>
          <w:rFonts w:ascii="Garamond" w:eastAsia="Times New Roman" w:hAnsi="Garamond" w:cs="Arial"/>
          <w:color w:val="252525"/>
          <w:sz w:val="20"/>
          <w:szCs w:val="20"/>
        </w:rPr>
        <w:t xml:space="preserve">v. United States of America), Merits, ICJ Reports (1986), at 134 </w:t>
      </w:r>
      <w:r w:rsidRPr="00340E02">
        <w:rPr>
          <w:rFonts w:ascii="Garamond" w:hAnsi="Garamond"/>
          <w:sz w:val="20"/>
          <w:szCs w:val="20"/>
        </w:rPr>
        <w:t>(“</w:t>
      </w:r>
      <w:r w:rsidRPr="00340E02">
        <w:rPr>
          <w:rFonts w:ascii="Garamond" w:eastAsia="Times New Roman" w:hAnsi="Garamond" w:cs="Arial"/>
          <w:color w:val="252525"/>
          <w:sz w:val="20"/>
          <w:szCs w:val="20"/>
        </w:rPr>
        <w:t xml:space="preserve">[W]here human rights are protected by international conventions, that protection takes the form of such arrangements for monitoring or ensuring respect for human rights as are provided for in the conventions themselves.”) But since the ICJ in </w:t>
      </w:r>
      <w:r w:rsidRPr="00340E02">
        <w:rPr>
          <w:rFonts w:ascii="Garamond" w:eastAsia="Times New Roman" w:hAnsi="Garamond" w:cs="Arial"/>
          <w:i/>
          <w:color w:val="252525"/>
          <w:sz w:val="20"/>
          <w:szCs w:val="20"/>
        </w:rPr>
        <w:t>Nicaragua</w:t>
      </w:r>
      <w:r w:rsidRPr="00340E02">
        <w:rPr>
          <w:rFonts w:ascii="Garamond" w:eastAsia="Times New Roman" w:hAnsi="Garamond" w:cs="Arial"/>
          <w:color w:val="252525"/>
          <w:sz w:val="20"/>
          <w:szCs w:val="20"/>
        </w:rPr>
        <w:t xml:space="preserve"> specifically noted  that “the mechanisms provided for have functioned,” it left open use of general international law state responsibility rules as a fallback.  </w:t>
      </w:r>
      <w:r w:rsidRPr="00340E02">
        <w:rPr>
          <w:rFonts w:ascii="Garamond" w:hAnsi="Garamond"/>
          <w:i/>
          <w:sz w:val="20"/>
          <w:szCs w:val="20"/>
        </w:rPr>
        <w:t>Cf.</w:t>
      </w:r>
      <w:r w:rsidRPr="00340E02">
        <w:rPr>
          <w:rFonts w:ascii="Garamond" w:hAnsi="Garamond"/>
          <w:sz w:val="20"/>
          <w:szCs w:val="20"/>
        </w:rPr>
        <w:t xml:space="preserve">  Bruno Simma &amp; Dirk Pulkowski, </w:t>
      </w:r>
      <w:r w:rsidRPr="00340E02">
        <w:rPr>
          <w:rFonts w:ascii="Garamond" w:hAnsi="Garamond"/>
          <w:i/>
          <w:sz w:val="20"/>
          <w:szCs w:val="20"/>
        </w:rPr>
        <w:t>Of Planets and the Universe:  Self-Contained Regimes in International Law</w:t>
      </w:r>
      <w:r w:rsidRPr="00340E02">
        <w:rPr>
          <w:rFonts w:ascii="Garamond" w:hAnsi="Garamond"/>
          <w:sz w:val="20"/>
          <w:szCs w:val="20"/>
        </w:rPr>
        <w:t xml:space="preserve">, 17 </w:t>
      </w:r>
      <w:r w:rsidRPr="00340E02">
        <w:rPr>
          <w:rFonts w:ascii="Garamond" w:hAnsi="Garamond"/>
          <w:smallCaps/>
          <w:sz w:val="20"/>
          <w:szCs w:val="20"/>
        </w:rPr>
        <w:t>Eur. J. Int’l. L.</w:t>
      </w:r>
      <w:r w:rsidRPr="00340E02">
        <w:rPr>
          <w:rFonts w:ascii="Garamond" w:hAnsi="Garamond"/>
          <w:sz w:val="20"/>
          <w:szCs w:val="20"/>
        </w:rPr>
        <w:t xml:space="preserve"> 483, 524 (2006)(noting the Court then “</w:t>
      </w:r>
      <w:r w:rsidRPr="00340E02">
        <w:rPr>
          <w:rFonts w:ascii="Garamond" w:eastAsia="Times New Roman" w:hAnsi="Garamond" w:cs="Arial"/>
          <w:color w:val="252525"/>
          <w:sz w:val="20"/>
          <w:szCs w:val="20"/>
        </w:rPr>
        <w:t>turns to a unitary counter-argument, with a view to preventing a potential ‘effectiveness gap’ in human rights treaties”).</w:t>
      </w:r>
    </w:p>
  </w:footnote>
  <w:footnote w:id="258">
    <w:p w14:paraId="2F628215" w14:textId="4CFC943D"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Cf.</w:t>
      </w:r>
      <w:r w:rsidRPr="00340E02">
        <w:rPr>
          <w:rFonts w:ascii="Garamond" w:hAnsi="Garamond"/>
        </w:rPr>
        <w:t xml:space="preserve">  Bruno Simma &amp; Dirk Pulkowski, </w:t>
      </w:r>
      <w:r w:rsidRPr="00340E02">
        <w:rPr>
          <w:rFonts w:ascii="Garamond" w:hAnsi="Garamond"/>
          <w:i/>
        </w:rPr>
        <w:t>Of Planets and the Universe:  Self-Contained Regimes in International Law</w:t>
      </w:r>
      <w:r w:rsidRPr="00340E02">
        <w:rPr>
          <w:rFonts w:ascii="Garamond" w:hAnsi="Garamond"/>
        </w:rPr>
        <w:t xml:space="preserve">, 17 </w:t>
      </w:r>
      <w:r w:rsidRPr="00340E02">
        <w:rPr>
          <w:rFonts w:ascii="Garamond" w:hAnsi="Garamond"/>
          <w:smallCaps/>
        </w:rPr>
        <w:t>Eur. J. Int’l. L.</w:t>
      </w:r>
      <w:r w:rsidRPr="00340E02">
        <w:rPr>
          <w:rFonts w:ascii="Garamond" w:hAnsi="Garamond"/>
        </w:rPr>
        <w:t xml:space="preserve"> 483, 529 (2006)(concluding “general international law provides a systemic fabric from which no special legal regime is completely decoupled”).  This approach is reflected in the DASR</w:t>
      </w:r>
      <w:ins w:id="1805" w:author="karl@grindal.org" w:date="2014-10-19T19:54: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Draft Articles on State Responsibility</w:instrText>
        </w:r>
        <w:r>
          <w:instrText xml:space="preserve">" </w:instrText>
        </w:r>
        <w:r>
          <w:rPr>
            <w:rFonts w:ascii="Garamond" w:hAnsi="Garamond"/>
          </w:rPr>
          <w:fldChar w:fldCharType="end"/>
        </w:r>
      </w:ins>
      <w:r w:rsidRPr="00340E02">
        <w:rPr>
          <w:rFonts w:ascii="Garamond" w:hAnsi="Garamond"/>
        </w:rPr>
        <w:t xml:space="preserve">.  </w:t>
      </w:r>
      <w:r w:rsidRPr="00340E02">
        <w:rPr>
          <w:rFonts w:ascii="Garamond" w:hAnsi="Garamond"/>
          <w:i/>
        </w:rPr>
        <w:t xml:space="preserve">See </w:t>
      </w:r>
      <w:r w:rsidRPr="00340E02">
        <w:rPr>
          <w:rFonts w:ascii="Garamond" w:hAnsi="Garamond"/>
        </w:rPr>
        <w:t xml:space="preserve">Art. 55 (“These articles do not apply where and to the extent that the condition for the existence of an internationally wrongful act or the content or implementation of the international responsibility of a State are governed by special rules of international law”).  </w:t>
      </w:r>
    </w:p>
  </w:footnote>
  <w:footnote w:id="259">
    <w:p w14:paraId="71253ABD" w14:textId="45A0C760"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DASR</w:t>
      </w:r>
      <w:ins w:id="1807" w:author="karl@grindal.org" w:date="2014-10-19T19:54: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Draft Articles on State Responsibility</w:instrText>
        </w:r>
        <w:r>
          <w:instrText xml:space="preserve">" </w:instrText>
        </w:r>
        <w:r>
          <w:rPr>
            <w:rFonts w:ascii="Garamond" w:hAnsi="Garamond"/>
          </w:rPr>
          <w:fldChar w:fldCharType="end"/>
        </w:r>
      </w:ins>
      <w:r w:rsidRPr="00340E02">
        <w:rPr>
          <w:rFonts w:ascii="Garamond" w:hAnsi="Garamond"/>
        </w:rPr>
        <w:t>, Art. 49(2).</w:t>
      </w:r>
    </w:p>
  </w:footnote>
  <w:footnote w:id="260">
    <w:p w14:paraId="3C4B6011" w14:textId="77777777" w:rsidR="00CC5209" w:rsidRPr="00340E02" w:rsidRDefault="00CC5209" w:rsidP="007C631C">
      <w:pPr>
        <w:pStyle w:val="FootnoteText"/>
      </w:pPr>
      <w:r w:rsidRPr="00340E02">
        <w:rPr>
          <w:rStyle w:val="FootnoteReference"/>
        </w:rPr>
        <w:footnoteRef/>
      </w:r>
      <w:r w:rsidRPr="00340E02">
        <w:t xml:space="preserve"> </w:t>
      </w:r>
      <w:r w:rsidRPr="00340E02">
        <w:rPr>
          <w:rFonts w:ascii="Garamond" w:hAnsi="Garamond"/>
        </w:rPr>
        <w:t xml:space="preserve">For a critique of the traditional view, see Jordan Paust, </w:t>
      </w:r>
      <w:r w:rsidRPr="00340E02">
        <w:rPr>
          <w:rFonts w:ascii="Garamond" w:hAnsi="Garamond"/>
          <w:i/>
        </w:rPr>
        <w:t>Nonstate Actor Participation in International Law and the Pretense of Exclusion</w:t>
      </w:r>
      <w:r w:rsidRPr="00340E02">
        <w:rPr>
          <w:rFonts w:ascii="Garamond" w:hAnsi="Garamond"/>
        </w:rPr>
        <w:t xml:space="preserve">, 51 </w:t>
      </w:r>
      <w:r w:rsidRPr="00340E02">
        <w:rPr>
          <w:rFonts w:ascii="Garamond" w:hAnsi="Garamond"/>
          <w:smallCaps/>
        </w:rPr>
        <w:t>Vir. J Int’l L.</w:t>
      </w:r>
      <w:r w:rsidRPr="00340E02">
        <w:rPr>
          <w:rFonts w:ascii="Garamond" w:hAnsi="Garamond"/>
        </w:rPr>
        <w:t xml:space="preserve"> 977 (arguing that “[f]or centuries, there have been vast numbers of formally recognized actors in the international legal process other than the state”).  </w:t>
      </w:r>
    </w:p>
  </w:footnote>
  <w:footnote w:id="261">
    <w:p w14:paraId="32B14C4F" w14:textId="5BF0056E"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The African Charter</w:t>
      </w:r>
      <w:ins w:id="1808" w:author="karl@grindal.org" w:date="2014-10-19T19:50: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African Charter on Human and People’s Rights</w:instrText>
        </w:r>
        <w:r>
          <w:instrText xml:space="preserve">" </w:instrText>
        </w:r>
        <w:r>
          <w:rPr>
            <w:rFonts w:ascii="Garamond" w:hAnsi="Garamond"/>
          </w:rPr>
          <w:fldChar w:fldCharType="end"/>
        </w:r>
      </w:ins>
      <w:r w:rsidRPr="00340E02">
        <w:rPr>
          <w:rFonts w:ascii="Garamond" w:hAnsi="Garamond"/>
        </w:rPr>
        <w:t xml:space="preserve"> is anomalous among human rights treaties because it does purport to create duties that individuals have against the state.  </w:t>
      </w:r>
    </w:p>
  </w:footnote>
  <w:footnote w:id="262">
    <w:p w14:paraId="56C94E43"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Barcelona Traction, Light and Power Company, Ltd. (Belgium v. Spain)</w:t>
      </w:r>
      <w:r w:rsidRPr="00340E02">
        <w:rPr>
          <w:rFonts w:ascii="Garamond" w:hAnsi="Garamond"/>
        </w:rPr>
        <w:t>, Judgment, ICJ Reports 1970, at para. 33.</w:t>
      </w:r>
    </w:p>
  </w:footnote>
  <w:footnote w:id="263">
    <w:p w14:paraId="03CC38D6" w14:textId="77777777" w:rsidR="00CC5209" w:rsidRPr="00340E02" w:rsidRDefault="00CC5209" w:rsidP="007C631C">
      <w:pPr>
        <w:rPr>
          <w:rFonts w:ascii="Garamond" w:eastAsia="Times New Roman" w:hAnsi="Garamond" w:cs="Times New Roman"/>
          <w:sz w:val="20"/>
          <w:szCs w:val="20"/>
        </w:rPr>
      </w:pPr>
      <w:r w:rsidRPr="00340E02">
        <w:rPr>
          <w:rStyle w:val="FootnoteReference"/>
          <w:rFonts w:ascii="Garamond" w:hAnsi="Garamond"/>
          <w:sz w:val="20"/>
          <w:szCs w:val="20"/>
        </w:rPr>
        <w:footnoteRef/>
      </w:r>
      <w:r w:rsidRPr="00340E02">
        <w:rPr>
          <w:rFonts w:ascii="Garamond" w:hAnsi="Garamond"/>
          <w:sz w:val="20"/>
          <w:szCs w:val="20"/>
        </w:rPr>
        <w:t xml:space="preserve">Art. 41 (“Particular consequences of a serious breach of an obligation under this chapter.”)  “This chapter” refers to Chapter III (“Serious Breaches of Obligations Under Peremptory Norms of General International Law.”)  </w:t>
      </w:r>
      <w:r w:rsidRPr="00340E02">
        <w:rPr>
          <w:rFonts w:ascii="Garamond" w:hAnsi="Garamond"/>
          <w:i/>
          <w:sz w:val="20"/>
          <w:szCs w:val="20"/>
        </w:rPr>
        <w:t>Cf</w:t>
      </w:r>
      <w:r w:rsidRPr="00340E02">
        <w:rPr>
          <w:rFonts w:ascii="Garamond" w:hAnsi="Garamond"/>
          <w:sz w:val="20"/>
          <w:szCs w:val="20"/>
        </w:rPr>
        <w:t>. Bird, at 888 (“</w:t>
      </w:r>
      <w:r w:rsidRPr="00340E02">
        <w:rPr>
          <w:rFonts w:ascii="Garamond" w:eastAsia="Times New Roman" w:hAnsi="Garamond" w:cs="Times New Roman"/>
          <w:color w:val="000000"/>
          <w:sz w:val="20"/>
          <w:szCs w:val="20"/>
          <w:shd w:val="clear" w:color="auto" w:fill="FFFFFF"/>
        </w:rPr>
        <w:t>The duty of cooperation outlined in Article 41 clearly represents the progressive development of international law, since it would be premature to conclude that third states believe they are under an obligation to cooperate to stop serious breaches.”) </w:t>
      </w:r>
    </w:p>
  </w:footnote>
  <w:footnote w:id="264">
    <w:p w14:paraId="4CAD0AB6" w14:textId="252A6D12"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DASR</w:t>
      </w:r>
      <w:ins w:id="1811" w:author="karl@grindal.org" w:date="2014-10-19T19:54: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Draft Articles on State Responsibility</w:instrText>
        </w:r>
        <w:r>
          <w:instrText xml:space="preserve">" </w:instrText>
        </w:r>
        <w:r>
          <w:rPr>
            <w:rFonts w:ascii="Garamond" w:hAnsi="Garamond"/>
          </w:rPr>
          <w:fldChar w:fldCharType="end"/>
        </w:r>
      </w:ins>
      <w:r w:rsidRPr="00340E02">
        <w:rPr>
          <w:rFonts w:ascii="Garamond" w:hAnsi="Garamond"/>
        </w:rPr>
        <w:t xml:space="preserve">, Art. 48 (“Invocation of responsibility by a State other than an injured State”).  </w:t>
      </w:r>
    </w:p>
  </w:footnote>
  <w:footnote w:id="265">
    <w:p w14:paraId="2580BEF6" w14:textId="1EF86428"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DASR</w:t>
      </w:r>
      <w:ins w:id="1812" w:author="karl@grindal.org" w:date="2014-10-19T19:54: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Draft Articles on State Responsibility</w:instrText>
        </w:r>
        <w:r>
          <w:instrText xml:space="preserve">" </w:instrText>
        </w:r>
        <w:r>
          <w:rPr>
            <w:rFonts w:ascii="Garamond" w:hAnsi="Garamond"/>
          </w:rPr>
          <w:fldChar w:fldCharType="end"/>
        </w:r>
      </w:ins>
      <w:r w:rsidRPr="00340E02">
        <w:rPr>
          <w:rFonts w:ascii="Garamond" w:hAnsi="Garamond"/>
        </w:rPr>
        <w:t xml:space="preserve">, Art. 41(1). </w:t>
      </w:r>
    </w:p>
  </w:footnote>
  <w:footnote w:id="266">
    <w:p w14:paraId="572AAAD9" w14:textId="01034CA8"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DASR</w:t>
      </w:r>
      <w:ins w:id="1813" w:author="karl@grindal.org" w:date="2014-10-19T19:54: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Draft Articles on State Responsibility</w:instrText>
        </w:r>
        <w:r>
          <w:instrText xml:space="preserve">" </w:instrText>
        </w:r>
        <w:r>
          <w:rPr>
            <w:rFonts w:ascii="Garamond" w:hAnsi="Garamond"/>
          </w:rPr>
          <w:fldChar w:fldCharType="end"/>
        </w:r>
      </w:ins>
      <w:r w:rsidRPr="00340E02">
        <w:rPr>
          <w:rFonts w:ascii="Garamond" w:hAnsi="Garamond"/>
        </w:rPr>
        <w:t>, Art. 41(2).</w:t>
      </w:r>
    </w:p>
  </w:footnote>
  <w:footnote w:id="267">
    <w:p w14:paraId="1AE92B9D"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Id.</w:t>
      </w:r>
      <w:r w:rsidRPr="00340E02">
        <w:rPr>
          <w:rFonts w:ascii="Garamond" w:hAnsi="Garamond"/>
        </w:rPr>
        <w:t xml:space="preserve"> at Art. 48(2)(a).  </w:t>
      </w:r>
    </w:p>
  </w:footnote>
  <w:footnote w:id="268">
    <w:p w14:paraId="7E3AE545" w14:textId="77777777" w:rsidR="00CC5209" w:rsidRPr="00340E02" w:rsidRDefault="00CC5209" w:rsidP="007C631C">
      <w:pPr>
        <w:pStyle w:val="FootnoteText"/>
        <w:contextualSpacing/>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Id.</w:t>
      </w:r>
      <w:r w:rsidRPr="00340E02">
        <w:rPr>
          <w:rFonts w:ascii="Garamond" w:hAnsi="Garamond"/>
        </w:rPr>
        <w:t xml:space="preserve"> at Art. 48(2)(b).  </w:t>
      </w:r>
    </w:p>
  </w:footnote>
  <w:footnote w:id="269">
    <w:p w14:paraId="347A93F5"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This is not to say that peremptory norms are never implicated in NV protest.  If a state responds with violence on a large scale, as has happened in Syria, the threshold of Art. 41 may well be reached.  </w:t>
      </w:r>
    </w:p>
  </w:footnote>
  <w:footnote w:id="270">
    <w:p w14:paraId="5D8AFCA3" w14:textId="77777777" w:rsidR="00CC5209" w:rsidRPr="00340E02" w:rsidRDefault="00CC5209" w:rsidP="007C631C">
      <w:pPr>
        <w:pStyle w:val="FootnoteText"/>
        <w:contextualSpacing/>
        <w:rPr>
          <w:rFonts w:ascii="Garamond" w:hAnsi="Garamond"/>
        </w:rPr>
      </w:pPr>
      <w:r w:rsidRPr="00340E02">
        <w:rPr>
          <w:rStyle w:val="FootnoteReference"/>
          <w:rFonts w:ascii="Garamond" w:hAnsi="Garamond"/>
        </w:rPr>
        <w:footnoteRef/>
      </w:r>
      <w:r w:rsidRPr="00340E02">
        <w:rPr>
          <w:rFonts w:ascii="Garamond" w:hAnsi="Garamond"/>
        </w:rPr>
        <w:t xml:space="preserve"> Art. 41(2) provides that “[n]o state shall recognize as lawful a situation created by a serious breach within the meaning of Article 40, nor render aid or assistance in maintaining that situation.”  While the Commentary to Art.41 indicates that a wide “diversity of circumstances” may be implicated in this article, most of the examples of state actions entailing non-recognition mentioned in the Commentary involve acquisition of territory.  Commentary to Art. 41, at para. 2.  A difficulty in applying this Article to the question of not complying with restrictive laws is that the precise language used in Article 41 says that states should not recognize as lawful “a situation created by” a serious breach. In legal writing, laws are not usually referred to as “situations.”  Moreover, while laws restricting CSOs might be used to </w:t>
      </w:r>
      <w:r w:rsidRPr="00340E02">
        <w:rPr>
          <w:rFonts w:ascii="Garamond" w:hAnsi="Garamond"/>
          <w:i/>
        </w:rPr>
        <w:t>create</w:t>
      </w:r>
      <w:r w:rsidRPr="00340E02">
        <w:rPr>
          <w:rFonts w:ascii="Garamond" w:hAnsi="Garamond"/>
        </w:rPr>
        <w:t xml:space="preserve"> a serious breach of a peremptory norm (e.g., genocide or torture), it is difficult to see them as </w:t>
      </w:r>
      <w:r w:rsidRPr="00340E02">
        <w:rPr>
          <w:rFonts w:ascii="Garamond" w:hAnsi="Garamond"/>
          <w:i/>
        </w:rPr>
        <w:t>created by</w:t>
      </w:r>
      <w:r w:rsidRPr="00340E02">
        <w:rPr>
          <w:rFonts w:ascii="Garamond" w:hAnsi="Garamond"/>
        </w:rPr>
        <w:t xml:space="preserve"> a serious breach.</w:t>
      </w:r>
    </w:p>
  </w:footnote>
  <w:footnote w:id="271">
    <w:p w14:paraId="380AE2DD" w14:textId="77777777" w:rsidR="00CC5209" w:rsidRPr="00340E02" w:rsidRDefault="00CC5209" w:rsidP="007C631C">
      <w:pPr>
        <w:rPr>
          <w:rFonts w:ascii="Garamond" w:eastAsia="Times New Roman" w:hAnsi="Garamond"/>
          <w:sz w:val="20"/>
          <w:szCs w:val="20"/>
        </w:rPr>
      </w:pPr>
      <w:r w:rsidRPr="00340E02">
        <w:rPr>
          <w:rStyle w:val="FootnoteReference"/>
          <w:rFonts w:ascii="Garamond" w:hAnsi="Garamond"/>
          <w:sz w:val="20"/>
          <w:szCs w:val="20"/>
        </w:rPr>
        <w:footnoteRef/>
      </w:r>
      <w:r w:rsidRPr="00340E02">
        <w:rPr>
          <w:rFonts w:ascii="Garamond" w:hAnsi="Garamond"/>
          <w:sz w:val="20"/>
          <w:szCs w:val="20"/>
        </w:rPr>
        <w:t xml:space="preserve"> A draft provision explicitly permitting countermeasures in the case of human rights violations was proposed by the ILC but rejected by the Sixth Committee of the General Assembly.  Simma &amp; Pulkowski supra n. 48, at 528. The rejected provision was replaced by the current Art. 54, a general savings clause (“</w:t>
      </w:r>
      <w:r w:rsidRPr="00340E02">
        <w:rPr>
          <w:rFonts w:ascii="Garamond" w:eastAsia="Times New Roman" w:hAnsi="Garamond" w:cs="Times New Roman"/>
          <w:color w:val="000000"/>
          <w:sz w:val="20"/>
          <w:szCs w:val="20"/>
          <w:shd w:val="clear" w:color="auto" w:fill="FFFFFF"/>
        </w:rPr>
        <w:t xml:space="preserve">This chapter does not prejudice the right of any State, entitled under article 48, paragraph 1, to invoke the responsibility of another State, to take lawful measures against that State to ensure cessation of the breach and reparation in the interest of the injured State or of beneficiaries of the obligation breached”).  </w:t>
      </w:r>
    </w:p>
  </w:footnote>
  <w:footnote w:id="272">
    <w:p w14:paraId="14AE1679" w14:textId="7DE0C309"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DASR</w:t>
      </w:r>
      <w:ins w:id="1815" w:author="karl@grindal.org" w:date="2014-10-19T19:54: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Draft Articles on State Responsibility</w:instrText>
        </w:r>
        <w:r>
          <w:instrText xml:space="preserve">" </w:instrText>
        </w:r>
        <w:r>
          <w:rPr>
            <w:rFonts w:ascii="Garamond" w:hAnsi="Garamond"/>
          </w:rPr>
          <w:fldChar w:fldCharType="end"/>
        </w:r>
      </w:ins>
      <w:r w:rsidRPr="00340E02">
        <w:rPr>
          <w:rFonts w:ascii="Garamond" w:hAnsi="Garamond"/>
        </w:rPr>
        <w:t>, Commentary to Art. 54, at para. 3.</w:t>
      </w:r>
    </w:p>
  </w:footnote>
  <w:footnote w:id="273">
    <w:p w14:paraId="75A0DFCB" w14:textId="77777777" w:rsidR="00CC5209" w:rsidRPr="00340E02" w:rsidRDefault="00CC5209" w:rsidP="007C631C">
      <w:pPr>
        <w:pStyle w:val="FootnoteText"/>
        <w:rPr>
          <w:rFonts w:ascii="Garamond" w:hAnsi="Garamond"/>
          <w:i/>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Id.</w:t>
      </w:r>
    </w:p>
  </w:footnote>
  <w:footnote w:id="274">
    <w:p w14:paraId="37B665A8"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Annie Bird, </w:t>
      </w:r>
      <w:r w:rsidRPr="00340E02">
        <w:rPr>
          <w:rFonts w:ascii="Garamond" w:hAnsi="Garamond"/>
          <w:i/>
        </w:rPr>
        <w:t>Third State Responsibility for Human Rights Violations</w:t>
      </w:r>
      <w:r w:rsidRPr="00340E02">
        <w:rPr>
          <w:rFonts w:ascii="Garamond" w:hAnsi="Garamond"/>
        </w:rPr>
        <w:t xml:space="preserve">, 21 Eur. J. Int’l. L. 883, 900 (2010)(concluding that “unless the Draft Articles become law, future state practice will ultimately determine whether third states act upon the rights and obligations outlined by the ILC”).  In this context, “third state” is a term of art designating a state other than the injured state; in many cases involving human rights treaties there will be no injured states, so unless third states can take countermeasures, no countermeasures will be available.  </w:t>
      </w:r>
    </w:p>
  </w:footnote>
  <w:footnote w:id="275">
    <w:p w14:paraId="6B66C20F"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 xml:space="preserve">Id. </w:t>
      </w:r>
      <w:r w:rsidRPr="00340E02">
        <w:rPr>
          <w:rFonts w:ascii="Garamond" w:hAnsi="Garamond"/>
        </w:rPr>
        <w:t xml:space="preserve"> at 897.</w:t>
      </w:r>
    </w:p>
  </w:footnote>
  <w:footnote w:id="276">
    <w:p w14:paraId="602FA618"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This conclusion is subject to the caveat that a consistent state practice of disregarding non-compliant national laws could result in new customary law regarding countermeasures, at least with respect to obligations </w:t>
      </w:r>
      <w:r w:rsidRPr="00340E02">
        <w:rPr>
          <w:rFonts w:ascii="Garamond" w:hAnsi="Garamond"/>
          <w:i/>
        </w:rPr>
        <w:t>erga omnes</w:t>
      </w:r>
      <w:r w:rsidRPr="00340E02">
        <w:rPr>
          <w:rFonts w:ascii="Garamond" w:hAnsi="Garamond"/>
        </w:rPr>
        <w:t>.  Current state practice appears inconsistent.  See Carothers &amp; Brechenmacher, at 52 (“Some aid providers…follow a policy of always conforming to local laws. Yet others have opted for a different approach”).</w:t>
      </w:r>
    </w:p>
  </w:footnote>
  <w:footnote w:id="277">
    <w:p w14:paraId="1F03CF3F"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color w:val="000000"/>
        </w:rPr>
        <w:t>T</w:t>
      </w:r>
      <w:r w:rsidRPr="00340E02">
        <w:rPr>
          <w:rFonts w:ascii="Garamond" w:hAnsi="Garamond"/>
        </w:rPr>
        <w:t>he 1933 Montevideo Convention on the Rights and Duties of States, 49 Stat. 3097, 165 L.N.T.S. 19 (Dec. 26, 1933), which sets out the most widely accepted definition of statehood, enunciates a norm against forcible intervention in Article 8 (providing “</w:t>
      </w:r>
      <w:r w:rsidRPr="00340E02">
        <w:rPr>
          <w:rFonts w:ascii="Garamond" w:hAnsi="Garamond"/>
          <w:lang w:val="en"/>
        </w:rPr>
        <w:t>No state has the right to intervene in the internal or external affairs of another”).  Though  the UN Charter did not adopt</w:t>
      </w:r>
      <w:r w:rsidRPr="00340E02">
        <w:rPr>
          <w:rFonts w:ascii="Garamond" w:hAnsi="Garamond"/>
        </w:rPr>
        <w:t xml:space="preserve"> the Montevideo language, the </w:t>
      </w:r>
      <w:r w:rsidRPr="00340E02">
        <w:rPr>
          <w:rFonts w:ascii="Garamond" w:hAnsi="Garamond"/>
          <w:color w:val="000000"/>
        </w:rPr>
        <w:t xml:space="preserve">1970 Declaration on Principles of International Law concerning Friendly Relations and Co-operation among States in Accordance with the Charter of the United Nations (adopted by consensus) is generally accepted, among other things, as an authoritative interpretation of the Charter and states that the “progressive development and codification of…[t]he duty not to intervene in matters within the domestic jurisdiction of any State, in accordance with the Charter…would promote the realization of the purposes of the United Nations.” </w:t>
      </w:r>
      <w:r w:rsidRPr="00340E02">
        <w:rPr>
          <w:rFonts w:ascii="Garamond" w:hAnsi="Garamond"/>
          <w:i/>
        </w:rPr>
        <w:t xml:space="preserve">See </w:t>
      </w:r>
      <w:r w:rsidRPr="00340E02">
        <w:rPr>
          <w:rFonts w:ascii="Garamond" w:hAnsi="Garamond"/>
        </w:rPr>
        <w:t xml:space="preserve">Thomas D. Grant, </w:t>
      </w:r>
      <w:r w:rsidRPr="00340E02">
        <w:rPr>
          <w:rFonts w:ascii="Garamond" w:hAnsi="Garamond"/>
          <w:i/>
        </w:rPr>
        <w:t>Defining Statehood: The Montevideo Convention and Its Discontents</w:t>
      </w:r>
      <w:r w:rsidRPr="00340E02">
        <w:rPr>
          <w:rFonts w:ascii="Garamond" w:hAnsi="Garamond"/>
        </w:rPr>
        <w:t xml:space="preserve">, </w:t>
      </w:r>
      <w:r w:rsidRPr="00340E02">
        <w:rPr>
          <w:rFonts w:ascii="Garamond" w:hAnsi="Garamond"/>
          <w:smallCaps/>
        </w:rPr>
        <w:t>Colum. J. Int’l L.</w:t>
      </w:r>
      <w:r w:rsidRPr="00340E02">
        <w:rPr>
          <w:rFonts w:ascii="Garamond" w:hAnsi="Garamond"/>
        </w:rPr>
        <w:t xml:space="preserve"> (1999). The Montevideo Convention is a treaty between the United States and numerous Latin American countries.</w:t>
      </w:r>
    </w:p>
  </w:footnote>
  <w:footnote w:id="278">
    <w:p w14:paraId="70326645"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The cases examined do not address explicitly the question of whether foreign funding for specific political candidates is permitted under human rights law.  </w:t>
      </w:r>
      <w:r w:rsidRPr="00340E02">
        <w:rPr>
          <w:rFonts w:ascii="Garamond" w:hAnsi="Garamond"/>
          <w:i/>
        </w:rPr>
        <w:t xml:space="preserve">See </w:t>
      </w:r>
      <w:r w:rsidRPr="00340E02">
        <w:rPr>
          <w:rFonts w:ascii="Garamond" w:hAnsi="Garamond"/>
        </w:rPr>
        <w:t xml:space="preserve">Lori Damrosch, </w:t>
      </w:r>
      <w:r w:rsidRPr="00340E02">
        <w:rPr>
          <w:rFonts w:ascii="Garamond" w:hAnsi="Garamond"/>
          <w:i/>
        </w:rPr>
        <w:t>Politics Across Borders: Nonintervention and Non-forcible Influence over Domestic Affairs</w:t>
      </w:r>
      <w:r w:rsidRPr="00340E02">
        <w:rPr>
          <w:rFonts w:ascii="Garamond" w:hAnsi="Garamond"/>
        </w:rPr>
        <w:t>, 83 Am. J. Int’l L. 1 (1989).</w:t>
      </w:r>
    </w:p>
  </w:footnote>
  <w:footnote w:id="279">
    <w:p w14:paraId="588A62B8"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Kaia, supra n. 29, at para. 30.  </w:t>
      </w:r>
    </w:p>
  </w:footnote>
  <w:footnote w:id="280">
    <w:p w14:paraId="4FFA1E36" w14:textId="4F60ADFC"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DASR</w:t>
      </w:r>
      <w:ins w:id="1821" w:author="karl@grindal.org" w:date="2014-10-19T19:54: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Draft Articles on State Responsibility</w:instrText>
        </w:r>
        <w:r>
          <w:instrText xml:space="preserve">" </w:instrText>
        </w:r>
        <w:r>
          <w:rPr>
            <w:rFonts w:ascii="Garamond" w:hAnsi="Garamond"/>
          </w:rPr>
          <w:fldChar w:fldCharType="end"/>
        </w:r>
      </w:ins>
      <w:r w:rsidRPr="00340E02">
        <w:rPr>
          <w:rFonts w:ascii="Garamond" w:hAnsi="Garamond"/>
        </w:rPr>
        <w:t xml:space="preserve">, Art. 8.  </w:t>
      </w:r>
    </w:p>
  </w:footnote>
  <w:footnote w:id="281">
    <w:p w14:paraId="4965D0A3" w14:textId="77777777" w:rsidR="00CC5209" w:rsidRPr="00340E02" w:rsidRDefault="00CC5209" w:rsidP="007C631C">
      <w:pPr>
        <w:pStyle w:val="FootnoteText"/>
        <w:contextualSpacing/>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Military and Paramilitary Activities in and Against Nicaragua (Nicaragua v. United States of America), Merits Judgment</w:t>
      </w:r>
      <w:r w:rsidRPr="00340E02">
        <w:rPr>
          <w:rFonts w:ascii="Garamond" w:hAnsi="Garamond"/>
        </w:rPr>
        <w:t xml:space="preserve">, ICJ Reports 1986, at paras. 109 and 115.  </w:t>
      </w:r>
    </w:p>
  </w:footnote>
  <w:footnote w:id="282">
    <w:p w14:paraId="6201E0F1"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ICJ Reports 1971.</w:t>
      </w:r>
    </w:p>
  </w:footnote>
  <w:footnote w:id="283">
    <w:p w14:paraId="7D1F74AF"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Commentary to Art. 41, para. 10.</w:t>
      </w:r>
    </w:p>
  </w:footnote>
  <w:footnote w:id="284">
    <w:p w14:paraId="3ACC566F"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Pub. L. 99-440, 100 Stat. 1086, </w:t>
      </w:r>
      <w:r w:rsidRPr="00340E02">
        <w:rPr>
          <w:rFonts w:ascii="Garamond" w:hAnsi="Garamond"/>
          <w:i/>
        </w:rPr>
        <w:t xml:space="preserve">codified at </w:t>
      </w:r>
      <w:r w:rsidRPr="00340E02">
        <w:rPr>
          <w:rFonts w:ascii="Garamond" w:hAnsi="Garamond"/>
        </w:rPr>
        <w:t xml:space="preserve">22 U.S.C. ss 5001 </w:t>
      </w:r>
      <w:r w:rsidRPr="00340E02">
        <w:rPr>
          <w:rFonts w:ascii="Garamond" w:hAnsi="Garamond"/>
          <w:i/>
        </w:rPr>
        <w:t>et seq</w:t>
      </w:r>
      <w:r w:rsidRPr="00340E02">
        <w:rPr>
          <w:rFonts w:ascii="Garamond" w:hAnsi="Garamond"/>
        </w:rPr>
        <w:t>.</w:t>
      </w:r>
    </w:p>
  </w:footnote>
  <w:footnote w:id="285">
    <w:p w14:paraId="4C1CB9B7"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Commentary to Art. 54 (describing the suspension of landing rights by the CAAA as an example of state practice regarding countermeasures by a third state).  </w:t>
      </w:r>
    </w:p>
  </w:footnote>
  <w:footnote w:id="286">
    <w:p w14:paraId="050D6FB6" w14:textId="71BD8DA3"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In the context of the anti-apartheid</w:t>
      </w:r>
      <w:ins w:id="1832" w:author="karl@grindal.org" w:date="2014-10-19T19:13:00Z">
        <w:r>
          <w:rPr>
            <w:rFonts w:ascii="Garamond" w:hAnsi="Garamond"/>
          </w:rPr>
          <w:fldChar w:fldCharType="begin"/>
        </w:r>
        <w:r>
          <w:instrText xml:space="preserve"> XE "</w:instrText>
        </w:r>
      </w:ins>
      <w:r w:rsidRPr="00D82790">
        <w:rPr>
          <w:rFonts w:ascii="Cambria" w:hAnsi="Cambria" w:cs="Times New Roman"/>
          <w:color w:val="000000" w:themeColor="text1"/>
        </w:rPr>
        <w:instrText>apartheid</w:instrText>
      </w:r>
      <w:ins w:id="1833" w:author="karl@grindal.org" w:date="2014-10-19T19:13:00Z">
        <w:r>
          <w:instrText xml:space="preserve">" </w:instrText>
        </w:r>
        <w:r>
          <w:rPr>
            <w:rFonts w:ascii="Garamond" w:hAnsi="Garamond"/>
          </w:rPr>
          <w:fldChar w:fldCharType="end"/>
        </w:r>
      </w:ins>
      <w:r w:rsidRPr="00340E02">
        <w:rPr>
          <w:rFonts w:ascii="Garamond" w:hAnsi="Garamond"/>
        </w:rPr>
        <w:t xml:space="preserve"> activities of the United Nations, the Advisory Committee on Questions of Public International Law was asked to assess the lawfulness of sanctions in light of the duty of nonintervention set out in the Declaration on Principles of International Law Concerning Friendly Relations Among States.  In an early intimation of the Responsibility to Protect, a 1982 report of the Committee found that “the duty of non-intervention should not be viewed in isolation but, on the contrary, should be examined in the light of other rules of international law.  Since apartheid was regarded by an overwhelming majority of states as a flagrant violation of the human rights of the non-white population of South Africa, it could not be protected within the ambit of the rule of non-intervention.”   Elena Katselli Proukaki, </w:t>
      </w:r>
      <w:r w:rsidRPr="00340E02">
        <w:rPr>
          <w:rFonts w:ascii="Garamond" w:hAnsi="Garamond"/>
          <w:smallCaps/>
        </w:rPr>
        <w:t>The Problem of Enforcement in International Law:  Countermeasures, the Non-Injured State, and the Idea of International Community</w:t>
      </w:r>
      <w:r w:rsidRPr="00340E02">
        <w:rPr>
          <w:rFonts w:ascii="Garamond" w:hAnsi="Garamond"/>
        </w:rPr>
        <w:t xml:space="preserve"> 173 (2009).  </w:t>
      </w:r>
    </w:p>
  </w:footnote>
  <w:footnote w:id="287">
    <w:p w14:paraId="6F833E81" w14:textId="77777777" w:rsidR="00CC5209" w:rsidRPr="00340E0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 </w:t>
      </w:r>
      <w:r w:rsidRPr="00340E02">
        <w:rPr>
          <w:rFonts w:ascii="Garamond" w:hAnsi="Garamond"/>
          <w:i/>
        </w:rPr>
        <w:t>See, e.g.,</w:t>
      </w:r>
      <w:r w:rsidRPr="00340E02">
        <w:rPr>
          <w:rFonts w:ascii="Garamond" w:hAnsi="Garamond"/>
        </w:rPr>
        <w:t xml:space="preserve"> G.A. Res. 1761 (1962)(requesting member states to cut or refuse diplomatic ties with South Africa, close ports and landing ships to South African ships and airplanes, forbid ships from entering South African ports and boycott South African goods); S. C. Res.  569 (1985)(calling on states, inter alia, to suspend new investments, prohibit sale of South African coins, restrict sports and cultural relations, and suspend guaranteed export loans).    </w:t>
      </w:r>
    </w:p>
  </w:footnote>
  <w:footnote w:id="288">
    <w:p w14:paraId="1901CD35" w14:textId="4D3E3F55" w:rsidR="00CC5209" w:rsidRPr="00672B62" w:rsidRDefault="00CC5209" w:rsidP="007C631C">
      <w:pPr>
        <w:pStyle w:val="FootnoteText"/>
        <w:rPr>
          <w:rFonts w:ascii="Garamond" w:hAnsi="Garamond"/>
        </w:rPr>
      </w:pPr>
      <w:r w:rsidRPr="00340E02">
        <w:rPr>
          <w:rStyle w:val="FootnoteReference"/>
          <w:rFonts w:ascii="Garamond" w:hAnsi="Garamond"/>
        </w:rPr>
        <w:footnoteRef/>
      </w:r>
      <w:r w:rsidRPr="00340E02">
        <w:rPr>
          <w:rFonts w:ascii="Garamond" w:hAnsi="Garamond"/>
        </w:rPr>
        <w:t xml:space="preserve">In this regard, it should be noted that the kind of unilateral coercive measures that were also enacted in the CAAA have recently been opposed by many Third World states.  </w:t>
      </w:r>
      <w:r w:rsidRPr="00340E02">
        <w:rPr>
          <w:rFonts w:ascii="Garamond" w:hAnsi="Garamond"/>
          <w:i/>
        </w:rPr>
        <w:t>See</w:t>
      </w:r>
      <w:r w:rsidRPr="00340E02">
        <w:rPr>
          <w:rFonts w:ascii="Garamond" w:hAnsi="Garamond"/>
        </w:rPr>
        <w:t xml:space="preserve"> Human Rights Council Resolution on Human Rights and Unilateral Coercive Measures, H.R. Council Res. 19/32, 19</w:t>
      </w:r>
      <w:r w:rsidRPr="00340E02">
        <w:rPr>
          <w:rFonts w:ascii="Garamond" w:hAnsi="Garamond"/>
          <w:vertAlign w:val="superscript"/>
        </w:rPr>
        <w:t>th</w:t>
      </w:r>
      <w:r w:rsidRPr="00340E02">
        <w:rPr>
          <w:rFonts w:ascii="Garamond" w:hAnsi="Garamond"/>
        </w:rPr>
        <w:t xml:space="preserve"> Sess., U.N. Doc. A/HRC</w:t>
      </w:r>
      <w:ins w:id="1834" w:author="karl@grindal.org" w:date="2014-10-19T20:30:00Z">
        <w:r>
          <w:rPr>
            <w:rFonts w:ascii="Garamond" w:hAnsi="Garamond"/>
          </w:rPr>
          <w:fldChar w:fldCharType="begin"/>
        </w:r>
        <w:r>
          <w:instrText xml:space="preserve"> XE "</w:instrText>
        </w:r>
        <w:r w:rsidRPr="00D82790">
          <w:rPr>
            <w:rFonts w:ascii="Cambria" w:eastAsia="MS Mincho" w:hAnsi="Cambria" w:cs="Times New Roman"/>
            <w:color w:val="000000" w:themeColor="text1"/>
          </w:rPr>
          <w:instrText>Human Rights Committee</w:instrText>
        </w:r>
        <w:r>
          <w:instrText xml:space="preserve">" </w:instrText>
        </w:r>
        <w:r>
          <w:rPr>
            <w:rFonts w:ascii="Garamond" w:hAnsi="Garamond"/>
          </w:rPr>
          <w:fldChar w:fldCharType="end"/>
        </w:r>
      </w:ins>
      <w:r w:rsidRPr="00340E02">
        <w:rPr>
          <w:rFonts w:ascii="Garamond" w:hAnsi="Garamond"/>
        </w:rPr>
        <w:t>/Res/19/32 (opposed by the United States and all European members of the Council).</w:t>
      </w:r>
      <w:r w:rsidRPr="004D641F">
        <w:rPr>
          <w:rFonts w:ascii="Garamond" w:hAnsi="Garamond"/>
        </w:rPr>
        <w:t xml:space="preserve">  </w:t>
      </w:r>
    </w:p>
  </w:footnote>
  <w:footnote w:id="289">
    <w:p w14:paraId="0FFDBD66" w14:textId="2A9CF931" w:rsidR="00CC5209" w:rsidRDefault="00CC5209">
      <w:pPr>
        <w:pStyle w:val="FootnoteText"/>
      </w:pPr>
    </w:p>
  </w:footnote>
  <w:footnote w:id="290">
    <w:p w14:paraId="4FD66FB4" w14:textId="180AF137" w:rsidR="00CC5209" w:rsidRPr="00082695" w:rsidRDefault="00CC5209" w:rsidP="00082695">
      <w:pPr>
        <w:pStyle w:val="NoSpacing"/>
        <w:rPr>
          <w:rFonts w:ascii="Cambria" w:hAnsi="Cambria"/>
          <w:sz w:val="20"/>
          <w:szCs w:val="20"/>
        </w:rPr>
      </w:pPr>
      <w:r w:rsidRPr="00082695">
        <w:rPr>
          <w:rStyle w:val="FootnoteReference"/>
          <w:rFonts w:ascii="Cambria" w:hAnsi="Cambria"/>
          <w:sz w:val="20"/>
          <w:szCs w:val="20"/>
        </w:rPr>
        <w:footnoteRef/>
      </w:r>
      <w:r w:rsidRPr="00082695">
        <w:rPr>
          <w:rFonts w:ascii="Cambria" w:hAnsi="Cambria"/>
          <w:sz w:val="20"/>
          <w:szCs w:val="20"/>
        </w:rPr>
        <w:t xml:space="preserve"> George A. Lopez</w:t>
      </w:r>
      <w:ins w:id="1837" w:author="karl@grindal.org" w:date="2014-10-18T15:47:00Z">
        <w:r>
          <w:rPr>
            <w:rFonts w:ascii="Cambria" w:hAnsi="Cambria"/>
            <w:sz w:val="20"/>
            <w:szCs w:val="20"/>
          </w:rPr>
          <w:fldChar w:fldCharType="begin"/>
        </w:r>
        <w:r>
          <w:instrText xml:space="preserve"> XE "</w:instrText>
        </w:r>
      </w:ins>
      <w:r w:rsidRPr="00D82790">
        <w:rPr>
          <w:rFonts w:ascii="Cambria" w:hAnsi="Cambria" w:cs="Times New Roman"/>
          <w:b/>
          <w:color w:val="000000" w:themeColor="text1"/>
        </w:rPr>
        <w:instrText>George A. Lopez</w:instrText>
      </w:r>
      <w:ins w:id="1838" w:author="karl@grindal.org" w:date="2014-10-18T15:47:00Z">
        <w:r>
          <w:instrText xml:space="preserve">" </w:instrText>
        </w:r>
        <w:r>
          <w:rPr>
            <w:rFonts w:ascii="Cambria" w:hAnsi="Cambria"/>
            <w:sz w:val="20"/>
            <w:szCs w:val="20"/>
          </w:rPr>
          <w:fldChar w:fldCharType="end"/>
        </w:r>
      </w:ins>
      <w:r w:rsidRPr="00082695">
        <w:rPr>
          <w:rFonts w:ascii="Cambria" w:hAnsi="Cambria"/>
          <w:sz w:val="20"/>
          <w:szCs w:val="20"/>
        </w:rPr>
        <w:t>, “Matching Means with Intentions: Sanctions and Human Rights” in William F. Schulz,</w:t>
      </w:r>
    </w:p>
    <w:p w14:paraId="708838BC" w14:textId="77777777" w:rsidR="00CC5209" w:rsidRPr="00082695" w:rsidRDefault="00CC5209" w:rsidP="00082695">
      <w:pPr>
        <w:pStyle w:val="NoSpacing"/>
        <w:rPr>
          <w:rFonts w:ascii="Cambria" w:hAnsi="Cambria"/>
          <w:sz w:val="20"/>
          <w:szCs w:val="20"/>
        </w:rPr>
      </w:pPr>
      <w:r w:rsidRPr="00082695">
        <w:rPr>
          <w:rFonts w:ascii="Cambria" w:hAnsi="Cambria"/>
          <w:sz w:val="20"/>
          <w:szCs w:val="20"/>
        </w:rPr>
        <w:t>ed., The Future of Human Rights: US Policy for a New Era</w:t>
      </w:r>
      <w:r w:rsidRPr="00082695">
        <w:rPr>
          <w:rFonts w:ascii="Cambria" w:hAnsi="Cambria"/>
          <w:i/>
          <w:sz w:val="20"/>
          <w:szCs w:val="20"/>
        </w:rPr>
        <w:t xml:space="preserve">  </w:t>
      </w:r>
      <w:r w:rsidRPr="00082695">
        <w:rPr>
          <w:rFonts w:ascii="Cambria" w:hAnsi="Cambria"/>
          <w:sz w:val="20"/>
          <w:szCs w:val="20"/>
        </w:rPr>
        <w:t>(University of Pennsylvania Press, 2008).</w:t>
      </w:r>
    </w:p>
  </w:footnote>
  <w:footnote w:id="291">
    <w:p w14:paraId="34F5772A" w14:textId="77777777" w:rsidR="00CC5209" w:rsidRPr="00082695" w:rsidRDefault="00CC5209" w:rsidP="00082695">
      <w:pPr>
        <w:pStyle w:val="NoSpacing"/>
        <w:rPr>
          <w:rFonts w:ascii="Cambria" w:hAnsi="Cambria"/>
          <w:sz w:val="20"/>
          <w:szCs w:val="20"/>
        </w:rPr>
      </w:pPr>
      <w:r w:rsidRPr="00082695">
        <w:rPr>
          <w:rStyle w:val="FootnoteReference"/>
          <w:rFonts w:ascii="Cambria" w:hAnsi="Cambria"/>
          <w:sz w:val="20"/>
          <w:szCs w:val="20"/>
        </w:rPr>
        <w:footnoteRef/>
      </w:r>
      <w:r w:rsidRPr="00082695">
        <w:rPr>
          <w:rFonts w:ascii="Cambria" w:hAnsi="Cambria"/>
          <w:sz w:val="20"/>
          <w:szCs w:val="20"/>
        </w:rPr>
        <w:t xml:space="preserve"> See especially Richard Falk, ed., United States Economic Measures Against Cuba. Proceedings in the United Nations and International Law Issues (Northhampton, MA: Aletheia Press, 1993)..</w:t>
      </w:r>
    </w:p>
  </w:footnote>
  <w:footnote w:id="292">
    <w:p w14:paraId="47E94B44" w14:textId="686824FF" w:rsidR="00CC5209" w:rsidRPr="00082695" w:rsidRDefault="00CC5209" w:rsidP="00082695">
      <w:pPr>
        <w:pStyle w:val="NoSpacing"/>
        <w:rPr>
          <w:rFonts w:ascii="Cambria" w:hAnsi="Cambria"/>
          <w:sz w:val="20"/>
          <w:szCs w:val="20"/>
        </w:rPr>
      </w:pPr>
      <w:r w:rsidRPr="00082695">
        <w:rPr>
          <w:rStyle w:val="FootnoteReference"/>
          <w:rFonts w:ascii="Cambria" w:hAnsi="Cambria"/>
          <w:sz w:val="20"/>
          <w:szCs w:val="20"/>
        </w:rPr>
        <w:footnoteRef/>
      </w:r>
      <w:r w:rsidRPr="00082695">
        <w:rPr>
          <w:rFonts w:ascii="Cambria" w:hAnsi="Cambria"/>
          <w:sz w:val="20"/>
          <w:szCs w:val="20"/>
        </w:rPr>
        <w:t xml:space="preserve"> George A. Lopez</w:t>
      </w:r>
      <w:ins w:id="1841" w:author="karl@grindal.org" w:date="2014-10-18T15:47:00Z">
        <w:r>
          <w:rPr>
            <w:rFonts w:ascii="Cambria" w:hAnsi="Cambria"/>
            <w:sz w:val="20"/>
            <w:szCs w:val="20"/>
          </w:rPr>
          <w:fldChar w:fldCharType="begin"/>
        </w:r>
        <w:r>
          <w:instrText xml:space="preserve"> XE "</w:instrText>
        </w:r>
      </w:ins>
      <w:r w:rsidRPr="00D82790">
        <w:rPr>
          <w:rFonts w:ascii="Cambria" w:hAnsi="Cambria" w:cs="Times New Roman"/>
          <w:b/>
          <w:color w:val="000000" w:themeColor="text1"/>
        </w:rPr>
        <w:instrText>George A. Lopez</w:instrText>
      </w:r>
      <w:ins w:id="1842" w:author="karl@grindal.org" w:date="2014-10-18T15:47:00Z">
        <w:r>
          <w:instrText xml:space="preserve">" </w:instrText>
        </w:r>
        <w:r>
          <w:rPr>
            <w:rFonts w:ascii="Cambria" w:hAnsi="Cambria"/>
            <w:sz w:val="20"/>
            <w:szCs w:val="20"/>
          </w:rPr>
          <w:fldChar w:fldCharType="end"/>
        </w:r>
      </w:ins>
      <w:r w:rsidRPr="00082695">
        <w:rPr>
          <w:rFonts w:ascii="Cambria" w:hAnsi="Cambria"/>
          <w:sz w:val="20"/>
          <w:szCs w:val="20"/>
        </w:rPr>
        <w:t xml:space="preserve"> and David Cortright, "Economic Sanctions and Human Rights: Part of the Solution</w:t>
      </w:r>
    </w:p>
    <w:p w14:paraId="5BF954B5" w14:textId="77777777" w:rsidR="00CC5209" w:rsidRPr="00082695" w:rsidRDefault="00CC5209" w:rsidP="00082695">
      <w:pPr>
        <w:pStyle w:val="NoSpacing"/>
        <w:rPr>
          <w:rFonts w:ascii="Cambria" w:hAnsi="Cambria"/>
          <w:sz w:val="20"/>
          <w:szCs w:val="20"/>
        </w:rPr>
      </w:pPr>
      <w:r w:rsidRPr="00082695">
        <w:rPr>
          <w:rFonts w:ascii="Cambria" w:hAnsi="Cambria"/>
          <w:sz w:val="20"/>
          <w:szCs w:val="20"/>
        </w:rPr>
        <w:t xml:space="preserve"> or Part of the Problem?" </w:t>
      </w:r>
      <w:r w:rsidRPr="00082695">
        <w:rPr>
          <w:rFonts w:ascii="Cambria" w:hAnsi="Cambria"/>
          <w:i/>
          <w:sz w:val="20"/>
          <w:szCs w:val="20"/>
        </w:rPr>
        <w:t>The International Journal of Human Rights</w:t>
      </w:r>
      <w:r w:rsidRPr="00082695">
        <w:rPr>
          <w:rFonts w:ascii="Cambria" w:hAnsi="Cambria"/>
          <w:sz w:val="20"/>
          <w:szCs w:val="20"/>
        </w:rPr>
        <w:t>, vol. 1, no. 2 (May 1997), pp. 1 –</w:t>
      </w:r>
    </w:p>
    <w:p w14:paraId="073377E7" w14:textId="77777777" w:rsidR="00CC5209" w:rsidRPr="00082695" w:rsidRDefault="00CC5209" w:rsidP="00082695">
      <w:pPr>
        <w:pStyle w:val="NoSpacing"/>
        <w:rPr>
          <w:rFonts w:ascii="Cambria" w:eastAsia="Arial Unicode MS" w:hAnsi="Cambria"/>
          <w:sz w:val="20"/>
          <w:szCs w:val="20"/>
        </w:rPr>
      </w:pPr>
      <w:r w:rsidRPr="00082695">
        <w:rPr>
          <w:rFonts w:ascii="Cambria" w:hAnsi="Cambria"/>
          <w:sz w:val="20"/>
          <w:szCs w:val="20"/>
        </w:rPr>
        <w:t xml:space="preserve"> 25; Joy Gordon, “Smart Sanctions Revisited,” </w:t>
      </w:r>
      <w:r w:rsidRPr="00082695">
        <w:rPr>
          <w:rFonts w:ascii="Cambria" w:hAnsi="Cambria"/>
          <w:i/>
          <w:sz w:val="20"/>
          <w:szCs w:val="20"/>
        </w:rPr>
        <w:t>Ethics &amp; International Affairs</w:t>
      </w:r>
      <w:r w:rsidRPr="00082695">
        <w:rPr>
          <w:rFonts w:ascii="Cambria" w:hAnsi="Cambria"/>
          <w:sz w:val="20"/>
          <w:szCs w:val="20"/>
        </w:rPr>
        <w:t>,</w:t>
      </w:r>
      <w:r w:rsidRPr="00082695">
        <w:rPr>
          <w:rFonts w:ascii="Cambria" w:eastAsia="Arial Unicode MS" w:hAnsi="Cambria"/>
          <w:sz w:val="20"/>
          <w:szCs w:val="20"/>
        </w:rPr>
        <w:t xml:space="preserve"> volume 25, no.3 , September </w:t>
      </w:r>
    </w:p>
    <w:p w14:paraId="5C8B8BB8" w14:textId="77777777" w:rsidR="00CC5209" w:rsidRPr="00082695" w:rsidRDefault="00CC5209" w:rsidP="00082695">
      <w:pPr>
        <w:pStyle w:val="NoSpacing"/>
        <w:rPr>
          <w:rFonts w:ascii="Cambria" w:hAnsi="Cambria"/>
          <w:sz w:val="20"/>
          <w:szCs w:val="20"/>
        </w:rPr>
      </w:pPr>
      <w:r w:rsidRPr="00082695">
        <w:rPr>
          <w:rFonts w:ascii="Cambria" w:eastAsia="Arial Unicode MS" w:hAnsi="Cambria"/>
          <w:sz w:val="20"/>
          <w:szCs w:val="20"/>
        </w:rPr>
        <w:t>2011, pp 315-335.</w:t>
      </w:r>
    </w:p>
  </w:footnote>
  <w:footnote w:id="293">
    <w:p w14:paraId="707BF186" w14:textId="6227E325" w:rsidR="00CC5209" w:rsidRPr="00082695" w:rsidRDefault="00CC5209" w:rsidP="00082695">
      <w:pPr>
        <w:pStyle w:val="NoSpacing"/>
        <w:rPr>
          <w:rFonts w:ascii="Cambria" w:hAnsi="Cambria"/>
          <w:i/>
          <w:sz w:val="20"/>
          <w:szCs w:val="20"/>
        </w:rPr>
      </w:pPr>
      <w:r w:rsidRPr="00082695">
        <w:rPr>
          <w:rStyle w:val="FootnoteReference"/>
          <w:rFonts w:ascii="Cambria" w:hAnsi="Cambria"/>
          <w:sz w:val="20"/>
          <w:szCs w:val="20"/>
        </w:rPr>
        <w:footnoteRef/>
      </w:r>
      <w:r w:rsidRPr="00082695">
        <w:rPr>
          <w:rFonts w:ascii="Cambria" w:hAnsi="Cambria"/>
          <w:sz w:val="20"/>
          <w:szCs w:val="20"/>
        </w:rPr>
        <w:t xml:space="preserve"> See George A. Lopez</w:t>
      </w:r>
      <w:ins w:id="1843" w:author="karl@grindal.org" w:date="2014-10-18T15:47:00Z">
        <w:r>
          <w:rPr>
            <w:rFonts w:ascii="Cambria" w:hAnsi="Cambria"/>
            <w:sz w:val="20"/>
            <w:szCs w:val="20"/>
          </w:rPr>
          <w:fldChar w:fldCharType="begin"/>
        </w:r>
        <w:r>
          <w:instrText xml:space="preserve"> XE "</w:instrText>
        </w:r>
      </w:ins>
      <w:r w:rsidRPr="00D82790">
        <w:rPr>
          <w:rFonts w:ascii="Cambria" w:hAnsi="Cambria" w:cs="Times New Roman"/>
          <w:b/>
          <w:color w:val="000000" w:themeColor="text1"/>
        </w:rPr>
        <w:instrText>George A. Lopez</w:instrText>
      </w:r>
      <w:ins w:id="1844" w:author="karl@grindal.org" w:date="2014-10-18T15:47:00Z">
        <w:r>
          <w:instrText xml:space="preserve">" </w:instrText>
        </w:r>
        <w:r>
          <w:rPr>
            <w:rFonts w:ascii="Cambria" w:hAnsi="Cambria"/>
            <w:sz w:val="20"/>
            <w:szCs w:val="20"/>
          </w:rPr>
          <w:fldChar w:fldCharType="end"/>
        </w:r>
      </w:ins>
      <w:r w:rsidRPr="00082695">
        <w:rPr>
          <w:rFonts w:ascii="Cambria" w:hAnsi="Cambria"/>
          <w:sz w:val="20"/>
          <w:szCs w:val="20"/>
        </w:rPr>
        <w:t xml:space="preserve"> and David Cortright, eds. </w:t>
      </w:r>
      <w:r w:rsidRPr="00082695">
        <w:rPr>
          <w:rFonts w:ascii="Cambria" w:hAnsi="Cambria"/>
          <w:i/>
          <w:sz w:val="20"/>
          <w:szCs w:val="20"/>
        </w:rPr>
        <w:t xml:space="preserve">Towards Smart Sanctions: Targeting Economic </w:t>
      </w:r>
    </w:p>
    <w:p w14:paraId="5DEDA028" w14:textId="77777777" w:rsidR="00CC5209" w:rsidRPr="00082695" w:rsidRDefault="00CC5209" w:rsidP="00082695">
      <w:pPr>
        <w:pStyle w:val="NoSpacing"/>
        <w:rPr>
          <w:rFonts w:ascii="Cambria" w:hAnsi="Cambria"/>
          <w:sz w:val="20"/>
          <w:szCs w:val="20"/>
        </w:rPr>
      </w:pPr>
      <w:r w:rsidRPr="00082695">
        <w:rPr>
          <w:rFonts w:ascii="Cambria" w:hAnsi="Cambria"/>
          <w:i/>
          <w:sz w:val="20"/>
          <w:szCs w:val="20"/>
        </w:rPr>
        <w:t>Statecraft.</w:t>
      </w:r>
      <w:r w:rsidRPr="00082695">
        <w:rPr>
          <w:rFonts w:ascii="Cambria" w:hAnsi="Cambria"/>
          <w:sz w:val="20"/>
          <w:szCs w:val="20"/>
        </w:rPr>
        <w:t xml:space="preserve"> Boulder, Co: Rowman &amp; Littlefield, 2002. </w:t>
      </w:r>
    </w:p>
  </w:footnote>
  <w:footnote w:id="294">
    <w:p w14:paraId="00260FC1" w14:textId="77777777" w:rsidR="00CC5209" w:rsidRPr="00082695" w:rsidRDefault="00CC5209" w:rsidP="00082695">
      <w:pPr>
        <w:pStyle w:val="NoSpacing"/>
        <w:rPr>
          <w:rFonts w:ascii="Cambria" w:hAnsi="Cambria"/>
          <w:sz w:val="20"/>
          <w:szCs w:val="20"/>
        </w:rPr>
      </w:pPr>
      <w:r w:rsidRPr="00082695">
        <w:rPr>
          <w:rStyle w:val="FootnoteReference"/>
          <w:rFonts w:ascii="Cambria" w:hAnsi="Cambria"/>
          <w:sz w:val="20"/>
          <w:szCs w:val="20"/>
        </w:rPr>
        <w:footnoteRef/>
      </w:r>
      <w:r w:rsidRPr="00082695">
        <w:rPr>
          <w:rFonts w:ascii="Cambria" w:hAnsi="Cambria"/>
          <w:sz w:val="20"/>
          <w:szCs w:val="20"/>
        </w:rPr>
        <w:t xml:space="preserve"> </w:t>
      </w:r>
      <w:r w:rsidRPr="00082695">
        <w:rPr>
          <w:rFonts w:ascii="Cambria" w:hAnsi="Cambria"/>
          <w:bCs/>
          <w:sz w:val="20"/>
          <w:szCs w:val="20"/>
        </w:rPr>
        <w:t xml:space="preserve">Regarding the historic dimensions of human rights in UN sanctions resolution see Andrew Clapham, “Sanctions and Economic, Social and Cultural Rights,” in Vera Gowlland-Debbas, ed. United Nations </w:t>
      </w:r>
      <w:r w:rsidRPr="00082695">
        <w:rPr>
          <w:rFonts w:ascii="Cambria" w:hAnsi="Cambria"/>
          <w:bCs/>
          <w:i/>
          <w:sz w:val="20"/>
          <w:szCs w:val="20"/>
        </w:rPr>
        <w:t>Sanctions and International Law</w:t>
      </w:r>
      <w:r w:rsidRPr="00082695">
        <w:rPr>
          <w:rFonts w:ascii="Cambria" w:hAnsi="Cambria"/>
          <w:bCs/>
          <w:sz w:val="20"/>
          <w:szCs w:val="20"/>
        </w:rPr>
        <w:t xml:space="preserve"> (The Hague: Kluwer Law International, 2001).</w:t>
      </w:r>
    </w:p>
  </w:footnote>
  <w:footnote w:id="295">
    <w:p w14:paraId="4F36FDD5" w14:textId="77777777" w:rsidR="00CC5209" w:rsidRPr="00082695" w:rsidRDefault="00CC5209" w:rsidP="00082695">
      <w:pPr>
        <w:pStyle w:val="NoSpacing"/>
        <w:rPr>
          <w:rFonts w:ascii="Cambria" w:hAnsi="Cambria"/>
          <w:sz w:val="20"/>
          <w:szCs w:val="20"/>
        </w:rPr>
      </w:pPr>
      <w:r w:rsidRPr="00082695">
        <w:rPr>
          <w:rStyle w:val="FootnoteReference"/>
          <w:rFonts w:ascii="Cambria" w:hAnsi="Cambria"/>
          <w:sz w:val="20"/>
          <w:szCs w:val="20"/>
        </w:rPr>
        <w:footnoteRef/>
      </w:r>
      <w:r w:rsidRPr="00082695">
        <w:rPr>
          <w:rFonts w:ascii="Cambria" w:hAnsi="Cambria"/>
          <w:sz w:val="20"/>
          <w:szCs w:val="20"/>
        </w:rPr>
        <w:t xml:space="preserve"> Alix J. Boucher and Victoria K. Holt, </w:t>
      </w:r>
      <w:r w:rsidRPr="00082695">
        <w:rPr>
          <w:rFonts w:ascii="Cambria" w:hAnsi="Cambria"/>
          <w:i/>
          <w:sz w:val="20"/>
          <w:szCs w:val="20"/>
        </w:rPr>
        <w:t>Targeting Spoilers: The Role of United Nations Panels of Experts</w:t>
      </w:r>
      <w:r w:rsidRPr="00082695">
        <w:rPr>
          <w:rFonts w:ascii="Cambria" w:hAnsi="Cambria"/>
          <w:sz w:val="20"/>
          <w:szCs w:val="20"/>
        </w:rPr>
        <w:t xml:space="preserve"> (Washington, D.C.: Stimson Center, 2009).</w:t>
      </w:r>
    </w:p>
  </w:footnote>
  <w:footnote w:id="296">
    <w:p w14:paraId="0BB4C05B" w14:textId="4A04CDE7" w:rsidR="00CC5209" w:rsidRPr="00082695" w:rsidRDefault="00CC5209" w:rsidP="00082695">
      <w:pPr>
        <w:pStyle w:val="NoSpacing"/>
        <w:rPr>
          <w:rFonts w:ascii="Cambria" w:hAnsi="Cambria"/>
          <w:bCs/>
          <w:sz w:val="20"/>
          <w:szCs w:val="20"/>
        </w:rPr>
      </w:pPr>
      <w:r w:rsidRPr="00082695">
        <w:rPr>
          <w:rStyle w:val="FootnoteReference"/>
          <w:rFonts w:ascii="Cambria" w:hAnsi="Cambria"/>
          <w:sz w:val="20"/>
          <w:szCs w:val="20"/>
        </w:rPr>
        <w:footnoteRef/>
      </w:r>
      <w:r w:rsidRPr="00082695">
        <w:rPr>
          <w:rFonts w:ascii="Cambria" w:hAnsi="Cambria"/>
          <w:sz w:val="20"/>
          <w:szCs w:val="20"/>
        </w:rPr>
        <w:t xml:space="preserve"> </w:t>
      </w:r>
      <w:r w:rsidRPr="00082695">
        <w:rPr>
          <w:rFonts w:ascii="Cambria" w:hAnsi="Cambria"/>
          <w:bCs/>
          <w:sz w:val="20"/>
          <w:szCs w:val="20"/>
        </w:rPr>
        <w:t>For an analysis of such patterns of sanctions preparation see Michael Brzoska and George A. Lopez</w:t>
      </w:r>
      <w:ins w:id="1850" w:author="karl@grindal.org" w:date="2014-10-18T15:47:00Z">
        <w:r>
          <w:rPr>
            <w:rFonts w:ascii="Cambria" w:hAnsi="Cambria"/>
            <w:bCs/>
            <w:sz w:val="20"/>
            <w:szCs w:val="20"/>
          </w:rPr>
          <w:fldChar w:fldCharType="begin"/>
        </w:r>
        <w:r>
          <w:instrText xml:space="preserve"> XE "</w:instrText>
        </w:r>
      </w:ins>
      <w:r w:rsidRPr="00D82790">
        <w:rPr>
          <w:rFonts w:ascii="Cambria" w:hAnsi="Cambria" w:cs="Times New Roman"/>
          <w:b/>
          <w:color w:val="000000" w:themeColor="text1"/>
        </w:rPr>
        <w:instrText>George A. Lopez</w:instrText>
      </w:r>
      <w:ins w:id="1851" w:author="karl@grindal.org" w:date="2014-10-18T15:47:00Z">
        <w:r>
          <w:instrText xml:space="preserve">" </w:instrText>
        </w:r>
        <w:r>
          <w:rPr>
            <w:rFonts w:ascii="Cambria" w:hAnsi="Cambria"/>
            <w:bCs/>
            <w:sz w:val="20"/>
            <w:szCs w:val="20"/>
          </w:rPr>
          <w:fldChar w:fldCharType="end"/>
        </w:r>
      </w:ins>
      <w:r w:rsidRPr="00082695">
        <w:rPr>
          <w:rFonts w:ascii="Cambria" w:hAnsi="Cambria"/>
          <w:bCs/>
          <w:sz w:val="20"/>
          <w:szCs w:val="20"/>
        </w:rPr>
        <w:t xml:space="preserve"> “Sanctions Design and Security Council Dynamics,” in Thomas Bierstecker and Sue Eckert, eds., UN </w:t>
      </w:r>
      <w:r w:rsidRPr="00082695">
        <w:rPr>
          <w:rFonts w:ascii="Cambria" w:hAnsi="Cambria"/>
          <w:bCs/>
          <w:i/>
          <w:sz w:val="20"/>
          <w:szCs w:val="20"/>
        </w:rPr>
        <w:t>Targeted Sanctions as Instruments of Global Goverance (</w:t>
      </w:r>
      <w:r w:rsidRPr="00082695">
        <w:rPr>
          <w:rFonts w:ascii="Cambria" w:hAnsi="Cambria"/>
          <w:bCs/>
          <w:sz w:val="20"/>
          <w:szCs w:val="20"/>
        </w:rPr>
        <w:t>Forthcoming, 2013).</w:t>
      </w:r>
    </w:p>
  </w:footnote>
  <w:footnote w:id="297">
    <w:p w14:paraId="30441B1B" w14:textId="77777777" w:rsidR="00CC5209" w:rsidRPr="00082695" w:rsidRDefault="00CC5209" w:rsidP="00082695">
      <w:pPr>
        <w:pStyle w:val="NoSpacing"/>
        <w:rPr>
          <w:rFonts w:ascii="Cambria" w:hAnsi="Cambria" w:cs="Arial"/>
          <w:sz w:val="20"/>
          <w:szCs w:val="20"/>
        </w:rPr>
      </w:pPr>
      <w:r w:rsidRPr="00082695">
        <w:rPr>
          <w:rStyle w:val="FootnoteReference"/>
          <w:rFonts w:ascii="Cambria" w:hAnsi="Cambria" w:cs="Arial"/>
          <w:sz w:val="20"/>
          <w:szCs w:val="20"/>
        </w:rPr>
        <w:footnoteRef/>
      </w:r>
      <w:r w:rsidRPr="00082695">
        <w:rPr>
          <w:rFonts w:ascii="Cambria" w:hAnsi="Cambria" w:cs="Arial"/>
          <w:sz w:val="20"/>
          <w:szCs w:val="20"/>
        </w:rPr>
        <w:t xml:space="preserve"> </w:t>
      </w:r>
      <w:r w:rsidRPr="00082695">
        <w:rPr>
          <w:rFonts w:ascii="Cambria" w:hAnsi="Cambria" w:cs="Arial"/>
          <w:i/>
          <w:sz w:val="20"/>
          <w:szCs w:val="20"/>
        </w:rPr>
        <w:t>Deutsche Welle</w:t>
      </w:r>
      <w:r w:rsidRPr="00082695">
        <w:rPr>
          <w:rFonts w:ascii="Cambria" w:hAnsi="Cambria" w:cs="Arial"/>
          <w:sz w:val="20"/>
          <w:szCs w:val="20"/>
        </w:rPr>
        <w:t xml:space="preserve">: “UN Security Council unanimously passes sanctions against Gadhafi”, February 26, 2011. </w:t>
      </w:r>
    </w:p>
  </w:footnote>
  <w:footnote w:id="298">
    <w:p w14:paraId="3FD0AF8E" w14:textId="77777777" w:rsidR="00CC5209" w:rsidRPr="00082695" w:rsidRDefault="00CC5209" w:rsidP="00082695">
      <w:pPr>
        <w:pStyle w:val="NoSpacing"/>
        <w:rPr>
          <w:rFonts w:ascii="Cambria" w:hAnsi="Cambria" w:cs="Arial"/>
          <w:sz w:val="20"/>
          <w:szCs w:val="20"/>
        </w:rPr>
      </w:pPr>
      <w:r w:rsidRPr="00082695">
        <w:rPr>
          <w:rStyle w:val="FootnoteReference"/>
          <w:rFonts w:ascii="Cambria" w:hAnsi="Cambria" w:cs="Arial"/>
          <w:sz w:val="20"/>
          <w:szCs w:val="20"/>
        </w:rPr>
        <w:footnoteRef/>
      </w:r>
      <w:r w:rsidRPr="00082695">
        <w:rPr>
          <w:rFonts w:ascii="Cambria" w:hAnsi="Cambria" w:cs="Arial"/>
          <w:sz w:val="20"/>
          <w:szCs w:val="20"/>
        </w:rPr>
        <w:t xml:space="preserve"> CNN News, “Italy, France sending troops to advise Libyan rebels,” April 20 2011, </w:t>
      </w:r>
      <w:hyperlink r:id="rId45" w:history="1">
        <w:r w:rsidRPr="00082695">
          <w:rPr>
            <w:rStyle w:val="Hyperlink"/>
            <w:rFonts w:ascii="Cambria" w:hAnsi="Cambria" w:cs="Arial"/>
            <w:sz w:val="20"/>
            <w:szCs w:val="20"/>
          </w:rPr>
          <w:t>http://www.cnn.com/2011/WORLD/africa/04/20/libya.war/index.html</w:t>
        </w:r>
      </w:hyperlink>
    </w:p>
  </w:footnote>
  <w:footnote w:id="299">
    <w:p w14:paraId="43EB9EC5" w14:textId="64E24B11" w:rsidR="00CC5209" w:rsidRPr="00082695" w:rsidRDefault="00CC5209" w:rsidP="00082695">
      <w:pPr>
        <w:pStyle w:val="NoSpacing"/>
        <w:rPr>
          <w:rFonts w:ascii="Cambria" w:hAnsi="Cambria"/>
          <w:sz w:val="20"/>
          <w:szCs w:val="20"/>
        </w:rPr>
      </w:pPr>
      <w:r w:rsidRPr="00082695">
        <w:rPr>
          <w:rStyle w:val="FootnoteReference"/>
          <w:rFonts w:ascii="Cambria" w:hAnsi="Cambria"/>
          <w:sz w:val="20"/>
          <w:szCs w:val="20"/>
        </w:rPr>
        <w:footnoteRef/>
      </w:r>
      <w:r w:rsidRPr="00082695">
        <w:rPr>
          <w:rFonts w:ascii="Cambria" w:hAnsi="Cambria"/>
          <w:sz w:val="20"/>
          <w:szCs w:val="20"/>
        </w:rPr>
        <w:t xml:space="preserve"> for a debate on the issues of NATO</w:t>
      </w:r>
      <w:ins w:id="1868" w:author="karl@grindal.org" w:date="2014-10-19T19:56:00Z">
        <w:r>
          <w:rPr>
            <w:rFonts w:ascii="Cambria" w:hAnsi="Cambria"/>
            <w:sz w:val="20"/>
            <w:szCs w:val="20"/>
          </w:rPr>
          <w:fldChar w:fldCharType="begin"/>
        </w:r>
        <w:r>
          <w:instrText xml:space="preserve"> XE "</w:instrText>
        </w:r>
      </w:ins>
      <w:r w:rsidRPr="00D82790">
        <w:rPr>
          <w:rFonts w:ascii="Cambria" w:hAnsi="Cambria"/>
        </w:rPr>
        <w:instrText>NATO</w:instrText>
      </w:r>
      <w:ins w:id="1869" w:author="karl@grindal.org" w:date="2014-10-19T19:56:00Z">
        <w:r>
          <w:instrText xml:space="preserve">" </w:instrText>
        </w:r>
        <w:r>
          <w:rPr>
            <w:rFonts w:ascii="Cambria" w:hAnsi="Cambria"/>
            <w:sz w:val="20"/>
            <w:szCs w:val="20"/>
          </w:rPr>
          <w:fldChar w:fldCharType="end"/>
        </w:r>
      </w:ins>
      <w:r w:rsidRPr="00082695">
        <w:rPr>
          <w:rFonts w:ascii="Cambria" w:hAnsi="Cambria"/>
          <w:sz w:val="20"/>
          <w:szCs w:val="20"/>
        </w:rPr>
        <w:t xml:space="preserve"> intervention in Libya see </w:t>
      </w:r>
      <w:hyperlink r:id="rId46" w:history="1">
        <w:r w:rsidRPr="00082695">
          <w:rPr>
            <w:rStyle w:val="Hyperlink"/>
            <w:rFonts w:ascii="Cambria" w:hAnsi="Cambria"/>
            <w:sz w:val="20"/>
            <w:szCs w:val="20"/>
          </w:rPr>
          <w:t>http://kroc.nd.edu/news-events/peace-policy/military-interventionism-libya-pandora-s-box-questions-1261</w:t>
        </w:r>
      </w:hyperlink>
    </w:p>
  </w:footnote>
  <w:footnote w:id="300">
    <w:p w14:paraId="4136D0A5" w14:textId="77777777" w:rsidR="00CC5209" w:rsidRPr="00082695" w:rsidRDefault="00CC5209" w:rsidP="00082695">
      <w:pPr>
        <w:pStyle w:val="NoSpacing"/>
        <w:rPr>
          <w:rFonts w:ascii="Cambria" w:hAnsi="Cambria"/>
          <w:sz w:val="20"/>
          <w:szCs w:val="20"/>
        </w:rPr>
      </w:pPr>
      <w:r w:rsidRPr="00082695">
        <w:rPr>
          <w:rStyle w:val="FootnoteReference"/>
          <w:rFonts w:ascii="Cambria" w:hAnsi="Cambria"/>
          <w:sz w:val="20"/>
          <w:szCs w:val="20"/>
        </w:rPr>
        <w:footnoteRef/>
      </w:r>
      <w:r w:rsidRPr="00082695">
        <w:rPr>
          <w:rFonts w:ascii="Cambria" w:hAnsi="Cambria"/>
          <w:sz w:val="20"/>
          <w:szCs w:val="20"/>
        </w:rPr>
        <w:t xml:space="preserve"> Report of the Panel of Experts established pursuant to resolution 1591 (2005) concerning the Sudan (S/2009/562), ¶ 158.</w:t>
      </w:r>
    </w:p>
  </w:footnote>
  <w:footnote w:id="301">
    <w:p w14:paraId="2D27E89E" w14:textId="7C7C2E35" w:rsidR="00CC5209" w:rsidRPr="002C3C75" w:rsidRDefault="00CC5209" w:rsidP="005514F4">
      <w:pPr>
        <w:pStyle w:val="FootnoteText"/>
      </w:pPr>
      <w:r w:rsidRPr="002C3C75">
        <w:rPr>
          <w:rStyle w:val="FootnoteReference"/>
        </w:rPr>
        <w:footnoteRef/>
      </w:r>
      <w:r w:rsidRPr="002C3C75">
        <w:t xml:space="preserve"> Thomas Carothers and Saskia Brechenmacher, “Closing Space: Democracy and Hum</w:t>
      </w:r>
      <w:r>
        <w:t xml:space="preserve">an Rights Support Under Fire,” </w:t>
      </w:r>
      <w:r w:rsidRPr="002C3C75">
        <w:t>Carnegie Endowment</w:t>
      </w:r>
      <w:r>
        <w:t xml:space="preserve"> for International Peace</w:t>
      </w:r>
      <w:ins w:id="1926" w:author="karl@grindal.org" w:date="2014-10-19T19:36:00Z">
        <w:r>
          <w:fldChar w:fldCharType="begin"/>
        </w:r>
        <w:r>
          <w:instrText xml:space="preserve"> XE "</w:instrText>
        </w:r>
      </w:ins>
      <w:r w:rsidRPr="00D82790">
        <w:rPr>
          <w:rFonts w:ascii="Cambria" w:hAnsi="Cambria" w:cs="Times New Roman"/>
          <w:color w:val="000000" w:themeColor="text1"/>
        </w:rPr>
        <w:instrText>Carnegie Endowment for International Peace</w:instrText>
      </w:r>
      <w:ins w:id="1927" w:author="karl@grindal.org" w:date="2014-10-19T19:36:00Z">
        <w:r>
          <w:instrText xml:space="preserve">" </w:instrText>
        </w:r>
        <w:r>
          <w:fldChar w:fldCharType="end"/>
        </w:r>
      </w:ins>
      <w:r w:rsidRPr="002C3C75">
        <w:t xml:space="preserve">, February 20 2014. See </w:t>
      </w:r>
      <w:hyperlink r:id="rId47" w:history="1">
        <w:r w:rsidRPr="002C3C75">
          <w:rPr>
            <w:rStyle w:val="Hyperlink"/>
          </w:rPr>
          <w:t>http://carnegieendowment.org/2014/02/20/closing-space-democracy-and-human-rights-support-under-fire/h1by</w:t>
        </w:r>
      </w:hyperlink>
      <w:r w:rsidRPr="002C3C75">
        <w:t xml:space="preserve">. </w:t>
      </w:r>
    </w:p>
  </w:footnote>
  <w:footnote w:id="302">
    <w:p w14:paraId="6F13B6CF" w14:textId="0C7EBD98" w:rsidR="00CC5209" w:rsidRPr="009D2B47" w:rsidRDefault="00CC5209" w:rsidP="005514F4">
      <w:pPr>
        <w:shd w:val="clear" w:color="auto" w:fill="FFFFFF"/>
        <w:textAlignment w:val="center"/>
        <w:rPr>
          <w:rFonts w:cs="Segoe UI"/>
          <w:color w:val="000000"/>
          <w:sz w:val="20"/>
          <w:szCs w:val="20"/>
          <w:shd w:val="clear" w:color="auto" w:fill="FFFFFF"/>
        </w:rPr>
      </w:pPr>
      <w:r w:rsidRPr="009D2B47">
        <w:rPr>
          <w:rStyle w:val="FootnoteReference"/>
          <w:sz w:val="20"/>
          <w:szCs w:val="20"/>
        </w:rPr>
        <w:footnoteRef/>
      </w:r>
      <w:r w:rsidRPr="009D2B47">
        <w:rPr>
          <w:sz w:val="20"/>
          <w:szCs w:val="20"/>
        </w:rPr>
        <w:t xml:space="preserve"> See President Obama</w:t>
      </w:r>
      <w:ins w:id="1934" w:author="karl@grindal.org" w:date="2014-10-19T19:39:00Z">
        <w:r>
          <w:rPr>
            <w:sz w:val="20"/>
            <w:szCs w:val="20"/>
          </w:rPr>
          <w:fldChar w:fldCharType="begin"/>
        </w:r>
        <w:r>
          <w:instrText xml:space="preserve"> XE "</w:instrText>
        </w:r>
        <w:r w:rsidRPr="00226B99">
          <w:rPr>
            <w:rFonts w:ascii="Cambria" w:hAnsi="Cambria" w:cs="Times New Roman"/>
            <w:color w:val="000000" w:themeColor="text1"/>
            <w:lang w:bidi="ar-BH"/>
          </w:rPr>
          <w:instrText xml:space="preserve">President Barack </w:instrText>
        </w:r>
      </w:ins>
      <w:r w:rsidRPr="00226B99">
        <w:rPr>
          <w:rFonts w:ascii="Cambria" w:hAnsi="Cambria" w:cs="Times New Roman"/>
          <w:color w:val="000000" w:themeColor="text1"/>
          <w:lang w:bidi="ar-BH"/>
        </w:rPr>
        <w:instrText>Obama</w:instrText>
      </w:r>
      <w:ins w:id="1935" w:author="karl@grindal.org" w:date="2014-10-19T19:39:00Z">
        <w:r>
          <w:instrText xml:space="preserve">" </w:instrText>
        </w:r>
        <w:r>
          <w:rPr>
            <w:sz w:val="20"/>
            <w:szCs w:val="20"/>
          </w:rPr>
          <w:fldChar w:fldCharType="end"/>
        </w:r>
      </w:ins>
      <w:r w:rsidRPr="009D2B47">
        <w:rPr>
          <w:sz w:val="20"/>
          <w:szCs w:val="20"/>
        </w:rPr>
        <w:t>’</w:t>
      </w:r>
      <w:r>
        <w:rPr>
          <w:sz w:val="20"/>
          <w:szCs w:val="20"/>
        </w:rPr>
        <w:t xml:space="preserve">s discussion of </w:t>
      </w:r>
      <w:r w:rsidRPr="009D2B47">
        <w:rPr>
          <w:sz w:val="20"/>
          <w:szCs w:val="20"/>
        </w:rPr>
        <w:t>Stand With Civil Society at the Clinton Global Initiative, on the sidelines of the 2014 UN General Assembly</w:t>
      </w:r>
      <w:ins w:id="1936" w:author="karl@grindal.org" w:date="2014-10-19T19:59:00Z">
        <w:r>
          <w:rPr>
            <w:sz w:val="20"/>
            <w:szCs w:val="20"/>
          </w:rPr>
          <w:fldChar w:fldCharType="begin"/>
        </w:r>
        <w:r>
          <w:instrText xml:space="preserve"> XE "</w:instrText>
        </w:r>
      </w:ins>
      <w:r w:rsidRPr="00DD67F0">
        <w:rPr>
          <w:rFonts w:ascii="Cambria" w:hAnsi="Cambria"/>
        </w:rPr>
        <w:instrText>UN General Assembly</w:instrText>
      </w:r>
      <w:ins w:id="1937" w:author="karl@grindal.org" w:date="2014-10-19T19:59:00Z">
        <w:r>
          <w:instrText xml:space="preserve">" </w:instrText>
        </w:r>
        <w:r>
          <w:rPr>
            <w:sz w:val="20"/>
            <w:szCs w:val="20"/>
          </w:rPr>
          <w:fldChar w:fldCharType="end"/>
        </w:r>
      </w:ins>
      <w:r w:rsidRPr="009D2B47">
        <w:rPr>
          <w:sz w:val="20"/>
          <w:szCs w:val="20"/>
        </w:rPr>
        <w:t xml:space="preserve"> meeting: </w:t>
      </w:r>
      <w:hyperlink r:id="rId48" w:tgtFrame="_blank" w:history="1">
        <w:r w:rsidRPr="009D2B47">
          <w:rPr>
            <w:rStyle w:val="Hyperlink"/>
            <w:rFonts w:cs="Segoe UI"/>
            <w:shd w:val="clear" w:color="auto" w:fill="FFFFFF"/>
          </w:rPr>
          <w:t>http://www.whitehouse.gov/the-press-office/2014/09/23/remarks-president-clinton-global-initiative</w:t>
        </w:r>
      </w:hyperlink>
    </w:p>
  </w:footnote>
  <w:footnote w:id="303">
    <w:p w14:paraId="625912FE" w14:textId="77777777" w:rsidR="00CC5209" w:rsidRPr="001E1F03" w:rsidRDefault="00CC5209" w:rsidP="005514F4">
      <w:pPr>
        <w:pStyle w:val="FootnoteText"/>
      </w:pPr>
      <w:r w:rsidRPr="001E1F03">
        <w:rPr>
          <w:rStyle w:val="FootnoteReference"/>
        </w:rPr>
        <w:footnoteRef/>
      </w:r>
      <w:r w:rsidRPr="001E1F03">
        <w:t xml:space="preserve"> </w:t>
      </w:r>
      <w:r w:rsidRPr="001E1F03">
        <w:rPr>
          <w:lang w:val="en"/>
        </w:rPr>
        <w:t xml:space="preserve">The International Center for Not-for-Profit Law (ICNL), ARTICLE 19, CIVICUS: World Alliance for Citizen Participation, and the World Movement for Democracy are driving the Civic Space Initiative (CSI).  See </w:t>
      </w:r>
      <w:hyperlink r:id="rId49" w:history="1">
        <w:r w:rsidRPr="001E1F03">
          <w:rPr>
            <w:rStyle w:val="Hyperlink"/>
          </w:rPr>
          <w:t>http://www.wmd.org/projects/civic-space-initiative</w:t>
        </w:r>
      </w:hyperlink>
      <w:r w:rsidRPr="001E1F03">
        <w:t xml:space="preserve">. </w:t>
      </w:r>
    </w:p>
  </w:footnote>
  <w:footnote w:id="304">
    <w:p w14:paraId="0E3A746A" w14:textId="77777777" w:rsidR="00CC5209" w:rsidRDefault="00CC5209" w:rsidP="005514F4">
      <w:pPr>
        <w:pStyle w:val="FootnoteText"/>
      </w:pPr>
      <w:r>
        <w:rPr>
          <w:rStyle w:val="FootnoteReference"/>
        </w:rPr>
        <w:footnoteRef/>
      </w:r>
      <w:r>
        <w:t>Principles adopted during a two-day workshop in New York City in 2012 with activists and NGO leaders focused on external support to nonviolent activists and movements.  See</w:t>
      </w:r>
      <w:r w:rsidRPr="00156C3F">
        <w:t xml:space="preserve"> “An Outsider’s Guide to Supporting Nonviolent Resistance to Dictatorship”, October 2012.  </w:t>
      </w:r>
      <w:hyperlink r:id="rId50" w:history="1">
        <w:r w:rsidRPr="00156C3F">
          <w:rPr>
            <w:rStyle w:val="Hyperlink"/>
          </w:rPr>
          <w:t>www.outsiders-guide.org</w:t>
        </w:r>
      </w:hyperlink>
      <w:r w:rsidRPr="00156C3F">
        <w:t>.</w:t>
      </w:r>
      <w:r>
        <w:t xml:space="preserve"> </w:t>
      </w:r>
    </w:p>
  </w:footnote>
  <w:footnote w:id="305">
    <w:p w14:paraId="7390CDB0" w14:textId="77777777" w:rsidR="00CC5209" w:rsidRPr="004D6067" w:rsidRDefault="00CC5209" w:rsidP="005514F4">
      <w:pPr>
        <w:pStyle w:val="FootnoteText"/>
      </w:pPr>
      <w:r w:rsidRPr="004D6067">
        <w:rPr>
          <w:rStyle w:val="FootnoteReference"/>
        </w:rPr>
        <w:footnoteRef/>
      </w:r>
      <w:r w:rsidRPr="004D6067">
        <w:t xml:space="preserve"> See </w:t>
      </w:r>
      <w:hyperlink r:id="rId51" w:history="1">
        <w:r w:rsidRPr="004D6067">
          <w:rPr>
            <w:rStyle w:val="Hyperlink"/>
          </w:rPr>
          <w:t>http://peoplepowergame.com/</w:t>
        </w:r>
      </w:hyperlink>
      <w:r w:rsidRPr="004D6067">
        <w:t xml:space="preserve">. </w:t>
      </w:r>
    </w:p>
  </w:footnote>
  <w:footnote w:id="306">
    <w:p w14:paraId="152FC835" w14:textId="77777777" w:rsidR="00CC5209" w:rsidRDefault="00CC5209" w:rsidP="005514F4">
      <w:pPr>
        <w:pStyle w:val="FootnoteText"/>
      </w:pPr>
      <w:r w:rsidRPr="004D6067">
        <w:rPr>
          <w:rStyle w:val="FootnoteReference"/>
        </w:rPr>
        <w:footnoteRef/>
      </w:r>
      <w:r w:rsidRPr="004D6067">
        <w:t xml:space="preserve"> See </w:t>
      </w:r>
      <w:hyperlink r:id="rId52" w:tgtFrame="_blank" w:history="1">
        <w:r w:rsidRPr="004D6067">
          <w:rPr>
            <w:bCs/>
            <w:color w:val="0000FF"/>
            <w:u w:val="single"/>
          </w:rPr>
          <w:t>http://www.nonviolent-conflict.org/index.php/learning-and-resources/3732</w:t>
        </w:r>
      </w:hyperlink>
    </w:p>
  </w:footnote>
  <w:footnote w:id="307">
    <w:p w14:paraId="6520690D" w14:textId="77777777" w:rsidR="00CC5209" w:rsidRDefault="00CC5209" w:rsidP="005514F4">
      <w:pPr>
        <w:pStyle w:val="FootnoteText"/>
      </w:pPr>
      <w:r>
        <w:rPr>
          <w:rStyle w:val="FootnoteReference"/>
        </w:rPr>
        <w:footnoteRef/>
      </w:r>
      <w:r>
        <w:t xml:space="preserve"> See </w:t>
      </w:r>
      <w:hyperlink r:id="rId53" w:history="1">
        <w:r>
          <w:rPr>
            <w:rStyle w:val="Hyperlink"/>
          </w:rPr>
          <w:t>http://www.frontlinedefenders.org/security-training</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69CD"/>
    <w:multiLevelType w:val="hybridMultilevel"/>
    <w:tmpl w:val="4696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A490C"/>
    <w:multiLevelType w:val="hybridMultilevel"/>
    <w:tmpl w:val="7D941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B52C87"/>
    <w:multiLevelType w:val="hybridMultilevel"/>
    <w:tmpl w:val="ABDED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5834A6"/>
    <w:multiLevelType w:val="hybridMultilevel"/>
    <w:tmpl w:val="AE0EF596"/>
    <w:lvl w:ilvl="0" w:tplc="88C42CE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4271C"/>
    <w:multiLevelType w:val="hybridMultilevel"/>
    <w:tmpl w:val="517A4032"/>
    <w:lvl w:ilvl="0" w:tplc="51C6ADB4">
      <w:start w:val="1"/>
      <w:numFmt w:val="bullet"/>
      <w:lvlText w:val="•"/>
      <w:lvlJc w:val="left"/>
      <w:pPr>
        <w:tabs>
          <w:tab w:val="num" w:pos="720"/>
        </w:tabs>
        <w:ind w:left="720" w:hanging="360"/>
      </w:pPr>
      <w:rPr>
        <w:rFonts w:ascii="Times" w:hAnsi="Times" w:hint="default"/>
      </w:rPr>
    </w:lvl>
    <w:lvl w:ilvl="1" w:tplc="6242129C" w:tentative="1">
      <w:start w:val="1"/>
      <w:numFmt w:val="bullet"/>
      <w:lvlText w:val="•"/>
      <w:lvlJc w:val="left"/>
      <w:pPr>
        <w:tabs>
          <w:tab w:val="num" w:pos="1440"/>
        </w:tabs>
        <w:ind w:left="1440" w:hanging="360"/>
      </w:pPr>
      <w:rPr>
        <w:rFonts w:ascii="Times" w:hAnsi="Times" w:hint="default"/>
      </w:rPr>
    </w:lvl>
    <w:lvl w:ilvl="2" w:tplc="549093CC" w:tentative="1">
      <w:start w:val="1"/>
      <w:numFmt w:val="bullet"/>
      <w:lvlText w:val="•"/>
      <w:lvlJc w:val="left"/>
      <w:pPr>
        <w:tabs>
          <w:tab w:val="num" w:pos="2160"/>
        </w:tabs>
        <w:ind w:left="2160" w:hanging="360"/>
      </w:pPr>
      <w:rPr>
        <w:rFonts w:ascii="Times" w:hAnsi="Times" w:hint="default"/>
      </w:rPr>
    </w:lvl>
    <w:lvl w:ilvl="3" w:tplc="8012B3C6" w:tentative="1">
      <w:start w:val="1"/>
      <w:numFmt w:val="bullet"/>
      <w:lvlText w:val="•"/>
      <w:lvlJc w:val="left"/>
      <w:pPr>
        <w:tabs>
          <w:tab w:val="num" w:pos="2880"/>
        </w:tabs>
        <w:ind w:left="2880" w:hanging="360"/>
      </w:pPr>
      <w:rPr>
        <w:rFonts w:ascii="Times" w:hAnsi="Times" w:hint="default"/>
      </w:rPr>
    </w:lvl>
    <w:lvl w:ilvl="4" w:tplc="48A0A9F4" w:tentative="1">
      <w:start w:val="1"/>
      <w:numFmt w:val="bullet"/>
      <w:lvlText w:val="•"/>
      <w:lvlJc w:val="left"/>
      <w:pPr>
        <w:tabs>
          <w:tab w:val="num" w:pos="3600"/>
        </w:tabs>
        <w:ind w:left="3600" w:hanging="360"/>
      </w:pPr>
      <w:rPr>
        <w:rFonts w:ascii="Times" w:hAnsi="Times" w:hint="default"/>
      </w:rPr>
    </w:lvl>
    <w:lvl w:ilvl="5" w:tplc="A810118E" w:tentative="1">
      <w:start w:val="1"/>
      <w:numFmt w:val="bullet"/>
      <w:lvlText w:val="•"/>
      <w:lvlJc w:val="left"/>
      <w:pPr>
        <w:tabs>
          <w:tab w:val="num" w:pos="4320"/>
        </w:tabs>
        <w:ind w:left="4320" w:hanging="360"/>
      </w:pPr>
      <w:rPr>
        <w:rFonts w:ascii="Times" w:hAnsi="Times" w:hint="default"/>
      </w:rPr>
    </w:lvl>
    <w:lvl w:ilvl="6" w:tplc="BE78AE90" w:tentative="1">
      <w:start w:val="1"/>
      <w:numFmt w:val="bullet"/>
      <w:lvlText w:val="•"/>
      <w:lvlJc w:val="left"/>
      <w:pPr>
        <w:tabs>
          <w:tab w:val="num" w:pos="5040"/>
        </w:tabs>
        <w:ind w:left="5040" w:hanging="360"/>
      </w:pPr>
      <w:rPr>
        <w:rFonts w:ascii="Times" w:hAnsi="Times" w:hint="default"/>
      </w:rPr>
    </w:lvl>
    <w:lvl w:ilvl="7" w:tplc="677ED186" w:tentative="1">
      <w:start w:val="1"/>
      <w:numFmt w:val="bullet"/>
      <w:lvlText w:val="•"/>
      <w:lvlJc w:val="left"/>
      <w:pPr>
        <w:tabs>
          <w:tab w:val="num" w:pos="5760"/>
        </w:tabs>
        <w:ind w:left="5760" w:hanging="360"/>
      </w:pPr>
      <w:rPr>
        <w:rFonts w:ascii="Times" w:hAnsi="Times" w:hint="default"/>
      </w:rPr>
    </w:lvl>
    <w:lvl w:ilvl="8" w:tplc="A5F8A0EA" w:tentative="1">
      <w:start w:val="1"/>
      <w:numFmt w:val="bullet"/>
      <w:lvlText w:val="•"/>
      <w:lvlJc w:val="left"/>
      <w:pPr>
        <w:tabs>
          <w:tab w:val="num" w:pos="6480"/>
        </w:tabs>
        <w:ind w:left="6480" w:hanging="360"/>
      </w:pPr>
      <w:rPr>
        <w:rFonts w:ascii="Times" w:hAnsi="Times" w:hint="default"/>
      </w:rPr>
    </w:lvl>
  </w:abstractNum>
  <w:abstractNum w:abstractNumId="5">
    <w:nsid w:val="2C1A1FD9"/>
    <w:multiLevelType w:val="hybridMultilevel"/>
    <w:tmpl w:val="DF2AF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783FBC"/>
    <w:multiLevelType w:val="hybridMultilevel"/>
    <w:tmpl w:val="97CE4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919D9"/>
    <w:multiLevelType w:val="hybridMultilevel"/>
    <w:tmpl w:val="8008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3904B7"/>
    <w:multiLevelType w:val="hybridMultilevel"/>
    <w:tmpl w:val="16F4FC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D55FE1"/>
    <w:multiLevelType w:val="hybridMultilevel"/>
    <w:tmpl w:val="207A727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nsid w:val="3B305DF7"/>
    <w:multiLevelType w:val="hybridMultilevel"/>
    <w:tmpl w:val="FB92DA34"/>
    <w:lvl w:ilvl="0" w:tplc="9CDE70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115E38"/>
    <w:multiLevelType w:val="multilevel"/>
    <w:tmpl w:val="ED4AAF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0CB673D"/>
    <w:multiLevelType w:val="hybridMultilevel"/>
    <w:tmpl w:val="412800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29807CD"/>
    <w:multiLevelType w:val="hybridMultilevel"/>
    <w:tmpl w:val="58DA0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3F65DA"/>
    <w:multiLevelType w:val="hybridMultilevel"/>
    <w:tmpl w:val="6C00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B86933"/>
    <w:multiLevelType w:val="hybridMultilevel"/>
    <w:tmpl w:val="C0B0C8E6"/>
    <w:lvl w:ilvl="0" w:tplc="31526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0F62267"/>
    <w:multiLevelType w:val="hybridMultilevel"/>
    <w:tmpl w:val="F9A49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E03870"/>
    <w:multiLevelType w:val="hybridMultilevel"/>
    <w:tmpl w:val="D3BEAA66"/>
    <w:lvl w:ilvl="0" w:tplc="D478B016">
      <w:start w:val="3"/>
      <w:numFmt w:val="bullet"/>
      <w:lvlText w:val="-"/>
      <w:lvlJc w:val="left"/>
      <w:pPr>
        <w:ind w:left="4680" w:hanging="360"/>
      </w:pPr>
      <w:rPr>
        <w:rFonts w:ascii="Cambria" w:eastAsiaTheme="minorHAnsi" w:hAnsi="Cambria" w:cs="Times New Roman" w:hint="default"/>
        <w:color w:val="auto"/>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8">
    <w:nsid w:val="5A164456"/>
    <w:multiLevelType w:val="hybridMultilevel"/>
    <w:tmpl w:val="97F63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086C09"/>
    <w:multiLevelType w:val="hybridMultilevel"/>
    <w:tmpl w:val="F4005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556554"/>
    <w:multiLevelType w:val="hybridMultilevel"/>
    <w:tmpl w:val="2A06B200"/>
    <w:lvl w:ilvl="0" w:tplc="0F5CA5E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C41A03"/>
    <w:multiLevelType w:val="hybridMultilevel"/>
    <w:tmpl w:val="DACA3690"/>
    <w:lvl w:ilvl="0" w:tplc="C64260E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CB3AB5"/>
    <w:multiLevelType w:val="hybridMultilevel"/>
    <w:tmpl w:val="A0D6DA4E"/>
    <w:lvl w:ilvl="0" w:tplc="E756866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3A0261"/>
    <w:multiLevelType w:val="hybridMultilevel"/>
    <w:tmpl w:val="A126A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8C3490F"/>
    <w:multiLevelType w:val="hybridMultilevel"/>
    <w:tmpl w:val="B5364AC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0E713F1"/>
    <w:multiLevelType w:val="hybridMultilevel"/>
    <w:tmpl w:val="7256C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6853D2"/>
    <w:multiLevelType w:val="hybridMultilevel"/>
    <w:tmpl w:val="F2E86FE0"/>
    <w:lvl w:ilvl="0" w:tplc="CDB8B1C2">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384532E"/>
    <w:multiLevelType w:val="hybridMultilevel"/>
    <w:tmpl w:val="BB066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466058"/>
    <w:multiLevelType w:val="hybridMultilevel"/>
    <w:tmpl w:val="BBF058E0"/>
    <w:lvl w:ilvl="0" w:tplc="0409000B">
      <w:start w:val="1"/>
      <w:numFmt w:val="bullet"/>
      <w:lvlText w:val=""/>
      <w:lvlJc w:val="left"/>
      <w:pPr>
        <w:tabs>
          <w:tab w:val="num" w:pos="1152"/>
        </w:tabs>
        <w:ind w:left="1152" w:hanging="432"/>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29">
    <w:nsid w:val="786F7FC8"/>
    <w:multiLevelType w:val="hybridMultilevel"/>
    <w:tmpl w:val="73E6A84E"/>
    <w:lvl w:ilvl="0" w:tplc="E8720EC8">
      <w:start w:val="1"/>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7B111CD5"/>
    <w:multiLevelType w:val="hybridMultilevel"/>
    <w:tmpl w:val="833042DA"/>
    <w:lvl w:ilvl="0" w:tplc="9C6EA7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D13163C"/>
    <w:multiLevelType w:val="hybridMultilevel"/>
    <w:tmpl w:val="665AF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A32C0B"/>
    <w:multiLevelType w:val="hybridMultilevel"/>
    <w:tmpl w:val="DBDE6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E32214"/>
    <w:multiLevelType w:val="hybridMultilevel"/>
    <w:tmpl w:val="CB74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C7401B"/>
    <w:multiLevelType w:val="hybridMultilevel"/>
    <w:tmpl w:val="A2064438"/>
    <w:lvl w:ilvl="0" w:tplc="2438C72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8"/>
  </w:num>
  <w:num w:numId="3">
    <w:abstractNumId w:val="16"/>
  </w:num>
  <w:num w:numId="4">
    <w:abstractNumId w:val="11"/>
  </w:num>
  <w:num w:numId="5">
    <w:abstractNumId w:val="12"/>
  </w:num>
  <w:num w:numId="6">
    <w:abstractNumId w:val="5"/>
  </w:num>
  <w:num w:numId="7">
    <w:abstractNumId w:val="8"/>
  </w:num>
  <w:num w:numId="8">
    <w:abstractNumId w:val="25"/>
  </w:num>
  <w:num w:numId="9">
    <w:abstractNumId w:val="24"/>
  </w:num>
  <w:num w:numId="10">
    <w:abstractNumId w:val="28"/>
  </w:num>
  <w:num w:numId="11">
    <w:abstractNumId w:val="27"/>
  </w:num>
  <w:num w:numId="12">
    <w:abstractNumId w:val="0"/>
  </w:num>
  <w:num w:numId="13">
    <w:abstractNumId w:val="6"/>
  </w:num>
  <w:num w:numId="14">
    <w:abstractNumId w:val="33"/>
  </w:num>
  <w:num w:numId="15">
    <w:abstractNumId w:val="2"/>
  </w:num>
  <w:num w:numId="16">
    <w:abstractNumId w:val="19"/>
  </w:num>
  <w:num w:numId="17">
    <w:abstractNumId w:val="23"/>
  </w:num>
  <w:num w:numId="18">
    <w:abstractNumId w:val="20"/>
  </w:num>
  <w:num w:numId="19">
    <w:abstractNumId w:val="22"/>
  </w:num>
  <w:num w:numId="20">
    <w:abstractNumId w:val="21"/>
  </w:num>
  <w:num w:numId="21">
    <w:abstractNumId w:val="34"/>
  </w:num>
  <w:num w:numId="22">
    <w:abstractNumId w:val="3"/>
  </w:num>
  <w:num w:numId="23">
    <w:abstractNumId w:val="1"/>
  </w:num>
  <w:num w:numId="24">
    <w:abstractNumId w:val="15"/>
  </w:num>
  <w:num w:numId="25">
    <w:abstractNumId w:val="30"/>
  </w:num>
  <w:num w:numId="26">
    <w:abstractNumId w:val="17"/>
  </w:num>
  <w:num w:numId="27">
    <w:abstractNumId w:val="26"/>
  </w:num>
  <w:num w:numId="28">
    <w:abstractNumId w:val="14"/>
  </w:num>
  <w:num w:numId="29">
    <w:abstractNumId w:val="32"/>
  </w:num>
  <w:num w:numId="30">
    <w:abstractNumId w:val="31"/>
  </w:num>
  <w:num w:numId="31">
    <w:abstractNumId w:val="13"/>
  </w:num>
  <w:num w:numId="32">
    <w:abstractNumId w:val="7"/>
  </w:num>
  <w:num w:numId="33">
    <w:abstractNumId w:val="4"/>
  </w:num>
  <w:num w:numId="34">
    <w:abstractNumId w:val="29"/>
  </w:num>
  <w:num w:numId="35">
    <w:abstractNumId w:val="1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account">
    <w15:presenceInfo w15:providerId="Windows Live" w15:userId="c04f275db7168e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7C9"/>
    <w:rsid w:val="00001908"/>
    <w:rsid w:val="00004D07"/>
    <w:rsid w:val="0000584E"/>
    <w:rsid w:val="00005E7C"/>
    <w:rsid w:val="00006B5D"/>
    <w:rsid w:val="0003035B"/>
    <w:rsid w:val="000337C9"/>
    <w:rsid w:val="0004425D"/>
    <w:rsid w:val="00082695"/>
    <w:rsid w:val="000A4B44"/>
    <w:rsid w:val="000C0919"/>
    <w:rsid w:val="00137A37"/>
    <w:rsid w:val="001561F3"/>
    <w:rsid w:val="0015704A"/>
    <w:rsid w:val="001618B0"/>
    <w:rsid w:val="00173DD9"/>
    <w:rsid w:val="001827F4"/>
    <w:rsid w:val="001828B6"/>
    <w:rsid w:val="00197B22"/>
    <w:rsid w:val="001A5618"/>
    <w:rsid w:val="001D601C"/>
    <w:rsid w:val="001E0EE0"/>
    <w:rsid w:val="00204165"/>
    <w:rsid w:val="00211422"/>
    <w:rsid w:val="00220B66"/>
    <w:rsid w:val="00236B1E"/>
    <w:rsid w:val="0023757B"/>
    <w:rsid w:val="00251166"/>
    <w:rsid w:val="002609B2"/>
    <w:rsid w:val="00283AE0"/>
    <w:rsid w:val="002859A5"/>
    <w:rsid w:val="00287B05"/>
    <w:rsid w:val="002A03B2"/>
    <w:rsid w:val="0030445E"/>
    <w:rsid w:val="00312DE6"/>
    <w:rsid w:val="003A75B1"/>
    <w:rsid w:val="003C13E1"/>
    <w:rsid w:val="003C3189"/>
    <w:rsid w:val="003C326F"/>
    <w:rsid w:val="003F0B65"/>
    <w:rsid w:val="003F14A7"/>
    <w:rsid w:val="003F5445"/>
    <w:rsid w:val="004261C7"/>
    <w:rsid w:val="004308CB"/>
    <w:rsid w:val="0044690A"/>
    <w:rsid w:val="00454269"/>
    <w:rsid w:val="00473552"/>
    <w:rsid w:val="00484B3E"/>
    <w:rsid w:val="0049708E"/>
    <w:rsid w:val="004B7513"/>
    <w:rsid w:val="004C1E2A"/>
    <w:rsid w:val="005038B0"/>
    <w:rsid w:val="00511ED7"/>
    <w:rsid w:val="00514540"/>
    <w:rsid w:val="005150E2"/>
    <w:rsid w:val="00536351"/>
    <w:rsid w:val="005514F4"/>
    <w:rsid w:val="0055293E"/>
    <w:rsid w:val="00554302"/>
    <w:rsid w:val="00557E8D"/>
    <w:rsid w:val="00561ECF"/>
    <w:rsid w:val="00565DEB"/>
    <w:rsid w:val="00577740"/>
    <w:rsid w:val="005838BB"/>
    <w:rsid w:val="005B4107"/>
    <w:rsid w:val="005B793B"/>
    <w:rsid w:val="005C3746"/>
    <w:rsid w:val="006006DB"/>
    <w:rsid w:val="006109EE"/>
    <w:rsid w:val="0061556A"/>
    <w:rsid w:val="00616C35"/>
    <w:rsid w:val="00623BC3"/>
    <w:rsid w:val="00624F13"/>
    <w:rsid w:val="00635014"/>
    <w:rsid w:val="00657DBB"/>
    <w:rsid w:val="00676D9B"/>
    <w:rsid w:val="00684269"/>
    <w:rsid w:val="00705A41"/>
    <w:rsid w:val="00705C09"/>
    <w:rsid w:val="00716037"/>
    <w:rsid w:val="00742795"/>
    <w:rsid w:val="007447B3"/>
    <w:rsid w:val="007457F4"/>
    <w:rsid w:val="007602D7"/>
    <w:rsid w:val="00764A44"/>
    <w:rsid w:val="0077666C"/>
    <w:rsid w:val="00777A23"/>
    <w:rsid w:val="0078728C"/>
    <w:rsid w:val="007A2408"/>
    <w:rsid w:val="007C1627"/>
    <w:rsid w:val="007C631C"/>
    <w:rsid w:val="007E1256"/>
    <w:rsid w:val="008038BF"/>
    <w:rsid w:val="00806A96"/>
    <w:rsid w:val="008136A7"/>
    <w:rsid w:val="008137FB"/>
    <w:rsid w:val="00820BA2"/>
    <w:rsid w:val="00833F07"/>
    <w:rsid w:val="00841639"/>
    <w:rsid w:val="00850785"/>
    <w:rsid w:val="00881735"/>
    <w:rsid w:val="008B6BEF"/>
    <w:rsid w:val="008B77F3"/>
    <w:rsid w:val="008C7F99"/>
    <w:rsid w:val="008D09B7"/>
    <w:rsid w:val="008E3761"/>
    <w:rsid w:val="008F1491"/>
    <w:rsid w:val="008F2AA6"/>
    <w:rsid w:val="008F59EA"/>
    <w:rsid w:val="00906865"/>
    <w:rsid w:val="00910271"/>
    <w:rsid w:val="009212D9"/>
    <w:rsid w:val="0092209B"/>
    <w:rsid w:val="009401DA"/>
    <w:rsid w:val="00970EDC"/>
    <w:rsid w:val="0098067B"/>
    <w:rsid w:val="009838C7"/>
    <w:rsid w:val="009A3612"/>
    <w:rsid w:val="009A64A8"/>
    <w:rsid w:val="009B1BDB"/>
    <w:rsid w:val="009B2DC2"/>
    <w:rsid w:val="009B37A4"/>
    <w:rsid w:val="009E7F04"/>
    <w:rsid w:val="009F0A54"/>
    <w:rsid w:val="00A2093D"/>
    <w:rsid w:val="00A405BA"/>
    <w:rsid w:val="00A47BB2"/>
    <w:rsid w:val="00A734B7"/>
    <w:rsid w:val="00A82354"/>
    <w:rsid w:val="00AB6510"/>
    <w:rsid w:val="00AC1996"/>
    <w:rsid w:val="00AC3A96"/>
    <w:rsid w:val="00AF094D"/>
    <w:rsid w:val="00B57B92"/>
    <w:rsid w:val="00B726F1"/>
    <w:rsid w:val="00B81454"/>
    <w:rsid w:val="00B90FF1"/>
    <w:rsid w:val="00B94CFF"/>
    <w:rsid w:val="00BA421F"/>
    <w:rsid w:val="00BA647D"/>
    <w:rsid w:val="00BE6936"/>
    <w:rsid w:val="00BF6C23"/>
    <w:rsid w:val="00C02A61"/>
    <w:rsid w:val="00C34C4B"/>
    <w:rsid w:val="00C44CB3"/>
    <w:rsid w:val="00CC5209"/>
    <w:rsid w:val="00CC77FC"/>
    <w:rsid w:val="00CF16B1"/>
    <w:rsid w:val="00D03177"/>
    <w:rsid w:val="00D0638A"/>
    <w:rsid w:val="00D14BB8"/>
    <w:rsid w:val="00D278EC"/>
    <w:rsid w:val="00D54527"/>
    <w:rsid w:val="00D82790"/>
    <w:rsid w:val="00D914FB"/>
    <w:rsid w:val="00DA2B53"/>
    <w:rsid w:val="00DA4022"/>
    <w:rsid w:val="00DC5AB9"/>
    <w:rsid w:val="00DC7700"/>
    <w:rsid w:val="00DF268A"/>
    <w:rsid w:val="00DF3189"/>
    <w:rsid w:val="00E37BC3"/>
    <w:rsid w:val="00E40AFC"/>
    <w:rsid w:val="00E4134F"/>
    <w:rsid w:val="00E533E7"/>
    <w:rsid w:val="00E5663E"/>
    <w:rsid w:val="00E62F78"/>
    <w:rsid w:val="00E754C2"/>
    <w:rsid w:val="00E8444F"/>
    <w:rsid w:val="00EA0F8A"/>
    <w:rsid w:val="00EA6504"/>
    <w:rsid w:val="00EC3573"/>
    <w:rsid w:val="00EC41DF"/>
    <w:rsid w:val="00F03375"/>
    <w:rsid w:val="00F11C61"/>
    <w:rsid w:val="00F24C09"/>
    <w:rsid w:val="00F2739D"/>
    <w:rsid w:val="00F4607F"/>
    <w:rsid w:val="00F75E33"/>
    <w:rsid w:val="00F8289D"/>
    <w:rsid w:val="00F85375"/>
    <w:rsid w:val="00FC030C"/>
    <w:rsid w:val="00FE3B28"/>
    <w:rsid w:val="00FF4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14F61"/>
  <w15:docId w15:val="{E8A491C2-563B-4DD6-9B22-CF5C905FD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8728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78728C"/>
    <w:pPr>
      <w:keepNext/>
      <w:keepLines/>
      <w:spacing w:before="40" w:after="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78728C"/>
    <w:pPr>
      <w:keepNext/>
      <w:keepLines/>
      <w:spacing w:before="40" w:after="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78728C"/>
    <w:pPr>
      <w:keepNext/>
      <w:keepLines/>
      <w:spacing w:before="40" w:after="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78728C"/>
    <w:pPr>
      <w:keepNext/>
      <w:keepLines/>
      <w:spacing w:before="40" w:after="0"/>
      <w:outlineLvl w:val="4"/>
    </w:pPr>
    <w:rPr>
      <w:rFonts w:eastAsia="Times New Roman"/>
      <w:b/>
      <w:bCs/>
      <w:i/>
      <w:iCs/>
      <w:sz w:val="26"/>
      <w:szCs w:val="26"/>
    </w:rPr>
  </w:style>
  <w:style w:type="paragraph" w:styleId="Heading6">
    <w:name w:val="heading 6"/>
    <w:basedOn w:val="Normal"/>
    <w:next w:val="Normal"/>
    <w:link w:val="Heading6Char"/>
    <w:qFormat/>
    <w:rsid w:val="0078728C"/>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78728C"/>
    <w:pPr>
      <w:keepNext/>
      <w:keepLines/>
      <w:spacing w:before="40" w:after="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78728C"/>
    <w:pPr>
      <w:keepNext/>
      <w:keepLines/>
      <w:spacing w:before="40" w:after="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78728C"/>
    <w:pPr>
      <w:keepNext/>
      <w:keepLines/>
      <w:spacing w:before="40" w:after="0"/>
      <w:outlineLvl w:val="8"/>
    </w:pPr>
    <w:rPr>
      <w:rFonts w:ascii="Cambria" w:eastAsia="Times New Roman" w:hAnsi="Cambria"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20B66"/>
    <w:rPr>
      <w:rFonts w:ascii="Times New Roman" w:hAnsi="Times New Roman" w:cs="Times New Roman"/>
      <w:sz w:val="24"/>
      <w:szCs w:val="24"/>
    </w:rPr>
  </w:style>
  <w:style w:type="character" w:styleId="Hyperlink">
    <w:name w:val="Hyperlink"/>
    <w:basedOn w:val="DefaultParagraphFont"/>
    <w:uiPriority w:val="99"/>
    <w:unhideWhenUsed/>
    <w:rsid w:val="00220B66"/>
    <w:rPr>
      <w:color w:val="0563C1" w:themeColor="hyperlink"/>
      <w:u w:val="single"/>
    </w:rPr>
  </w:style>
  <w:style w:type="paragraph" w:styleId="FootnoteText">
    <w:name w:val="footnote text"/>
    <w:basedOn w:val="Normal"/>
    <w:link w:val="FootnoteTextChar"/>
    <w:uiPriority w:val="99"/>
    <w:unhideWhenUsed/>
    <w:rsid w:val="00DA2B53"/>
    <w:pPr>
      <w:spacing w:after="0" w:line="240" w:lineRule="auto"/>
    </w:pPr>
    <w:rPr>
      <w:sz w:val="20"/>
      <w:szCs w:val="20"/>
    </w:rPr>
  </w:style>
  <w:style w:type="character" w:customStyle="1" w:styleId="FootnoteTextChar">
    <w:name w:val="Footnote Text Char"/>
    <w:basedOn w:val="DefaultParagraphFont"/>
    <w:link w:val="FootnoteText"/>
    <w:uiPriority w:val="99"/>
    <w:rsid w:val="00DA2B53"/>
    <w:rPr>
      <w:sz w:val="20"/>
      <w:szCs w:val="20"/>
    </w:rPr>
  </w:style>
  <w:style w:type="character" w:styleId="FootnoteReference">
    <w:name w:val="footnote reference"/>
    <w:basedOn w:val="DefaultParagraphFont"/>
    <w:uiPriority w:val="99"/>
    <w:unhideWhenUsed/>
    <w:rsid w:val="00DA2B53"/>
    <w:rPr>
      <w:vertAlign w:val="superscript"/>
    </w:rPr>
  </w:style>
  <w:style w:type="paragraph" w:styleId="ListParagraph">
    <w:name w:val="List Paragraph"/>
    <w:basedOn w:val="Normal"/>
    <w:uiPriority w:val="34"/>
    <w:qFormat/>
    <w:rsid w:val="00684269"/>
    <w:pPr>
      <w:ind w:left="720"/>
      <w:contextualSpacing/>
    </w:pPr>
  </w:style>
  <w:style w:type="paragraph" w:styleId="EndnoteText">
    <w:name w:val="endnote text"/>
    <w:basedOn w:val="Normal"/>
    <w:link w:val="EndnoteTextChar"/>
    <w:rsid w:val="00AC3A96"/>
    <w:pPr>
      <w:widowControl w:val="0"/>
      <w:spacing w:after="0" w:line="240" w:lineRule="auto"/>
    </w:pPr>
    <w:rPr>
      <w:rFonts w:ascii="Times New Roman" w:eastAsia="Times New Roman" w:hAnsi="Times New Roman" w:cs="Times New Roman"/>
      <w:snapToGrid w:val="0"/>
      <w:sz w:val="20"/>
      <w:szCs w:val="20"/>
    </w:rPr>
  </w:style>
  <w:style w:type="character" w:customStyle="1" w:styleId="EndnoteTextChar">
    <w:name w:val="Endnote Text Char"/>
    <w:basedOn w:val="DefaultParagraphFont"/>
    <w:link w:val="EndnoteText"/>
    <w:rsid w:val="00AC3A96"/>
    <w:rPr>
      <w:rFonts w:ascii="Times New Roman" w:eastAsia="Times New Roman" w:hAnsi="Times New Roman" w:cs="Times New Roman"/>
      <w:snapToGrid w:val="0"/>
      <w:sz w:val="20"/>
      <w:szCs w:val="20"/>
    </w:rPr>
  </w:style>
  <w:style w:type="character" w:styleId="EndnoteReference">
    <w:name w:val="endnote reference"/>
    <w:uiPriority w:val="99"/>
    <w:rsid w:val="00AC3A96"/>
    <w:rPr>
      <w:vertAlign w:val="superscript"/>
    </w:rPr>
  </w:style>
  <w:style w:type="character" w:customStyle="1" w:styleId="Heading1Char">
    <w:name w:val="Heading 1 Char"/>
    <w:basedOn w:val="DefaultParagraphFont"/>
    <w:link w:val="Heading1"/>
    <w:uiPriority w:val="9"/>
    <w:rsid w:val="0078728C"/>
    <w:rPr>
      <w:rFonts w:ascii="Times New Roman" w:eastAsia="Times New Roman" w:hAnsi="Times New Roman" w:cs="Times New Roman"/>
      <w:b/>
      <w:bCs/>
      <w:kern w:val="36"/>
      <w:sz w:val="48"/>
      <w:szCs w:val="48"/>
    </w:rPr>
  </w:style>
  <w:style w:type="paragraph" w:customStyle="1" w:styleId="Heading21">
    <w:name w:val="Heading 21"/>
    <w:basedOn w:val="Normal"/>
    <w:next w:val="Normal"/>
    <w:uiPriority w:val="9"/>
    <w:semiHidden/>
    <w:unhideWhenUsed/>
    <w:qFormat/>
    <w:rsid w:val="0078728C"/>
    <w:pPr>
      <w:keepNext/>
      <w:tabs>
        <w:tab w:val="num" w:pos="1440"/>
      </w:tabs>
      <w:spacing w:before="240" w:after="60" w:line="240" w:lineRule="auto"/>
      <w:ind w:left="1440" w:hanging="720"/>
      <w:outlineLvl w:val="1"/>
    </w:pPr>
    <w:rPr>
      <w:rFonts w:ascii="Cambria" w:eastAsia="Times New Roman" w:hAnsi="Cambria" w:cs="Times New Roman"/>
      <w:b/>
      <w:bCs/>
      <w:i/>
      <w:iCs/>
      <w:sz w:val="28"/>
      <w:szCs w:val="28"/>
    </w:rPr>
  </w:style>
  <w:style w:type="paragraph" w:customStyle="1" w:styleId="Heading31">
    <w:name w:val="Heading 31"/>
    <w:basedOn w:val="Normal"/>
    <w:next w:val="Normal"/>
    <w:uiPriority w:val="9"/>
    <w:semiHidden/>
    <w:unhideWhenUsed/>
    <w:qFormat/>
    <w:rsid w:val="0078728C"/>
    <w:pPr>
      <w:keepNext/>
      <w:tabs>
        <w:tab w:val="num" w:pos="2160"/>
      </w:tabs>
      <w:spacing w:before="240" w:after="60" w:line="240" w:lineRule="auto"/>
      <w:ind w:left="2160" w:hanging="720"/>
      <w:outlineLvl w:val="2"/>
    </w:pPr>
    <w:rPr>
      <w:rFonts w:ascii="Cambria" w:eastAsia="Times New Roman" w:hAnsi="Cambria" w:cs="Times New Roman"/>
      <w:b/>
      <w:bCs/>
      <w:sz w:val="26"/>
      <w:szCs w:val="26"/>
    </w:rPr>
  </w:style>
  <w:style w:type="paragraph" w:customStyle="1" w:styleId="Heading41">
    <w:name w:val="Heading 41"/>
    <w:basedOn w:val="Normal"/>
    <w:next w:val="Normal"/>
    <w:uiPriority w:val="9"/>
    <w:semiHidden/>
    <w:unhideWhenUsed/>
    <w:qFormat/>
    <w:rsid w:val="0078728C"/>
    <w:pPr>
      <w:keepNext/>
      <w:tabs>
        <w:tab w:val="num" w:pos="2880"/>
      </w:tabs>
      <w:spacing w:before="240" w:after="60" w:line="240" w:lineRule="auto"/>
      <w:ind w:left="2880" w:hanging="720"/>
      <w:outlineLvl w:val="3"/>
    </w:pPr>
    <w:rPr>
      <w:rFonts w:eastAsia="Times New Roman"/>
      <w:b/>
      <w:bCs/>
      <w:sz w:val="28"/>
      <w:szCs w:val="28"/>
    </w:rPr>
  </w:style>
  <w:style w:type="paragraph" w:customStyle="1" w:styleId="Heading51">
    <w:name w:val="Heading 51"/>
    <w:basedOn w:val="Normal"/>
    <w:next w:val="Normal"/>
    <w:uiPriority w:val="9"/>
    <w:semiHidden/>
    <w:unhideWhenUsed/>
    <w:qFormat/>
    <w:rsid w:val="0078728C"/>
    <w:pPr>
      <w:tabs>
        <w:tab w:val="num" w:pos="3600"/>
      </w:tabs>
      <w:spacing w:before="240" w:after="60" w:line="240" w:lineRule="auto"/>
      <w:ind w:left="3600" w:hanging="720"/>
      <w:outlineLvl w:val="4"/>
    </w:pPr>
    <w:rPr>
      <w:rFonts w:eastAsia="Times New Roman"/>
      <w:b/>
      <w:bCs/>
      <w:i/>
      <w:iCs/>
      <w:sz w:val="26"/>
      <w:szCs w:val="26"/>
    </w:rPr>
  </w:style>
  <w:style w:type="character" w:customStyle="1" w:styleId="Heading6Char">
    <w:name w:val="Heading 6 Char"/>
    <w:basedOn w:val="DefaultParagraphFont"/>
    <w:link w:val="Heading6"/>
    <w:rsid w:val="0078728C"/>
    <w:rPr>
      <w:rFonts w:ascii="Times New Roman" w:eastAsia="Times New Roman" w:hAnsi="Times New Roman" w:cs="Times New Roman"/>
      <w:b/>
      <w:bCs/>
    </w:rPr>
  </w:style>
  <w:style w:type="paragraph" w:customStyle="1" w:styleId="Heading71">
    <w:name w:val="Heading 71"/>
    <w:basedOn w:val="Normal"/>
    <w:next w:val="Normal"/>
    <w:uiPriority w:val="9"/>
    <w:semiHidden/>
    <w:unhideWhenUsed/>
    <w:qFormat/>
    <w:rsid w:val="0078728C"/>
    <w:pPr>
      <w:tabs>
        <w:tab w:val="num" w:pos="5040"/>
      </w:tabs>
      <w:spacing w:before="240" w:after="60" w:line="240" w:lineRule="auto"/>
      <w:ind w:left="5040" w:hanging="720"/>
      <w:outlineLvl w:val="6"/>
    </w:pPr>
    <w:rPr>
      <w:rFonts w:eastAsia="Times New Roman"/>
      <w:sz w:val="24"/>
      <w:szCs w:val="24"/>
    </w:rPr>
  </w:style>
  <w:style w:type="paragraph" w:customStyle="1" w:styleId="Heading81">
    <w:name w:val="Heading 81"/>
    <w:basedOn w:val="Normal"/>
    <w:next w:val="Normal"/>
    <w:uiPriority w:val="9"/>
    <w:semiHidden/>
    <w:unhideWhenUsed/>
    <w:qFormat/>
    <w:rsid w:val="0078728C"/>
    <w:pPr>
      <w:tabs>
        <w:tab w:val="num" w:pos="5760"/>
      </w:tabs>
      <w:spacing w:before="240" w:after="60" w:line="240" w:lineRule="auto"/>
      <w:ind w:left="5760" w:hanging="720"/>
      <w:outlineLvl w:val="7"/>
    </w:pPr>
    <w:rPr>
      <w:rFonts w:eastAsia="Times New Roman"/>
      <w:i/>
      <w:iCs/>
      <w:sz w:val="24"/>
      <w:szCs w:val="24"/>
    </w:rPr>
  </w:style>
  <w:style w:type="paragraph" w:customStyle="1" w:styleId="Heading91">
    <w:name w:val="Heading 91"/>
    <w:basedOn w:val="Normal"/>
    <w:next w:val="Normal"/>
    <w:uiPriority w:val="9"/>
    <w:semiHidden/>
    <w:unhideWhenUsed/>
    <w:qFormat/>
    <w:rsid w:val="0078728C"/>
    <w:pPr>
      <w:tabs>
        <w:tab w:val="num" w:pos="6480"/>
      </w:tabs>
      <w:spacing w:before="240" w:after="60" w:line="240" w:lineRule="auto"/>
      <w:ind w:left="6480" w:hanging="720"/>
      <w:outlineLvl w:val="8"/>
    </w:pPr>
    <w:rPr>
      <w:rFonts w:ascii="Cambria" w:eastAsia="Times New Roman" w:hAnsi="Cambria" w:cs="Times New Roman"/>
    </w:rPr>
  </w:style>
  <w:style w:type="numbering" w:customStyle="1" w:styleId="NoList1">
    <w:name w:val="No List1"/>
    <w:next w:val="NoList"/>
    <w:uiPriority w:val="99"/>
    <w:semiHidden/>
    <w:unhideWhenUsed/>
    <w:rsid w:val="0078728C"/>
  </w:style>
  <w:style w:type="paragraph" w:styleId="NoSpacing">
    <w:name w:val="No Spacing"/>
    <w:uiPriority w:val="1"/>
    <w:qFormat/>
    <w:rsid w:val="0078728C"/>
    <w:pPr>
      <w:spacing w:after="0" w:line="240" w:lineRule="auto"/>
    </w:pPr>
  </w:style>
  <w:style w:type="character" w:styleId="Emphasis">
    <w:name w:val="Emphasis"/>
    <w:basedOn w:val="DefaultParagraphFont"/>
    <w:uiPriority w:val="20"/>
    <w:qFormat/>
    <w:rsid w:val="0078728C"/>
    <w:rPr>
      <w:i/>
      <w:iCs/>
    </w:rPr>
  </w:style>
  <w:style w:type="paragraph" w:styleId="Title">
    <w:name w:val="Title"/>
    <w:basedOn w:val="Normal"/>
    <w:link w:val="TitleChar"/>
    <w:uiPriority w:val="10"/>
    <w:qFormat/>
    <w:rsid w:val="0078728C"/>
    <w:pPr>
      <w:spacing w:after="0" w:line="240" w:lineRule="auto"/>
      <w:jc w:val="center"/>
    </w:pPr>
    <w:rPr>
      <w:rFonts w:ascii="Times New Roman" w:eastAsia="Times New Roman" w:hAnsi="Times New Roman" w:cs="Times New Roman"/>
      <w:sz w:val="28"/>
      <w:szCs w:val="24"/>
    </w:rPr>
  </w:style>
  <w:style w:type="character" w:customStyle="1" w:styleId="TitleChar">
    <w:name w:val="Title Char"/>
    <w:basedOn w:val="DefaultParagraphFont"/>
    <w:link w:val="Title"/>
    <w:uiPriority w:val="10"/>
    <w:rsid w:val="0078728C"/>
    <w:rPr>
      <w:rFonts w:ascii="Times New Roman" w:eastAsia="Times New Roman" w:hAnsi="Times New Roman" w:cs="Times New Roman"/>
      <w:sz w:val="28"/>
      <w:szCs w:val="24"/>
    </w:rPr>
  </w:style>
  <w:style w:type="character" w:customStyle="1" w:styleId="apple-converted-space">
    <w:name w:val="apple-converted-space"/>
    <w:basedOn w:val="DefaultParagraphFont"/>
    <w:rsid w:val="0078728C"/>
  </w:style>
  <w:style w:type="character" w:customStyle="1" w:styleId="FollowedHyperlink1">
    <w:name w:val="FollowedHyperlink1"/>
    <w:basedOn w:val="DefaultParagraphFont"/>
    <w:uiPriority w:val="99"/>
    <w:semiHidden/>
    <w:unhideWhenUsed/>
    <w:rsid w:val="0078728C"/>
    <w:rPr>
      <w:color w:val="800080"/>
      <w:u w:val="single"/>
    </w:rPr>
  </w:style>
  <w:style w:type="paragraph" w:styleId="BalloonText">
    <w:name w:val="Balloon Text"/>
    <w:basedOn w:val="Normal"/>
    <w:link w:val="BalloonTextChar"/>
    <w:uiPriority w:val="99"/>
    <w:semiHidden/>
    <w:unhideWhenUsed/>
    <w:rsid w:val="007872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28C"/>
    <w:rPr>
      <w:rFonts w:ascii="Tahoma" w:hAnsi="Tahoma" w:cs="Tahoma"/>
      <w:sz w:val="16"/>
      <w:szCs w:val="16"/>
    </w:rPr>
  </w:style>
  <w:style w:type="character" w:styleId="Strong">
    <w:name w:val="Strong"/>
    <w:basedOn w:val="DefaultParagraphFont"/>
    <w:uiPriority w:val="22"/>
    <w:qFormat/>
    <w:rsid w:val="0078728C"/>
    <w:rPr>
      <w:b/>
      <w:bCs/>
    </w:rPr>
  </w:style>
  <w:style w:type="character" w:customStyle="1" w:styleId="Heading2Char">
    <w:name w:val="Heading 2 Char"/>
    <w:basedOn w:val="DefaultParagraphFont"/>
    <w:link w:val="Heading2"/>
    <w:uiPriority w:val="9"/>
    <w:semiHidden/>
    <w:rsid w:val="0078728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78728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78728C"/>
    <w:rPr>
      <w:rFonts w:eastAsia="Times New Roman"/>
      <w:b/>
      <w:bCs/>
      <w:sz w:val="28"/>
      <w:szCs w:val="28"/>
    </w:rPr>
  </w:style>
  <w:style w:type="character" w:customStyle="1" w:styleId="Heading5Char">
    <w:name w:val="Heading 5 Char"/>
    <w:basedOn w:val="DefaultParagraphFont"/>
    <w:link w:val="Heading5"/>
    <w:uiPriority w:val="9"/>
    <w:semiHidden/>
    <w:rsid w:val="0078728C"/>
    <w:rPr>
      <w:rFonts w:eastAsia="Times New Roman"/>
      <w:b/>
      <w:bCs/>
      <w:i/>
      <w:iCs/>
      <w:sz w:val="26"/>
      <w:szCs w:val="26"/>
    </w:rPr>
  </w:style>
  <w:style w:type="character" w:customStyle="1" w:styleId="Heading7Char">
    <w:name w:val="Heading 7 Char"/>
    <w:basedOn w:val="DefaultParagraphFont"/>
    <w:link w:val="Heading7"/>
    <w:uiPriority w:val="9"/>
    <w:semiHidden/>
    <w:rsid w:val="0078728C"/>
    <w:rPr>
      <w:rFonts w:eastAsia="Times New Roman"/>
      <w:sz w:val="24"/>
      <w:szCs w:val="24"/>
    </w:rPr>
  </w:style>
  <w:style w:type="character" w:customStyle="1" w:styleId="Heading8Char">
    <w:name w:val="Heading 8 Char"/>
    <w:basedOn w:val="DefaultParagraphFont"/>
    <w:link w:val="Heading8"/>
    <w:uiPriority w:val="9"/>
    <w:semiHidden/>
    <w:rsid w:val="0078728C"/>
    <w:rPr>
      <w:rFonts w:eastAsia="Times New Roman"/>
      <w:i/>
      <w:iCs/>
      <w:sz w:val="24"/>
      <w:szCs w:val="24"/>
    </w:rPr>
  </w:style>
  <w:style w:type="character" w:customStyle="1" w:styleId="Heading9Char">
    <w:name w:val="Heading 9 Char"/>
    <w:basedOn w:val="DefaultParagraphFont"/>
    <w:link w:val="Heading9"/>
    <w:uiPriority w:val="9"/>
    <w:semiHidden/>
    <w:rsid w:val="0078728C"/>
    <w:rPr>
      <w:rFonts w:ascii="Cambria" w:eastAsia="Times New Roman" w:hAnsi="Cambria" w:cs="Times New Roman"/>
    </w:rPr>
  </w:style>
  <w:style w:type="character" w:customStyle="1" w:styleId="bodyfont">
    <w:name w:val="bodyfont"/>
    <w:basedOn w:val="DefaultParagraphFont"/>
    <w:rsid w:val="0078728C"/>
  </w:style>
  <w:style w:type="character" w:customStyle="1" w:styleId="rwrro">
    <w:name w:val="rwrro"/>
    <w:basedOn w:val="DefaultParagraphFont"/>
    <w:rsid w:val="0078728C"/>
  </w:style>
  <w:style w:type="paragraph" w:styleId="Header">
    <w:name w:val="header"/>
    <w:basedOn w:val="Normal"/>
    <w:link w:val="HeaderChar"/>
    <w:uiPriority w:val="99"/>
    <w:unhideWhenUsed/>
    <w:rsid w:val="0078728C"/>
    <w:pPr>
      <w:tabs>
        <w:tab w:val="center" w:pos="4680"/>
        <w:tab w:val="right" w:pos="9360"/>
      </w:tabs>
      <w:spacing w:after="0" w:line="240" w:lineRule="auto"/>
    </w:pPr>
    <w:rPr>
      <w:rFonts w:ascii="Times New Roman" w:hAnsi="Times New Roman"/>
      <w:sz w:val="24"/>
    </w:rPr>
  </w:style>
  <w:style w:type="character" w:customStyle="1" w:styleId="HeaderChar">
    <w:name w:val="Header Char"/>
    <w:basedOn w:val="DefaultParagraphFont"/>
    <w:link w:val="Header"/>
    <w:uiPriority w:val="99"/>
    <w:rsid w:val="0078728C"/>
    <w:rPr>
      <w:rFonts w:ascii="Times New Roman" w:hAnsi="Times New Roman"/>
      <w:sz w:val="24"/>
    </w:rPr>
  </w:style>
  <w:style w:type="paragraph" w:styleId="Footer">
    <w:name w:val="footer"/>
    <w:basedOn w:val="Normal"/>
    <w:link w:val="FooterChar"/>
    <w:uiPriority w:val="99"/>
    <w:unhideWhenUsed/>
    <w:rsid w:val="0078728C"/>
    <w:pPr>
      <w:tabs>
        <w:tab w:val="center" w:pos="4680"/>
        <w:tab w:val="right" w:pos="9360"/>
      </w:tabs>
      <w:spacing w:after="0" w:line="240" w:lineRule="auto"/>
    </w:pPr>
    <w:rPr>
      <w:rFonts w:ascii="Times New Roman" w:hAnsi="Times New Roman"/>
      <w:sz w:val="24"/>
    </w:rPr>
  </w:style>
  <w:style w:type="character" w:customStyle="1" w:styleId="FooterChar">
    <w:name w:val="Footer Char"/>
    <w:basedOn w:val="DefaultParagraphFont"/>
    <w:link w:val="Footer"/>
    <w:uiPriority w:val="99"/>
    <w:rsid w:val="0078728C"/>
    <w:rPr>
      <w:rFonts w:ascii="Times New Roman" w:hAnsi="Times New Roman"/>
      <w:sz w:val="24"/>
    </w:rPr>
  </w:style>
  <w:style w:type="table" w:styleId="TableGrid">
    <w:name w:val="Table Grid"/>
    <w:basedOn w:val="TableNormal"/>
    <w:uiPriority w:val="59"/>
    <w:rsid w:val="0078728C"/>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78728C"/>
    <w:pPr>
      <w:spacing w:after="20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78728C"/>
    <w:rPr>
      <w:rFonts w:ascii="Times New Roman" w:hAnsi="Times New Roman"/>
      <w:sz w:val="20"/>
      <w:szCs w:val="20"/>
    </w:rPr>
  </w:style>
  <w:style w:type="character" w:customStyle="1" w:styleId="portlet-title">
    <w:name w:val="portlet-title"/>
    <w:basedOn w:val="DefaultParagraphFont"/>
    <w:rsid w:val="0078728C"/>
  </w:style>
  <w:style w:type="character" w:styleId="FollowedHyperlink">
    <w:name w:val="FollowedHyperlink"/>
    <w:basedOn w:val="DefaultParagraphFont"/>
    <w:uiPriority w:val="99"/>
    <w:semiHidden/>
    <w:unhideWhenUsed/>
    <w:rsid w:val="0078728C"/>
    <w:rPr>
      <w:color w:val="954F72" w:themeColor="followedHyperlink"/>
      <w:u w:val="single"/>
    </w:rPr>
  </w:style>
  <w:style w:type="character" w:customStyle="1" w:styleId="Heading2Char1">
    <w:name w:val="Heading 2 Char1"/>
    <w:basedOn w:val="DefaultParagraphFont"/>
    <w:uiPriority w:val="9"/>
    <w:semiHidden/>
    <w:rsid w:val="0078728C"/>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78728C"/>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78728C"/>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uiPriority w:val="9"/>
    <w:semiHidden/>
    <w:rsid w:val="0078728C"/>
    <w:rPr>
      <w:rFonts w:asciiTheme="majorHAnsi" w:eastAsiaTheme="majorEastAsia" w:hAnsiTheme="majorHAnsi" w:cstheme="majorBidi"/>
      <w:color w:val="2E74B5" w:themeColor="accent1" w:themeShade="BF"/>
    </w:rPr>
  </w:style>
  <w:style w:type="character" w:customStyle="1" w:styleId="Heading7Char1">
    <w:name w:val="Heading 7 Char1"/>
    <w:basedOn w:val="DefaultParagraphFont"/>
    <w:uiPriority w:val="9"/>
    <w:semiHidden/>
    <w:rsid w:val="0078728C"/>
    <w:rPr>
      <w:rFonts w:asciiTheme="majorHAnsi" w:eastAsiaTheme="majorEastAsia" w:hAnsiTheme="majorHAnsi" w:cstheme="majorBidi"/>
      <w:i/>
      <w:iCs/>
      <w:color w:val="1F4D78" w:themeColor="accent1" w:themeShade="7F"/>
    </w:rPr>
  </w:style>
  <w:style w:type="character" w:customStyle="1" w:styleId="Heading8Char1">
    <w:name w:val="Heading 8 Char1"/>
    <w:basedOn w:val="DefaultParagraphFont"/>
    <w:uiPriority w:val="9"/>
    <w:semiHidden/>
    <w:rsid w:val="0078728C"/>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78728C"/>
    <w:rPr>
      <w:rFonts w:asciiTheme="majorHAnsi" w:eastAsiaTheme="majorEastAsia" w:hAnsiTheme="majorHAnsi" w:cstheme="majorBidi"/>
      <w:i/>
      <w:iCs/>
      <w:color w:val="272727" w:themeColor="text1" w:themeTint="D8"/>
      <w:sz w:val="21"/>
      <w:szCs w:val="21"/>
    </w:rPr>
  </w:style>
  <w:style w:type="character" w:customStyle="1" w:styleId="aqj">
    <w:name w:val="aqj"/>
    <w:basedOn w:val="DefaultParagraphFont"/>
    <w:rsid w:val="009B2DC2"/>
  </w:style>
  <w:style w:type="paragraph" w:customStyle="1" w:styleId="Normal1">
    <w:name w:val="Normal1"/>
    <w:rsid w:val="00287B05"/>
    <w:rPr>
      <w:rFonts w:ascii="Cambria" w:eastAsia="Cambria" w:hAnsi="Cambria" w:cs="Cambria"/>
      <w:color w:val="000000"/>
      <w:szCs w:val="20"/>
    </w:rPr>
  </w:style>
  <w:style w:type="paragraph" w:customStyle="1" w:styleId="SingleTxtG">
    <w:name w:val="_ Single Txt_G"/>
    <w:basedOn w:val="Normal"/>
    <w:link w:val="SingleTxtGChar"/>
    <w:rsid w:val="008F59EA"/>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locked/>
    <w:rsid w:val="008F59EA"/>
    <w:rPr>
      <w:rFonts w:ascii="Times New Roman" w:eastAsia="Times New Roman" w:hAnsi="Times New Roman" w:cs="Times New Roman"/>
      <w:sz w:val="20"/>
      <w:szCs w:val="20"/>
      <w:lang w:val="en-GB"/>
    </w:rPr>
  </w:style>
  <w:style w:type="paragraph" w:styleId="TOCHeading">
    <w:name w:val="TOC Heading"/>
    <w:basedOn w:val="Heading1"/>
    <w:next w:val="Normal"/>
    <w:uiPriority w:val="39"/>
    <w:unhideWhenUsed/>
    <w:qFormat/>
    <w:rsid w:val="00764A44"/>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Normal"/>
    <w:next w:val="Normal"/>
    <w:autoRedefine/>
    <w:uiPriority w:val="39"/>
    <w:unhideWhenUsed/>
    <w:rsid w:val="0004425D"/>
    <w:pPr>
      <w:tabs>
        <w:tab w:val="right" w:leader="dot" w:pos="9350"/>
      </w:tabs>
      <w:spacing w:after="100"/>
    </w:pPr>
    <w:rPr>
      <w:rFonts w:ascii="Cambria" w:hAnsi="Cambria"/>
      <w:b/>
      <w:noProof/>
      <w:color w:val="000000" w:themeColor="text1"/>
    </w:rPr>
  </w:style>
  <w:style w:type="character" w:styleId="CommentReference">
    <w:name w:val="annotation reference"/>
    <w:basedOn w:val="DefaultParagraphFont"/>
    <w:uiPriority w:val="99"/>
    <w:semiHidden/>
    <w:unhideWhenUsed/>
    <w:rsid w:val="00BF6C23"/>
    <w:rPr>
      <w:sz w:val="16"/>
      <w:szCs w:val="16"/>
    </w:rPr>
  </w:style>
  <w:style w:type="paragraph" w:styleId="CommentSubject">
    <w:name w:val="annotation subject"/>
    <w:basedOn w:val="CommentText"/>
    <w:next w:val="CommentText"/>
    <w:link w:val="CommentSubjectChar"/>
    <w:uiPriority w:val="99"/>
    <w:semiHidden/>
    <w:unhideWhenUsed/>
    <w:rsid w:val="00BF6C23"/>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F6C23"/>
    <w:rPr>
      <w:rFonts w:ascii="Times New Roman" w:hAnsi="Times New Roman"/>
      <w:b/>
      <w:bCs/>
      <w:sz w:val="20"/>
      <w:szCs w:val="20"/>
    </w:rPr>
  </w:style>
  <w:style w:type="paragraph" w:styleId="TOC2">
    <w:name w:val="toc 2"/>
    <w:basedOn w:val="Normal"/>
    <w:next w:val="Normal"/>
    <w:autoRedefine/>
    <w:uiPriority w:val="39"/>
    <w:unhideWhenUsed/>
    <w:rsid w:val="00082695"/>
    <w:pPr>
      <w:tabs>
        <w:tab w:val="right" w:leader="dot" w:pos="9350"/>
      </w:tabs>
      <w:spacing w:after="100"/>
      <w:ind w:left="220"/>
    </w:pPr>
    <w:rPr>
      <w:rFonts w:ascii="Cambria" w:hAnsi="Cambria"/>
      <w:noProof/>
    </w:rPr>
  </w:style>
  <w:style w:type="paragraph" w:styleId="BodyTextIndent">
    <w:name w:val="Body Text Indent"/>
    <w:basedOn w:val="Normal"/>
    <w:link w:val="BodyTextIndentChar"/>
    <w:rsid w:val="00D14BB8"/>
    <w:pPr>
      <w:spacing w:after="0"/>
      <w:ind w:firstLine="72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D14BB8"/>
    <w:rPr>
      <w:rFonts w:ascii="Arial" w:eastAsia="Times New Roman" w:hAnsi="Arial" w:cs="Times New Roman"/>
      <w:sz w:val="24"/>
      <w:szCs w:val="24"/>
    </w:rPr>
  </w:style>
  <w:style w:type="paragraph" w:styleId="Index1">
    <w:name w:val="index 1"/>
    <w:basedOn w:val="Normal"/>
    <w:next w:val="Normal"/>
    <w:autoRedefine/>
    <w:uiPriority w:val="99"/>
    <w:semiHidden/>
    <w:unhideWhenUsed/>
    <w:rsid w:val="00473552"/>
    <w:pPr>
      <w:spacing w:after="0" w:line="240" w:lineRule="auto"/>
      <w:ind w:left="220" w:hanging="220"/>
    </w:pPr>
  </w:style>
  <w:style w:type="paragraph" w:styleId="Revision">
    <w:name w:val="Revision"/>
    <w:hidden/>
    <w:uiPriority w:val="99"/>
    <w:semiHidden/>
    <w:rsid w:val="00D827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436124">
      <w:bodyDiv w:val="1"/>
      <w:marLeft w:val="0"/>
      <w:marRight w:val="0"/>
      <w:marTop w:val="0"/>
      <w:marBottom w:val="0"/>
      <w:divBdr>
        <w:top w:val="none" w:sz="0" w:space="0" w:color="auto"/>
        <w:left w:val="none" w:sz="0" w:space="0" w:color="auto"/>
        <w:bottom w:val="none" w:sz="0" w:space="0" w:color="auto"/>
        <w:right w:val="none" w:sz="0" w:space="0" w:color="auto"/>
      </w:divBdr>
    </w:div>
    <w:div w:id="954865547">
      <w:bodyDiv w:val="1"/>
      <w:marLeft w:val="0"/>
      <w:marRight w:val="0"/>
      <w:marTop w:val="0"/>
      <w:marBottom w:val="0"/>
      <w:divBdr>
        <w:top w:val="none" w:sz="0" w:space="0" w:color="auto"/>
        <w:left w:val="none" w:sz="0" w:space="0" w:color="auto"/>
        <w:bottom w:val="none" w:sz="0" w:space="0" w:color="auto"/>
        <w:right w:val="none" w:sz="0" w:space="0" w:color="auto"/>
      </w:divBdr>
      <w:divsChild>
        <w:div w:id="576597947">
          <w:marLeft w:val="0"/>
          <w:marRight w:val="0"/>
          <w:marTop w:val="0"/>
          <w:marBottom w:val="0"/>
          <w:divBdr>
            <w:top w:val="none" w:sz="0" w:space="0" w:color="auto"/>
            <w:left w:val="none" w:sz="0" w:space="0" w:color="auto"/>
            <w:bottom w:val="none" w:sz="0" w:space="0" w:color="auto"/>
            <w:right w:val="none" w:sz="0" w:space="0" w:color="auto"/>
          </w:divBdr>
          <w:divsChild>
            <w:div w:id="54278289">
              <w:marLeft w:val="0"/>
              <w:marRight w:val="0"/>
              <w:marTop w:val="0"/>
              <w:marBottom w:val="0"/>
              <w:divBdr>
                <w:top w:val="none" w:sz="0" w:space="0" w:color="auto"/>
                <w:left w:val="none" w:sz="0" w:space="0" w:color="auto"/>
                <w:bottom w:val="none" w:sz="0" w:space="0" w:color="auto"/>
                <w:right w:val="none" w:sz="0" w:space="0" w:color="auto"/>
              </w:divBdr>
              <w:divsChild>
                <w:div w:id="11691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777365">
      <w:bodyDiv w:val="1"/>
      <w:marLeft w:val="0"/>
      <w:marRight w:val="0"/>
      <w:marTop w:val="0"/>
      <w:marBottom w:val="0"/>
      <w:divBdr>
        <w:top w:val="none" w:sz="0" w:space="0" w:color="auto"/>
        <w:left w:val="none" w:sz="0" w:space="0" w:color="auto"/>
        <w:bottom w:val="none" w:sz="0" w:space="0" w:color="auto"/>
        <w:right w:val="none" w:sz="0" w:space="0" w:color="auto"/>
      </w:divBdr>
      <w:divsChild>
        <w:div w:id="776405922">
          <w:marLeft w:val="0"/>
          <w:marRight w:val="0"/>
          <w:marTop w:val="0"/>
          <w:marBottom w:val="0"/>
          <w:divBdr>
            <w:top w:val="none" w:sz="0" w:space="0" w:color="auto"/>
            <w:left w:val="none" w:sz="0" w:space="0" w:color="auto"/>
            <w:bottom w:val="single" w:sz="18" w:space="23" w:color="C4E0F5"/>
            <w:right w:val="none" w:sz="0" w:space="0" w:color="auto"/>
          </w:divBdr>
          <w:divsChild>
            <w:div w:id="88892985">
              <w:marLeft w:val="0"/>
              <w:marRight w:val="0"/>
              <w:marTop w:val="0"/>
              <w:marBottom w:val="0"/>
              <w:divBdr>
                <w:top w:val="none" w:sz="0" w:space="0" w:color="auto"/>
                <w:left w:val="none" w:sz="0" w:space="0" w:color="auto"/>
                <w:bottom w:val="none" w:sz="0" w:space="0" w:color="auto"/>
                <w:right w:val="none" w:sz="0" w:space="0" w:color="auto"/>
              </w:divBdr>
              <w:divsChild>
                <w:div w:id="1779983831">
                  <w:marLeft w:val="0"/>
                  <w:marRight w:val="0"/>
                  <w:marTop w:val="0"/>
                  <w:marBottom w:val="0"/>
                  <w:divBdr>
                    <w:top w:val="none" w:sz="0" w:space="0" w:color="auto"/>
                    <w:left w:val="none" w:sz="0" w:space="0" w:color="auto"/>
                    <w:bottom w:val="none" w:sz="0" w:space="0" w:color="auto"/>
                    <w:right w:val="none" w:sz="0" w:space="0" w:color="auto"/>
                  </w:divBdr>
                  <w:divsChild>
                    <w:div w:id="2076509864">
                      <w:marLeft w:val="225"/>
                      <w:marRight w:val="225"/>
                      <w:marTop w:val="0"/>
                      <w:marBottom w:val="0"/>
                      <w:divBdr>
                        <w:top w:val="none" w:sz="0" w:space="0" w:color="auto"/>
                        <w:left w:val="none" w:sz="0" w:space="0" w:color="auto"/>
                        <w:bottom w:val="none" w:sz="0" w:space="0" w:color="auto"/>
                        <w:right w:val="none" w:sz="0" w:space="0" w:color="auto"/>
                      </w:divBdr>
                      <w:divsChild>
                        <w:div w:id="1318922149">
                          <w:marLeft w:val="0"/>
                          <w:marRight w:val="0"/>
                          <w:marTop w:val="0"/>
                          <w:marBottom w:val="0"/>
                          <w:divBdr>
                            <w:top w:val="none" w:sz="0" w:space="0" w:color="auto"/>
                            <w:left w:val="none" w:sz="0" w:space="0" w:color="auto"/>
                            <w:bottom w:val="none" w:sz="0" w:space="0" w:color="auto"/>
                            <w:right w:val="none" w:sz="0" w:space="0" w:color="auto"/>
                          </w:divBdr>
                          <w:divsChild>
                            <w:div w:id="493105514">
                              <w:marLeft w:val="0"/>
                              <w:marRight w:val="0"/>
                              <w:marTop w:val="0"/>
                              <w:marBottom w:val="0"/>
                              <w:divBdr>
                                <w:top w:val="none" w:sz="0" w:space="0" w:color="auto"/>
                                <w:left w:val="none" w:sz="0" w:space="0" w:color="auto"/>
                                <w:bottom w:val="none" w:sz="0" w:space="0" w:color="auto"/>
                                <w:right w:val="none" w:sz="0" w:space="0" w:color="auto"/>
                              </w:divBdr>
                              <w:divsChild>
                                <w:div w:id="2104955132">
                                  <w:marLeft w:val="4740"/>
                                  <w:marRight w:val="-9750"/>
                                  <w:marTop w:val="0"/>
                                  <w:marBottom w:val="0"/>
                                  <w:divBdr>
                                    <w:top w:val="none" w:sz="0" w:space="0" w:color="auto"/>
                                    <w:left w:val="none" w:sz="0" w:space="0" w:color="auto"/>
                                    <w:bottom w:val="none" w:sz="0" w:space="0" w:color="auto"/>
                                    <w:right w:val="none" w:sz="0" w:space="0" w:color="auto"/>
                                  </w:divBdr>
                                  <w:divsChild>
                                    <w:div w:id="1130826085">
                                      <w:marLeft w:val="0"/>
                                      <w:marRight w:val="240"/>
                                      <w:marTop w:val="0"/>
                                      <w:marBottom w:val="0"/>
                                      <w:divBdr>
                                        <w:top w:val="none" w:sz="0" w:space="0" w:color="auto"/>
                                        <w:left w:val="none" w:sz="0" w:space="0" w:color="auto"/>
                                        <w:bottom w:val="none" w:sz="0" w:space="0" w:color="auto"/>
                                        <w:right w:val="none" w:sz="0" w:space="0" w:color="auto"/>
                                      </w:divBdr>
                                      <w:divsChild>
                                        <w:div w:id="1562904528">
                                          <w:marLeft w:val="0"/>
                                          <w:marRight w:val="0"/>
                                          <w:marTop w:val="0"/>
                                          <w:marBottom w:val="0"/>
                                          <w:divBdr>
                                            <w:top w:val="none" w:sz="0" w:space="0" w:color="auto"/>
                                            <w:left w:val="none" w:sz="0" w:space="0" w:color="auto"/>
                                            <w:bottom w:val="none" w:sz="0" w:space="0" w:color="auto"/>
                                            <w:right w:val="none" w:sz="0" w:space="0" w:color="auto"/>
                                          </w:divBdr>
                                          <w:divsChild>
                                            <w:div w:id="2079814430">
                                              <w:marLeft w:val="0"/>
                                              <w:marRight w:val="0"/>
                                              <w:marTop w:val="0"/>
                                              <w:marBottom w:val="0"/>
                                              <w:divBdr>
                                                <w:top w:val="none" w:sz="0" w:space="0" w:color="auto"/>
                                                <w:left w:val="none" w:sz="0" w:space="0" w:color="auto"/>
                                                <w:bottom w:val="none" w:sz="0" w:space="0" w:color="auto"/>
                                                <w:right w:val="none" w:sz="0" w:space="0" w:color="auto"/>
                                              </w:divBdr>
                                              <w:divsChild>
                                                <w:div w:id="1701007015">
                                                  <w:marLeft w:val="0"/>
                                                  <w:marRight w:val="0"/>
                                                  <w:marTop w:val="0"/>
                                                  <w:marBottom w:val="0"/>
                                                  <w:divBdr>
                                                    <w:top w:val="none" w:sz="0" w:space="0" w:color="auto"/>
                                                    <w:left w:val="none" w:sz="0" w:space="0" w:color="auto"/>
                                                    <w:bottom w:val="none" w:sz="0" w:space="0" w:color="auto"/>
                                                    <w:right w:val="none" w:sz="0" w:space="0" w:color="auto"/>
                                                  </w:divBdr>
                                                  <w:divsChild>
                                                    <w:div w:id="1476488632">
                                                      <w:marLeft w:val="0"/>
                                                      <w:marRight w:val="0"/>
                                                      <w:marTop w:val="0"/>
                                                      <w:marBottom w:val="0"/>
                                                      <w:divBdr>
                                                        <w:top w:val="none" w:sz="0" w:space="0" w:color="auto"/>
                                                        <w:left w:val="none" w:sz="0" w:space="0" w:color="auto"/>
                                                        <w:bottom w:val="none" w:sz="0" w:space="0" w:color="auto"/>
                                                        <w:right w:val="none" w:sz="0" w:space="0" w:color="auto"/>
                                                      </w:divBdr>
                                                      <w:divsChild>
                                                        <w:div w:id="1063681155">
                                                          <w:marLeft w:val="0"/>
                                                          <w:marRight w:val="0"/>
                                                          <w:marTop w:val="0"/>
                                                          <w:marBottom w:val="0"/>
                                                          <w:divBdr>
                                                            <w:top w:val="none" w:sz="0" w:space="0" w:color="auto"/>
                                                            <w:left w:val="none" w:sz="0" w:space="0" w:color="auto"/>
                                                            <w:bottom w:val="none" w:sz="0" w:space="0" w:color="auto"/>
                                                            <w:right w:val="none" w:sz="0" w:space="0" w:color="auto"/>
                                                          </w:divBdr>
                                                          <w:divsChild>
                                                            <w:div w:id="96989924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7848828">
      <w:bodyDiv w:val="1"/>
      <w:marLeft w:val="0"/>
      <w:marRight w:val="0"/>
      <w:marTop w:val="0"/>
      <w:marBottom w:val="0"/>
      <w:divBdr>
        <w:top w:val="none" w:sz="0" w:space="0" w:color="auto"/>
        <w:left w:val="none" w:sz="0" w:space="0" w:color="auto"/>
        <w:bottom w:val="none" w:sz="0" w:space="0" w:color="auto"/>
        <w:right w:val="none" w:sz="0" w:space="0" w:color="auto"/>
      </w:divBdr>
      <w:divsChild>
        <w:div w:id="1672173457">
          <w:marLeft w:val="0"/>
          <w:marRight w:val="0"/>
          <w:marTop w:val="0"/>
          <w:marBottom w:val="0"/>
          <w:divBdr>
            <w:top w:val="none" w:sz="0" w:space="0" w:color="auto"/>
            <w:left w:val="none" w:sz="0" w:space="0" w:color="auto"/>
            <w:bottom w:val="none" w:sz="0" w:space="0" w:color="auto"/>
            <w:right w:val="none" w:sz="0" w:space="0" w:color="auto"/>
          </w:divBdr>
          <w:divsChild>
            <w:div w:id="821851547">
              <w:marLeft w:val="0"/>
              <w:marRight w:val="0"/>
              <w:marTop w:val="0"/>
              <w:marBottom w:val="0"/>
              <w:divBdr>
                <w:top w:val="none" w:sz="0" w:space="0" w:color="auto"/>
                <w:left w:val="none" w:sz="0" w:space="0" w:color="auto"/>
                <w:bottom w:val="none" w:sz="0" w:space="0" w:color="auto"/>
                <w:right w:val="none" w:sz="0" w:space="0" w:color="auto"/>
              </w:divBdr>
              <w:divsChild>
                <w:div w:id="305555504">
                  <w:marLeft w:val="0"/>
                  <w:marRight w:val="0"/>
                  <w:marTop w:val="0"/>
                  <w:marBottom w:val="0"/>
                  <w:divBdr>
                    <w:top w:val="none" w:sz="0" w:space="0" w:color="auto"/>
                    <w:left w:val="none" w:sz="0" w:space="0" w:color="auto"/>
                    <w:bottom w:val="none" w:sz="0" w:space="0" w:color="auto"/>
                    <w:right w:val="none" w:sz="0" w:space="0" w:color="auto"/>
                  </w:divBdr>
                  <w:divsChild>
                    <w:div w:id="232007209">
                      <w:marLeft w:val="0"/>
                      <w:marRight w:val="0"/>
                      <w:marTop w:val="0"/>
                      <w:marBottom w:val="0"/>
                      <w:divBdr>
                        <w:top w:val="none" w:sz="0" w:space="0" w:color="auto"/>
                        <w:left w:val="none" w:sz="0" w:space="0" w:color="auto"/>
                        <w:bottom w:val="none" w:sz="0" w:space="0" w:color="auto"/>
                        <w:right w:val="none" w:sz="0" w:space="0" w:color="auto"/>
                      </w:divBdr>
                      <w:divsChild>
                        <w:div w:id="282616309">
                          <w:blockQuote w:val="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atlantic.com/international/archive/2014/01/will-the-world-grow-more-authoritarian-in-2014/282840/" TargetMode="Externa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ytimes.com/2014/04/25/world/middleeast/if-assad-wins-war-challenge-from-his-own-sect-may-follow.html?smid=tw-share"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13" Type="http://schemas.openxmlformats.org/officeDocument/2006/relationships/hyperlink" Target="http://www.youtube.com/watch?v=z2zKXqkrf2E&amp;feature=player_embedded" TargetMode="External"/><Relationship Id="rId18" Type="http://schemas.openxmlformats.org/officeDocument/2006/relationships/hyperlink" Target="https://www.gulfpolicies.com/index.php?option=com_content&amp;view=article&amp;id=1280:2013-01-29-21-58-20&amp;catid=145:2011-04-09-07-47-04" TargetMode="External"/><Relationship Id="rId26" Type="http://schemas.openxmlformats.org/officeDocument/2006/relationships/hyperlink" Target="http://www.jadaliyya.com/pages/index/4363/political-movements-in-bahrain_past-present-and-fu" TargetMode="External"/><Relationship Id="rId39" Type="http://schemas.openxmlformats.org/officeDocument/2006/relationships/hyperlink" Target="http://www.pcr.uu.se/digitalAssets/147/147088_eck.hultman.jpr.pdf" TargetMode="External"/><Relationship Id="rId3" Type="http://schemas.openxmlformats.org/officeDocument/2006/relationships/hyperlink" Target="http://www.eurasianet.org/departments/insight/articles/pp120603.shtml" TargetMode="External"/><Relationship Id="rId21" Type="http://schemas.openxmlformats.org/officeDocument/2006/relationships/hyperlink" Target="http://arabi.assafir.com/article.asp?aid=85&amp;refsite=arabi&amp;reftype=leftmenu&amp;refzone=authorarticles" TargetMode="External"/><Relationship Id="rId34" Type="http://schemas.openxmlformats.org/officeDocument/2006/relationships/hyperlink" Target="http://vmironova.net/voices-of-aleppo/papers-and-reports/" TargetMode="External"/><Relationship Id="rId42" Type="http://schemas.openxmlformats.org/officeDocument/2006/relationships/hyperlink" Target="http://www.usnews.com/news/articles/2011/10/31/end-of-natos-libya-intervention-means-financial-relief-for-allies" TargetMode="External"/><Relationship Id="rId47" Type="http://schemas.openxmlformats.org/officeDocument/2006/relationships/hyperlink" Target="http://carnegieendowment.org/2014/02/20/closing-space-democracy-and-human-rights-support-under-fire/h1by" TargetMode="External"/><Relationship Id="rId50" Type="http://schemas.openxmlformats.org/officeDocument/2006/relationships/hyperlink" Target="http://www.outsiders-guide.org" TargetMode="External"/><Relationship Id="rId7" Type="http://schemas.openxmlformats.org/officeDocument/2006/relationships/hyperlink" Target="http://www.icnl.org/research/monitor/tajikistan.html" TargetMode="External"/><Relationship Id="rId12" Type="http://schemas.openxmlformats.org/officeDocument/2006/relationships/hyperlink" Target="http://www.mkssindia.org/node/42" TargetMode="External"/><Relationship Id="rId17" Type="http://schemas.openxmlformats.org/officeDocument/2006/relationships/hyperlink" Target="http://www.khimkiforest.org/news/hearings-khimki-forest-european-parliament-%E2%80%93-first-step-towards-changes" TargetMode="External"/><Relationship Id="rId25" Type="http://schemas.openxmlformats.org/officeDocument/2006/relationships/hyperlink" Target="https://www.gulfpolicies.com/index.php?option=com_content&amp;view=article&amp;id=790:2012-02-20-16-06-10&amp;catid=147:2011-04-09-07-47-31" TargetMode="External"/><Relationship Id="rId33" Type="http://schemas.openxmlformats.org/officeDocument/2006/relationships/hyperlink" Target="http://therepublicgs.net/2013/09/16/al-raqqa-the-reality-of-the-military-brigades-the-administration-of-the-liberated-city-and-the-revolutions-to-come/" TargetMode="External"/><Relationship Id="rId38" Type="http://schemas.openxmlformats.org/officeDocument/2006/relationships/hyperlink" Target="https://www.facebook.com/alkarama.bus" TargetMode="External"/><Relationship Id="rId46" Type="http://schemas.openxmlformats.org/officeDocument/2006/relationships/hyperlink" Target="http://kroc.nd.edu/news-events/peace-policy/military-interventionism-libya-pandora-s-box-questions-1261" TargetMode="External"/><Relationship Id="rId2" Type="http://schemas.openxmlformats.org/officeDocument/2006/relationships/hyperlink" Target="http://m.state.gov/md369.htm" TargetMode="External"/><Relationship Id="rId16" Type="http://schemas.openxmlformats.org/officeDocument/2006/relationships/hyperlink" Target="http://www.goldmanprize.org/recipient/evgenia-chirikova" TargetMode="External"/><Relationship Id="rId20" Type="http://schemas.openxmlformats.org/officeDocument/2006/relationships/hyperlink" Target="http://www.tobymatthiesen.com/wp/newspaper_articles/the-sectarian-gulf-vs-the-arab-spring/" TargetMode="External"/><Relationship Id="rId29" Type="http://schemas.openxmlformats.org/officeDocument/2006/relationships/hyperlink" Target="http://www.chathamhouse.org/sites/default/files/public/Research/Middle%20East/pr0612kinninmont.pdf" TargetMode="External"/><Relationship Id="rId41" Type="http://schemas.openxmlformats.org/officeDocument/2006/relationships/hyperlink" Target="http://www.usnews.com/news/articles/2011/10/31/end-of-natos-libya-intervention-means-financial-relief-for-allies" TargetMode="External"/><Relationship Id="rId1" Type="http://schemas.openxmlformats.org/officeDocument/2006/relationships/hyperlink" Target="http://www.theatlantic.com/international/archive/2014/01/report-global-freedom-has-been-declining-for-nearly-a-decade/283279/" TargetMode="External"/><Relationship Id="rId6" Type="http://schemas.openxmlformats.org/officeDocument/2006/relationships/hyperlink" Target="http://www.icnl.org/research/monitor/uzbekistan.html" TargetMode="External"/><Relationship Id="rId11" Type="http://schemas.openxmlformats.org/officeDocument/2006/relationships/hyperlink" Target="http://www.u4.no/glossary/kleptocracy/" TargetMode="External"/><Relationship Id="rId24" Type="http://schemas.openxmlformats.org/officeDocument/2006/relationships/hyperlink" Target="http://www.atlanticcouncil.org/publications/issue-briefs/breaking-taboos-youth-activism-in-the-gulf-states" TargetMode="External"/><Relationship Id="rId32" Type="http://schemas.openxmlformats.org/officeDocument/2006/relationships/hyperlink" Target="http://therepublicgs.net/2013/09/16/al-raqqa-the-reality-of-the-military-brigades-the-administration-of-the-liberated-city-and-the-revolutions-to-come/" TargetMode="External"/><Relationship Id="rId37" Type="http://schemas.openxmlformats.org/officeDocument/2006/relationships/hyperlink" Target="https://www.facebook.com/media/set/?set=a.309765662466852.67278.220124418097644&amp;type=3" TargetMode="External"/><Relationship Id="rId40" Type="http://schemas.openxmlformats.org/officeDocument/2006/relationships/hyperlink" Target="http://www.pcr.uu.se/digitalAssets/147/147088_eck.hultman.jpr.pdf" TargetMode="External"/><Relationship Id="rId45" Type="http://schemas.openxmlformats.org/officeDocument/2006/relationships/hyperlink" Target="http://www.cnn.com/2011/WORLD/africa/04/20/libya.war/index.html" TargetMode="External"/><Relationship Id="rId53" Type="http://schemas.openxmlformats.org/officeDocument/2006/relationships/hyperlink" Target="http://www.frontlinedefenders.org/security-training" TargetMode="External"/><Relationship Id="rId5" Type="http://schemas.openxmlformats.org/officeDocument/2006/relationships/hyperlink" Target="http://carnegieendowment.org/2012/04/05/background-on-nur-otan-party/a6os" TargetMode="External"/><Relationship Id="rId15" Type="http://schemas.openxmlformats.org/officeDocument/2006/relationships/hyperlink" Target="http://www.kas.de/wf/doc/kas_32744-1522-1-30.pdf?121115081109" TargetMode="External"/><Relationship Id="rId23" Type="http://schemas.openxmlformats.org/officeDocument/2006/relationships/hyperlink" Target="http://carnegieendowment.org/2014/03/10/new-u.s.-approach-to-gulf-security/h30d" TargetMode="External"/><Relationship Id="rId28" Type="http://schemas.openxmlformats.org/officeDocument/2006/relationships/hyperlink" Target="http://zaaherrr.files.wordpress.com/2014/04/almouqawma.pdf" TargetMode="External"/><Relationship Id="rId36" Type="http://schemas.openxmlformats.org/officeDocument/2006/relationships/hyperlink" Target="https://www.facebook.com/media/set/?set=a.309765662466852.67278.220124418097644&amp;type=3" TargetMode="External"/><Relationship Id="rId49" Type="http://schemas.openxmlformats.org/officeDocument/2006/relationships/hyperlink" Target="http://www.wmd.org/projects/civic-space-initiative" TargetMode="External"/><Relationship Id="rId10" Type="http://schemas.openxmlformats.org/officeDocument/2006/relationships/hyperlink" Target="http://www.du.edu/korbel/sie/research/chenow_navco_data.html" TargetMode="External"/><Relationship Id="rId19" Type="http://schemas.openxmlformats.org/officeDocument/2006/relationships/hyperlink" Target="http://studies.aljazeera.net/reports/2013/07/201372272619767829.htm" TargetMode="External"/><Relationship Id="rId31" Type="http://schemas.openxmlformats.org/officeDocument/2006/relationships/hyperlink" Target="http://www.anc.org.za/show.php?id=149" TargetMode="External"/><Relationship Id="rId44" Type="http://schemas.openxmlformats.org/officeDocument/2006/relationships/hyperlink" Target="http://www.ohchr.org/Documents/Publications/FactSheet29en.pdf" TargetMode="External"/><Relationship Id="rId52" Type="http://schemas.openxmlformats.org/officeDocument/2006/relationships/hyperlink" Target="http://www.nonviolent-conflict.org/index.php/learning-and-resources/3732" TargetMode="External"/><Relationship Id="rId4" Type="http://schemas.openxmlformats.org/officeDocument/2006/relationships/hyperlink" Target="http://www.jamestown.org/publications_details.php?volume_id=407&amp;issue_id=3264&amp;article_id=2369421" TargetMode="External"/><Relationship Id="rId9" Type="http://schemas.openxmlformats.org/officeDocument/2006/relationships/hyperlink" Target="http://www.icnl.org/research/monitor/kazakhstan.html" TargetMode="External"/><Relationship Id="rId14" Type="http://schemas.openxmlformats.org/officeDocument/2006/relationships/hyperlink" Target="http://www.freedomhouse.org/report/countries-crossroads/2012/kenya" TargetMode="External"/><Relationship Id="rId22" Type="http://schemas.openxmlformats.org/officeDocument/2006/relationships/hyperlink" Target="http://m.ceip.org/2013/02/13/bahrain-s-shifting-sands/fgn1?lang=en" TargetMode="External"/><Relationship Id="rId27" Type="http://schemas.openxmlformats.org/officeDocument/2006/relationships/hyperlink" Target="http://www.bahrainmirror.com/news/1029.html" TargetMode="External"/><Relationship Id="rId30" Type="http://schemas.openxmlformats.org/officeDocument/2006/relationships/hyperlink" Target="http://www.nelsonmandela.org/omalley/index.php/site/q/03lv02424/04lv02712/05lv02713.htm" TargetMode="External"/><Relationship Id="rId35" Type="http://schemas.openxmlformats.org/officeDocument/2006/relationships/hyperlink" Target="https://www.facebook.com/photo.php?fbid=495042097174752&amp;set=a.288141837864780.82005.287684561243841&amp;type=1&amp;theater" TargetMode="External"/><Relationship Id="rId43" Type="http://schemas.openxmlformats.org/officeDocument/2006/relationships/hyperlink" Target="mailto:elizabeth.wilson@shu.edu" TargetMode="External"/><Relationship Id="rId48" Type="http://schemas.openxmlformats.org/officeDocument/2006/relationships/hyperlink" Target="http://www.whitehouse.gov/the-press-office/2014/09/23/remarks-president-clinton-global-initiative" TargetMode="External"/><Relationship Id="rId8" Type="http://schemas.openxmlformats.org/officeDocument/2006/relationships/hyperlink" Target="http://www.icnl.org/research/monitor/uzbekistan.html" TargetMode="External"/><Relationship Id="rId51" Type="http://schemas.openxmlformats.org/officeDocument/2006/relationships/hyperlink" Target="http://peoplepowergame.co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Macintosh%20HD:Users:echenoweth:Desktop:Atlantic%20Council%20Data.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Macintosh%20HD:Users:echenoweth:Desktop:Atlantic%20Council%20Data.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'NV-V Frequency'!$B$1</c:f>
              <c:strCache>
                <c:ptCount val="1"/>
                <c:pt idx="0">
                  <c:v>Nonviolent (n=198)</c:v>
                </c:pt>
              </c:strCache>
            </c:strRef>
          </c:tx>
          <c:cat>
            <c:strRef>
              <c:f>'NV-V Frequency'!$A$2:$A$13</c:f>
              <c:strCache>
                <c:ptCount val="12"/>
                <c:pt idx="0">
                  <c:v>1900-1909</c:v>
                </c:pt>
                <c:pt idx="1">
                  <c:v>1910-1919</c:v>
                </c:pt>
                <c:pt idx="2">
                  <c:v>1920-1929</c:v>
                </c:pt>
                <c:pt idx="3">
                  <c:v>1930-1939</c:v>
                </c:pt>
                <c:pt idx="4">
                  <c:v>1940-1949</c:v>
                </c:pt>
                <c:pt idx="5">
                  <c:v>1950-1959</c:v>
                </c:pt>
                <c:pt idx="6">
                  <c:v>1960-1969</c:v>
                </c:pt>
                <c:pt idx="7">
                  <c:v>1970-1979</c:v>
                </c:pt>
                <c:pt idx="8">
                  <c:v>1980-1989</c:v>
                </c:pt>
                <c:pt idx="9">
                  <c:v>1990-1999</c:v>
                </c:pt>
                <c:pt idx="10">
                  <c:v>2000-2010</c:v>
                </c:pt>
                <c:pt idx="11">
                  <c:v>2010-2013</c:v>
                </c:pt>
              </c:strCache>
            </c:strRef>
          </c:cat>
          <c:val>
            <c:numRef>
              <c:f>'NV-V Frequency'!$B$2:$B$13</c:f>
              <c:numCache>
                <c:formatCode>General</c:formatCode>
                <c:ptCount val="12"/>
                <c:pt idx="0">
                  <c:v>0</c:v>
                </c:pt>
                <c:pt idx="1">
                  <c:v>2</c:v>
                </c:pt>
                <c:pt idx="2">
                  <c:v>1</c:v>
                </c:pt>
                <c:pt idx="3">
                  <c:v>1</c:v>
                </c:pt>
                <c:pt idx="4" formatCode="0">
                  <c:v>6</c:v>
                </c:pt>
                <c:pt idx="5" formatCode="0">
                  <c:v>8</c:v>
                </c:pt>
                <c:pt idx="6" formatCode="0">
                  <c:v>10</c:v>
                </c:pt>
                <c:pt idx="7" formatCode="0">
                  <c:v>21</c:v>
                </c:pt>
                <c:pt idx="8" formatCode="0">
                  <c:v>44</c:v>
                </c:pt>
                <c:pt idx="9" formatCode="0">
                  <c:v>26</c:v>
                </c:pt>
                <c:pt idx="10" formatCode="0">
                  <c:v>52</c:v>
                </c:pt>
                <c:pt idx="11" formatCode="0">
                  <c:v>27</c:v>
                </c:pt>
              </c:numCache>
            </c:numRef>
          </c:val>
          <c:smooth val="0"/>
        </c:ser>
        <c:ser>
          <c:idx val="1"/>
          <c:order val="1"/>
          <c:tx>
            <c:strRef>
              <c:f>'NV-V Frequency'!$C$1</c:f>
              <c:strCache>
                <c:ptCount val="1"/>
                <c:pt idx="0">
                  <c:v>Violent (n=225)</c:v>
                </c:pt>
              </c:strCache>
            </c:strRef>
          </c:tx>
          <c:cat>
            <c:strRef>
              <c:f>'NV-V Frequency'!$A$2:$A$13</c:f>
              <c:strCache>
                <c:ptCount val="12"/>
                <c:pt idx="0">
                  <c:v>1900-1909</c:v>
                </c:pt>
                <c:pt idx="1">
                  <c:v>1910-1919</c:v>
                </c:pt>
                <c:pt idx="2">
                  <c:v>1920-1929</c:v>
                </c:pt>
                <c:pt idx="3">
                  <c:v>1930-1939</c:v>
                </c:pt>
                <c:pt idx="4">
                  <c:v>1940-1949</c:v>
                </c:pt>
                <c:pt idx="5">
                  <c:v>1950-1959</c:v>
                </c:pt>
                <c:pt idx="6">
                  <c:v>1960-1969</c:v>
                </c:pt>
                <c:pt idx="7">
                  <c:v>1970-1979</c:v>
                </c:pt>
                <c:pt idx="8">
                  <c:v>1980-1989</c:v>
                </c:pt>
                <c:pt idx="9">
                  <c:v>1990-1999</c:v>
                </c:pt>
                <c:pt idx="10">
                  <c:v>2000-2010</c:v>
                </c:pt>
                <c:pt idx="11">
                  <c:v>2010-2013</c:v>
                </c:pt>
              </c:strCache>
            </c:strRef>
          </c:cat>
          <c:val>
            <c:numRef>
              <c:f>'NV-V Frequency'!$C$2:$C$13</c:f>
              <c:numCache>
                <c:formatCode>General</c:formatCode>
                <c:ptCount val="12"/>
                <c:pt idx="0">
                  <c:v>14</c:v>
                </c:pt>
                <c:pt idx="1">
                  <c:v>13</c:v>
                </c:pt>
                <c:pt idx="2">
                  <c:v>18</c:v>
                </c:pt>
                <c:pt idx="3">
                  <c:v>12</c:v>
                </c:pt>
                <c:pt idx="4" formatCode="0">
                  <c:v>24</c:v>
                </c:pt>
                <c:pt idx="5" formatCode="0">
                  <c:v>20</c:v>
                </c:pt>
                <c:pt idx="6" formatCode="0">
                  <c:v>32</c:v>
                </c:pt>
                <c:pt idx="7" formatCode="0">
                  <c:v>29</c:v>
                </c:pt>
                <c:pt idx="8" formatCode="0">
                  <c:v>22</c:v>
                </c:pt>
                <c:pt idx="9" formatCode="0">
                  <c:v>29</c:v>
                </c:pt>
                <c:pt idx="10" formatCode="0">
                  <c:v>8</c:v>
                </c:pt>
                <c:pt idx="11" formatCode="0">
                  <c:v>4</c:v>
                </c:pt>
              </c:numCache>
            </c:numRef>
          </c:val>
          <c:smooth val="0"/>
        </c:ser>
        <c:dLbls>
          <c:showLegendKey val="0"/>
          <c:showVal val="0"/>
          <c:showCatName val="0"/>
          <c:showSerName val="0"/>
          <c:showPercent val="0"/>
          <c:showBubbleSize val="0"/>
        </c:dLbls>
        <c:marker val="1"/>
        <c:smooth val="0"/>
        <c:axId val="465203368"/>
        <c:axId val="465202584"/>
      </c:lineChart>
      <c:catAx>
        <c:axId val="465203368"/>
        <c:scaling>
          <c:orientation val="minMax"/>
        </c:scaling>
        <c:delete val="0"/>
        <c:axPos val="b"/>
        <c:numFmt formatCode="General" sourceLinked="0"/>
        <c:majorTickMark val="out"/>
        <c:minorTickMark val="none"/>
        <c:tickLblPos val="nextTo"/>
        <c:crossAx val="465202584"/>
        <c:crosses val="autoZero"/>
        <c:auto val="1"/>
        <c:lblAlgn val="ctr"/>
        <c:lblOffset val="100"/>
        <c:noMultiLvlLbl val="0"/>
      </c:catAx>
      <c:valAx>
        <c:axId val="465202584"/>
        <c:scaling>
          <c:orientation val="minMax"/>
        </c:scaling>
        <c:delete val="0"/>
        <c:axPos val="l"/>
        <c:majorGridlines/>
        <c:numFmt formatCode="General" sourceLinked="1"/>
        <c:majorTickMark val="out"/>
        <c:minorTickMark val="none"/>
        <c:tickLblPos val="nextTo"/>
        <c:crossAx val="465203368"/>
        <c:crosses val="autoZero"/>
        <c:crossBetween val="between"/>
      </c:valAx>
    </c:plotArea>
    <c:legend>
      <c:legendPos val="b"/>
      <c:overlay val="0"/>
    </c:legend>
    <c:plotVisOnly val="1"/>
    <c:dispBlanksAs val="gap"/>
    <c:showDLblsOverMax val="0"/>
  </c:chart>
  <c:spPr>
    <a:ln>
      <a:noFill/>
    </a:ln>
  </c:spPr>
  <c:txPr>
    <a:bodyPr/>
    <a:lstStyle/>
    <a:p>
      <a:pPr>
        <a:defRPr sz="1200">
          <a:solidFill>
            <a:schemeClr val="tx1"/>
          </a:solidFill>
          <a:latin typeface="Garamond" panose="02020404030301010803" pitchFamily="18"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'Overall Outcomes'!$B$1</c:f>
              <c:strCache>
                <c:ptCount val="1"/>
                <c:pt idx="0">
                  <c:v>Nonviolent (n=198)</c:v>
                </c:pt>
              </c:strCache>
            </c:strRef>
          </c:tx>
          <c:cat>
            <c:strRef>
              <c:f>'Overall Outcomes'!$A$2:$A$9</c:f>
              <c:strCache>
                <c:ptCount val="8"/>
                <c:pt idx="0">
                  <c:v>1940-1949</c:v>
                </c:pt>
                <c:pt idx="1">
                  <c:v>1950-1959</c:v>
                </c:pt>
                <c:pt idx="2">
                  <c:v>1960-1969</c:v>
                </c:pt>
                <c:pt idx="3">
                  <c:v>1970-1979</c:v>
                </c:pt>
                <c:pt idx="4">
                  <c:v>1980-1989</c:v>
                </c:pt>
                <c:pt idx="5">
                  <c:v>1990-1999</c:v>
                </c:pt>
                <c:pt idx="6">
                  <c:v>2000-2010</c:v>
                </c:pt>
                <c:pt idx="7">
                  <c:v>2010-2013</c:v>
                </c:pt>
              </c:strCache>
            </c:strRef>
          </c:cat>
          <c:val>
            <c:numRef>
              <c:f>'Overall Outcomes'!$B$2:$B$9</c:f>
              <c:numCache>
                <c:formatCode>0%</c:formatCode>
                <c:ptCount val="8"/>
                <c:pt idx="0" formatCode="0.00%">
                  <c:v>0.4</c:v>
                </c:pt>
                <c:pt idx="1">
                  <c:v>0.22220000000000001</c:v>
                </c:pt>
                <c:pt idx="2" formatCode="0.00%">
                  <c:v>0.36359999999999998</c:v>
                </c:pt>
                <c:pt idx="3" formatCode="0.00%">
                  <c:v>0.4667</c:v>
                </c:pt>
                <c:pt idx="4" formatCode="0.00%">
                  <c:v>0.4375</c:v>
                </c:pt>
                <c:pt idx="5" formatCode="0.00%">
                  <c:v>0.69230000000000003</c:v>
                </c:pt>
                <c:pt idx="6" formatCode="0.00%">
                  <c:v>0.59179999999999999</c:v>
                </c:pt>
                <c:pt idx="7" formatCode="0.00%">
                  <c:v>0.28570000000000001</c:v>
                </c:pt>
              </c:numCache>
            </c:numRef>
          </c:val>
          <c:smooth val="0"/>
        </c:ser>
        <c:ser>
          <c:idx val="1"/>
          <c:order val="1"/>
          <c:tx>
            <c:strRef>
              <c:f>'Overall Outcomes'!$C$1</c:f>
              <c:strCache>
                <c:ptCount val="1"/>
                <c:pt idx="0">
                  <c:v>Violent (n=225)</c:v>
                </c:pt>
              </c:strCache>
            </c:strRef>
          </c:tx>
          <c:cat>
            <c:strRef>
              <c:f>'Overall Outcomes'!$A$2:$A$9</c:f>
              <c:strCache>
                <c:ptCount val="8"/>
                <c:pt idx="0">
                  <c:v>1940-1949</c:v>
                </c:pt>
                <c:pt idx="1">
                  <c:v>1950-1959</c:v>
                </c:pt>
                <c:pt idx="2">
                  <c:v>1960-1969</c:v>
                </c:pt>
                <c:pt idx="3">
                  <c:v>1970-1979</c:v>
                </c:pt>
                <c:pt idx="4">
                  <c:v>1980-1989</c:v>
                </c:pt>
                <c:pt idx="5">
                  <c:v>1990-1999</c:v>
                </c:pt>
                <c:pt idx="6">
                  <c:v>2000-2010</c:v>
                </c:pt>
                <c:pt idx="7">
                  <c:v>2010-2013</c:v>
                </c:pt>
              </c:strCache>
            </c:strRef>
          </c:cat>
          <c:val>
            <c:numRef>
              <c:f>'Overall Outcomes'!$C$2:$C$9</c:f>
              <c:numCache>
                <c:formatCode>0%</c:formatCode>
                <c:ptCount val="8"/>
                <c:pt idx="0" formatCode="0.00%">
                  <c:v>0.31580000000000003</c:v>
                </c:pt>
                <c:pt idx="1">
                  <c:v>0.35</c:v>
                </c:pt>
                <c:pt idx="2" formatCode="0.00%">
                  <c:v>0.23530000000000001</c:v>
                </c:pt>
                <c:pt idx="3" formatCode="0.00%">
                  <c:v>0.44440000000000002</c:v>
                </c:pt>
                <c:pt idx="4" formatCode="0.00%">
                  <c:v>0.30769999999999997</c:v>
                </c:pt>
                <c:pt idx="5" formatCode="0.00%">
                  <c:v>0.3125</c:v>
                </c:pt>
                <c:pt idx="6" formatCode="0.00%">
                  <c:v>0.1333</c:v>
                </c:pt>
                <c:pt idx="7" formatCode="0.00%">
                  <c:v>0.16669999999999999</c:v>
                </c:pt>
              </c:numCache>
            </c:numRef>
          </c:val>
          <c:smooth val="0"/>
        </c:ser>
        <c:dLbls>
          <c:showLegendKey val="0"/>
          <c:showVal val="0"/>
          <c:showCatName val="0"/>
          <c:showSerName val="0"/>
          <c:showPercent val="0"/>
          <c:showBubbleSize val="0"/>
        </c:dLbls>
        <c:marker val="1"/>
        <c:smooth val="0"/>
        <c:axId val="501253488"/>
        <c:axId val="501254272"/>
      </c:lineChart>
      <c:catAx>
        <c:axId val="501253488"/>
        <c:scaling>
          <c:orientation val="minMax"/>
        </c:scaling>
        <c:delete val="0"/>
        <c:axPos val="b"/>
        <c:numFmt formatCode="General" sourceLinked="0"/>
        <c:majorTickMark val="out"/>
        <c:minorTickMark val="none"/>
        <c:tickLblPos val="nextTo"/>
        <c:crossAx val="501254272"/>
        <c:crosses val="autoZero"/>
        <c:auto val="1"/>
        <c:lblAlgn val="ctr"/>
        <c:lblOffset val="100"/>
        <c:noMultiLvlLbl val="0"/>
      </c:catAx>
      <c:valAx>
        <c:axId val="501254272"/>
        <c:scaling>
          <c:orientation val="minMax"/>
        </c:scaling>
        <c:delete val="0"/>
        <c:axPos val="l"/>
        <c:majorGridlines/>
        <c:numFmt formatCode="0%" sourceLinked="0"/>
        <c:majorTickMark val="out"/>
        <c:minorTickMark val="none"/>
        <c:tickLblPos val="nextTo"/>
        <c:crossAx val="501253488"/>
        <c:crosses val="autoZero"/>
        <c:crossBetween val="between"/>
      </c:valAx>
    </c:plotArea>
    <c:legend>
      <c:legendPos val="b"/>
      <c:overlay val="0"/>
    </c:legend>
    <c:plotVisOnly val="1"/>
    <c:dispBlanksAs val="gap"/>
    <c:showDLblsOverMax val="0"/>
  </c:chart>
  <c:spPr>
    <a:ln>
      <a:noFill/>
    </a:ln>
  </c:spPr>
  <c:txPr>
    <a:bodyPr/>
    <a:lstStyle/>
    <a:p>
      <a:pPr>
        <a:defRPr sz="1050">
          <a:latin typeface="Garamond" panose="02020404030301010803" pitchFamily="18"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6EE54F0-500E-4995-BE98-1FBA029A6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208</Pages>
  <Words>62386</Words>
  <Characters>355604</Characters>
  <Application>Microsoft Office Word</Application>
  <DocSecurity>0</DocSecurity>
  <Lines>2963</Lines>
  <Paragraphs>834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Mathew Burrows</dc:creator>
  <cp:lastModifiedBy>Microsoft account</cp:lastModifiedBy>
  <cp:revision>3</cp:revision>
  <cp:lastPrinted>2014-05-27T17:50:00Z</cp:lastPrinted>
  <dcterms:created xsi:type="dcterms:W3CDTF">2014-10-20T00:59:00Z</dcterms:created>
  <dcterms:modified xsi:type="dcterms:W3CDTF">2014-10-20T20:38:00Z</dcterms:modified>
</cp:coreProperties>
</file>